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BC5" w:rsidRPr="00965E68" w:rsidRDefault="00965E68">
      <w:bookmarkStart w:id="0" w:name="_GoBack"/>
      <w:bookmarkEnd w:id="0"/>
      <w:r>
        <w:t>LEERDOELEN</w:t>
      </w:r>
    </w:p>
    <w:p w:rsidR="00965E68" w:rsidRPr="00965E68" w:rsidRDefault="00965E68"/>
    <w:p w:rsidR="00965E68" w:rsidRPr="00965E68" w:rsidRDefault="00965E68" w:rsidP="00965E68">
      <w:pPr>
        <w:spacing w:line="240" w:lineRule="auto"/>
        <w:rPr>
          <w:ins w:id="1" w:author="Unknown"/>
          <w:rFonts w:ascii="Verdana" w:eastAsia="Times New Roman" w:hAnsi="Verdana" w:cs="Times New Roman"/>
          <w:b/>
          <w:sz w:val="24"/>
          <w:szCs w:val="24"/>
          <w:lang w:eastAsia="nl-NL"/>
        </w:rPr>
      </w:pPr>
      <w:ins w:id="2" w:author="Unknown">
        <w:r w:rsidRPr="00965E68">
          <w:rPr>
            <w:rFonts w:ascii="Verdana" w:eastAsia="Times New Roman" w:hAnsi="Verdana" w:cs="Times New Roman"/>
            <w:b/>
            <w:sz w:val="24"/>
            <w:szCs w:val="24"/>
            <w:lang w:eastAsia="nl-NL"/>
          </w:rPr>
          <w:t xml:space="preserve">Hoe kan je doelen concreet en meetbaar maken. </w:t>
        </w:r>
      </w:ins>
    </w:p>
    <w:p w:rsidR="00965E68" w:rsidRPr="00965E68" w:rsidRDefault="00965E68" w:rsidP="00965E68">
      <w:pPr>
        <w:spacing w:line="240" w:lineRule="auto"/>
        <w:rPr>
          <w:ins w:id="3" w:author="Unknown"/>
          <w:rFonts w:ascii="Times New Roman" w:eastAsia="Times New Roman" w:hAnsi="Times New Roman" w:cs="Times New Roman"/>
          <w:sz w:val="24"/>
          <w:szCs w:val="24"/>
          <w:u w:val="single"/>
          <w:lang w:eastAsia="nl-NL"/>
        </w:rPr>
      </w:pPr>
      <w:ins w:id="4" w:author="Unknown">
        <w:r w:rsidRPr="00965E68">
          <w:rPr>
            <w:rFonts w:ascii="Verdana" w:eastAsia="Times New Roman" w:hAnsi="Verdana" w:cs="Times New Roman"/>
            <w:sz w:val="24"/>
            <w:szCs w:val="24"/>
            <w:u w:val="single"/>
            <w:lang w:eastAsia="nl-NL"/>
          </w:rPr>
          <w:t xml:space="preserve">Doelen vormen de basis onder plannen. Ze zijn het fundament; geen goed geformuleerd doel is geen goed plan. Doelen worden gebruikt om de richting en het resultaat van tevoren vast te leggen. Doelen stellen is echter lastig. Men is geneigd zich te richten op activiteiten en niet op doelen. Ook het concreet en </w:t>
        </w:r>
      </w:ins>
      <w:r w:rsidRPr="00965E68">
        <w:rPr>
          <w:rFonts w:ascii="Verdana" w:eastAsia="Times New Roman" w:hAnsi="Verdana" w:cs="Times New Roman"/>
          <w:sz w:val="24"/>
          <w:szCs w:val="24"/>
          <w:u w:val="single"/>
          <w:lang w:eastAsia="nl-NL"/>
        </w:rPr>
        <w:t>meetbaar</w:t>
      </w:r>
      <w:ins w:id="5" w:author="Unknown">
        <w:r w:rsidRPr="00965E68">
          <w:rPr>
            <w:rFonts w:ascii="Verdana" w:eastAsia="Times New Roman" w:hAnsi="Verdana" w:cs="Times New Roman"/>
            <w:sz w:val="24"/>
            <w:szCs w:val="24"/>
            <w:u w:val="single"/>
            <w:lang w:eastAsia="nl-NL"/>
          </w:rPr>
          <w:t xml:space="preserve"> maken van doelen is lastig. Dit artikel geeft kort en bondig, en met voorbeelden toegelicht, hoe SMART doelen te maken zijn.</w:t>
        </w:r>
      </w:ins>
    </w:p>
    <w:p w:rsidR="00965E68" w:rsidRPr="00965E68" w:rsidRDefault="00965E68" w:rsidP="00965E68">
      <w:pPr>
        <w:spacing w:line="240" w:lineRule="auto"/>
        <w:rPr>
          <w:rFonts w:ascii="Verdana" w:eastAsia="Times New Roman" w:hAnsi="Verdana" w:cs="Times New Roman"/>
          <w:b/>
          <w:sz w:val="24"/>
          <w:szCs w:val="24"/>
          <w:lang w:eastAsia="nl-NL"/>
        </w:rPr>
      </w:pPr>
    </w:p>
    <w:p w:rsidR="00965E68" w:rsidRPr="00965E68" w:rsidRDefault="00965E68" w:rsidP="00965E68">
      <w:pPr>
        <w:spacing w:line="240" w:lineRule="auto"/>
        <w:rPr>
          <w:ins w:id="6" w:author="Unknown"/>
          <w:rFonts w:ascii="Verdana" w:eastAsia="Times New Roman" w:hAnsi="Verdana" w:cs="Times New Roman"/>
          <w:b/>
          <w:sz w:val="24"/>
          <w:szCs w:val="24"/>
          <w:lang w:eastAsia="nl-NL"/>
        </w:rPr>
      </w:pPr>
      <w:ins w:id="7" w:author="Unknown">
        <w:r w:rsidRPr="00965E68">
          <w:rPr>
            <w:rFonts w:ascii="Verdana" w:eastAsia="Times New Roman" w:hAnsi="Verdana" w:cs="Times New Roman"/>
            <w:b/>
            <w:sz w:val="24"/>
            <w:szCs w:val="24"/>
            <w:lang w:eastAsia="nl-NL"/>
          </w:rPr>
          <w:t>Definitie</w:t>
        </w:r>
      </w:ins>
    </w:p>
    <w:p w:rsidR="00965E68" w:rsidRPr="00965E68" w:rsidRDefault="00965E68" w:rsidP="00965E68">
      <w:pPr>
        <w:spacing w:line="240" w:lineRule="auto"/>
        <w:rPr>
          <w:ins w:id="8" w:author="Unknown"/>
          <w:rFonts w:ascii="Times New Roman" w:eastAsia="Times New Roman" w:hAnsi="Times New Roman" w:cs="Times New Roman"/>
          <w:sz w:val="24"/>
          <w:szCs w:val="24"/>
          <w:lang w:eastAsia="nl-NL"/>
        </w:rPr>
      </w:pPr>
      <w:ins w:id="9" w:author="Unknown">
        <w:r w:rsidRPr="00965E68">
          <w:rPr>
            <w:rFonts w:ascii="Verdana" w:eastAsia="Times New Roman" w:hAnsi="Verdana" w:cs="Times New Roman"/>
            <w:sz w:val="24"/>
            <w:szCs w:val="24"/>
            <w:lang w:eastAsia="nl-NL"/>
          </w:rPr>
          <w:t>Wat is een doel? Een gewenste en duidelijke omschreven situatie die op een vooraf vastgesteld tijdstip bereikt moet zijn</w:t>
        </w:r>
      </w:ins>
    </w:p>
    <w:p w:rsidR="00965E68" w:rsidRPr="00965E68" w:rsidRDefault="00965E68" w:rsidP="00965E68">
      <w:pPr>
        <w:spacing w:line="240" w:lineRule="auto"/>
        <w:rPr>
          <w:ins w:id="10" w:author="Unknown"/>
          <w:rFonts w:ascii="Times New Roman" w:eastAsia="Times New Roman" w:hAnsi="Times New Roman" w:cs="Times New Roman"/>
          <w:sz w:val="24"/>
          <w:szCs w:val="24"/>
          <w:lang w:eastAsia="nl-NL"/>
        </w:rPr>
      </w:pPr>
      <w:ins w:id="11" w:author="Unknown">
        <w:r w:rsidRPr="00965E68">
          <w:rPr>
            <w:rFonts w:ascii="Verdana" w:eastAsia="Times New Roman" w:hAnsi="Verdana" w:cs="Times New Roman"/>
            <w:sz w:val="24"/>
            <w:szCs w:val="24"/>
            <w:lang w:eastAsia="nl-NL"/>
          </w:rPr>
          <w:t>Wat is een activiteit? Concrete acties die nodig zijn om het doel te behalen.</w:t>
        </w:r>
      </w:ins>
    </w:p>
    <w:p w:rsidR="00965E68" w:rsidRPr="00965E68" w:rsidRDefault="00965E68" w:rsidP="00965E68">
      <w:pPr>
        <w:spacing w:line="240" w:lineRule="auto"/>
        <w:rPr>
          <w:ins w:id="12" w:author="Unknown"/>
          <w:rFonts w:ascii="Times New Roman" w:eastAsia="Times New Roman" w:hAnsi="Times New Roman" w:cs="Times New Roman"/>
          <w:sz w:val="24"/>
          <w:szCs w:val="24"/>
          <w:lang w:eastAsia="nl-NL"/>
        </w:rPr>
      </w:pPr>
      <w:ins w:id="13" w:author="Unknown">
        <w:r w:rsidRPr="00965E68">
          <w:rPr>
            <w:rFonts w:ascii="Verdana" w:eastAsia="Times New Roman" w:hAnsi="Verdana" w:cs="Times New Roman"/>
            <w:sz w:val="24"/>
            <w:szCs w:val="24"/>
            <w:lang w:eastAsia="nl-NL"/>
          </w:rPr>
          <w:t>Wat is resultaat? Concrete gevolgen van de acties die voortkomen uit de doelstelling</w:t>
        </w:r>
      </w:ins>
    </w:p>
    <w:p w:rsidR="00965E68" w:rsidRPr="00965E68" w:rsidRDefault="00965E68" w:rsidP="00965E68">
      <w:pPr>
        <w:spacing w:line="240" w:lineRule="auto"/>
        <w:rPr>
          <w:rFonts w:ascii="Verdana" w:eastAsia="Times New Roman" w:hAnsi="Verdana" w:cs="Times New Roman"/>
          <w:b/>
          <w:sz w:val="24"/>
          <w:szCs w:val="24"/>
          <w:lang w:eastAsia="nl-NL"/>
        </w:rPr>
      </w:pPr>
    </w:p>
    <w:p w:rsidR="00965E68" w:rsidRPr="00965E68" w:rsidRDefault="00965E68" w:rsidP="00965E68">
      <w:pPr>
        <w:spacing w:line="240" w:lineRule="auto"/>
        <w:rPr>
          <w:ins w:id="14" w:author="Unknown"/>
          <w:rFonts w:ascii="Verdana" w:eastAsia="Times New Roman" w:hAnsi="Verdana" w:cs="Times New Roman"/>
          <w:b/>
          <w:sz w:val="24"/>
          <w:szCs w:val="24"/>
          <w:lang w:eastAsia="nl-NL"/>
        </w:rPr>
      </w:pPr>
      <w:ins w:id="15" w:author="Unknown">
        <w:r w:rsidRPr="00965E68">
          <w:rPr>
            <w:rFonts w:ascii="Verdana" w:eastAsia="Times New Roman" w:hAnsi="Verdana" w:cs="Times New Roman"/>
            <w:b/>
            <w:sz w:val="24"/>
            <w:szCs w:val="24"/>
            <w:lang w:eastAsia="nl-NL"/>
          </w:rPr>
          <w:t>Smart</w:t>
        </w:r>
      </w:ins>
    </w:p>
    <w:p w:rsidR="00965E68" w:rsidRPr="00965E68" w:rsidRDefault="00965E68" w:rsidP="00965E68">
      <w:pPr>
        <w:spacing w:line="240" w:lineRule="auto"/>
        <w:rPr>
          <w:ins w:id="16" w:author="Unknown"/>
          <w:rFonts w:ascii="Times New Roman" w:eastAsia="Times New Roman" w:hAnsi="Times New Roman" w:cs="Times New Roman"/>
          <w:sz w:val="24"/>
          <w:szCs w:val="24"/>
          <w:lang w:eastAsia="nl-NL"/>
        </w:rPr>
      </w:pPr>
      <w:ins w:id="17" w:author="Unknown">
        <w:r w:rsidRPr="00965E68">
          <w:rPr>
            <w:rFonts w:ascii="Verdana" w:eastAsia="Times New Roman" w:hAnsi="Verdana" w:cs="Times New Roman"/>
            <w:sz w:val="24"/>
            <w:szCs w:val="24"/>
            <w:lang w:eastAsia="nl-NL"/>
          </w:rPr>
          <w:t>De meest gebruikte manier om goede doelen te maken is de SMART methode. SMART staat voor:</w:t>
        </w:r>
      </w:ins>
    </w:p>
    <w:p w:rsidR="00965E68" w:rsidRPr="00965E68" w:rsidRDefault="00965E68" w:rsidP="00965E68">
      <w:pPr>
        <w:spacing w:line="240" w:lineRule="auto"/>
        <w:rPr>
          <w:ins w:id="18" w:author="Unknown"/>
          <w:rFonts w:ascii="Times New Roman" w:eastAsia="Times New Roman" w:hAnsi="Times New Roman" w:cs="Times New Roman"/>
          <w:sz w:val="24"/>
          <w:szCs w:val="24"/>
          <w:lang w:eastAsia="nl-NL"/>
        </w:rPr>
      </w:pPr>
      <w:ins w:id="19" w:author="Unknown">
        <w:r w:rsidRPr="00965E68">
          <w:rPr>
            <w:rFonts w:ascii="Verdana" w:eastAsia="Times New Roman" w:hAnsi="Verdana" w:cs="Times New Roman"/>
            <w:sz w:val="24"/>
            <w:szCs w:val="24"/>
            <w:lang w:eastAsia="nl-NL"/>
          </w:rPr>
          <w:t>S = Specifiek</w:t>
        </w:r>
      </w:ins>
    </w:p>
    <w:p w:rsidR="00965E68" w:rsidRPr="00965E68" w:rsidRDefault="00965E68" w:rsidP="00965E68">
      <w:pPr>
        <w:spacing w:line="240" w:lineRule="auto"/>
        <w:rPr>
          <w:ins w:id="20" w:author="Unknown"/>
          <w:rFonts w:ascii="Times New Roman" w:eastAsia="Times New Roman" w:hAnsi="Times New Roman" w:cs="Times New Roman"/>
          <w:sz w:val="24"/>
          <w:szCs w:val="24"/>
          <w:lang w:eastAsia="nl-NL"/>
        </w:rPr>
      </w:pPr>
      <w:ins w:id="21" w:author="Unknown">
        <w:r w:rsidRPr="00965E68">
          <w:rPr>
            <w:rFonts w:ascii="Verdana" w:eastAsia="Times New Roman" w:hAnsi="Verdana" w:cs="Times New Roman"/>
            <w:sz w:val="24"/>
            <w:szCs w:val="24"/>
            <w:lang w:eastAsia="nl-NL"/>
          </w:rPr>
          <w:t>M = Meetbaar</w:t>
        </w:r>
      </w:ins>
    </w:p>
    <w:p w:rsidR="00965E68" w:rsidRPr="00965E68" w:rsidRDefault="00965E68" w:rsidP="00965E68">
      <w:pPr>
        <w:spacing w:line="240" w:lineRule="auto"/>
        <w:rPr>
          <w:ins w:id="22" w:author="Unknown"/>
          <w:rFonts w:ascii="Times New Roman" w:eastAsia="Times New Roman" w:hAnsi="Times New Roman" w:cs="Times New Roman"/>
          <w:sz w:val="24"/>
          <w:szCs w:val="24"/>
          <w:lang w:eastAsia="nl-NL"/>
        </w:rPr>
      </w:pPr>
      <w:ins w:id="23" w:author="Unknown">
        <w:r w:rsidRPr="00965E68">
          <w:rPr>
            <w:rFonts w:ascii="Verdana" w:eastAsia="Times New Roman" w:hAnsi="Verdana" w:cs="Times New Roman"/>
            <w:sz w:val="24"/>
            <w:szCs w:val="24"/>
            <w:lang w:eastAsia="nl-NL"/>
          </w:rPr>
          <w:t>A = Acceptabel</w:t>
        </w:r>
      </w:ins>
    </w:p>
    <w:p w:rsidR="00965E68" w:rsidRPr="00965E68" w:rsidRDefault="00965E68" w:rsidP="00965E68">
      <w:pPr>
        <w:spacing w:line="240" w:lineRule="auto"/>
        <w:rPr>
          <w:ins w:id="24" w:author="Unknown"/>
          <w:rFonts w:ascii="Times New Roman" w:eastAsia="Times New Roman" w:hAnsi="Times New Roman" w:cs="Times New Roman"/>
          <w:sz w:val="24"/>
          <w:szCs w:val="24"/>
          <w:lang w:eastAsia="nl-NL"/>
        </w:rPr>
      </w:pPr>
      <w:ins w:id="25" w:author="Unknown">
        <w:r w:rsidRPr="00965E68">
          <w:rPr>
            <w:rFonts w:ascii="Verdana" w:eastAsia="Times New Roman" w:hAnsi="Verdana" w:cs="Times New Roman"/>
            <w:sz w:val="24"/>
            <w:szCs w:val="24"/>
            <w:lang w:eastAsia="nl-NL"/>
          </w:rPr>
          <w:t>R = Realistisch</w:t>
        </w:r>
      </w:ins>
    </w:p>
    <w:p w:rsidR="00965E68" w:rsidRPr="00965E68" w:rsidRDefault="00965E68" w:rsidP="00965E68">
      <w:pPr>
        <w:spacing w:line="240" w:lineRule="auto"/>
        <w:rPr>
          <w:ins w:id="26" w:author="Unknown"/>
          <w:rFonts w:ascii="Times New Roman" w:eastAsia="Times New Roman" w:hAnsi="Times New Roman" w:cs="Times New Roman"/>
          <w:sz w:val="24"/>
          <w:szCs w:val="24"/>
          <w:lang w:eastAsia="nl-NL"/>
        </w:rPr>
      </w:pPr>
      <w:ins w:id="27" w:author="Unknown">
        <w:r w:rsidRPr="00965E68">
          <w:rPr>
            <w:rFonts w:ascii="Verdana" w:eastAsia="Times New Roman" w:hAnsi="Verdana" w:cs="Times New Roman"/>
            <w:sz w:val="24"/>
            <w:szCs w:val="24"/>
            <w:lang w:eastAsia="nl-NL"/>
          </w:rPr>
          <w:t>T = Tijdgebonden</w:t>
        </w:r>
      </w:ins>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ins w:id="28" w:author="Unknown"/>
          <w:rFonts w:ascii="Verdana" w:eastAsia="Times New Roman" w:hAnsi="Verdana" w:cs="Times New Roman"/>
          <w:sz w:val="24"/>
          <w:szCs w:val="24"/>
          <w:u w:val="single"/>
          <w:lang w:eastAsia="nl-NL"/>
        </w:rPr>
      </w:pPr>
      <w:ins w:id="29" w:author="Unknown">
        <w:r w:rsidRPr="00965E68">
          <w:rPr>
            <w:rFonts w:ascii="Verdana" w:eastAsia="Times New Roman" w:hAnsi="Verdana" w:cs="Times New Roman"/>
            <w:sz w:val="24"/>
            <w:szCs w:val="24"/>
            <w:u w:val="single"/>
            <w:lang w:eastAsia="nl-NL"/>
          </w:rPr>
          <w:lastRenderedPageBreak/>
          <w:t>Specifiek</w:t>
        </w:r>
      </w:ins>
    </w:p>
    <w:p w:rsidR="00965E68" w:rsidRPr="00965E68" w:rsidRDefault="00965E68" w:rsidP="00965E68">
      <w:pPr>
        <w:spacing w:line="240" w:lineRule="auto"/>
        <w:rPr>
          <w:ins w:id="30" w:author="Unknown"/>
          <w:rFonts w:ascii="Times New Roman" w:eastAsia="Times New Roman" w:hAnsi="Times New Roman" w:cs="Times New Roman"/>
          <w:sz w:val="24"/>
          <w:szCs w:val="24"/>
          <w:lang w:eastAsia="nl-NL"/>
        </w:rPr>
      </w:pPr>
      <w:ins w:id="31" w:author="Unknown">
        <w:r w:rsidRPr="00965E68">
          <w:rPr>
            <w:rFonts w:ascii="Verdana" w:eastAsia="Times New Roman" w:hAnsi="Verdana" w:cs="Times New Roman"/>
            <w:sz w:val="24"/>
            <w:szCs w:val="24"/>
            <w:lang w:eastAsia="nl-NL"/>
          </w:rPr>
          <w:t>Om een doel specifiek te maken stellen we de W-vragen</w:t>
        </w:r>
      </w:ins>
    </w:p>
    <w:p w:rsidR="00965E68" w:rsidRPr="00965E68" w:rsidRDefault="00965E68" w:rsidP="00965E68">
      <w:pPr>
        <w:spacing w:after="0" w:line="240" w:lineRule="auto"/>
        <w:ind w:left="360" w:hanging="360"/>
        <w:contextualSpacing/>
        <w:rPr>
          <w:ins w:id="32" w:author="Unknown"/>
          <w:rFonts w:ascii="Arial" w:eastAsia="Times New Roman" w:hAnsi="Arial" w:cs="Arial"/>
          <w:sz w:val="20"/>
          <w:szCs w:val="20"/>
          <w:lang w:eastAsia="nl-NL"/>
        </w:rPr>
      </w:pPr>
      <w:ins w:id="3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Wat willen we bereiken?</w:t>
        </w:r>
      </w:ins>
    </w:p>
    <w:p w:rsidR="00965E68" w:rsidRPr="00965E68" w:rsidRDefault="00965E68" w:rsidP="00965E68">
      <w:pPr>
        <w:spacing w:after="0" w:line="240" w:lineRule="auto"/>
        <w:ind w:left="360" w:hanging="360"/>
        <w:contextualSpacing/>
        <w:rPr>
          <w:ins w:id="34" w:author="Unknown"/>
          <w:rFonts w:ascii="Arial" w:eastAsia="Times New Roman" w:hAnsi="Arial" w:cs="Arial"/>
          <w:sz w:val="20"/>
          <w:szCs w:val="20"/>
          <w:lang w:eastAsia="nl-NL"/>
        </w:rPr>
      </w:pPr>
      <w:ins w:id="3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Wie is er bij betrokken?</w:t>
        </w:r>
      </w:ins>
    </w:p>
    <w:p w:rsidR="00965E68" w:rsidRPr="00965E68" w:rsidRDefault="00965E68" w:rsidP="00965E68">
      <w:pPr>
        <w:spacing w:after="0" w:line="240" w:lineRule="auto"/>
        <w:ind w:left="360" w:hanging="360"/>
        <w:contextualSpacing/>
        <w:rPr>
          <w:ins w:id="36" w:author="Unknown"/>
          <w:rFonts w:ascii="Arial" w:eastAsia="Times New Roman" w:hAnsi="Arial" w:cs="Arial"/>
          <w:sz w:val="20"/>
          <w:szCs w:val="20"/>
          <w:lang w:eastAsia="nl-NL"/>
        </w:rPr>
      </w:pPr>
      <w:ins w:id="3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Waar gaat het gebeuren?</w:t>
        </w:r>
      </w:ins>
    </w:p>
    <w:p w:rsidR="00965E68" w:rsidRPr="00965E68" w:rsidRDefault="00965E68" w:rsidP="00965E68">
      <w:pPr>
        <w:spacing w:after="0" w:line="240" w:lineRule="auto"/>
        <w:ind w:left="360" w:hanging="360"/>
        <w:contextualSpacing/>
        <w:rPr>
          <w:ins w:id="38" w:author="Unknown"/>
          <w:rFonts w:ascii="Arial" w:eastAsia="Times New Roman" w:hAnsi="Arial" w:cs="Arial"/>
          <w:sz w:val="20"/>
          <w:szCs w:val="20"/>
          <w:lang w:eastAsia="nl-NL"/>
        </w:rPr>
      </w:pPr>
      <w:ins w:id="3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Wanneer gebeurt het?</w:t>
        </w:r>
      </w:ins>
    </w:p>
    <w:p w:rsidR="00965E68" w:rsidRPr="00965E68" w:rsidRDefault="00965E68" w:rsidP="00965E68">
      <w:pPr>
        <w:spacing w:line="240" w:lineRule="auto"/>
        <w:ind w:left="360" w:hanging="360"/>
        <w:contextualSpacing/>
        <w:rPr>
          <w:ins w:id="40" w:author="Unknown"/>
          <w:rFonts w:ascii="Arial" w:eastAsia="Times New Roman" w:hAnsi="Arial" w:cs="Arial"/>
          <w:sz w:val="20"/>
          <w:szCs w:val="20"/>
          <w:lang w:eastAsia="nl-NL"/>
        </w:rPr>
      </w:pPr>
      <w:ins w:id="4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Waarom willen we het bereiken?</w:t>
        </w:r>
      </w:ins>
    </w:p>
    <w:p w:rsidR="00965E68" w:rsidRPr="00965E68" w:rsidRDefault="00965E68" w:rsidP="00965E68">
      <w:pPr>
        <w:spacing w:line="240" w:lineRule="auto"/>
        <w:rPr>
          <w:rFonts w:ascii="Verdana" w:eastAsia="Times New Roman" w:hAnsi="Verdana" w:cs="Times New Roman"/>
          <w:sz w:val="24"/>
          <w:szCs w:val="24"/>
          <w:lang w:eastAsia="nl-NL"/>
        </w:rPr>
      </w:pPr>
    </w:p>
    <w:p w:rsidR="00965E68" w:rsidRPr="00965E68" w:rsidRDefault="00965E68" w:rsidP="00965E68">
      <w:pPr>
        <w:spacing w:line="240" w:lineRule="auto"/>
        <w:rPr>
          <w:ins w:id="42" w:author="Unknown"/>
          <w:rFonts w:ascii="Times New Roman" w:eastAsia="Times New Roman" w:hAnsi="Times New Roman" w:cs="Times New Roman"/>
          <w:sz w:val="24"/>
          <w:szCs w:val="24"/>
          <w:lang w:eastAsia="nl-NL"/>
        </w:rPr>
      </w:pPr>
      <w:ins w:id="43" w:author="Unknown">
        <w:r w:rsidRPr="00965E68">
          <w:rPr>
            <w:rFonts w:ascii="Verdana" w:eastAsia="Times New Roman" w:hAnsi="Verdana" w:cs="Times New Roman"/>
            <w:sz w:val="24"/>
            <w:szCs w:val="24"/>
            <w:lang w:eastAsia="nl-NL"/>
          </w:rPr>
          <w:t>Voorbeelden</w:t>
        </w:r>
      </w:ins>
    </w:p>
    <w:p w:rsidR="00965E68" w:rsidRPr="00965E68" w:rsidRDefault="00965E68" w:rsidP="00965E68">
      <w:pPr>
        <w:spacing w:after="0" w:line="240" w:lineRule="auto"/>
        <w:ind w:left="360" w:hanging="360"/>
        <w:contextualSpacing/>
        <w:rPr>
          <w:ins w:id="44" w:author="Unknown"/>
          <w:rFonts w:ascii="Arial" w:eastAsia="Times New Roman" w:hAnsi="Arial" w:cs="Arial"/>
          <w:sz w:val="20"/>
          <w:szCs w:val="20"/>
          <w:lang w:eastAsia="nl-NL"/>
        </w:rPr>
      </w:pPr>
      <w:ins w:id="4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(wanneer) heb ik (wie) de examenopdracht van de leergang Middenkader (wat) met een voldoende (wat) afgerond conform de criteria in het examenreglement (waarom).</w:t>
        </w:r>
      </w:ins>
    </w:p>
    <w:p w:rsidR="00965E68" w:rsidRPr="00965E68" w:rsidRDefault="00965E68" w:rsidP="00965E68">
      <w:pPr>
        <w:spacing w:after="0" w:line="240" w:lineRule="auto"/>
        <w:ind w:left="360" w:hanging="360"/>
        <w:contextualSpacing/>
        <w:rPr>
          <w:ins w:id="46" w:author="Unknown"/>
          <w:rFonts w:ascii="Arial" w:eastAsia="Times New Roman" w:hAnsi="Arial" w:cs="Arial"/>
          <w:sz w:val="20"/>
          <w:szCs w:val="20"/>
          <w:lang w:eastAsia="nl-NL"/>
        </w:rPr>
      </w:pPr>
      <w:ins w:id="4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(wie) hebben zich ten doel gesteld dat de kwaliteit van de dienstverlening (wat) op 1 januari 2010 (wanneer) met 20% is toegenomen (wat) ten opzichte van 1 januari 2009 (wanneer) gemeten via het klanttevredenheidsonderzoek.</w:t>
        </w:r>
      </w:ins>
    </w:p>
    <w:p w:rsidR="00965E68" w:rsidRPr="00965E68" w:rsidRDefault="00965E68" w:rsidP="00965E68">
      <w:pPr>
        <w:spacing w:after="0" w:line="240" w:lineRule="auto"/>
        <w:ind w:left="360" w:hanging="360"/>
        <w:contextualSpacing/>
        <w:rPr>
          <w:ins w:id="48" w:author="Unknown"/>
          <w:rFonts w:ascii="Arial" w:eastAsia="Times New Roman" w:hAnsi="Arial" w:cs="Arial"/>
          <w:sz w:val="20"/>
          <w:szCs w:val="20"/>
          <w:lang w:eastAsia="nl-NL"/>
        </w:rPr>
      </w:pPr>
      <w:ins w:id="4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(wanneer) worden alle patiënten (wie) die naar de polikliniek fysiotherapie zijn verwezen (waar) met de diagnose coxartrose (wat) behandeld volgens het protocol manuele therapie bij coxartrose (wat).</w:t>
        </w:r>
      </w:ins>
    </w:p>
    <w:p w:rsidR="00965E68" w:rsidRPr="00965E68" w:rsidRDefault="00965E68" w:rsidP="00965E68">
      <w:pPr>
        <w:spacing w:after="0" w:line="240" w:lineRule="auto"/>
        <w:ind w:left="360" w:hanging="360"/>
        <w:contextualSpacing/>
        <w:rPr>
          <w:ins w:id="50" w:author="Unknown"/>
          <w:rFonts w:ascii="Arial" w:eastAsia="Times New Roman" w:hAnsi="Arial" w:cs="Arial"/>
          <w:sz w:val="20"/>
          <w:szCs w:val="20"/>
          <w:lang w:eastAsia="nl-NL"/>
        </w:rPr>
      </w:pPr>
      <w:ins w:id="5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(wat) van de 8 bewoners van Aafje 2 (wie), zijn op 1-10-2008 (wanneer) met 10% afgenomen (wat) ten opzichte van 1-01-2008 (wanneer).</w:t>
        </w:r>
      </w:ins>
    </w:p>
    <w:p w:rsidR="00965E68" w:rsidRPr="00965E68" w:rsidRDefault="00965E68" w:rsidP="00965E68">
      <w:pPr>
        <w:spacing w:line="240" w:lineRule="auto"/>
        <w:ind w:left="360" w:hanging="360"/>
        <w:contextualSpacing/>
        <w:rPr>
          <w:ins w:id="52" w:author="Unknown"/>
          <w:rFonts w:ascii="Arial" w:eastAsia="Times New Roman" w:hAnsi="Arial" w:cs="Arial"/>
          <w:sz w:val="20"/>
          <w:szCs w:val="20"/>
          <w:lang w:eastAsia="nl-NL"/>
        </w:rPr>
      </w:pPr>
      <w:ins w:id="5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(wat) in onze fabriek in China (waar) is op 1 januari 2010 (wanneer) met 30% toegenomen (wat) ten opzichte van 1 januari 2010 (wanneer). Tegelijkertijd zijn de kosten (wat )met 10% afgenomen.</w:t>
        </w:r>
      </w:ins>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ins w:id="54" w:author="Unknown"/>
          <w:rFonts w:ascii="Verdana" w:eastAsia="Times New Roman" w:hAnsi="Verdana" w:cs="Times New Roman"/>
          <w:sz w:val="24"/>
          <w:szCs w:val="24"/>
          <w:u w:val="single"/>
          <w:lang w:eastAsia="nl-NL"/>
        </w:rPr>
      </w:pPr>
      <w:ins w:id="55" w:author="Unknown">
        <w:r w:rsidRPr="00965E68">
          <w:rPr>
            <w:rFonts w:ascii="Verdana" w:eastAsia="Times New Roman" w:hAnsi="Verdana" w:cs="Times New Roman"/>
            <w:sz w:val="24"/>
            <w:szCs w:val="24"/>
            <w:u w:val="single"/>
            <w:lang w:eastAsia="nl-NL"/>
          </w:rPr>
          <w:t>Meetbaar</w:t>
        </w:r>
      </w:ins>
    </w:p>
    <w:p w:rsidR="00965E68" w:rsidRPr="00965E68" w:rsidRDefault="00965E68" w:rsidP="00965E68">
      <w:pPr>
        <w:spacing w:line="240" w:lineRule="auto"/>
        <w:rPr>
          <w:ins w:id="56" w:author="Unknown"/>
          <w:rFonts w:ascii="Times New Roman" w:eastAsia="Times New Roman" w:hAnsi="Times New Roman" w:cs="Times New Roman"/>
          <w:sz w:val="24"/>
          <w:szCs w:val="24"/>
          <w:lang w:eastAsia="nl-NL"/>
        </w:rPr>
      </w:pPr>
      <w:ins w:id="57" w:author="Unknown">
        <w:r w:rsidRPr="00965E68">
          <w:rPr>
            <w:rFonts w:ascii="Verdana" w:eastAsia="Times New Roman" w:hAnsi="Verdana" w:cs="Times New Roman"/>
            <w:sz w:val="24"/>
            <w:szCs w:val="24"/>
            <w:lang w:eastAsia="nl-NL"/>
          </w:rPr>
          <w:t>De meetbaarheid wordt meestal aangegeven in getallen. Meetbaarheid kan ook zichtbaar gemaakt worden door het doel te vergelijken met bestaande procedures, kwaliteitseisen, normen, handleidingen of systemen.</w:t>
        </w:r>
      </w:ins>
    </w:p>
    <w:p w:rsidR="00965E68" w:rsidRPr="00965E68" w:rsidRDefault="00965E68" w:rsidP="00965E68">
      <w:pPr>
        <w:spacing w:line="240" w:lineRule="auto"/>
        <w:rPr>
          <w:ins w:id="58" w:author="Unknown"/>
          <w:rFonts w:ascii="Times New Roman" w:eastAsia="Times New Roman" w:hAnsi="Times New Roman" w:cs="Times New Roman"/>
          <w:sz w:val="24"/>
          <w:szCs w:val="24"/>
          <w:lang w:eastAsia="nl-NL"/>
        </w:rPr>
      </w:pPr>
      <w:ins w:id="59" w:author="Unknown">
        <w:r w:rsidRPr="00965E68">
          <w:rPr>
            <w:rFonts w:ascii="Verdana" w:eastAsia="Times New Roman" w:hAnsi="Verdana" w:cs="Times New Roman"/>
            <w:sz w:val="24"/>
            <w:szCs w:val="24"/>
            <w:lang w:eastAsia="nl-NL"/>
          </w:rPr>
          <w:t>Voorbeelden</w:t>
        </w:r>
      </w:ins>
    </w:p>
    <w:p w:rsidR="00965E68" w:rsidRPr="00965E68" w:rsidRDefault="00965E68" w:rsidP="00965E68">
      <w:pPr>
        <w:spacing w:after="0" w:line="240" w:lineRule="auto"/>
        <w:ind w:left="360" w:hanging="360"/>
        <w:contextualSpacing/>
        <w:rPr>
          <w:ins w:id="60" w:author="Unknown"/>
          <w:rFonts w:ascii="Arial" w:eastAsia="Times New Roman" w:hAnsi="Arial" w:cs="Arial"/>
          <w:sz w:val="20"/>
          <w:szCs w:val="20"/>
          <w:lang w:eastAsia="nl-NL"/>
        </w:rPr>
      </w:pPr>
      <w:ins w:id="6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(norm) afgerond conform de criteria in het examenreglement (kwaliteitseis).</w:t>
        </w:r>
      </w:ins>
    </w:p>
    <w:p w:rsidR="00965E68" w:rsidRPr="00965E68" w:rsidRDefault="00965E68" w:rsidP="00965E68">
      <w:pPr>
        <w:spacing w:after="0" w:line="240" w:lineRule="auto"/>
        <w:ind w:left="360" w:hanging="360"/>
        <w:contextualSpacing/>
        <w:rPr>
          <w:ins w:id="62" w:author="Unknown"/>
          <w:rFonts w:ascii="Arial" w:eastAsia="Times New Roman" w:hAnsi="Arial" w:cs="Arial"/>
          <w:sz w:val="20"/>
          <w:szCs w:val="20"/>
          <w:lang w:eastAsia="nl-NL"/>
        </w:rPr>
      </w:pPr>
      <w:ins w:id="6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met 20% is toegenomen (getal) ten opzichte van 1 januari 2009 gemeten via het klanttevredenheidsonderzoek (systeem).</w:t>
        </w:r>
      </w:ins>
    </w:p>
    <w:p w:rsidR="00965E68" w:rsidRPr="00965E68" w:rsidRDefault="00965E68" w:rsidP="00965E68">
      <w:pPr>
        <w:spacing w:after="0" w:line="240" w:lineRule="auto"/>
        <w:ind w:left="360" w:hanging="360"/>
        <w:contextualSpacing/>
        <w:rPr>
          <w:ins w:id="64" w:author="Unknown"/>
          <w:rFonts w:ascii="Arial" w:eastAsia="Times New Roman" w:hAnsi="Arial" w:cs="Arial"/>
          <w:sz w:val="20"/>
          <w:szCs w:val="20"/>
          <w:lang w:eastAsia="nl-NL"/>
        </w:rPr>
      </w:pPr>
      <w:ins w:id="6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(norm) die naar de polikliniek fysiotherapie zijn verwezen met de diagnose coxartrose (norm) behandeld volgens het protocol manuele therapie bij coxartrose (kwaliteitseis).</w:t>
        </w:r>
      </w:ins>
    </w:p>
    <w:p w:rsidR="00965E68" w:rsidRPr="00965E68" w:rsidRDefault="00965E68" w:rsidP="00965E68">
      <w:pPr>
        <w:spacing w:after="0" w:line="240" w:lineRule="auto"/>
        <w:ind w:left="360" w:hanging="360"/>
        <w:contextualSpacing/>
        <w:rPr>
          <w:ins w:id="66" w:author="Unknown"/>
          <w:rFonts w:ascii="Arial" w:eastAsia="Times New Roman" w:hAnsi="Arial" w:cs="Arial"/>
          <w:sz w:val="20"/>
          <w:szCs w:val="20"/>
          <w:lang w:eastAsia="nl-NL"/>
        </w:rPr>
      </w:pPr>
      <w:ins w:id="6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(systeem) van de 8 bewoners (getal) van Aafje 2, zijn op 1-10-2008 met 10% afgenomen (getal) ten opzichte van 1-01-2008.</w:t>
        </w:r>
      </w:ins>
    </w:p>
    <w:p w:rsidR="00965E68" w:rsidRPr="00965E68" w:rsidRDefault="00965E68" w:rsidP="00965E68">
      <w:pPr>
        <w:spacing w:line="240" w:lineRule="auto"/>
        <w:ind w:left="360" w:hanging="360"/>
        <w:contextualSpacing/>
        <w:rPr>
          <w:ins w:id="68" w:author="Unknown"/>
          <w:rFonts w:ascii="Arial" w:eastAsia="Times New Roman" w:hAnsi="Arial" w:cs="Arial"/>
          <w:sz w:val="20"/>
          <w:szCs w:val="20"/>
          <w:lang w:eastAsia="nl-NL"/>
        </w:rPr>
      </w:pPr>
      <w:ins w:id="6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(getal) ten opzichte van 1 januari 2010. Tegelijkertijd zijn de kosten met 10% afgenomen (getal).</w:t>
        </w:r>
      </w:ins>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ins w:id="70" w:author="Unknown"/>
          <w:rFonts w:ascii="Verdana" w:eastAsia="Times New Roman" w:hAnsi="Verdana" w:cs="Times New Roman"/>
          <w:sz w:val="24"/>
          <w:szCs w:val="24"/>
          <w:u w:val="single"/>
          <w:lang w:eastAsia="nl-NL"/>
        </w:rPr>
      </w:pPr>
      <w:ins w:id="71" w:author="Unknown">
        <w:r w:rsidRPr="00965E68">
          <w:rPr>
            <w:rFonts w:ascii="Verdana" w:eastAsia="Times New Roman" w:hAnsi="Verdana" w:cs="Times New Roman"/>
            <w:sz w:val="24"/>
            <w:szCs w:val="24"/>
            <w:u w:val="single"/>
            <w:lang w:eastAsia="nl-NL"/>
          </w:rPr>
          <w:lastRenderedPageBreak/>
          <w:t>Acceptabel</w:t>
        </w:r>
      </w:ins>
    </w:p>
    <w:p w:rsidR="00965E68" w:rsidRPr="00965E68" w:rsidRDefault="00965E68" w:rsidP="00965E68">
      <w:pPr>
        <w:spacing w:line="240" w:lineRule="auto"/>
        <w:rPr>
          <w:ins w:id="72" w:author="Unknown"/>
          <w:rFonts w:ascii="Times New Roman" w:eastAsia="Times New Roman" w:hAnsi="Times New Roman" w:cs="Times New Roman"/>
          <w:sz w:val="24"/>
          <w:szCs w:val="24"/>
          <w:lang w:eastAsia="nl-NL"/>
        </w:rPr>
      </w:pPr>
      <w:ins w:id="73" w:author="Unknown">
        <w:r w:rsidRPr="00965E68">
          <w:rPr>
            <w:rFonts w:ascii="Verdana" w:eastAsia="Times New Roman" w:hAnsi="Verdana" w:cs="Times New Roman"/>
            <w:sz w:val="24"/>
            <w:szCs w:val="24"/>
            <w:lang w:eastAsia="nl-NL"/>
          </w:rPr>
          <w:t>De A staat ook wel voor Aanwijsbaar of Actiegericht. Vragen zijn daarbij?</w:t>
        </w:r>
      </w:ins>
    </w:p>
    <w:p w:rsidR="00965E68" w:rsidRPr="00965E68" w:rsidRDefault="00965E68" w:rsidP="00965E68">
      <w:pPr>
        <w:spacing w:after="0" w:line="240" w:lineRule="auto"/>
        <w:ind w:left="360" w:hanging="360"/>
        <w:contextualSpacing/>
        <w:rPr>
          <w:ins w:id="74" w:author="Unknown"/>
          <w:rFonts w:ascii="Arial" w:eastAsia="Times New Roman" w:hAnsi="Arial" w:cs="Arial"/>
          <w:sz w:val="20"/>
          <w:szCs w:val="20"/>
          <w:lang w:eastAsia="nl-NL"/>
        </w:rPr>
      </w:pPr>
      <w:ins w:id="7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voor jezelf haalbaar?</w:t>
        </w:r>
      </w:ins>
    </w:p>
    <w:p w:rsidR="00965E68" w:rsidRPr="00965E68" w:rsidRDefault="00965E68" w:rsidP="00965E68">
      <w:pPr>
        <w:spacing w:after="0" w:line="240" w:lineRule="auto"/>
        <w:ind w:left="360" w:hanging="360"/>
        <w:contextualSpacing/>
        <w:rPr>
          <w:ins w:id="76" w:author="Unknown"/>
          <w:rFonts w:ascii="Arial" w:eastAsia="Times New Roman" w:hAnsi="Arial" w:cs="Arial"/>
          <w:sz w:val="20"/>
          <w:szCs w:val="20"/>
          <w:lang w:eastAsia="nl-NL"/>
        </w:rPr>
      </w:pPr>
      <w:ins w:id="7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er voldoende draagvlak om het doel te behalen?</w:t>
        </w:r>
      </w:ins>
    </w:p>
    <w:p w:rsidR="00965E68" w:rsidRPr="00965E68" w:rsidRDefault="00965E68" w:rsidP="00965E68">
      <w:pPr>
        <w:spacing w:line="240" w:lineRule="auto"/>
        <w:ind w:left="360" w:hanging="360"/>
        <w:contextualSpacing/>
        <w:rPr>
          <w:ins w:id="78" w:author="Unknown"/>
          <w:rFonts w:ascii="Arial" w:eastAsia="Times New Roman" w:hAnsi="Arial" w:cs="Arial"/>
          <w:sz w:val="20"/>
          <w:szCs w:val="20"/>
          <w:lang w:eastAsia="nl-NL"/>
        </w:rPr>
      </w:pPr>
      <w:ins w:id="7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actiegericht en leidend tot resultaat? LET OP: het gaat niet om de acties zelf maar om het resultaat!</w:t>
        </w:r>
      </w:ins>
    </w:p>
    <w:p w:rsidR="00965E68" w:rsidRPr="00965E68" w:rsidRDefault="00965E68" w:rsidP="00965E68">
      <w:pPr>
        <w:spacing w:line="240" w:lineRule="auto"/>
        <w:rPr>
          <w:ins w:id="80" w:author="Unknown"/>
          <w:rFonts w:ascii="Times New Roman" w:eastAsia="Times New Roman" w:hAnsi="Times New Roman" w:cs="Times New Roman"/>
          <w:sz w:val="24"/>
          <w:szCs w:val="24"/>
          <w:lang w:eastAsia="nl-NL"/>
        </w:rPr>
      </w:pPr>
      <w:ins w:id="81" w:author="Unknown">
        <w:r w:rsidRPr="00965E68">
          <w:rPr>
            <w:rFonts w:ascii="Verdana" w:eastAsia="Times New Roman" w:hAnsi="Verdana" w:cs="Times New Roman"/>
            <w:sz w:val="24"/>
            <w:szCs w:val="24"/>
            <w:lang w:eastAsia="nl-NL"/>
          </w:rPr>
          <w:t>Voorbeelden</w:t>
        </w:r>
      </w:ins>
    </w:p>
    <w:p w:rsidR="00965E68" w:rsidRPr="00965E68" w:rsidRDefault="00965E68" w:rsidP="00965E68">
      <w:pPr>
        <w:spacing w:after="0" w:line="240" w:lineRule="auto"/>
        <w:ind w:left="360" w:hanging="360"/>
        <w:contextualSpacing/>
        <w:rPr>
          <w:ins w:id="82" w:author="Unknown"/>
          <w:rFonts w:ascii="Arial" w:eastAsia="Times New Roman" w:hAnsi="Arial" w:cs="Arial"/>
          <w:sz w:val="20"/>
          <w:szCs w:val="20"/>
          <w:lang w:eastAsia="nl-NL"/>
        </w:rPr>
      </w:pPr>
      <w:ins w:id="8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(resultaat) afgerond conform de criteria in het examenreglement (resultaat).</w:t>
        </w:r>
      </w:ins>
    </w:p>
    <w:p w:rsidR="00965E68" w:rsidRPr="00965E68" w:rsidRDefault="00965E68" w:rsidP="00965E68">
      <w:pPr>
        <w:spacing w:after="0" w:line="240" w:lineRule="auto"/>
        <w:ind w:left="360" w:hanging="360"/>
        <w:contextualSpacing/>
        <w:rPr>
          <w:ins w:id="84" w:author="Unknown"/>
          <w:rFonts w:ascii="Arial" w:eastAsia="Times New Roman" w:hAnsi="Arial" w:cs="Arial"/>
          <w:sz w:val="20"/>
          <w:szCs w:val="20"/>
          <w:lang w:eastAsia="nl-NL"/>
        </w:rPr>
      </w:pPr>
      <w:ins w:id="8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(draagvlak) dat de kwaliteit van de dienstverlening op 1 januari 2010 met 20% is toegenomen (resultaat) ten opzichte van 1 januari 2009 gemeten via het klanttevredenheidsonderzoek.</w:t>
        </w:r>
      </w:ins>
    </w:p>
    <w:p w:rsidR="00965E68" w:rsidRPr="00965E68" w:rsidRDefault="00965E68" w:rsidP="00965E68">
      <w:pPr>
        <w:spacing w:after="0" w:line="240" w:lineRule="auto"/>
        <w:ind w:left="360" w:hanging="360"/>
        <w:contextualSpacing/>
        <w:rPr>
          <w:ins w:id="86" w:author="Unknown"/>
          <w:rFonts w:ascii="Arial" w:eastAsia="Times New Roman" w:hAnsi="Arial" w:cs="Arial"/>
          <w:sz w:val="20"/>
          <w:szCs w:val="20"/>
          <w:lang w:eastAsia="nl-NL"/>
        </w:rPr>
      </w:pPr>
      <w:ins w:id="8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(haalbaar) die naar de polikliniek fysiotherapie zijn verwezen met de diagnose coxartrose behandeld volgens het protocol manuele therapie bij coxartrose (resultaat).</w:t>
        </w:r>
      </w:ins>
    </w:p>
    <w:p w:rsidR="00965E68" w:rsidRPr="00965E68" w:rsidRDefault="00965E68" w:rsidP="00965E68">
      <w:pPr>
        <w:spacing w:after="0" w:line="240" w:lineRule="auto"/>
        <w:ind w:left="360" w:hanging="360"/>
        <w:contextualSpacing/>
        <w:rPr>
          <w:ins w:id="88" w:author="Unknown"/>
          <w:rFonts w:ascii="Arial" w:eastAsia="Times New Roman" w:hAnsi="Arial" w:cs="Arial"/>
          <w:sz w:val="20"/>
          <w:szCs w:val="20"/>
          <w:lang w:eastAsia="nl-NL"/>
        </w:rPr>
      </w:pPr>
      <w:ins w:id="8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met 10% afgenomen (resultaat) ten opzichte van 1-01-2008.</w:t>
        </w:r>
      </w:ins>
    </w:p>
    <w:p w:rsidR="00965E68" w:rsidRPr="00965E68" w:rsidRDefault="00965E68" w:rsidP="00965E68">
      <w:pPr>
        <w:spacing w:line="240" w:lineRule="auto"/>
        <w:ind w:left="360" w:hanging="360"/>
        <w:contextualSpacing/>
        <w:rPr>
          <w:ins w:id="90" w:author="Unknown"/>
          <w:rFonts w:ascii="Arial" w:eastAsia="Times New Roman" w:hAnsi="Arial" w:cs="Arial"/>
          <w:sz w:val="20"/>
          <w:szCs w:val="20"/>
          <w:lang w:eastAsia="nl-NL"/>
        </w:rPr>
      </w:pPr>
      <w:ins w:id="9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(resultaat) ten opzichte van 1 januari 2010. Tegelijkertijd zijn de kosten met 10% afgenomen (resultaat).</w:t>
        </w:r>
      </w:ins>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ins w:id="92" w:author="Unknown"/>
          <w:rFonts w:ascii="Verdana" w:eastAsia="Times New Roman" w:hAnsi="Verdana" w:cs="Times New Roman"/>
          <w:sz w:val="24"/>
          <w:szCs w:val="24"/>
          <w:u w:val="single"/>
          <w:lang w:eastAsia="nl-NL"/>
        </w:rPr>
      </w:pPr>
      <w:ins w:id="93" w:author="Unknown">
        <w:r w:rsidRPr="00965E68">
          <w:rPr>
            <w:rFonts w:ascii="Verdana" w:eastAsia="Times New Roman" w:hAnsi="Verdana" w:cs="Times New Roman"/>
            <w:sz w:val="24"/>
            <w:szCs w:val="24"/>
            <w:u w:val="single"/>
            <w:lang w:eastAsia="nl-NL"/>
          </w:rPr>
          <w:t>Realistisch</w:t>
        </w:r>
      </w:ins>
    </w:p>
    <w:p w:rsidR="00965E68" w:rsidRPr="00965E68" w:rsidRDefault="00965E68" w:rsidP="00965E68">
      <w:pPr>
        <w:spacing w:line="240" w:lineRule="auto"/>
        <w:rPr>
          <w:ins w:id="94" w:author="Unknown"/>
          <w:rFonts w:ascii="Times New Roman" w:eastAsia="Times New Roman" w:hAnsi="Times New Roman" w:cs="Times New Roman"/>
          <w:sz w:val="24"/>
          <w:szCs w:val="24"/>
          <w:lang w:eastAsia="nl-NL"/>
        </w:rPr>
      </w:pPr>
      <w:ins w:id="95" w:author="Unknown">
        <w:r w:rsidRPr="00965E68">
          <w:rPr>
            <w:rFonts w:ascii="Verdana" w:eastAsia="Times New Roman" w:hAnsi="Verdana" w:cs="Times New Roman"/>
            <w:sz w:val="24"/>
            <w:szCs w:val="24"/>
            <w:lang w:eastAsia="nl-NL"/>
          </w:rPr>
          <w:t>Is het doel haalbaar, geeft het voldoende uitdaging. Een doel moet niet te makkelijk zijn maar ook niet te moeilijk. Vragen zijn:</w:t>
        </w:r>
      </w:ins>
    </w:p>
    <w:p w:rsidR="00965E68" w:rsidRPr="00965E68" w:rsidRDefault="00965E68" w:rsidP="00965E68">
      <w:pPr>
        <w:spacing w:after="0" w:line="240" w:lineRule="auto"/>
        <w:ind w:left="360" w:hanging="360"/>
        <w:contextualSpacing/>
        <w:rPr>
          <w:ins w:id="96" w:author="Unknown"/>
          <w:rFonts w:ascii="Arial" w:eastAsia="Times New Roman" w:hAnsi="Arial" w:cs="Arial"/>
          <w:sz w:val="20"/>
          <w:szCs w:val="20"/>
          <w:lang w:eastAsia="nl-NL"/>
        </w:rPr>
      </w:pPr>
      <w:ins w:id="9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Is het doel haalbaar voor mij en/of anderen?</w:t>
        </w:r>
      </w:ins>
    </w:p>
    <w:p w:rsidR="00965E68" w:rsidRPr="00965E68" w:rsidRDefault="00965E68" w:rsidP="00965E68">
      <w:pPr>
        <w:spacing w:after="0" w:line="240" w:lineRule="auto"/>
        <w:ind w:left="360" w:hanging="360"/>
        <w:contextualSpacing/>
        <w:rPr>
          <w:ins w:id="98" w:author="Unknown"/>
          <w:rFonts w:ascii="Arial" w:eastAsia="Times New Roman" w:hAnsi="Arial" w:cs="Arial"/>
          <w:sz w:val="20"/>
          <w:szCs w:val="20"/>
          <w:lang w:eastAsia="nl-NL"/>
        </w:rPr>
      </w:pPr>
      <w:ins w:id="9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Zijn de inspanningen niet te hoog of te laag?</w:t>
        </w:r>
      </w:ins>
    </w:p>
    <w:p w:rsidR="00965E68" w:rsidRPr="00965E68" w:rsidRDefault="00965E68" w:rsidP="00965E68">
      <w:pPr>
        <w:spacing w:line="240" w:lineRule="auto"/>
        <w:ind w:left="360" w:hanging="360"/>
        <w:contextualSpacing/>
        <w:rPr>
          <w:ins w:id="100" w:author="Unknown"/>
          <w:rFonts w:ascii="Arial" w:eastAsia="Times New Roman" w:hAnsi="Arial" w:cs="Arial"/>
          <w:sz w:val="20"/>
          <w:szCs w:val="20"/>
          <w:lang w:eastAsia="nl-NL"/>
        </w:rPr>
      </w:pPr>
      <w:ins w:id="10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Staan de inspanningen in relatie met het resultaat?</w:t>
        </w:r>
      </w:ins>
    </w:p>
    <w:p w:rsidR="00965E68" w:rsidRPr="00965E68" w:rsidRDefault="00965E68" w:rsidP="00965E68">
      <w:pPr>
        <w:spacing w:line="240" w:lineRule="auto"/>
        <w:rPr>
          <w:ins w:id="102" w:author="Unknown"/>
          <w:rFonts w:ascii="Times New Roman" w:eastAsia="Times New Roman" w:hAnsi="Times New Roman" w:cs="Times New Roman"/>
          <w:sz w:val="24"/>
          <w:szCs w:val="24"/>
          <w:lang w:eastAsia="nl-NL"/>
        </w:rPr>
      </w:pPr>
      <w:ins w:id="103" w:author="Unknown">
        <w:r w:rsidRPr="00965E68">
          <w:rPr>
            <w:rFonts w:ascii="Verdana" w:eastAsia="Times New Roman" w:hAnsi="Verdana" w:cs="Times New Roman"/>
            <w:sz w:val="24"/>
            <w:szCs w:val="24"/>
            <w:lang w:eastAsia="nl-NL"/>
          </w:rPr>
          <w:t>Voorbeelden</w:t>
        </w:r>
      </w:ins>
    </w:p>
    <w:p w:rsidR="00965E68" w:rsidRPr="00965E68" w:rsidRDefault="00965E68" w:rsidP="00965E68">
      <w:pPr>
        <w:spacing w:after="0" w:line="240" w:lineRule="auto"/>
        <w:ind w:left="360" w:hanging="360"/>
        <w:contextualSpacing/>
        <w:rPr>
          <w:ins w:id="104" w:author="Unknown"/>
          <w:rFonts w:ascii="Arial" w:eastAsia="Times New Roman" w:hAnsi="Arial" w:cs="Arial"/>
          <w:sz w:val="20"/>
          <w:szCs w:val="20"/>
          <w:lang w:eastAsia="nl-NL"/>
        </w:rPr>
      </w:pPr>
      <w:ins w:id="10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heb ik de examenopdracht van de leergang Middenkader met een voldoende (haalbaar) afgerond conform de criteria in het examenreglement.</w:t>
        </w:r>
      </w:ins>
    </w:p>
    <w:p w:rsidR="00965E68" w:rsidRPr="00965E68" w:rsidRDefault="00965E68" w:rsidP="00965E68">
      <w:pPr>
        <w:spacing w:after="0" w:line="240" w:lineRule="auto"/>
        <w:ind w:left="360" w:hanging="360"/>
        <w:contextualSpacing/>
        <w:rPr>
          <w:ins w:id="106" w:author="Unknown"/>
          <w:rFonts w:ascii="Arial" w:eastAsia="Times New Roman" w:hAnsi="Arial" w:cs="Arial"/>
          <w:sz w:val="20"/>
          <w:szCs w:val="20"/>
          <w:lang w:eastAsia="nl-NL"/>
        </w:rPr>
      </w:pPr>
      <w:ins w:id="10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met 20% is toegenomen (haalbaar) ten opzichte van 1 januari 2009 gemeten via het klanttevredenheidsonderzoek (relatie).</w:t>
        </w:r>
      </w:ins>
    </w:p>
    <w:p w:rsidR="00965E68" w:rsidRPr="00965E68" w:rsidRDefault="00965E68" w:rsidP="00965E68">
      <w:pPr>
        <w:spacing w:after="0" w:line="240" w:lineRule="auto"/>
        <w:ind w:left="360" w:hanging="360"/>
        <w:contextualSpacing/>
        <w:rPr>
          <w:ins w:id="108" w:author="Unknown"/>
          <w:rFonts w:ascii="Arial" w:eastAsia="Times New Roman" w:hAnsi="Arial" w:cs="Arial"/>
          <w:sz w:val="20"/>
          <w:szCs w:val="20"/>
          <w:lang w:eastAsia="nl-NL"/>
        </w:rPr>
      </w:pPr>
      <w:ins w:id="109"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worden alle patiënten (haalbaar) die naar de polikliniek fysiotherapie zijn verwezen (relatie) met de diagnose coxartrose behandeld volgens het protocol manuele therapie bij coxartrose (haalbaar).</w:t>
        </w:r>
      </w:ins>
    </w:p>
    <w:p w:rsidR="00965E68" w:rsidRPr="00965E68" w:rsidRDefault="00965E68" w:rsidP="00965E68">
      <w:pPr>
        <w:spacing w:after="0" w:line="240" w:lineRule="auto"/>
        <w:ind w:left="360" w:hanging="360"/>
        <w:contextualSpacing/>
        <w:rPr>
          <w:ins w:id="110" w:author="Unknown"/>
          <w:rFonts w:ascii="Arial" w:eastAsia="Times New Roman" w:hAnsi="Arial" w:cs="Arial"/>
          <w:sz w:val="20"/>
          <w:szCs w:val="20"/>
          <w:lang w:eastAsia="nl-NL"/>
        </w:rPr>
      </w:pPr>
      <w:ins w:id="11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met 10% afgenomen (haalbaar) ten opzichte van 1-01-2008.</w:t>
        </w:r>
      </w:ins>
    </w:p>
    <w:p w:rsidR="00965E68" w:rsidRPr="00965E68" w:rsidRDefault="00965E68" w:rsidP="00965E68">
      <w:pPr>
        <w:spacing w:line="240" w:lineRule="auto"/>
        <w:ind w:left="360" w:hanging="360"/>
        <w:contextualSpacing/>
        <w:rPr>
          <w:ins w:id="112" w:author="Unknown"/>
          <w:rFonts w:ascii="Arial" w:eastAsia="Times New Roman" w:hAnsi="Arial" w:cs="Arial"/>
          <w:sz w:val="20"/>
          <w:szCs w:val="20"/>
          <w:lang w:eastAsia="nl-NL"/>
        </w:rPr>
      </w:pPr>
      <w:ins w:id="11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met 30% toegenomen (haalbaar) ten opzichte van 1 januari 2010. Tegelijkertijd zijn de kosten met 10% afgenomen (haalbaar).</w:t>
        </w:r>
      </w:ins>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rFonts w:ascii="Verdana" w:eastAsia="Times New Roman" w:hAnsi="Verdana" w:cs="Times New Roman"/>
          <w:sz w:val="24"/>
          <w:szCs w:val="24"/>
          <w:u w:val="single"/>
          <w:lang w:eastAsia="nl-NL"/>
        </w:rPr>
      </w:pPr>
    </w:p>
    <w:p w:rsidR="00965E68" w:rsidRPr="00965E68" w:rsidRDefault="00965E68" w:rsidP="00965E68">
      <w:pPr>
        <w:spacing w:line="240" w:lineRule="auto"/>
        <w:rPr>
          <w:ins w:id="114" w:author="Unknown"/>
          <w:rFonts w:ascii="Verdana" w:eastAsia="Times New Roman" w:hAnsi="Verdana" w:cs="Times New Roman"/>
          <w:sz w:val="24"/>
          <w:szCs w:val="24"/>
          <w:u w:val="single"/>
          <w:lang w:eastAsia="nl-NL"/>
        </w:rPr>
      </w:pPr>
      <w:ins w:id="115" w:author="Unknown">
        <w:r w:rsidRPr="00965E68">
          <w:rPr>
            <w:rFonts w:ascii="Verdana" w:eastAsia="Times New Roman" w:hAnsi="Verdana" w:cs="Times New Roman"/>
            <w:sz w:val="24"/>
            <w:szCs w:val="24"/>
            <w:u w:val="single"/>
            <w:lang w:eastAsia="nl-NL"/>
          </w:rPr>
          <w:lastRenderedPageBreak/>
          <w:t>Tijd</w:t>
        </w:r>
      </w:ins>
    </w:p>
    <w:p w:rsidR="00965E68" w:rsidRPr="00965E68" w:rsidRDefault="00965E68" w:rsidP="00965E68">
      <w:pPr>
        <w:spacing w:line="240" w:lineRule="auto"/>
        <w:rPr>
          <w:ins w:id="116" w:author="Unknown"/>
          <w:rFonts w:ascii="Times New Roman" w:eastAsia="Times New Roman" w:hAnsi="Times New Roman" w:cs="Times New Roman"/>
          <w:sz w:val="24"/>
          <w:szCs w:val="24"/>
          <w:lang w:eastAsia="nl-NL"/>
        </w:rPr>
      </w:pPr>
      <w:ins w:id="117" w:author="Unknown">
        <w:r w:rsidRPr="00965E68">
          <w:rPr>
            <w:rFonts w:ascii="Verdana" w:eastAsia="Times New Roman" w:hAnsi="Verdana" w:cs="Times New Roman"/>
            <w:sz w:val="24"/>
            <w:szCs w:val="24"/>
            <w:lang w:eastAsia="nl-NL"/>
          </w:rPr>
          <w:t>Een goed doel een minimaal één datum hebben. Vaak worden meerdere data genoemd zoals start- eind- en tussendata.</w:t>
        </w:r>
      </w:ins>
    </w:p>
    <w:p w:rsidR="00965E68" w:rsidRPr="00965E68" w:rsidRDefault="00965E68" w:rsidP="00965E68">
      <w:pPr>
        <w:spacing w:line="240" w:lineRule="auto"/>
        <w:rPr>
          <w:ins w:id="118" w:author="Unknown"/>
          <w:rFonts w:ascii="Times New Roman" w:eastAsia="Times New Roman" w:hAnsi="Times New Roman" w:cs="Times New Roman"/>
          <w:sz w:val="24"/>
          <w:szCs w:val="24"/>
          <w:lang w:eastAsia="nl-NL"/>
        </w:rPr>
      </w:pPr>
      <w:ins w:id="119" w:author="Unknown">
        <w:r w:rsidRPr="00965E68">
          <w:rPr>
            <w:rFonts w:ascii="Verdana" w:eastAsia="Times New Roman" w:hAnsi="Verdana" w:cs="Times New Roman"/>
            <w:sz w:val="24"/>
            <w:szCs w:val="24"/>
            <w:lang w:eastAsia="nl-NL"/>
          </w:rPr>
          <w:t>Voorbeelden</w:t>
        </w:r>
      </w:ins>
    </w:p>
    <w:p w:rsidR="00965E68" w:rsidRPr="00965E68" w:rsidRDefault="00965E68" w:rsidP="00965E68">
      <w:pPr>
        <w:spacing w:after="0" w:line="240" w:lineRule="auto"/>
        <w:ind w:left="360" w:hanging="360"/>
        <w:contextualSpacing/>
        <w:rPr>
          <w:ins w:id="120" w:author="Unknown"/>
          <w:rFonts w:ascii="Arial" w:eastAsia="Times New Roman" w:hAnsi="Arial" w:cs="Arial"/>
          <w:sz w:val="20"/>
          <w:szCs w:val="20"/>
          <w:lang w:eastAsia="nl-NL"/>
        </w:rPr>
      </w:pPr>
      <w:ins w:id="121"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Op 1 augustus 2009 (datum) heb ik de examenopdracht van de leergang Middenkader met een voldoende afgerond conform de criteria in het examenreglement.</w:t>
        </w:r>
      </w:ins>
    </w:p>
    <w:p w:rsidR="00965E68" w:rsidRPr="00965E68" w:rsidRDefault="00965E68" w:rsidP="00965E68">
      <w:pPr>
        <w:spacing w:after="0" w:line="240" w:lineRule="auto"/>
        <w:ind w:left="360" w:hanging="360"/>
        <w:contextualSpacing/>
        <w:rPr>
          <w:ins w:id="122" w:author="Unknown"/>
          <w:rFonts w:ascii="Arial" w:eastAsia="Times New Roman" w:hAnsi="Arial" w:cs="Arial"/>
          <w:sz w:val="20"/>
          <w:szCs w:val="20"/>
          <w:lang w:eastAsia="nl-NL"/>
        </w:rPr>
      </w:pPr>
      <w:ins w:id="123"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receptionistes hebben zich ten doel gesteld dat de kwaliteit van de dienstverlening op 1 januari 2010 (datum) met 20% is toegenomen ten opzichte van 1 januari 2009 (datum) gemeten via het klanttevredenheidsonderzoek.</w:t>
        </w:r>
      </w:ins>
    </w:p>
    <w:p w:rsidR="00965E68" w:rsidRPr="00965E68" w:rsidRDefault="00965E68" w:rsidP="00965E68">
      <w:pPr>
        <w:spacing w:after="0" w:line="240" w:lineRule="auto"/>
        <w:ind w:left="360" w:hanging="360"/>
        <w:contextualSpacing/>
        <w:rPr>
          <w:ins w:id="124" w:author="Unknown"/>
          <w:rFonts w:ascii="Arial" w:eastAsia="Times New Roman" w:hAnsi="Arial" w:cs="Arial"/>
          <w:sz w:val="20"/>
          <w:szCs w:val="20"/>
          <w:lang w:eastAsia="nl-NL"/>
        </w:rPr>
      </w:pPr>
      <w:ins w:id="125"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Met ingang van 1 september 2008 (datum) worden alle patiënten die naar de polikliniek fysiotherapie zijn verwezen met de diagnose coxartrose behandeld volgens het protocol manuele therapie bij coxartrose.</w:t>
        </w:r>
      </w:ins>
    </w:p>
    <w:p w:rsidR="00965E68" w:rsidRPr="00965E68" w:rsidRDefault="00965E68" w:rsidP="00965E68">
      <w:pPr>
        <w:spacing w:after="0" w:line="240" w:lineRule="auto"/>
        <w:ind w:left="360" w:hanging="360"/>
        <w:contextualSpacing/>
        <w:rPr>
          <w:ins w:id="126" w:author="Unknown"/>
          <w:rFonts w:ascii="Arial" w:eastAsia="Times New Roman" w:hAnsi="Arial" w:cs="Arial"/>
          <w:sz w:val="20"/>
          <w:szCs w:val="20"/>
          <w:lang w:eastAsia="nl-NL"/>
        </w:rPr>
      </w:pPr>
      <w:ins w:id="127"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agressie meldingen van de 8 bewoners van Aafje 2, zijn op 1-10-2008 (datum) met 10% afgenomen ten opzichte van 1-01-2008 (datum).</w:t>
        </w:r>
      </w:ins>
    </w:p>
    <w:p w:rsidR="00965E68" w:rsidRPr="00965E68" w:rsidRDefault="00965E68" w:rsidP="00965E68">
      <w:ins w:id="128" w:author="Unknown">
        <w:r w:rsidRPr="00965E68">
          <w:rPr>
            <w:rFonts w:ascii="Symbol" w:eastAsia="Symbol" w:hAnsi="Symbol" w:cs="Symbol"/>
            <w:sz w:val="20"/>
            <w:szCs w:val="20"/>
            <w:lang w:eastAsia="nl-NL"/>
          </w:rPr>
          <w:t></w:t>
        </w:r>
        <w:r w:rsidRPr="00965E68">
          <w:rPr>
            <w:rFonts w:ascii="Times New Roman" w:eastAsia="Symbol" w:hAnsi="Times New Roman" w:cs="Times New Roman"/>
            <w:sz w:val="14"/>
            <w:szCs w:val="14"/>
            <w:lang w:eastAsia="nl-NL"/>
          </w:rPr>
          <w:t xml:space="preserve"> </w:t>
        </w:r>
        <w:r w:rsidRPr="00965E68">
          <w:rPr>
            <w:rFonts w:ascii="Verdana" w:eastAsia="Times New Roman" w:hAnsi="Verdana" w:cs="Arial"/>
            <w:sz w:val="20"/>
            <w:szCs w:val="20"/>
            <w:lang w:eastAsia="nl-NL"/>
          </w:rPr>
          <w:t>De productie van halfgeleiders in onze fabriek in China is op 1 januari 2010 (datum) met 30% toegenomen ten opzichte van 1 januari 2010 (datum). Tegelijkertijd zijn de kosten met 10% afgenomen.</w:t>
        </w:r>
      </w:ins>
    </w:p>
    <w:p w:rsidR="00965E68" w:rsidRDefault="00965E68"/>
    <w:p w:rsidR="00965E68" w:rsidRDefault="00965E68"/>
    <w:p w:rsidR="00965E68" w:rsidRDefault="00965E68">
      <w:r>
        <w:t xml:space="preserve">Bron:  </w:t>
      </w:r>
      <w:hyperlink r:id="rId6" w:history="1">
        <w:r w:rsidRPr="000967E1">
          <w:rPr>
            <w:rStyle w:val="Hyperlink"/>
          </w:rPr>
          <w:t>http://www.gertjanschop.com/modellen/doelen_smart_formuleren__uitgebreide_toelichting_.html</w:t>
        </w:r>
      </w:hyperlink>
    </w:p>
    <w:p w:rsidR="00965E68" w:rsidRPr="00965E68" w:rsidRDefault="00965E68"/>
    <w:p w:rsidR="00965E68" w:rsidRPr="00965E68" w:rsidRDefault="00965E68"/>
    <w:p w:rsidR="00965E68" w:rsidRDefault="00965E68">
      <w:r>
        <w:br/>
      </w:r>
      <w:r>
        <w:br/>
      </w:r>
    </w:p>
    <w:p w:rsidR="00965E68" w:rsidRDefault="00965E68">
      <w:r>
        <w:br w:type="page"/>
      </w:r>
    </w:p>
    <w:p w:rsidR="00965E68" w:rsidRPr="00965E68" w:rsidRDefault="00965E68">
      <w:r w:rsidRPr="00965E68">
        <w:lastRenderedPageBreak/>
        <w:t xml:space="preserve">Maak </w:t>
      </w:r>
      <w:r>
        <w:t xml:space="preserve">de volgende leerdoelen </w:t>
      </w:r>
      <w:r w:rsidRPr="00965E68">
        <w:t xml:space="preserve"> SMART:</w:t>
      </w:r>
    </w:p>
    <w:p w:rsidR="00965E68" w:rsidRPr="00965E68" w:rsidRDefault="00965E68"/>
    <w:p w:rsidR="00965E68" w:rsidRPr="00965E68" w:rsidRDefault="00965E68"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965E68">
        <w:rPr>
          <w:rFonts w:ascii="Times New Roman" w:eastAsia="Times New Roman" w:hAnsi="Times New Roman" w:cs="Times New Roman"/>
          <w:sz w:val="24"/>
          <w:szCs w:val="24"/>
          <w:lang w:eastAsia="nl-NL"/>
        </w:rPr>
        <w:t>Ik wil morgen graag een lekker diner koken voor mijn docent en de familie van mijn klasgenoten, waarbij ik zowel de boodschappen als het koken zelf verzorg en ik 's middags om uiterlijk 5 uur klaar ben.</w:t>
      </w:r>
    </w:p>
    <w:p w:rsidR="00965E68" w:rsidRDefault="00965E68"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Ik wil kennis opdoen over autisme</w:t>
      </w:r>
      <w:r w:rsidR="00D51597">
        <w:rPr>
          <w:rFonts w:ascii="Times New Roman" w:eastAsia="Times New Roman" w:hAnsi="Times New Roman" w:cs="Times New Roman"/>
          <w:sz w:val="24"/>
          <w:szCs w:val="24"/>
          <w:lang w:eastAsia="nl-NL"/>
        </w:rPr>
        <w:t>.</w:t>
      </w:r>
    </w:p>
    <w:p w:rsidR="00965E68" w:rsidRPr="00965E68" w:rsidRDefault="0024717F"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Na de </w:t>
      </w:r>
      <w:r w:rsidR="00D51597">
        <w:rPr>
          <w:rFonts w:ascii="Times New Roman" w:eastAsia="Times New Roman" w:hAnsi="Times New Roman" w:cs="Times New Roman"/>
          <w:sz w:val="24"/>
          <w:szCs w:val="24"/>
          <w:lang w:eastAsia="nl-NL"/>
        </w:rPr>
        <w:t>herfst</w:t>
      </w:r>
      <w:r>
        <w:rPr>
          <w:rFonts w:ascii="Times New Roman" w:eastAsia="Times New Roman" w:hAnsi="Times New Roman" w:cs="Times New Roman"/>
          <w:sz w:val="24"/>
          <w:szCs w:val="24"/>
          <w:lang w:eastAsia="nl-NL"/>
        </w:rPr>
        <w:t>vakantie wil ik mijn grenzen kunnen stellen in het werk</w:t>
      </w:r>
      <w:r w:rsidR="00D51597">
        <w:rPr>
          <w:rFonts w:ascii="Times New Roman" w:eastAsia="Times New Roman" w:hAnsi="Times New Roman" w:cs="Times New Roman"/>
          <w:sz w:val="24"/>
          <w:szCs w:val="24"/>
          <w:lang w:eastAsia="nl-NL"/>
        </w:rPr>
        <w:t>.</w:t>
      </w:r>
    </w:p>
    <w:p w:rsidR="0024717F" w:rsidRPr="0024717F" w:rsidRDefault="0024717F" w:rsidP="00965E68">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Pr>
          <w:sz w:val="24"/>
          <w:szCs w:val="24"/>
        </w:rPr>
        <w:t>Ik wil meer ervaring opdoen met het presenteren voor grote groepen.</w:t>
      </w:r>
    </w:p>
    <w:p w:rsidR="00965E68" w:rsidRDefault="00965E68" w:rsidP="0024717F">
      <w:pPr>
        <w:spacing w:before="100" w:beforeAutospacing="1" w:after="100" w:afterAutospacing="1" w:line="240" w:lineRule="auto"/>
        <w:rPr>
          <w:rFonts w:ascii="Times New Roman" w:eastAsia="Times New Roman" w:hAnsi="Times New Roman" w:cs="Times New Roman"/>
          <w:sz w:val="24"/>
          <w:szCs w:val="24"/>
          <w:lang w:eastAsia="nl-NL"/>
        </w:rPr>
      </w:pPr>
    </w:p>
    <w:p w:rsidR="00D51597" w:rsidRPr="00965E68" w:rsidRDefault="00D51597" w:rsidP="0024717F">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Formuleer een smart leerdoel voor de POP van je oefen BP. Werk ook je PAP uit en gebruik het juiste formulier van Nelo.</w:t>
      </w:r>
    </w:p>
    <w:sectPr w:rsidR="00D51597" w:rsidRPr="00965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E4A7F"/>
    <w:multiLevelType w:val="multilevel"/>
    <w:tmpl w:val="8FBA4C1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E68"/>
    <w:rsid w:val="00176BBC"/>
    <w:rsid w:val="0024717F"/>
    <w:rsid w:val="002D7BC5"/>
    <w:rsid w:val="003047A3"/>
    <w:rsid w:val="00635279"/>
    <w:rsid w:val="00965E68"/>
    <w:rsid w:val="00B35A8B"/>
    <w:rsid w:val="00D515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5E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965E68"/>
    <w:rPr>
      <w:color w:val="0000FF" w:themeColor="hyperlink"/>
      <w:u w:val="single"/>
    </w:rPr>
  </w:style>
  <w:style w:type="paragraph" w:styleId="Ballontekst">
    <w:name w:val="Balloon Text"/>
    <w:basedOn w:val="Standaard"/>
    <w:link w:val="BallontekstChar"/>
    <w:uiPriority w:val="99"/>
    <w:semiHidden/>
    <w:unhideWhenUsed/>
    <w:rsid w:val="00176B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76B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5E6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965E68"/>
    <w:rPr>
      <w:color w:val="0000FF" w:themeColor="hyperlink"/>
      <w:u w:val="single"/>
    </w:rPr>
  </w:style>
  <w:style w:type="paragraph" w:styleId="Ballontekst">
    <w:name w:val="Balloon Text"/>
    <w:basedOn w:val="Standaard"/>
    <w:link w:val="BallontekstChar"/>
    <w:uiPriority w:val="99"/>
    <w:semiHidden/>
    <w:unhideWhenUsed/>
    <w:rsid w:val="00176B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76B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9685427">
      <w:bodyDiv w:val="1"/>
      <w:marLeft w:val="0"/>
      <w:marRight w:val="0"/>
      <w:marTop w:val="0"/>
      <w:marBottom w:val="0"/>
      <w:divBdr>
        <w:top w:val="none" w:sz="0" w:space="0" w:color="auto"/>
        <w:left w:val="none" w:sz="0" w:space="0" w:color="auto"/>
        <w:bottom w:val="none" w:sz="0" w:space="0" w:color="auto"/>
        <w:right w:val="none" w:sz="0" w:space="0" w:color="auto"/>
      </w:divBdr>
      <w:divsChild>
        <w:div w:id="1992709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ertjanschop.com/modellen/doelen_smart_formuleren__uitgebreide_toelichting_.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128C19E9</Template>
  <TotalTime>0</TotalTime>
  <Pages>5</Pages>
  <Words>1186</Words>
  <Characters>6529</Characters>
  <Application>Microsoft Office Word</Application>
  <DocSecurity>4</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Zwart,Z.</dc:creator>
  <cp:lastModifiedBy>Zwart,Z.</cp:lastModifiedBy>
  <cp:revision>2</cp:revision>
  <cp:lastPrinted>2014-05-14T06:26:00Z</cp:lastPrinted>
  <dcterms:created xsi:type="dcterms:W3CDTF">2016-02-18T12:52:00Z</dcterms:created>
  <dcterms:modified xsi:type="dcterms:W3CDTF">2016-02-18T12:52:00Z</dcterms:modified>
</cp:coreProperties>
</file>