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49C" w:rsidRDefault="0051249C" w:rsidP="002447EF">
      <w:pPr>
        <w:pStyle w:val="Geenafstand"/>
        <w:rPr>
          <w:rFonts w:ascii="Arial" w:hAnsi="Arial" w:cs="Arial"/>
          <w:sz w:val="36"/>
          <w:szCs w:val="36"/>
        </w:rPr>
      </w:pPr>
    </w:p>
    <w:p w:rsidR="006B06D6" w:rsidRPr="00475BE8" w:rsidRDefault="003B0123" w:rsidP="002447EF">
      <w:pPr>
        <w:pStyle w:val="Geenafstand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36"/>
          <w:szCs w:val="36"/>
        </w:rPr>
        <w:t>Huiswerk</w:t>
      </w:r>
      <w:r w:rsidR="00E604BF" w:rsidRPr="00E604BF">
        <w:rPr>
          <w:rFonts w:ascii="Arial" w:hAnsi="Arial" w:cs="Arial"/>
          <w:sz w:val="36"/>
          <w:szCs w:val="36"/>
        </w:rPr>
        <w:t xml:space="preserve">brief </w:t>
      </w:r>
      <w:r>
        <w:rPr>
          <w:rFonts w:ascii="Arial" w:hAnsi="Arial" w:cs="Arial"/>
          <w:sz w:val="36"/>
          <w:szCs w:val="36"/>
        </w:rPr>
        <w:t>leerlingen Lan</w:t>
      </w:r>
      <w:r w:rsidR="002447EF" w:rsidRPr="00E604BF">
        <w:rPr>
          <w:rFonts w:ascii="Arial" w:hAnsi="Arial" w:cs="Arial"/>
          <w:sz w:val="36"/>
          <w:szCs w:val="36"/>
        </w:rPr>
        <w:t>dbouw-breed leerjaar 4</w:t>
      </w:r>
      <w:r w:rsidR="00475BE8" w:rsidRPr="00E604BF">
        <w:rPr>
          <w:rFonts w:ascii="Arial" w:hAnsi="Arial" w:cs="Arial"/>
          <w:sz w:val="36"/>
          <w:szCs w:val="36"/>
        </w:rPr>
        <w:t xml:space="preserve"> </w:t>
      </w:r>
    </w:p>
    <w:p w:rsidR="002447EF" w:rsidRPr="002447EF" w:rsidRDefault="002447EF" w:rsidP="002447EF">
      <w:pPr>
        <w:pStyle w:val="Geenafstand"/>
        <w:rPr>
          <w:rFonts w:ascii="Arial" w:hAnsi="Arial" w:cs="Arial"/>
        </w:rPr>
      </w:pPr>
    </w:p>
    <w:p w:rsidR="003B0123" w:rsidRPr="00E60C4E" w:rsidRDefault="003B0123" w:rsidP="00E604BF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>Direct na de voorjaarvakantie krijg je een PTA (</w:t>
      </w:r>
      <w:proofErr w:type="spellStart"/>
      <w:r w:rsidRPr="00E60C4E">
        <w:rPr>
          <w:rFonts w:ascii="Arial" w:hAnsi="Arial" w:cs="Arial"/>
          <w:sz w:val="24"/>
          <w:szCs w:val="24"/>
        </w:rPr>
        <w:t>miniscpe</w:t>
      </w:r>
      <w:proofErr w:type="spellEnd"/>
      <w:r w:rsidRPr="00E60C4E">
        <w:rPr>
          <w:rFonts w:ascii="Arial" w:hAnsi="Arial" w:cs="Arial"/>
          <w:sz w:val="24"/>
          <w:szCs w:val="24"/>
        </w:rPr>
        <w:t>) Landbouw-breed. Dat PTA lijkt sterk op het examen(</w:t>
      </w:r>
      <w:proofErr w:type="spellStart"/>
      <w:r w:rsidR="004F6AB3">
        <w:rPr>
          <w:rFonts w:ascii="Arial" w:hAnsi="Arial" w:cs="Arial"/>
          <w:sz w:val="24"/>
          <w:szCs w:val="24"/>
        </w:rPr>
        <w:t>cspe</w:t>
      </w:r>
      <w:proofErr w:type="spellEnd"/>
      <w:r w:rsidRPr="00E60C4E">
        <w:rPr>
          <w:rFonts w:ascii="Arial" w:hAnsi="Arial" w:cs="Arial"/>
          <w:sz w:val="24"/>
          <w:szCs w:val="24"/>
        </w:rPr>
        <w:t>). Je kan je goed voorbereid</w:t>
      </w:r>
      <w:r w:rsidR="00314C2C">
        <w:rPr>
          <w:rFonts w:ascii="Arial" w:hAnsi="Arial" w:cs="Arial"/>
          <w:sz w:val="24"/>
          <w:szCs w:val="24"/>
        </w:rPr>
        <w:t>en</w:t>
      </w:r>
      <w:r w:rsidRPr="00E60C4E">
        <w:rPr>
          <w:rFonts w:ascii="Arial" w:hAnsi="Arial" w:cs="Arial"/>
          <w:sz w:val="24"/>
          <w:szCs w:val="24"/>
        </w:rPr>
        <w:t xml:space="preserve"> op dit PTA. </w:t>
      </w:r>
    </w:p>
    <w:p w:rsidR="003B0123" w:rsidRPr="00E60C4E" w:rsidRDefault="003B0123" w:rsidP="00E604BF">
      <w:pPr>
        <w:pStyle w:val="Geenafstand"/>
        <w:rPr>
          <w:rFonts w:ascii="Arial" w:hAnsi="Arial" w:cs="Arial"/>
          <w:sz w:val="24"/>
          <w:szCs w:val="24"/>
        </w:rPr>
      </w:pPr>
    </w:p>
    <w:p w:rsidR="003B0123" w:rsidRPr="00E60C4E" w:rsidRDefault="003B0123" w:rsidP="00E604BF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>In de ELO en in je Clusius mail staat een link naar een site waar we de komende tijd uit gaan werken:</w:t>
      </w:r>
    </w:p>
    <w:p w:rsidR="003B0123" w:rsidRPr="00E60C4E" w:rsidRDefault="00432EE8" w:rsidP="003B0123">
      <w:pPr>
        <w:pStyle w:val="Geenafstand"/>
        <w:rPr>
          <w:rFonts w:ascii="Arial" w:hAnsi="Arial" w:cs="Arial"/>
          <w:sz w:val="24"/>
          <w:szCs w:val="24"/>
        </w:rPr>
      </w:pPr>
      <w:hyperlink r:id="rId7" w:history="1">
        <w:r w:rsidR="003B0123" w:rsidRPr="00E60C4E">
          <w:rPr>
            <w:rStyle w:val="Hyperlink"/>
            <w:rFonts w:ascii="Arial" w:hAnsi="Arial" w:cs="Arial"/>
            <w:sz w:val="24"/>
            <w:szCs w:val="24"/>
          </w:rPr>
          <w:t>http://arrangeren.wikiwijs.nl/45896/Landbouw_Breed_4de_leerjaar</w:t>
        </w:r>
      </w:hyperlink>
    </w:p>
    <w:p w:rsidR="008823CD" w:rsidRPr="00E60C4E" w:rsidRDefault="003B0123" w:rsidP="003B0123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 xml:space="preserve">Hier kom je ook door op </w:t>
      </w:r>
      <w:proofErr w:type="spellStart"/>
      <w:r w:rsidRPr="00E60C4E">
        <w:rPr>
          <w:rFonts w:ascii="Arial" w:hAnsi="Arial" w:cs="Arial"/>
          <w:sz w:val="24"/>
          <w:szCs w:val="24"/>
        </w:rPr>
        <w:t>Mijn.Clusius</w:t>
      </w:r>
      <w:proofErr w:type="spellEnd"/>
      <w:r w:rsidRPr="00E60C4E">
        <w:rPr>
          <w:rFonts w:ascii="Arial" w:hAnsi="Arial" w:cs="Arial"/>
          <w:sz w:val="24"/>
          <w:szCs w:val="24"/>
        </w:rPr>
        <w:t xml:space="preserve"> in te loggen, en achtereenvolgens te klikken op, Student, Schagenvmbo, Digitale Praktijklokalen, LBB KB en LB (rechts onderin) </w:t>
      </w:r>
    </w:p>
    <w:p w:rsidR="008823CD" w:rsidRPr="00E60C4E" w:rsidRDefault="008823CD" w:rsidP="003B0123">
      <w:pPr>
        <w:pStyle w:val="Geenafstand"/>
        <w:rPr>
          <w:rFonts w:ascii="Arial" w:hAnsi="Arial" w:cs="Arial"/>
          <w:sz w:val="24"/>
          <w:szCs w:val="24"/>
        </w:rPr>
      </w:pPr>
    </w:p>
    <w:p w:rsidR="003B0123" w:rsidRPr="00E60C4E" w:rsidRDefault="003B0123" w:rsidP="003B0123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 xml:space="preserve">Deze kennis moet je bezitten als je het examen ingaat, dus het is belangrijk dat je </w:t>
      </w:r>
      <w:r w:rsidR="00314C2C">
        <w:rPr>
          <w:rFonts w:ascii="Arial" w:hAnsi="Arial" w:cs="Arial"/>
          <w:sz w:val="24"/>
          <w:szCs w:val="24"/>
        </w:rPr>
        <w:t xml:space="preserve">dit </w:t>
      </w:r>
      <w:r w:rsidRPr="00E60C4E">
        <w:rPr>
          <w:rFonts w:ascii="Arial" w:hAnsi="Arial" w:cs="Arial"/>
          <w:sz w:val="24"/>
          <w:szCs w:val="24"/>
        </w:rPr>
        <w:t>thuis</w:t>
      </w:r>
      <w:r w:rsidR="00D02828">
        <w:rPr>
          <w:rFonts w:ascii="Arial" w:hAnsi="Arial" w:cs="Arial"/>
          <w:sz w:val="24"/>
          <w:szCs w:val="24"/>
        </w:rPr>
        <w:t xml:space="preserve"> </w:t>
      </w:r>
      <w:r w:rsidRPr="00E60C4E">
        <w:rPr>
          <w:rFonts w:ascii="Arial" w:hAnsi="Arial" w:cs="Arial"/>
          <w:sz w:val="24"/>
          <w:szCs w:val="24"/>
        </w:rPr>
        <w:t xml:space="preserve">gaat leren. </w:t>
      </w:r>
    </w:p>
    <w:p w:rsidR="003B0123" w:rsidRPr="00E60C4E" w:rsidRDefault="003B0123" w:rsidP="00E604BF">
      <w:pPr>
        <w:pStyle w:val="Geenafstand"/>
        <w:rPr>
          <w:rFonts w:ascii="Arial" w:hAnsi="Arial" w:cs="Arial"/>
          <w:sz w:val="24"/>
          <w:szCs w:val="24"/>
        </w:rPr>
      </w:pP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 xml:space="preserve">De site bestaat uit 6 onderdelen, je hebt al deze onderdelen al een keer behandeld tijdens de les. Maar dit is niet genoeg voor het PTA en examen. </w:t>
      </w: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</w:p>
    <w:p w:rsidR="008823CD" w:rsidRPr="00E60C4E" w:rsidRDefault="00B51AB2" w:rsidP="00E604BF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PTA en examen</w:t>
      </w:r>
      <w:r w:rsidR="008823CD" w:rsidRPr="00E60C4E">
        <w:rPr>
          <w:rFonts w:ascii="Arial" w:hAnsi="Arial" w:cs="Arial"/>
          <w:sz w:val="24"/>
          <w:szCs w:val="24"/>
        </w:rPr>
        <w:t xml:space="preserve"> bestaat </w:t>
      </w:r>
      <w:r>
        <w:rPr>
          <w:rFonts w:ascii="Arial" w:hAnsi="Arial" w:cs="Arial"/>
          <w:sz w:val="24"/>
          <w:szCs w:val="24"/>
        </w:rPr>
        <w:t xml:space="preserve">ongeveer </w:t>
      </w:r>
      <w:r w:rsidR="008823CD" w:rsidRPr="00E60C4E">
        <w:rPr>
          <w:rFonts w:ascii="Arial" w:hAnsi="Arial" w:cs="Arial"/>
          <w:sz w:val="24"/>
          <w:szCs w:val="24"/>
        </w:rPr>
        <w:t>uit:</w:t>
      </w: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 xml:space="preserve">10% ICT opdracht, 30% </w:t>
      </w:r>
      <w:r w:rsidR="00B51AB2">
        <w:rPr>
          <w:rFonts w:ascii="Arial" w:hAnsi="Arial" w:cs="Arial"/>
          <w:sz w:val="24"/>
          <w:szCs w:val="24"/>
        </w:rPr>
        <w:t>r</w:t>
      </w:r>
      <w:r w:rsidRPr="00E60C4E">
        <w:rPr>
          <w:rFonts w:ascii="Arial" w:hAnsi="Arial" w:cs="Arial"/>
          <w:sz w:val="24"/>
          <w:szCs w:val="24"/>
        </w:rPr>
        <w:t xml:space="preserve">ekenen, 30% theorie en </w:t>
      </w:r>
      <w:r w:rsidR="0051249C">
        <w:rPr>
          <w:rFonts w:ascii="Arial" w:hAnsi="Arial" w:cs="Arial"/>
          <w:sz w:val="24"/>
          <w:szCs w:val="24"/>
        </w:rPr>
        <w:t>30%</w:t>
      </w:r>
      <w:r w:rsidRPr="00E60C4E">
        <w:rPr>
          <w:rFonts w:ascii="Arial" w:hAnsi="Arial" w:cs="Arial"/>
          <w:sz w:val="24"/>
          <w:szCs w:val="24"/>
        </w:rPr>
        <w:t xml:space="preserve"> praktijk Plant en Bloem.</w:t>
      </w: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 xml:space="preserve">Rekenen en theorie gaan we oefenen met </w:t>
      </w:r>
      <w:proofErr w:type="spellStart"/>
      <w:r w:rsidRPr="00E60C4E">
        <w:rPr>
          <w:rFonts w:ascii="Arial" w:hAnsi="Arial" w:cs="Arial"/>
          <w:sz w:val="24"/>
          <w:szCs w:val="24"/>
        </w:rPr>
        <w:t>ToetsPlaza</w:t>
      </w:r>
      <w:proofErr w:type="spellEnd"/>
      <w:r w:rsidRPr="00E60C4E">
        <w:rPr>
          <w:rFonts w:ascii="Arial" w:hAnsi="Arial" w:cs="Arial"/>
          <w:sz w:val="24"/>
          <w:szCs w:val="24"/>
        </w:rPr>
        <w:t xml:space="preserve">. </w:t>
      </w:r>
      <w:r w:rsidR="004F6AB3">
        <w:rPr>
          <w:rFonts w:ascii="Arial" w:hAnsi="Arial" w:cs="Arial"/>
          <w:sz w:val="24"/>
          <w:szCs w:val="24"/>
        </w:rPr>
        <w:t>Na elke proeftoets</w:t>
      </w:r>
      <w:r w:rsidRPr="00E60C4E">
        <w:rPr>
          <w:rFonts w:ascii="Arial" w:hAnsi="Arial" w:cs="Arial"/>
          <w:sz w:val="24"/>
          <w:szCs w:val="24"/>
        </w:rPr>
        <w:t xml:space="preserve"> krijg je daar een % </w:t>
      </w:r>
      <w:r w:rsidR="004F6AB3">
        <w:rPr>
          <w:rFonts w:ascii="Arial" w:hAnsi="Arial" w:cs="Arial"/>
          <w:sz w:val="24"/>
          <w:szCs w:val="24"/>
        </w:rPr>
        <w:t xml:space="preserve">te zien van </w:t>
      </w:r>
      <w:r w:rsidR="0051249C">
        <w:rPr>
          <w:rFonts w:ascii="Arial" w:hAnsi="Arial" w:cs="Arial"/>
          <w:sz w:val="24"/>
          <w:szCs w:val="24"/>
        </w:rPr>
        <w:t xml:space="preserve">vragen die je </w:t>
      </w:r>
      <w:r w:rsidRPr="00E60C4E">
        <w:rPr>
          <w:rFonts w:ascii="Arial" w:hAnsi="Arial" w:cs="Arial"/>
          <w:sz w:val="24"/>
          <w:szCs w:val="24"/>
        </w:rPr>
        <w:t xml:space="preserve">goed </w:t>
      </w:r>
      <w:r w:rsidR="0051249C">
        <w:rPr>
          <w:rFonts w:ascii="Arial" w:hAnsi="Arial" w:cs="Arial"/>
          <w:sz w:val="24"/>
          <w:szCs w:val="24"/>
        </w:rPr>
        <w:t>hebt</w:t>
      </w:r>
      <w:r w:rsidRPr="00E60C4E">
        <w:rPr>
          <w:rFonts w:ascii="Arial" w:hAnsi="Arial" w:cs="Arial"/>
          <w:sz w:val="24"/>
          <w:szCs w:val="24"/>
        </w:rPr>
        <w:t xml:space="preserve">. Bij 70% of meer heb je een voldoende. Dus zolang je onder die 70% zit </w:t>
      </w:r>
      <w:r w:rsidR="00B51AB2">
        <w:rPr>
          <w:rFonts w:ascii="Arial" w:hAnsi="Arial" w:cs="Arial"/>
          <w:sz w:val="24"/>
          <w:szCs w:val="24"/>
        </w:rPr>
        <w:t xml:space="preserve">heb je voor </w:t>
      </w:r>
      <w:r w:rsidRPr="00E60C4E">
        <w:rPr>
          <w:rFonts w:ascii="Arial" w:hAnsi="Arial" w:cs="Arial"/>
          <w:sz w:val="24"/>
          <w:szCs w:val="24"/>
        </w:rPr>
        <w:t xml:space="preserve">het Landbouw-breed examen </w:t>
      </w:r>
      <w:r w:rsidR="00B51AB2">
        <w:rPr>
          <w:rFonts w:ascii="Arial" w:hAnsi="Arial" w:cs="Arial"/>
          <w:sz w:val="24"/>
          <w:szCs w:val="24"/>
        </w:rPr>
        <w:t>geen voldoende</w:t>
      </w:r>
      <w:r w:rsidR="0051249C">
        <w:rPr>
          <w:rFonts w:ascii="Arial" w:hAnsi="Arial" w:cs="Arial"/>
          <w:sz w:val="24"/>
          <w:szCs w:val="24"/>
        </w:rPr>
        <w:t xml:space="preserve"> of je moet de </w:t>
      </w:r>
      <w:proofErr w:type="spellStart"/>
      <w:r w:rsidR="0051249C">
        <w:rPr>
          <w:rFonts w:ascii="Arial" w:hAnsi="Arial" w:cs="Arial"/>
          <w:sz w:val="24"/>
          <w:szCs w:val="24"/>
        </w:rPr>
        <w:t>praktijkopdachten</w:t>
      </w:r>
      <w:proofErr w:type="spellEnd"/>
      <w:r w:rsidR="0051249C">
        <w:rPr>
          <w:rFonts w:ascii="Arial" w:hAnsi="Arial" w:cs="Arial"/>
          <w:sz w:val="24"/>
          <w:szCs w:val="24"/>
        </w:rPr>
        <w:t xml:space="preserve"> helemaal goed hebben, wat bijna nooit voorkomt.</w:t>
      </w:r>
      <w:r w:rsidRPr="00E60C4E">
        <w:rPr>
          <w:rFonts w:ascii="Arial" w:hAnsi="Arial" w:cs="Arial"/>
          <w:sz w:val="24"/>
          <w:szCs w:val="24"/>
        </w:rPr>
        <w:t xml:space="preserve"> </w:t>
      </w: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</w:p>
    <w:p w:rsidR="008823CD" w:rsidRPr="00E60C4E" w:rsidRDefault="008823CD" w:rsidP="00E604BF">
      <w:pPr>
        <w:pStyle w:val="Geenafstand"/>
        <w:rPr>
          <w:rFonts w:ascii="Arial" w:hAnsi="Arial" w:cs="Arial"/>
          <w:sz w:val="24"/>
          <w:szCs w:val="24"/>
        </w:rPr>
      </w:pPr>
      <w:r w:rsidRPr="00E60C4E">
        <w:rPr>
          <w:rFonts w:ascii="Arial" w:hAnsi="Arial" w:cs="Arial"/>
          <w:sz w:val="24"/>
          <w:szCs w:val="24"/>
        </w:rPr>
        <w:t>In deze laatste periode voor het examen gaan we praktijk</w:t>
      </w:r>
      <w:r w:rsidR="00B51AB2">
        <w:rPr>
          <w:rFonts w:ascii="Arial" w:hAnsi="Arial" w:cs="Arial"/>
          <w:sz w:val="24"/>
          <w:szCs w:val="24"/>
        </w:rPr>
        <w:t>oefeningen</w:t>
      </w:r>
      <w:r w:rsidRPr="00E60C4E">
        <w:rPr>
          <w:rFonts w:ascii="Arial" w:hAnsi="Arial" w:cs="Arial"/>
          <w:sz w:val="24"/>
          <w:szCs w:val="24"/>
        </w:rPr>
        <w:t xml:space="preserve"> Plant en Bloem oefenen. </w:t>
      </w:r>
      <w:r w:rsidR="00E60C4E" w:rsidRPr="00E60C4E">
        <w:rPr>
          <w:rFonts w:ascii="Arial" w:hAnsi="Arial" w:cs="Arial"/>
          <w:sz w:val="24"/>
          <w:szCs w:val="24"/>
        </w:rPr>
        <w:t>Het aantal praktijkuren z</w:t>
      </w:r>
      <w:r w:rsidR="0051249C">
        <w:rPr>
          <w:rFonts w:ascii="Arial" w:hAnsi="Arial" w:cs="Arial"/>
          <w:sz w:val="24"/>
          <w:szCs w:val="24"/>
        </w:rPr>
        <w:t>al</w:t>
      </w:r>
      <w:r w:rsidR="00E60C4E" w:rsidRPr="00E60C4E">
        <w:rPr>
          <w:rFonts w:ascii="Arial" w:hAnsi="Arial" w:cs="Arial"/>
          <w:sz w:val="24"/>
          <w:szCs w:val="24"/>
        </w:rPr>
        <w:t xml:space="preserve"> een stuk minder zijn dan je gewend bent, dit is omdat we uit voorgaande jaren weten dat </w:t>
      </w:r>
      <w:r w:rsidR="0051249C">
        <w:rPr>
          <w:rFonts w:ascii="Arial" w:hAnsi="Arial" w:cs="Arial"/>
          <w:sz w:val="24"/>
          <w:szCs w:val="24"/>
        </w:rPr>
        <w:t>de</w:t>
      </w:r>
      <w:r w:rsidR="00E60C4E" w:rsidRPr="00E60C4E">
        <w:rPr>
          <w:rFonts w:ascii="Arial" w:hAnsi="Arial" w:cs="Arial"/>
          <w:sz w:val="24"/>
          <w:szCs w:val="24"/>
        </w:rPr>
        <w:t xml:space="preserve"> </w:t>
      </w:r>
      <w:r w:rsidR="00314C2C">
        <w:rPr>
          <w:rFonts w:ascii="Arial" w:hAnsi="Arial" w:cs="Arial"/>
          <w:sz w:val="24"/>
          <w:szCs w:val="24"/>
        </w:rPr>
        <w:t xml:space="preserve">leerlingen de </w:t>
      </w:r>
      <w:r w:rsidR="00E60C4E" w:rsidRPr="00E60C4E">
        <w:rPr>
          <w:rFonts w:ascii="Arial" w:hAnsi="Arial" w:cs="Arial"/>
          <w:sz w:val="24"/>
          <w:szCs w:val="24"/>
        </w:rPr>
        <w:t>onderdelen rekenen en theorie (</w:t>
      </w:r>
      <w:proofErr w:type="spellStart"/>
      <w:r w:rsidR="00E60C4E" w:rsidRPr="00E60C4E">
        <w:rPr>
          <w:rFonts w:ascii="Arial" w:hAnsi="Arial" w:cs="Arial"/>
          <w:sz w:val="24"/>
          <w:szCs w:val="24"/>
        </w:rPr>
        <w:t>ToetsPlaza</w:t>
      </w:r>
      <w:proofErr w:type="spellEnd"/>
      <w:r w:rsidR="00E60C4E" w:rsidRPr="00E60C4E">
        <w:rPr>
          <w:rFonts w:ascii="Arial" w:hAnsi="Arial" w:cs="Arial"/>
          <w:sz w:val="24"/>
          <w:szCs w:val="24"/>
        </w:rPr>
        <w:t xml:space="preserve">)  erg moeilijk vinden, dus de kans </w:t>
      </w:r>
      <w:r w:rsidR="00314C2C">
        <w:rPr>
          <w:rFonts w:ascii="Arial" w:hAnsi="Arial" w:cs="Arial"/>
          <w:sz w:val="24"/>
          <w:szCs w:val="24"/>
        </w:rPr>
        <w:t>op één van deze onderdelen onvoldoende scoort, gr</w:t>
      </w:r>
      <w:r w:rsidR="00E60C4E" w:rsidRPr="00E60C4E">
        <w:rPr>
          <w:rFonts w:ascii="Arial" w:hAnsi="Arial" w:cs="Arial"/>
          <w:sz w:val="24"/>
          <w:szCs w:val="24"/>
        </w:rPr>
        <w:t xml:space="preserve">oter is.  </w:t>
      </w:r>
      <w:r w:rsidRPr="00E60C4E">
        <w:rPr>
          <w:rFonts w:ascii="Arial" w:hAnsi="Arial" w:cs="Arial"/>
          <w:sz w:val="24"/>
          <w:szCs w:val="24"/>
        </w:rPr>
        <w:t xml:space="preserve"> </w:t>
      </w:r>
    </w:p>
    <w:p w:rsidR="004F6AB3" w:rsidDel="00D02828" w:rsidRDefault="004F6AB3">
      <w:pPr>
        <w:rPr>
          <w:del w:id="0" w:author="Linda Waal" w:date="2014-03-05T08:34:00Z"/>
          <w:rFonts w:ascii="Arial" w:hAnsi="Arial" w:cs="Arial"/>
          <w:sz w:val="28"/>
          <w:szCs w:val="28"/>
        </w:rPr>
      </w:pPr>
    </w:p>
    <w:p w:rsidR="00A85BAF" w:rsidDel="00D02828" w:rsidRDefault="00A85BAF" w:rsidP="00E604BF">
      <w:pPr>
        <w:pStyle w:val="Geenafstand"/>
        <w:rPr>
          <w:del w:id="1" w:author="Linda Waal" w:date="2014-03-05T08:34:00Z"/>
          <w:rFonts w:ascii="Arial" w:hAnsi="Arial" w:cs="Arial"/>
          <w:sz w:val="44"/>
          <w:szCs w:val="44"/>
        </w:rPr>
      </w:pPr>
    </w:p>
    <w:p w:rsidR="008823CD" w:rsidRDefault="00E60C4E" w:rsidP="00E604BF">
      <w:pPr>
        <w:pStyle w:val="Geenafstand"/>
        <w:rPr>
          <w:rFonts w:ascii="Arial" w:hAnsi="Arial" w:cs="Arial"/>
          <w:sz w:val="44"/>
          <w:szCs w:val="44"/>
        </w:rPr>
      </w:pPr>
      <w:r w:rsidRPr="00B51AB2">
        <w:rPr>
          <w:rFonts w:ascii="Arial" w:hAnsi="Arial" w:cs="Arial"/>
          <w:sz w:val="44"/>
          <w:szCs w:val="44"/>
        </w:rPr>
        <w:t>Huiswerk:</w:t>
      </w:r>
    </w:p>
    <w:p w:rsidR="00E00CF6" w:rsidRPr="00B51AB2" w:rsidRDefault="00E00CF6" w:rsidP="00E604BF">
      <w:pPr>
        <w:pStyle w:val="Geenafstand"/>
        <w:rPr>
          <w:rFonts w:ascii="Arial" w:hAnsi="Arial" w:cs="Arial"/>
          <w:sz w:val="44"/>
          <w:szCs w:val="44"/>
        </w:rPr>
      </w:pPr>
    </w:p>
    <w:tbl>
      <w:tblPr>
        <w:tblStyle w:val="Tabelraster"/>
        <w:tblpPr w:leftFromText="141" w:rightFromText="141" w:vertAnchor="text" w:horzAnchor="margin" w:tblpY="86"/>
        <w:tblW w:w="0" w:type="auto"/>
        <w:tblLayout w:type="fixed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276"/>
      </w:tblGrid>
      <w:tr w:rsidR="003B7961" w:rsidTr="003B7961">
        <w:tc>
          <w:tcPr>
            <w:tcW w:w="5524" w:type="dxa"/>
          </w:tcPr>
          <w:p w:rsidR="003B7961" w:rsidRPr="003B7961" w:rsidRDefault="003B7961" w:rsidP="003B796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B7961">
              <w:rPr>
                <w:rFonts w:ascii="Arial" w:hAnsi="Arial" w:cs="Arial"/>
                <w:b/>
                <w:sz w:val="24"/>
                <w:szCs w:val="24"/>
              </w:rPr>
              <w:t>Landschap en omgeving:</w:t>
            </w:r>
          </w:p>
        </w:tc>
        <w:tc>
          <w:tcPr>
            <w:tcW w:w="1275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3B7961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3B7961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B7961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</w:tr>
      <w:tr w:rsidR="003B7961" w:rsidTr="003B7961">
        <w:tc>
          <w:tcPr>
            <w:tcW w:w="5524" w:type="dxa"/>
          </w:tcPr>
          <w:p w:rsidR="003B7961" w:rsidRDefault="003B7961" w:rsidP="003B7961">
            <w:pPr>
              <w:pStyle w:val="Geenafstand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Lees het document “Thema groen landschap en omgeving”</w:t>
            </w:r>
          </w:p>
          <w:p w:rsidR="00A85BAF" w:rsidRDefault="00A85BAF" w:rsidP="00A85BAF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7961" w:rsidTr="003B7961">
        <w:tc>
          <w:tcPr>
            <w:tcW w:w="5524" w:type="dxa"/>
          </w:tcPr>
          <w:p w:rsidR="003B7961" w:rsidRDefault="003B7961" w:rsidP="003B7961">
            <w:pPr>
              <w:pStyle w:val="Geenafstand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3B7961">
              <w:rPr>
                <w:rFonts w:ascii="Arial" w:hAnsi="Arial" w:cs="Arial"/>
                <w:sz w:val="24"/>
                <w:szCs w:val="24"/>
              </w:rPr>
              <w:t>Heb je moeite met rekenen: maak de opdracht Lengte en schaal m.b.v. de antwoorden.</w:t>
            </w:r>
          </w:p>
          <w:p w:rsidR="00A85BAF" w:rsidRDefault="00A85BAF" w:rsidP="00A85BAF">
            <w:pPr>
              <w:pStyle w:val="Geenafstand"/>
              <w:ind w:left="72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7961" w:rsidTr="003B7961">
        <w:tc>
          <w:tcPr>
            <w:tcW w:w="5524" w:type="dxa"/>
          </w:tcPr>
          <w:p w:rsidR="003B7961" w:rsidRPr="00B51AB2" w:rsidRDefault="003B7961" w:rsidP="003B7961">
            <w:pPr>
              <w:pStyle w:val="Geenafstand"/>
              <w:numPr>
                <w:ilvl w:val="0"/>
                <w:numId w:val="12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Limo</w:t>
            </w:r>
          </w:p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3B7961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1AB2" w:rsidRDefault="00B51AB2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Pr="00B51AB2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E60C4E" w:rsidRPr="00B51AB2" w:rsidRDefault="00E60C4E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B51AB2" w:rsidRDefault="00B51AB2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E00CF6" w:rsidRDefault="00E00CF6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E00CF6" w:rsidRDefault="00E00CF6" w:rsidP="00E60C4E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418"/>
      </w:tblGrid>
      <w:tr w:rsidR="003B7961" w:rsidTr="00A85BAF">
        <w:tc>
          <w:tcPr>
            <w:tcW w:w="5524" w:type="dxa"/>
          </w:tcPr>
          <w:p w:rsidR="003B7961" w:rsidRPr="003B7961" w:rsidRDefault="003B7961" w:rsidP="003B7961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B7961">
              <w:rPr>
                <w:rFonts w:ascii="Arial" w:hAnsi="Arial" w:cs="Arial"/>
                <w:b/>
                <w:sz w:val="24"/>
                <w:szCs w:val="24"/>
              </w:rPr>
              <w:t>Ecosystemen:</w:t>
            </w:r>
          </w:p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7961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3B7961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418" w:type="dxa"/>
          </w:tcPr>
          <w:p w:rsidR="003B7961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</w:tr>
      <w:tr w:rsidR="003B7961" w:rsidTr="00A85BAF">
        <w:tc>
          <w:tcPr>
            <w:tcW w:w="5524" w:type="dxa"/>
          </w:tcPr>
          <w:p w:rsidR="003B7961" w:rsidRPr="00B51AB2" w:rsidRDefault="003B7961" w:rsidP="003B7961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Lees het document “Ecosystemen reader”</w:t>
            </w:r>
          </w:p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B7961" w:rsidTr="00A85BAF">
        <w:tc>
          <w:tcPr>
            <w:tcW w:w="5524" w:type="dxa"/>
          </w:tcPr>
          <w:p w:rsidR="003B7961" w:rsidRPr="00B51AB2" w:rsidRDefault="003B7961" w:rsidP="003B7961">
            <w:pPr>
              <w:pStyle w:val="Geenafstand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Limo’s</w:t>
            </w:r>
          </w:p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7961" w:rsidRDefault="003B7961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B7961" w:rsidRDefault="003B7961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A85BAF" w:rsidRDefault="00A85BAF" w:rsidP="00E60C4E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418"/>
      </w:tblGrid>
      <w:tr w:rsidR="00A85BAF" w:rsidTr="00E00CF6">
        <w:tc>
          <w:tcPr>
            <w:tcW w:w="5524" w:type="dxa"/>
          </w:tcPr>
          <w:p w:rsidR="00A85BAF" w:rsidRPr="00A85BAF" w:rsidRDefault="00A85BAF" w:rsidP="00A85BAF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85BAF">
              <w:rPr>
                <w:rFonts w:ascii="Arial" w:hAnsi="Arial" w:cs="Arial"/>
                <w:b/>
                <w:sz w:val="24"/>
                <w:szCs w:val="24"/>
              </w:rPr>
              <w:t>Groei en ontwikkeling:</w:t>
            </w:r>
          </w:p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418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Lees de documenten 1 tot en met 5</w:t>
            </w:r>
          </w:p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drie Limo’s</w:t>
            </w:r>
          </w:p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drie digitale praktijkhandelingen</w:t>
            </w:r>
          </w:p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E60C4E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1AB2" w:rsidRDefault="00B51AB2" w:rsidP="00E60C4E">
      <w:pPr>
        <w:pStyle w:val="Geenafstand"/>
        <w:rPr>
          <w:rFonts w:ascii="Arial" w:hAnsi="Arial" w:cs="Arial"/>
          <w:sz w:val="24"/>
          <w:szCs w:val="24"/>
        </w:rPr>
      </w:pPr>
    </w:p>
    <w:p w:rsidR="00A85BAF" w:rsidRPr="00B51AB2" w:rsidRDefault="00A85BAF" w:rsidP="00E60C4E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418"/>
      </w:tblGrid>
      <w:tr w:rsidR="00A85BAF" w:rsidTr="00E00CF6">
        <w:tc>
          <w:tcPr>
            <w:tcW w:w="5524" w:type="dxa"/>
          </w:tcPr>
          <w:p w:rsidR="00A85BAF" w:rsidRPr="00A85BAF" w:rsidRDefault="00A85BAF" w:rsidP="00A85BAF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85BAF">
              <w:rPr>
                <w:rFonts w:ascii="Arial" w:hAnsi="Arial" w:cs="Arial"/>
                <w:b/>
                <w:sz w:val="24"/>
                <w:szCs w:val="24"/>
              </w:rPr>
              <w:t>Handel:</w:t>
            </w:r>
          </w:p>
          <w:p w:rsidR="00A85BAF" w:rsidRDefault="00A85BAF" w:rsidP="00A85BAF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Lees en leer (!) het document “Handel begrippenlijst”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Limo’s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extra’s: “Van kas naar vaas” en “Verkoopprijs berekenen” (alleen mogelijk met Firefox)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3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Bekijk de drie video’s</w:t>
            </w:r>
          </w:p>
          <w:p w:rsidR="00A85BAF" w:rsidRPr="00B51AB2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1AB2" w:rsidRDefault="00B51AB2" w:rsidP="00684340">
      <w:pPr>
        <w:pStyle w:val="Geenafstand"/>
        <w:rPr>
          <w:rFonts w:ascii="Arial" w:hAnsi="Arial" w:cs="Arial"/>
          <w:sz w:val="24"/>
          <w:szCs w:val="24"/>
        </w:rPr>
      </w:pPr>
    </w:p>
    <w:p w:rsidR="00A85BAF" w:rsidRPr="00B51AB2" w:rsidRDefault="00A85BAF" w:rsidP="00684340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418"/>
      </w:tblGrid>
      <w:tr w:rsidR="00A85BAF" w:rsidTr="00E00CF6">
        <w:tc>
          <w:tcPr>
            <w:tcW w:w="5524" w:type="dxa"/>
          </w:tcPr>
          <w:p w:rsidR="00A85BAF" w:rsidRPr="00A85BAF" w:rsidRDefault="00A85BAF" w:rsidP="00A85BAF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85BAF">
              <w:rPr>
                <w:rFonts w:ascii="Arial" w:hAnsi="Arial" w:cs="Arial"/>
                <w:b/>
                <w:sz w:val="24"/>
                <w:szCs w:val="24"/>
              </w:rPr>
              <w:t>Klantgericht handelen:</w:t>
            </w:r>
          </w:p>
          <w:p w:rsidR="00A85BAF" w:rsidRDefault="00A85BAF" w:rsidP="00A85BAF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 xml:space="preserve">Lees het document “Thema Handel klantgericht handelen </w:t>
            </w:r>
            <w:proofErr w:type="spellStart"/>
            <w:r w:rsidRPr="00B51AB2">
              <w:rPr>
                <w:rFonts w:ascii="Arial" w:hAnsi="Arial" w:cs="Arial"/>
                <w:sz w:val="24"/>
                <w:szCs w:val="24"/>
              </w:rPr>
              <w:t>leerlingversie</w:t>
            </w:r>
            <w:proofErr w:type="spellEnd"/>
            <w:r w:rsidRPr="00B51AB2">
              <w:rPr>
                <w:rFonts w:ascii="Arial" w:hAnsi="Arial" w:cs="Arial"/>
                <w:sz w:val="24"/>
                <w:szCs w:val="24"/>
              </w:rPr>
              <w:t>”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Bekijk de vijf video’s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4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twee Digitale praktijkhandelingen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1AB2" w:rsidRDefault="00B51AB2" w:rsidP="00684340">
      <w:pPr>
        <w:pStyle w:val="Geenafstand"/>
        <w:rPr>
          <w:rFonts w:ascii="Arial" w:hAnsi="Arial" w:cs="Arial"/>
          <w:sz w:val="24"/>
          <w:szCs w:val="24"/>
        </w:rPr>
      </w:pPr>
    </w:p>
    <w:p w:rsidR="00A85BAF" w:rsidRDefault="00A85BAF" w:rsidP="00684340">
      <w:pPr>
        <w:pStyle w:val="Geenafstand"/>
        <w:rPr>
          <w:rFonts w:ascii="Arial" w:hAnsi="Arial" w:cs="Arial"/>
          <w:sz w:val="24"/>
          <w:szCs w:val="24"/>
        </w:rPr>
      </w:pPr>
    </w:p>
    <w:p w:rsidR="00A85BAF" w:rsidRDefault="00A85BAF" w:rsidP="00684340">
      <w:pPr>
        <w:pStyle w:val="Geenafstand"/>
        <w:rPr>
          <w:rFonts w:ascii="Arial" w:hAnsi="Arial" w:cs="Arial"/>
          <w:sz w:val="24"/>
          <w:szCs w:val="24"/>
        </w:rPr>
      </w:pPr>
    </w:p>
    <w:p w:rsidR="00A85BAF" w:rsidRDefault="00A85BAF" w:rsidP="00684340">
      <w:pPr>
        <w:pStyle w:val="Geenafstand"/>
        <w:rPr>
          <w:rFonts w:ascii="Arial" w:hAnsi="Arial" w:cs="Arial"/>
          <w:sz w:val="24"/>
          <w:szCs w:val="24"/>
        </w:rPr>
      </w:pPr>
    </w:p>
    <w:p w:rsidR="00A85BAF" w:rsidRDefault="00A85BAF" w:rsidP="00684340">
      <w:pPr>
        <w:pStyle w:val="Geenafstand"/>
        <w:rPr>
          <w:rFonts w:ascii="Arial" w:hAnsi="Arial" w:cs="Arial"/>
          <w:sz w:val="24"/>
          <w:szCs w:val="24"/>
        </w:rPr>
      </w:pPr>
    </w:p>
    <w:p w:rsidR="00A85BAF" w:rsidRDefault="00A85BAF" w:rsidP="00684340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24"/>
        <w:gridCol w:w="1275"/>
        <w:gridCol w:w="1276"/>
        <w:gridCol w:w="1418"/>
      </w:tblGrid>
      <w:tr w:rsidR="00A85BAF" w:rsidTr="00E00CF6">
        <w:tc>
          <w:tcPr>
            <w:tcW w:w="5524" w:type="dxa"/>
          </w:tcPr>
          <w:p w:rsidR="00A85BAF" w:rsidRPr="00A85BAF" w:rsidRDefault="00A85BAF" w:rsidP="00A85BAF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A85BAF">
              <w:rPr>
                <w:rFonts w:ascii="Arial" w:hAnsi="Arial" w:cs="Arial"/>
                <w:b/>
                <w:sz w:val="24"/>
                <w:szCs w:val="24"/>
              </w:rPr>
              <w:t>Werken in een winkel:</w:t>
            </w:r>
          </w:p>
          <w:p w:rsidR="00A85BAF" w:rsidRDefault="00A85BAF" w:rsidP="00A85BAF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ste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A85BAF">
              <w:rPr>
                <w:rFonts w:ascii="Arial" w:hAnsi="Arial" w:cs="Arial"/>
                <w:sz w:val="24"/>
                <w:szCs w:val="24"/>
                <w:vertAlign w:val="superscript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keer</w:t>
            </w:r>
          </w:p>
        </w:tc>
      </w:tr>
      <w:tr w:rsidR="00A85BAF" w:rsidTr="00E00CF6">
        <w:tc>
          <w:tcPr>
            <w:tcW w:w="5524" w:type="dxa"/>
          </w:tcPr>
          <w:p w:rsidR="00A85BAF" w:rsidRPr="00A85BAF" w:rsidRDefault="005357A0" w:rsidP="003A7B8B">
            <w:pPr>
              <w:pStyle w:val="Geenafstand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Maak de twee </w:t>
            </w:r>
            <w:r w:rsidR="00A85BAF" w:rsidRPr="00A85BAF">
              <w:rPr>
                <w:rFonts w:ascii="Arial" w:hAnsi="Arial" w:cs="Arial"/>
                <w:sz w:val="24"/>
                <w:szCs w:val="24"/>
              </w:rPr>
              <w:t>huiswerk items: Bloemschikken en –binden deel 1 en deel 2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Lees het document “Theorie Werken in een winkel antwoorden”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Maak de documenten “Examenoefening kostprijsberekening” en Examenoefening BT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Pr="00B51AB2">
              <w:rPr>
                <w:rFonts w:ascii="Arial" w:hAnsi="Arial" w:cs="Arial"/>
                <w:sz w:val="24"/>
                <w:szCs w:val="24"/>
              </w:rPr>
              <w:t xml:space="preserve"> berekening”. Kijk ze na met de antwoorden.</w:t>
            </w:r>
          </w:p>
          <w:p w:rsidR="00A85BAF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>Bekijk de vier Video’s corsage maken.</w:t>
            </w:r>
          </w:p>
          <w:p w:rsidR="00A85BAF" w:rsidRPr="00B51AB2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5BAF" w:rsidTr="00E00CF6">
        <w:tc>
          <w:tcPr>
            <w:tcW w:w="5524" w:type="dxa"/>
          </w:tcPr>
          <w:p w:rsidR="00A85BAF" w:rsidRPr="00B51AB2" w:rsidRDefault="00A85BAF" w:rsidP="00A85BAF">
            <w:pPr>
              <w:pStyle w:val="Geenafstand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B51AB2">
              <w:rPr>
                <w:rFonts w:ascii="Arial" w:hAnsi="Arial" w:cs="Arial"/>
                <w:sz w:val="24"/>
                <w:szCs w:val="24"/>
              </w:rPr>
              <w:t xml:space="preserve">Maak de twee proeftoetsen tot 90%: “De bloemen binnen zetten. Bloemen </w:t>
            </w:r>
            <w:proofErr w:type="spellStart"/>
            <w:r w:rsidRPr="00B51AB2">
              <w:rPr>
                <w:rFonts w:ascii="Arial" w:hAnsi="Arial" w:cs="Arial"/>
                <w:sz w:val="24"/>
                <w:szCs w:val="24"/>
              </w:rPr>
              <w:t>verkoopklaar</w:t>
            </w:r>
            <w:proofErr w:type="spellEnd"/>
            <w:r w:rsidRPr="00B51AB2">
              <w:rPr>
                <w:rFonts w:ascii="Arial" w:hAnsi="Arial" w:cs="Arial"/>
                <w:sz w:val="24"/>
                <w:szCs w:val="24"/>
              </w:rPr>
              <w:t xml:space="preserve"> maken” en “Basisvaardigheden bloemschikken. Gereedschappen en materialen inzetten bij bloem.</w:t>
            </w:r>
          </w:p>
          <w:p w:rsidR="00A85BAF" w:rsidRPr="00B51AB2" w:rsidRDefault="00A85BAF" w:rsidP="00A85BAF">
            <w:pPr>
              <w:pStyle w:val="Geenafstand"/>
              <w:ind w:left="106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85BAF" w:rsidRDefault="00A85BAF" w:rsidP="00A41C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1AB2" w:rsidRDefault="00B51AB2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B51AB2" w:rsidRDefault="00B51AB2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A85BAF" w:rsidRPr="00B51AB2" w:rsidRDefault="00A85BAF" w:rsidP="00B51AB2">
      <w:pPr>
        <w:pStyle w:val="Geenafstand"/>
        <w:rPr>
          <w:rFonts w:ascii="Arial" w:hAnsi="Arial" w:cs="Arial"/>
          <w:sz w:val="24"/>
          <w:szCs w:val="24"/>
        </w:rPr>
      </w:pPr>
    </w:p>
    <w:p w:rsidR="005357A0" w:rsidRPr="00A85BAF" w:rsidRDefault="005357A0" w:rsidP="005357A0">
      <w:pPr>
        <w:pStyle w:val="Geenafstand"/>
        <w:rPr>
          <w:rFonts w:ascii="Arial" w:hAnsi="Arial" w:cs="Arial"/>
          <w:b/>
          <w:sz w:val="24"/>
          <w:szCs w:val="24"/>
        </w:rPr>
      </w:pPr>
      <w:r w:rsidRPr="00A85BAF">
        <w:rPr>
          <w:rFonts w:ascii="Arial" w:hAnsi="Arial" w:cs="Arial"/>
          <w:b/>
          <w:sz w:val="24"/>
          <w:szCs w:val="24"/>
        </w:rPr>
        <w:t>Examenvragen training</w:t>
      </w:r>
    </w:p>
    <w:p w:rsidR="005357A0" w:rsidRPr="00B51AB2" w:rsidRDefault="005357A0" w:rsidP="005357A0">
      <w:pPr>
        <w:pStyle w:val="Geenafstand"/>
        <w:rPr>
          <w:rFonts w:ascii="Arial" w:hAnsi="Arial" w:cs="Arial"/>
          <w:sz w:val="24"/>
          <w:szCs w:val="24"/>
        </w:rPr>
      </w:pPr>
      <w:r w:rsidRPr="00B51AB2">
        <w:rPr>
          <w:rFonts w:ascii="Arial" w:hAnsi="Arial" w:cs="Arial"/>
          <w:sz w:val="24"/>
          <w:szCs w:val="24"/>
        </w:rPr>
        <w:t>Jij maakt tijdens het examen alleen een Landbouw-breed examen.</w:t>
      </w:r>
      <w:r>
        <w:rPr>
          <w:rFonts w:ascii="Arial" w:hAnsi="Arial" w:cs="Arial"/>
          <w:sz w:val="24"/>
          <w:szCs w:val="24"/>
        </w:rPr>
        <w:t xml:space="preserve"> </w:t>
      </w:r>
      <w:r w:rsidRPr="00B51AB2">
        <w:rPr>
          <w:rFonts w:ascii="Arial" w:hAnsi="Arial" w:cs="Arial"/>
          <w:sz w:val="24"/>
          <w:szCs w:val="24"/>
        </w:rPr>
        <w:t xml:space="preserve">Kies </w:t>
      </w:r>
      <w:proofErr w:type="spellStart"/>
      <w:r w:rsidRPr="00B51AB2">
        <w:rPr>
          <w:rFonts w:ascii="Arial" w:hAnsi="Arial" w:cs="Arial"/>
          <w:sz w:val="24"/>
          <w:szCs w:val="24"/>
        </w:rPr>
        <w:t>ToetsPlaza</w:t>
      </w:r>
      <w:proofErr w:type="spellEnd"/>
      <w:r w:rsidRPr="00B51AB2">
        <w:rPr>
          <w:rFonts w:ascii="Arial" w:hAnsi="Arial" w:cs="Arial"/>
          <w:sz w:val="24"/>
          <w:szCs w:val="24"/>
        </w:rPr>
        <w:t xml:space="preserve"> en maak ALLEEN de toetsen die bij Landbouw-breed staan. Andere vakken kiezen heeft geen zin. Die gaan te veel op de betreffende stof in. Tekens als je een toets opstart kunnen er andere vragen getoond worden. </w:t>
      </w:r>
      <w:r>
        <w:rPr>
          <w:rFonts w:ascii="Arial" w:hAnsi="Arial" w:cs="Arial"/>
          <w:sz w:val="24"/>
          <w:szCs w:val="24"/>
        </w:rPr>
        <w:t>Maak elke toets drie keer.</w:t>
      </w:r>
    </w:p>
    <w:p w:rsidR="005357A0" w:rsidRDefault="005357A0" w:rsidP="005357A0">
      <w:pPr>
        <w:pStyle w:val="Geenafstand"/>
        <w:rPr>
          <w:rFonts w:ascii="Arial" w:hAnsi="Arial" w:cs="Arial"/>
          <w:sz w:val="24"/>
          <w:szCs w:val="24"/>
        </w:rPr>
      </w:pPr>
    </w:p>
    <w:p w:rsidR="005357A0" w:rsidRDefault="005357A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W w:w="101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05"/>
        <w:gridCol w:w="1103"/>
        <w:gridCol w:w="1406"/>
        <w:gridCol w:w="1103"/>
        <w:gridCol w:w="1596"/>
        <w:gridCol w:w="1280"/>
        <w:gridCol w:w="1197"/>
        <w:gridCol w:w="976"/>
      </w:tblGrid>
      <w:tr w:rsidR="00A85BAF" w:rsidRPr="00A85BAF" w:rsidTr="005357A0">
        <w:trPr>
          <w:trHeight w:val="360"/>
        </w:trPr>
        <w:tc>
          <w:tcPr>
            <w:tcW w:w="51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85BA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lastRenderedPageBreak/>
              <w:t>ToetsPlaza</w:t>
            </w:r>
            <w:proofErr w:type="spellEnd"/>
            <w:r w:rsidRPr="00A85BAF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 xml:space="preserve"> examentraining OGL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40"/>
            </w:tblGrid>
            <w:tr w:rsidR="00A85BAF" w:rsidRPr="00A85BAF">
              <w:trPr>
                <w:trHeight w:val="360"/>
                <w:tblCellSpacing w:w="0" w:type="dxa"/>
              </w:trPr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85BAF" w:rsidRPr="00A85BAF" w:rsidRDefault="00A85BAF" w:rsidP="00A85BAF">
                  <w:pPr>
                    <w:spacing w:after="0" w:line="240" w:lineRule="auto"/>
                    <w:rPr>
                      <w:rFonts w:ascii="Calibri" w:eastAsia="Times New Roman" w:hAnsi="Calibri" w:cs="Times New Roman"/>
                      <w:color w:val="000000"/>
                    </w:rPr>
                  </w:pPr>
                </w:p>
              </w:tc>
            </w:tr>
          </w:tbl>
          <w:p w:rsidR="00A85BAF" w:rsidRPr="00A85BAF" w:rsidRDefault="00A85BAF" w:rsidP="00A85BA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AF" w:rsidRPr="00A85BAF" w:rsidTr="005357A0">
        <w:trPr>
          <w:trHeight w:val="315"/>
        </w:trPr>
        <w:tc>
          <w:tcPr>
            <w:tcW w:w="2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85BA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Naam leerling: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A85BA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Klas: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AF" w:rsidRPr="00A85BAF" w:rsidTr="005357A0">
        <w:trPr>
          <w:trHeight w:val="315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Poging 1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Poging 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Poging 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Examenjaar: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 xml:space="preserve">Datum 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Resultaat %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 xml:space="preserve">Datum 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Resultaat 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 xml:space="preserve">Datum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Resultaat %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2002-B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2002-G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2002-K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2003-B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2003-G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2005-G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2006-B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2006-K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2006-G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2007-B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2007-K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2007-G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2008-B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2008-K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2008-G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2009-B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2009-K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2009-G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2009-G-ec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2009-G-cspe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2010-B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2010-G-ce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2010-G-cspe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2010-K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2011-B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2011-G-ce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2011-G-cspe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2011-K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2012-B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2012-K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2012-G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A85BAF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A85BAF" w:rsidRPr="00A85BAF" w:rsidTr="005357A0">
        <w:trPr>
          <w:trHeight w:val="300"/>
        </w:trPr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BAF" w:rsidRPr="00A85BAF" w:rsidTr="005357A0">
        <w:trPr>
          <w:trHeight w:val="465"/>
        </w:trPr>
        <w:tc>
          <w:tcPr>
            <w:tcW w:w="4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  <w:r w:rsidRPr="00A85BAF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  <w:t>70% goed is een 5.5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5BAF" w:rsidRPr="00A85BAF" w:rsidRDefault="00A85BAF" w:rsidP="00A85BA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85BAF" w:rsidRPr="00B51AB2" w:rsidRDefault="00A85BAF" w:rsidP="00E604BF">
      <w:pPr>
        <w:pStyle w:val="Geenafstand"/>
        <w:rPr>
          <w:rFonts w:ascii="Arial" w:hAnsi="Arial" w:cs="Arial"/>
          <w:sz w:val="24"/>
          <w:szCs w:val="24"/>
        </w:rPr>
      </w:pPr>
    </w:p>
    <w:sectPr w:rsidR="00A85BAF" w:rsidRPr="00B51AB2" w:rsidSect="003B7961">
      <w:headerReference w:type="default" r:id="rId8"/>
      <w:pgSz w:w="11906" w:h="16838"/>
      <w:pgMar w:top="1418" w:right="22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EE8" w:rsidRDefault="00432EE8" w:rsidP="002447EF">
      <w:pPr>
        <w:spacing w:after="0" w:line="240" w:lineRule="auto"/>
      </w:pPr>
      <w:r>
        <w:separator/>
      </w:r>
    </w:p>
  </w:endnote>
  <w:endnote w:type="continuationSeparator" w:id="0">
    <w:p w:rsidR="00432EE8" w:rsidRDefault="00432EE8" w:rsidP="00244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EE8" w:rsidRDefault="00432EE8" w:rsidP="002447EF">
      <w:pPr>
        <w:spacing w:after="0" w:line="240" w:lineRule="auto"/>
      </w:pPr>
      <w:r>
        <w:separator/>
      </w:r>
    </w:p>
  </w:footnote>
  <w:footnote w:type="continuationSeparator" w:id="0">
    <w:p w:rsidR="00432EE8" w:rsidRDefault="00432EE8" w:rsidP="002447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7EF" w:rsidRDefault="002447EF" w:rsidP="002447EF">
    <w:pPr>
      <w:pStyle w:val="Koptekst"/>
      <w:jc w:val="right"/>
    </w:pPr>
    <w:r>
      <w:rPr>
        <w:noProof/>
      </w:rPr>
      <w:drawing>
        <wp:inline distT="0" distB="0" distL="0" distR="0">
          <wp:extent cx="1756996" cy="537647"/>
          <wp:effectExtent l="19050" t="0" r="0" b="0"/>
          <wp:docPr id="1" name="Afbeelding 1" descr="C:\Users\gebruiker\Pictures\Clusius logo e.d\Logo Nagel 20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ebruiker\Pictures\Clusius logo e.d\Logo Nagel 2011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424" cy="539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A0E19"/>
    <w:multiLevelType w:val="hybridMultilevel"/>
    <w:tmpl w:val="40F44F4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E1678"/>
    <w:multiLevelType w:val="hybridMultilevel"/>
    <w:tmpl w:val="F0CC772E"/>
    <w:lvl w:ilvl="0" w:tplc="0413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4" w:hanging="360"/>
      </w:pPr>
    </w:lvl>
    <w:lvl w:ilvl="2" w:tplc="0413001B" w:tentative="1">
      <w:start w:val="1"/>
      <w:numFmt w:val="lowerRoman"/>
      <w:lvlText w:val="%3."/>
      <w:lvlJc w:val="right"/>
      <w:pPr>
        <w:ind w:left="2084" w:hanging="180"/>
      </w:pPr>
    </w:lvl>
    <w:lvl w:ilvl="3" w:tplc="0413000F" w:tentative="1">
      <w:start w:val="1"/>
      <w:numFmt w:val="decimal"/>
      <w:lvlText w:val="%4."/>
      <w:lvlJc w:val="left"/>
      <w:pPr>
        <w:ind w:left="2804" w:hanging="360"/>
      </w:pPr>
    </w:lvl>
    <w:lvl w:ilvl="4" w:tplc="04130019" w:tentative="1">
      <w:start w:val="1"/>
      <w:numFmt w:val="lowerLetter"/>
      <w:lvlText w:val="%5."/>
      <w:lvlJc w:val="left"/>
      <w:pPr>
        <w:ind w:left="3524" w:hanging="360"/>
      </w:pPr>
    </w:lvl>
    <w:lvl w:ilvl="5" w:tplc="0413001B" w:tentative="1">
      <w:start w:val="1"/>
      <w:numFmt w:val="lowerRoman"/>
      <w:lvlText w:val="%6."/>
      <w:lvlJc w:val="right"/>
      <w:pPr>
        <w:ind w:left="4244" w:hanging="180"/>
      </w:pPr>
    </w:lvl>
    <w:lvl w:ilvl="6" w:tplc="0413000F" w:tentative="1">
      <w:start w:val="1"/>
      <w:numFmt w:val="decimal"/>
      <w:lvlText w:val="%7."/>
      <w:lvlJc w:val="left"/>
      <w:pPr>
        <w:ind w:left="4964" w:hanging="360"/>
      </w:pPr>
    </w:lvl>
    <w:lvl w:ilvl="7" w:tplc="04130019" w:tentative="1">
      <w:start w:val="1"/>
      <w:numFmt w:val="lowerLetter"/>
      <w:lvlText w:val="%8."/>
      <w:lvlJc w:val="left"/>
      <w:pPr>
        <w:ind w:left="5684" w:hanging="360"/>
      </w:pPr>
    </w:lvl>
    <w:lvl w:ilvl="8" w:tplc="0413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B4592B"/>
    <w:multiLevelType w:val="hybridMultilevel"/>
    <w:tmpl w:val="20FA832C"/>
    <w:lvl w:ilvl="0" w:tplc="947E25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9BF098E"/>
    <w:multiLevelType w:val="hybridMultilevel"/>
    <w:tmpl w:val="B2305F6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B043B4"/>
    <w:multiLevelType w:val="hybridMultilevel"/>
    <w:tmpl w:val="E6921514"/>
    <w:lvl w:ilvl="0" w:tplc="BB38E78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A61257"/>
    <w:multiLevelType w:val="hybridMultilevel"/>
    <w:tmpl w:val="20FA832C"/>
    <w:lvl w:ilvl="0" w:tplc="947E25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D3119AD"/>
    <w:multiLevelType w:val="hybridMultilevel"/>
    <w:tmpl w:val="20FA832C"/>
    <w:lvl w:ilvl="0" w:tplc="947E25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F647465"/>
    <w:multiLevelType w:val="hybridMultilevel"/>
    <w:tmpl w:val="0D1EB1A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C6EC8"/>
    <w:multiLevelType w:val="hybridMultilevel"/>
    <w:tmpl w:val="9D7293C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F42A51"/>
    <w:multiLevelType w:val="hybridMultilevel"/>
    <w:tmpl w:val="68C6E9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585ECF"/>
    <w:multiLevelType w:val="hybridMultilevel"/>
    <w:tmpl w:val="4DBEC8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AF54A1"/>
    <w:multiLevelType w:val="hybridMultilevel"/>
    <w:tmpl w:val="7782589A"/>
    <w:lvl w:ilvl="0" w:tplc="BEC62A1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80143B"/>
    <w:multiLevelType w:val="hybridMultilevel"/>
    <w:tmpl w:val="20FA832C"/>
    <w:lvl w:ilvl="0" w:tplc="947E25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741F0828"/>
    <w:multiLevelType w:val="hybridMultilevel"/>
    <w:tmpl w:val="D1BA89D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B48CB"/>
    <w:multiLevelType w:val="hybridMultilevel"/>
    <w:tmpl w:val="94A87764"/>
    <w:lvl w:ilvl="0" w:tplc="71D204C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11"/>
  </w:num>
  <w:num w:numId="4">
    <w:abstractNumId w:val="14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10"/>
  </w:num>
  <w:num w:numId="10">
    <w:abstractNumId w:val="7"/>
  </w:num>
  <w:num w:numId="11">
    <w:abstractNumId w:val="8"/>
  </w:num>
  <w:num w:numId="12">
    <w:abstractNumId w:val="0"/>
  </w:num>
  <w:num w:numId="13">
    <w:abstractNumId w:val="2"/>
  </w:num>
  <w:num w:numId="14">
    <w:abstractNumId w:val="5"/>
  </w:num>
  <w:num w:numId="15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Linda Waal">
    <w15:presenceInfo w15:providerId="Windows Live" w15:userId="889363c3f507f3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EF"/>
    <w:rsid w:val="000F1CD2"/>
    <w:rsid w:val="002447EF"/>
    <w:rsid w:val="00314C2C"/>
    <w:rsid w:val="003B0123"/>
    <w:rsid w:val="003B7961"/>
    <w:rsid w:val="003C3982"/>
    <w:rsid w:val="003C4C0C"/>
    <w:rsid w:val="004150F5"/>
    <w:rsid w:val="00432EE8"/>
    <w:rsid w:val="00473555"/>
    <w:rsid w:val="00474935"/>
    <w:rsid w:val="00475BE8"/>
    <w:rsid w:val="004F6AB3"/>
    <w:rsid w:val="0051249C"/>
    <w:rsid w:val="005357A0"/>
    <w:rsid w:val="00627189"/>
    <w:rsid w:val="00684340"/>
    <w:rsid w:val="006B06D6"/>
    <w:rsid w:val="007059B4"/>
    <w:rsid w:val="00740E96"/>
    <w:rsid w:val="00764E62"/>
    <w:rsid w:val="008716F8"/>
    <w:rsid w:val="008823CD"/>
    <w:rsid w:val="008B6C38"/>
    <w:rsid w:val="008C0A70"/>
    <w:rsid w:val="009402F8"/>
    <w:rsid w:val="009500FF"/>
    <w:rsid w:val="009C617B"/>
    <w:rsid w:val="00A4461A"/>
    <w:rsid w:val="00A85BAF"/>
    <w:rsid w:val="00AB2D05"/>
    <w:rsid w:val="00B26ADA"/>
    <w:rsid w:val="00B473CD"/>
    <w:rsid w:val="00B51AB2"/>
    <w:rsid w:val="00C053A8"/>
    <w:rsid w:val="00C719D6"/>
    <w:rsid w:val="00D02828"/>
    <w:rsid w:val="00D643DA"/>
    <w:rsid w:val="00D707AE"/>
    <w:rsid w:val="00E00CF6"/>
    <w:rsid w:val="00E604BF"/>
    <w:rsid w:val="00E60C4E"/>
    <w:rsid w:val="00FE1EB6"/>
    <w:rsid w:val="00FE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D90F7-6A39-4675-964E-32632696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44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47EF"/>
  </w:style>
  <w:style w:type="paragraph" w:styleId="Voettekst">
    <w:name w:val="footer"/>
    <w:basedOn w:val="Standaard"/>
    <w:link w:val="VoettekstChar"/>
    <w:uiPriority w:val="99"/>
    <w:unhideWhenUsed/>
    <w:rsid w:val="00244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47EF"/>
  </w:style>
  <w:style w:type="paragraph" w:styleId="Ballontekst">
    <w:name w:val="Balloon Text"/>
    <w:basedOn w:val="Standaard"/>
    <w:link w:val="BallontekstChar"/>
    <w:uiPriority w:val="99"/>
    <w:semiHidden/>
    <w:unhideWhenUsed/>
    <w:rsid w:val="002447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447EF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2447E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764E62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64E62"/>
    <w:rPr>
      <w:color w:val="800080" w:themeColor="followedHyperlink"/>
      <w:u w:val="single"/>
    </w:rPr>
  </w:style>
  <w:style w:type="table" w:styleId="Tabelraster">
    <w:name w:val="Table Grid"/>
    <w:basedOn w:val="Standaardtabel"/>
    <w:uiPriority w:val="59"/>
    <w:rsid w:val="003B79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1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arrangeren.wikiwijs.nl/45896/Landbouw_Breed_4de_leerjaa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700</Words>
  <Characters>3850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Linda Waal</cp:lastModifiedBy>
  <cp:revision>2</cp:revision>
  <cp:lastPrinted>2014-01-14T13:54:00Z</cp:lastPrinted>
  <dcterms:created xsi:type="dcterms:W3CDTF">2014-03-05T07:35:00Z</dcterms:created>
  <dcterms:modified xsi:type="dcterms:W3CDTF">2014-03-05T07:35:00Z</dcterms:modified>
</cp:coreProperties>
</file>