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5D06" w:rsidRDefault="00AF1615" w:rsidP="00AF1615">
      <w:pPr>
        <w:shd w:val="clear" w:color="auto" w:fill="FFFF00"/>
        <w:spacing w:after="0" w:line="240" w:lineRule="auto"/>
        <w:jc w:val="center"/>
        <w:outlineLvl w:val="0"/>
        <w:rPr>
          <w:rFonts w:ascii="Verdana" w:eastAsia="Times New Roman" w:hAnsi="Verdana" w:cs="Arial"/>
          <w:b/>
          <w:kern w:val="36"/>
          <w:sz w:val="40"/>
          <w:szCs w:val="40"/>
          <w:lang w:eastAsia="nl-NL"/>
        </w:rPr>
      </w:pPr>
      <w:r>
        <w:rPr>
          <w:rFonts w:ascii="Verdana" w:eastAsia="Times New Roman" w:hAnsi="Verdana" w:cs="Arial"/>
          <w:b/>
          <w:kern w:val="36"/>
          <w:sz w:val="40"/>
          <w:szCs w:val="40"/>
          <w:lang w:eastAsia="nl-NL"/>
        </w:rPr>
        <w:t>STENCIL 5.1</w:t>
      </w:r>
    </w:p>
    <w:p w:rsidR="00D35D06" w:rsidRPr="00D35D06" w:rsidRDefault="00D35D06" w:rsidP="00D35D06">
      <w:pPr>
        <w:shd w:val="clear" w:color="auto" w:fill="FFFF00"/>
        <w:spacing w:after="0" w:line="240" w:lineRule="auto"/>
        <w:outlineLvl w:val="0"/>
        <w:rPr>
          <w:rFonts w:ascii="Verdana" w:eastAsia="Times New Roman" w:hAnsi="Verdana" w:cs="Arial"/>
          <w:b/>
          <w:kern w:val="36"/>
          <w:sz w:val="40"/>
          <w:szCs w:val="40"/>
          <w:lang w:eastAsia="nl-NL"/>
        </w:rPr>
      </w:pPr>
      <w:r w:rsidRPr="00D35D06">
        <w:rPr>
          <w:rFonts w:ascii="Verdana" w:eastAsia="Times New Roman" w:hAnsi="Verdana" w:cs="Arial"/>
          <w:b/>
          <w:kern w:val="36"/>
          <w:sz w:val="40"/>
          <w:szCs w:val="40"/>
          <w:lang w:eastAsia="nl-NL"/>
        </w:rPr>
        <w:t>ADVERBS OF FREQUENCY</w:t>
      </w:r>
      <w:r w:rsidR="00357F13">
        <w:rPr>
          <w:rFonts w:ascii="Verdana" w:eastAsia="Times New Roman" w:hAnsi="Verdana" w:cs="Arial"/>
          <w:b/>
          <w:kern w:val="36"/>
          <w:sz w:val="40"/>
          <w:szCs w:val="40"/>
          <w:lang w:eastAsia="nl-NL"/>
        </w:rPr>
        <w:t xml:space="preserve"> / FREQUENCY ADVERBS</w:t>
      </w:r>
    </w:p>
    <w:p w:rsidR="00D35D06" w:rsidRDefault="00D35D06" w:rsidP="00D35D06">
      <w:pPr>
        <w:shd w:val="clear" w:color="auto" w:fill="FFFFFF"/>
        <w:spacing w:after="0" w:line="240" w:lineRule="auto"/>
        <w:outlineLvl w:val="0"/>
        <w:rPr>
          <w:rFonts w:ascii="Verdana" w:eastAsia="Times New Roman" w:hAnsi="Verdana" w:cs="Arial"/>
          <w:b/>
          <w:kern w:val="36"/>
          <w:sz w:val="40"/>
          <w:szCs w:val="40"/>
          <w:highlight w:val="yellow"/>
          <w:u w:val="single"/>
          <w:lang w:eastAsia="nl-NL"/>
        </w:rPr>
      </w:pPr>
    </w:p>
    <w:p w:rsidR="00D35D06" w:rsidRPr="00D35D06" w:rsidRDefault="00D35D06" w:rsidP="00D35D06">
      <w:pPr>
        <w:shd w:val="clear" w:color="auto" w:fill="FFFFFF"/>
        <w:spacing w:after="0" w:line="240" w:lineRule="auto"/>
        <w:outlineLvl w:val="0"/>
        <w:rPr>
          <w:rFonts w:ascii="Verdana" w:eastAsia="Times New Roman" w:hAnsi="Verdana" w:cs="Arial"/>
          <w:b/>
          <w:kern w:val="36"/>
          <w:sz w:val="40"/>
          <w:szCs w:val="40"/>
          <w:u w:val="single"/>
          <w:lang w:eastAsia="nl-NL"/>
        </w:rPr>
      </w:pPr>
      <w:proofErr w:type="spellStart"/>
      <w:r w:rsidRPr="00357F13">
        <w:rPr>
          <w:rFonts w:ascii="Verdana" w:eastAsia="Times New Roman" w:hAnsi="Verdana" w:cs="Arial"/>
          <w:b/>
          <w:kern w:val="36"/>
          <w:sz w:val="40"/>
          <w:szCs w:val="40"/>
          <w:highlight w:val="yellow"/>
          <w:u w:val="single"/>
          <w:lang w:eastAsia="nl-NL"/>
        </w:rPr>
        <w:t>Position</w:t>
      </w:r>
      <w:proofErr w:type="spellEnd"/>
      <w:r w:rsidRPr="00357F13">
        <w:rPr>
          <w:rFonts w:ascii="Verdana" w:eastAsia="Times New Roman" w:hAnsi="Verdana" w:cs="Arial"/>
          <w:b/>
          <w:kern w:val="36"/>
          <w:sz w:val="40"/>
          <w:szCs w:val="40"/>
          <w:highlight w:val="yellow"/>
          <w:u w:val="single"/>
          <w:lang w:eastAsia="nl-NL"/>
        </w:rPr>
        <w:t xml:space="preserve"> </w:t>
      </w:r>
      <w:r w:rsidR="00357F13" w:rsidRPr="00357F13">
        <w:rPr>
          <w:rFonts w:ascii="Verdana" w:eastAsia="Times New Roman" w:hAnsi="Verdana" w:cs="Arial"/>
          <w:b/>
          <w:kern w:val="36"/>
          <w:sz w:val="40"/>
          <w:szCs w:val="40"/>
          <w:highlight w:val="yellow"/>
          <w:u w:val="single"/>
          <w:lang w:eastAsia="nl-NL"/>
        </w:rPr>
        <w:t xml:space="preserve">in </w:t>
      </w:r>
      <w:proofErr w:type="spellStart"/>
      <w:r w:rsidR="00357F13" w:rsidRPr="00357F13">
        <w:rPr>
          <w:rFonts w:ascii="Verdana" w:eastAsia="Times New Roman" w:hAnsi="Verdana" w:cs="Arial"/>
          <w:b/>
          <w:kern w:val="36"/>
          <w:sz w:val="40"/>
          <w:szCs w:val="40"/>
          <w:highlight w:val="yellow"/>
          <w:u w:val="single"/>
          <w:lang w:eastAsia="nl-NL"/>
        </w:rPr>
        <w:t>the</w:t>
      </w:r>
      <w:proofErr w:type="spellEnd"/>
      <w:r w:rsidR="00357F13" w:rsidRPr="00357F13">
        <w:rPr>
          <w:rFonts w:ascii="Verdana" w:eastAsia="Times New Roman" w:hAnsi="Verdana" w:cs="Arial"/>
          <w:b/>
          <w:kern w:val="36"/>
          <w:sz w:val="40"/>
          <w:szCs w:val="40"/>
          <w:highlight w:val="yellow"/>
          <w:u w:val="single"/>
          <w:lang w:eastAsia="nl-NL"/>
        </w:rPr>
        <w:t xml:space="preserve"> </w:t>
      </w:r>
      <w:proofErr w:type="spellStart"/>
      <w:r w:rsidR="00357F13" w:rsidRPr="00357F13">
        <w:rPr>
          <w:rFonts w:ascii="Verdana" w:eastAsia="Times New Roman" w:hAnsi="Verdana" w:cs="Arial"/>
          <w:b/>
          <w:kern w:val="36"/>
          <w:sz w:val="40"/>
          <w:szCs w:val="40"/>
          <w:highlight w:val="yellow"/>
          <w:u w:val="single"/>
          <w:lang w:eastAsia="nl-NL"/>
        </w:rPr>
        <w:t>sentence</w:t>
      </w:r>
      <w:proofErr w:type="spellEnd"/>
      <w:r w:rsidR="00357F13" w:rsidRPr="00357F13">
        <w:rPr>
          <w:rFonts w:ascii="Verdana" w:eastAsia="Times New Roman" w:hAnsi="Verdana" w:cs="Arial"/>
          <w:b/>
          <w:kern w:val="36"/>
          <w:sz w:val="40"/>
          <w:szCs w:val="40"/>
          <w:highlight w:val="yellow"/>
          <w:u w:val="single"/>
          <w:lang w:eastAsia="nl-NL"/>
        </w:rPr>
        <w:t>.</w:t>
      </w:r>
    </w:p>
    <w:p w:rsidR="00D35D06" w:rsidRDefault="00D35D06" w:rsidP="00D35D06">
      <w:pPr>
        <w:shd w:val="clear" w:color="auto" w:fill="FFFFFF"/>
        <w:spacing w:after="0" w:line="240" w:lineRule="auto"/>
        <w:outlineLvl w:val="0"/>
        <w:rPr>
          <w:rFonts w:ascii="Verdana" w:eastAsia="Times New Roman" w:hAnsi="Verdana" w:cs="Arial"/>
          <w:kern w:val="36"/>
          <w:sz w:val="40"/>
          <w:szCs w:val="40"/>
          <w:lang w:eastAsia="nl-NL"/>
        </w:rPr>
      </w:pPr>
    </w:p>
    <w:p w:rsidR="00D35D06" w:rsidRDefault="00D35D06" w:rsidP="00D35D06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b/>
          <w:sz w:val="36"/>
          <w:szCs w:val="36"/>
          <w:lang w:eastAsia="nl-NL"/>
        </w:rPr>
      </w:pPr>
      <w:ins w:id="0" w:author="Unknown">
        <w:r w:rsidRPr="00D35D06">
          <w:rPr>
            <w:rFonts w:ascii="Verdana" w:eastAsia="Times New Roman" w:hAnsi="Verdana" w:cs="Times New Roman"/>
            <w:b/>
            <w:color w:val="000000" w:themeColor="text1"/>
            <w:sz w:val="36"/>
            <w:szCs w:val="36"/>
            <w:lang w:eastAsia="nl-NL"/>
          </w:rPr>
          <w:t>The position of adverbs of frequency is often very tricky. However, there are several good rules that you can follow</w:t>
        </w:r>
        <w:r w:rsidRPr="00D35D06">
          <w:rPr>
            <w:rFonts w:ascii="Verdana" w:eastAsia="Times New Roman" w:hAnsi="Verdana" w:cs="Times New Roman"/>
            <w:b/>
            <w:sz w:val="36"/>
            <w:szCs w:val="36"/>
            <w:lang w:eastAsia="nl-NL"/>
          </w:rPr>
          <w:t xml:space="preserve">. </w:t>
        </w:r>
      </w:ins>
    </w:p>
    <w:p w:rsidR="00357F13" w:rsidRPr="00D35D06" w:rsidRDefault="00357F13" w:rsidP="00D35D06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b/>
          <w:sz w:val="36"/>
          <w:szCs w:val="36"/>
          <w:lang w:eastAsia="nl-NL"/>
        </w:rPr>
      </w:pPr>
    </w:p>
    <w:p w:rsidR="00D35D06" w:rsidRPr="00D35D06" w:rsidRDefault="00D35D06" w:rsidP="00D35D06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 w:themeColor="text1"/>
          <w:sz w:val="32"/>
          <w:szCs w:val="32"/>
          <w:lang w:eastAsia="nl-NL"/>
        </w:rPr>
      </w:pPr>
    </w:p>
    <w:p w:rsidR="00D35D06" w:rsidRPr="00357F13" w:rsidRDefault="00357F13" w:rsidP="00D35D06">
      <w:pPr>
        <w:shd w:val="clear" w:color="auto" w:fill="FFFFFF"/>
        <w:spacing w:after="0" w:line="240" w:lineRule="auto"/>
        <w:rPr>
          <w:rFonts w:ascii="Arial Black" w:eastAsia="Times New Roman" w:hAnsi="Arial Black" w:cs="Times New Roman"/>
          <w:color w:val="333333"/>
          <w:sz w:val="36"/>
          <w:szCs w:val="36"/>
          <w:u w:val="single"/>
          <w:lang w:eastAsia="nl-NL"/>
        </w:rPr>
      </w:pPr>
      <w:r w:rsidRPr="00357F13">
        <w:rPr>
          <w:rFonts w:ascii="Arial Black" w:eastAsia="Times New Roman" w:hAnsi="Arial Black" w:cs="Times New Roman"/>
          <w:color w:val="333333"/>
          <w:sz w:val="36"/>
          <w:szCs w:val="36"/>
          <w:u w:val="single"/>
          <w:lang w:eastAsia="nl-NL"/>
        </w:rPr>
        <w:t>EXAMPLES</w:t>
      </w:r>
    </w:p>
    <w:p w:rsidR="00357F13" w:rsidRPr="00D35D06" w:rsidRDefault="00357F13" w:rsidP="00D35D06">
      <w:pPr>
        <w:shd w:val="clear" w:color="auto" w:fill="FFFFFF"/>
        <w:spacing w:after="0" w:line="240" w:lineRule="auto"/>
        <w:rPr>
          <w:ins w:id="1" w:author="Unknown"/>
          <w:rFonts w:ascii="Verdana" w:eastAsia="Times New Roman" w:hAnsi="Verdana" w:cs="Times New Roman"/>
          <w:color w:val="333333"/>
          <w:sz w:val="18"/>
          <w:szCs w:val="18"/>
          <w:lang w:eastAsia="nl-NL"/>
        </w:rPr>
      </w:pPr>
    </w:p>
    <w:p w:rsidR="00D35D06" w:rsidRPr="00D35D06" w:rsidRDefault="00D35D06" w:rsidP="00D35D06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b/>
          <w:color w:val="333333"/>
          <w:sz w:val="32"/>
          <w:szCs w:val="32"/>
          <w:lang w:eastAsia="nl-NL"/>
        </w:rPr>
      </w:pPr>
      <w:proofErr w:type="spellStart"/>
      <w:ins w:id="2" w:author="Unknown">
        <w:r w:rsidRPr="00D35D06">
          <w:rPr>
            <w:rFonts w:ascii="Verdana" w:eastAsia="Times New Roman" w:hAnsi="Verdana" w:cs="Times New Roman"/>
            <w:b/>
            <w:i/>
            <w:iCs/>
            <w:color w:val="333333"/>
            <w:sz w:val="32"/>
            <w:szCs w:val="32"/>
            <w:highlight w:val="yellow"/>
            <w:lang w:eastAsia="nl-NL"/>
          </w:rPr>
          <w:t>always</w:t>
        </w:r>
        <w:proofErr w:type="spellEnd"/>
        <w:r w:rsidRPr="00D35D06">
          <w:rPr>
            <w:rFonts w:ascii="Verdana" w:eastAsia="Times New Roman" w:hAnsi="Verdana" w:cs="Times New Roman"/>
            <w:b/>
            <w:color w:val="333333"/>
            <w:sz w:val="32"/>
            <w:szCs w:val="32"/>
            <w:lang w:eastAsia="nl-NL"/>
          </w:rPr>
          <w:t xml:space="preserve">, </w:t>
        </w:r>
        <w:proofErr w:type="spellStart"/>
        <w:r w:rsidRPr="00D35D06">
          <w:rPr>
            <w:rFonts w:ascii="Verdana" w:eastAsia="Times New Roman" w:hAnsi="Verdana" w:cs="Times New Roman"/>
            <w:b/>
            <w:i/>
            <w:iCs/>
            <w:color w:val="333333"/>
            <w:sz w:val="32"/>
            <w:szCs w:val="32"/>
            <w:highlight w:val="yellow"/>
            <w:lang w:eastAsia="nl-NL"/>
          </w:rPr>
          <w:t>often</w:t>
        </w:r>
        <w:proofErr w:type="spellEnd"/>
        <w:r w:rsidRPr="00D35D06">
          <w:rPr>
            <w:rFonts w:ascii="Verdana" w:eastAsia="Times New Roman" w:hAnsi="Verdana" w:cs="Times New Roman"/>
            <w:b/>
            <w:color w:val="333333"/>
            <w:sz w:val="32"/>
            <w:szCs w:val="32"/>
            <w:lang w:eastAsia="nl-NL"/>
          </w:rPr>
          <w:t xml:space="preserve">, </w:t>
        </w:r>
        <w:proofErr w:type="spellStart"/>
        <w:r w:rsidRPr="00D35D06">
          <w:rPr>
            <w:rFonts w:ascii="Verdana" w:eastAsia="Times New Roman" w:hAnsi="Verdana" w:cs="Times New Roman"/>
            <w:b/>
            <w:i/>
            <w:iCs/>
            <w:color w:val="333333"/>
            <w:sz w:val="32"/>
            <w:szCs w:val="32"/>
            <w:highlight w:val="yellow"/>
            <w:lang w:eastAsia="nl-NL"/>
          </w:rPr>
          <w:t>sometimes</w:t>
        </w:r>
        <w:proofErr w:type="spellEnd"/>
        <w:r w:rsidRPr="00D35D06">
          <w:rPr>
            <w:rFonts w:ascii="Verdana" w:eastAsia="Times New Roman" w:hAnsi="Verdana" w:cs="Times New Roman"/>
            <w:b/>
            <w:color w:val="333333"/>
            <w:sz w:val="32"/>
            <w:szCs w:val="32"/>
            <w:lang w:eastAsia="nl-NL"/>
          </w:rPr>
          <w:t xml:space="preserve">, </w:t>
        </w:r>
        <w:proofErr w:type="spellStart"/>
        <w:r w:rsidRPr="00D35D06">
          <w:rPr>
            <w:rFonts w:ascii="Verdana" w:eastAsia="Times New Roman" w:hAnsi="Verdana" w:cs="Times New Roman"/>
            <w:b/>
            <w:i/>
            <w:iCs/>
            <w:color w:val="333333"/>
            <w:sz w:val="32"/>
            <w:szCs w:val="32"/>
            <w:highlight w:val="yellow"/>
            <w:lang w:eastAsia="nl-NL"/>
          </w:rPr>
          <w:t>usually</w:t>
        </w:r>
      </w:ins>
      <w:proofErr w:type="spellEnd"/>
      <w:r w:rsidR="00357F13">
        <w:rPr>
          <w:rFonts w:ascii="Verdana" w:eastAsia="Times New Roman" w:hAnsi="Verdana" w:cs="Times New Roman"/>
          <w:b/>
          <w:color w:val="333333"/>
          <w:sz w:val="32"/>
          <w:szCs w:val="32"/>
          <w:lang w:eastAsia="nl-NL"/>
        </w:rPr>
        <w:t xml:space="preserve">, </w:t>
      </w:r>
      <w:ins w:id="3" w:author="Unknown">
        <w:r w:rsidR="00357F13" w:rsidRPr="00D35D06">
          <w:rPr>
            <w:rFonts w:ascii="Verdana" w:eastAsia="Times New Roman" w:hAnsi="Verdana" w:cs="Times New Roman"/>
            <w:b/>
            <w:i/>
            <w:iCs/>
            <w:color w:val="333333"/>
            <w:sz w:val="32"/>
            <w:szCs w:val="32"/>
            <w:highlight w:val="yellow"/>
            <w:lang w:eastAsia="nl-NL"/>
          </w:rPr>
          <w:t>never</w:t>
        </w:r>
      </w:ins>
    </w:p>
    <w:p w:rsidR="00D35D06" w:rsidRDefault="00D35D06" w:rsidP="00D35D06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33333"/>
          <w:sz w:val="32"/>
          <w:szCs w:val="32"/>
          <w:lang w:eastAsia="nl-NL"/>
        </w:rPr>
      </w:pPr>
    </w:p>
    <w:p w:rsidR="00357F13" w:rsidRDefault="00357F13" w:rsidP="00D35D06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33333"/>
          <w:sz w:val="32"/>
          <w:szCs w:val="32"/>
          <w:lang w:eastAsia="nl-NL"/>
        </w:rPr>
      </w:pPr>
      <w:r>
        <w:rPr>
          <w:rFonts w:ascii="Verdana" w:eastAsia="Times New Roman" w:hAnsi="Verdana" w:cs="Times New Roman"/>
          <w:color w:val="333333"/>
          <w:sz w:val="32"/>
          <w:szCs w:val="32"/>
          <w:lang w:eastAsia="nl-NL"/>
        </w:rPr>
        <w:t>(</w:t>
      </w:r>
      <w:proofErr w:type="spellStart"/>
      <w:r>
        <w:rPr>
          <w:rFonts w:ascii="Verdana" w:eastAsia="Times New Roman" w:hAnsi="Verdana" w:cs="Times New Roman"/>
          <w:color w:val="333333"/>
          <w:sz w:val="32"/>
          <w:szCs w:val="32"/>
          <w:lang w:eastAsia="nl-NL"/>
        </w:rPr>
        <w:t>There</w:t>
      </w:r>
      <w:proofErr w:type="spellEnd"/>
      <w:r>
        <w:rPr>
          <w:rFonts w:ascii="Verdana" w:eastAsia="Times New Roman" w:hAnsi="Verdana" w:cs="Times New Roman"/>
          <w:color w:val="333333"/>
          <w:sz w:val="32"/>
          <w:szCs w:val="32"/>
          <w:lang w:eastAsia="nl-NL"/>
        </w:rPr>
        <w:t xml:space="preserve"> are more </w:t>
      </w:r>
      <w:proofErr w:type="spellStart"/>
      <w:r>
        <w:rPr>
          <w:rFonts w:ascii="Verdana" w:eastAsia="Times New Roman" w:hAnsi="Verdana" w:cs="Times New Roman"/>
          <w:color w:val="333333"/>
          <w:sz w:val="32"/>
          <w:szCs w:val="32"/>
          <w:lang w:eastAsia="nl-NL"/>
        </w:rPr>
        <w:t>words</w:t>
      </w:r>
      <w:proofErr w:type="spellEnd"/>
      <w:r>
        <w:rPr>
          <w:rFonts w:ascii="Verdana" w:eastAsia="Times New Roman" w:hAnsi="Verdana" w:cs="Times New Roman"/>
          <w:color w:val="333333"/>
          <w:sz w:val="32"/>
          <w:szCs w:val="32"/>
          <w:lang w:eastAsia="nl-NL"/>
        </w:rPr>
        <w:t xml:space="preserve"> like these)</w:t>
      </w:r>
    </w:p>
    <w:p w:rsidR="00357F13" w:rsidRPr="00D35D06" w:rsidRDefault="00357F13" w:rsidP="00D35D06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33333"/>
          <w:sz w:val="32"/>
          <w:szCs w:val="32"/>
          <w:lang w:eastAsia="nl-NL"/>
        </w:rPr>
      </w:pPr>
    </w:p>
    <w:p w:rsidR="00D35D06" w:rsidRDefault="00D35D06" w:rsidP="00D35D06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33333"/>
          <w:sz w:val="18"/>
          <w:szCs w:val="18"/>
          <w:lang w:eastAsia="nl-NL"/>
        </w:rPr>
      </w:pPr>
    </w:p>
    <w:p w:rsidR="00357F13" w:rsidRPr="00357F13" w:rsidRDefault="00357F13" w:rsidP="00D35D06">
      <w:pPr>
        <w:shd w:val="clear" w:color="auto" w:fill="FFFFFF"/>
        <w:spacing w:after="0" w:line="240" w:lineRule="auto"/>
        <w:rPr>
          <w:rFonts w:ascii="Arial Black" w:eastAsia="Times New Roman" w:hAnsi="Arial Black" w:cs="Times New Roman"/>
          <w:color w:val="333333"/>
          <w:sz w:val="36"/>
          <w:szCs w:val="36"/>
          <w:u w:val="single"/>
          <w:lang w:eastAsia="nl-NL"/>
        </w:rPr>
      </w:pPr>
      <w:r w:rsidRPr="00357F13">
        <w:rPr>
          <w:rFonts w:ascii="Arial Black" w:eastAsia="Times New Roman" w:hAnsi="Arial Black" w:cs="Times New Roman"/>
          <w:color w:val="333333"/>
          <w:sz w:val="36"/>
          <w:szCs w:val="36"/>
          <w:u w:val="single"/>
          <w:lang w:eastAsia="nl-NL"/>
        </w:rPr>
        <w:t>POSITION IN THE SENTENCE</w:t>
      </w:r>
    </w:p>
    <w:p w:rsidR="00357F13" w:rsidRDefault="00357F13" w:rsidP="00D35D06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33333"/>
          <w:sz w:val="18"/>
          <w:szCs w:val="18"/>
          <w:lang w:eastAsia="nl-NL"/>
        </w:rPr>
      </w:pPr>
    </w:p>
    <w:p w:rsidR="00D35D06" w:rsidRPr="00D35D06" w:rsidRDefault="00D35D06" w:rsidP="00D35D06">
      <w:pPr>
        <w:shd w:val="clear" w:color="auto" w:fill="FFFFFF"/>
        <w:spacing w:after="0" w:line="240" w:lineRule="auto"/>
        <w:rPr>
          <w:ins w:id="4" w:author="Unknown"/>
          <w:rFonts w:ascii="Verdana" w:eastAsia="Times New Roman" w:hAnsi="Verdana" w:cs="Times New Roman"/>
          <w:color w:val="333333"/>
          <w:sz w:val="18"/>
          <w:szCs w:val="18"/>
          <w:lang w:eastAsia="nl-NL"/>
        </w:rPr>
      </w:pPr>
    </w:p>
    <w:p w:rsidR="00D35D06" w:rsidRPr="00D35D06" w:rsidRDefault="00D35D06" w:rsidP="00D35D06">
      <w:pPr>
        <w:shd w:val="clear" w:color="auto" w:fill="FFFFFF"/>
        <w:spacing w:before="30" w:after="75" w:line="240" w:lineRule="auto"/>
        <w:ind w:left="1590"/>
        <w:rPr>
          <w:ins w:id="5" w:author="Unknown"/>
          <w:rFonts w:ascii="Verdana" w:eastAsia="Times New Roman" w:hAnsi="Verdana" w:cs="Times New Roman"/>
          <w:color w:val="333333"/>
          <w:sz w:val="18"/>
          <w:szCs w:val="18"/>
          <w:lang w:eastAsia="nl-NL"/>
        </w:rPr>
      </w:pPr>
    </w:p>
    <w:p w:rsidR="00357F13" w:rsidRPr="00357F13" w:rsidRDefault="00357F13" w:rsidP="00357F13">
      <w:pPr>
        <w:shd w:val="clear" w:color="auto" w:fill="FFFF00"/>
        <w:spacing w:before="30" w:after="75" w:line="240" w:lineRule="auto"/>
        <w:rPr>
          <w:rFonts w:ascii="Verdana" w:eastAsia="Times New Roman" w:hAnsi="Verdana" w:cs="Times New Roman"/>
          <w:b/>
          <w:color w:val="333333"/>
          <w:sz w:val="32"/>
          <w:szCs w:val="32"/>
          <w:lang w:eastAsia="nl-NL"/>
        </w:rPr>
      </w:pPr>
      <w:r w:rsidRPr="00357F13">
        <w:rPr>
          <w:rFonts w:ascii="Verdana" w:eastAsia="Times New Roman" w:hAnsi="Verdana" w:cs="Times New Roman"/>
          <w:b/>
          <w:color w:val="333333"/>
          <w:sz w:val="32"/>
          <w:szCs w:val="32"/>
          <w:lang w:eastAsia="nl-NL"/>
        </w:rPr>
        <w:tab/>
        <w:t xml:space="preserve">1. IF THERE IS ONE VERBAL FORM IN A  </w:t>
      </w:r>
    </w:p>
    <w:p w:rsidR="00357F13" w:rsidRPr="00357F13" w:rsidRDefault="00357F13" w:rsidP="00357F13">
      <w:pPr>
        <w:shd w:val="clear" w:color="auto" w:fill="FFFF00"/>
        <w:spacing w:before="30" w:after="75" w:line="240" w:lineRule="auto"/>
        <w:ind w:firstLine="708"/>
        <w:rPr>
          <w:rFonts w:ascii="Verdana" w:eastAsia="Times New Roman" w:hAnsi="Verdana" w:cs="Times New Roman"/>
          <w:b/>
          <w:color w:val="333333"/>
          <w:sz w:val="32"/>
          <w:szCs w:val="32"/>
          <w:lang w:eastAsia="nl-NL"/>
        </w:rPr>
      </w:pPr>
      <w:r w:rsidRPr="00357F13">
        <w:rPr>
          <w:rFonts w:ascii="Verdana" w:eastAsia="Times New Roman" w:hAnsi="Verdana" w:cs="Times New Roman"/>
          <w:b/>
          <w:color w:val="333333"/>
          <w:sz w:val="32"/>
          <w:szCs w:val="32"/>
          <w:lang w:eastAsia="nl-NL"/>
        </w:rPr>
        <w:t xml:space="preserve">SENTENCE, THESE ADVERBS COME    </w:t>
      </w:r>
    </w:p>
    <w:p w:rsidR="00357F13" w:rsidRPr="00357F13" w:rsidRDefault="00357F13" w:rsidP="00357F13">
      <w:pPr>
        <w:shd w:val="clear" w:color="auto" w:fill="FFFF00"/>
        <w:spacing w:before="30" w:after="75" w:line="240" w:lineRule="auto"/>
        <w:ind w:firstLine="708"/>
        <w:rPr>
          <w:rFonts w:ascii="Verdana" w:eastAsia="Times New Roman" w:hAnsi="Verdana" w:cs="Times New Roman"/>
          <w:b/>
          <w:color w:val="333333"/>
          <w:sz w:val="32"/>
          <w:szCs w:val="32"/>
          <w:lang w:eastAsia="nl-NL"/>
        </w:rPr>
      </w:pPr>
      <w:r w:rsidRPr="00357F13">
        <w:rPr>
          <w:rFonts w:ascii="Verdana" w:eastAsia="Times New Roman" w:hAnsi="Verdana" w:cs="Times New Roman"/>
          <w:b/>
          <w:color w:val="333333"/>
          <w:sz w:val="32"/>
          <w:szCs w:val="32"/>
          <w:lang w:eastAsia="nl-NL"/>
        </w:rPr>
        <w:t xml:space="preserve">RIGHT IN FRONT OF THESE VERBAL </w:t>
      </w:r>
    </w:p>
    <w:p w:rsidR="00D35D06" w:rsidRPr="00357F13" w:rsidRDefault="00357F13" w:rsidP="00357F13">
      <w:pPr>
        <w:shd w:val="clear" w:color="auto" w:fill="FFFF00"/>
        <w:spacing w:before="30" w:after="75" w:line="240" w:lineRule="auto"/>
        <w:ind w:firstLine="708"/>
        <w:rPr>
          <w:ins w:id="6" w:author="Unknown"/>
          <w:rFonts w:ascii="Verdana" w:eastAsia="Times New Roman" w:hAnsi="Verdana" w:cs="Times New Roman"/>
          <w:b/>
          <w:color w:val="333333"/>
          <w:sz w:val="32"/>
          <w:szCs w:val="32"/>
          <w:lang w:eastAsia="nl-NL"/>
        </w:rPr>
      </w:pPr>
      <w:r w:rsidRPr="00357F13">
        <w:rPr>
          <w:rFonts w:ascii="Verdana" w:eastAsia="Times New Roman" w:hAnsi="Verdana" w:cs="Times New Roman"/>
          <w:b/>
          <w:color w:val="333333"/>
          <w:sz w:val="32"/>
          <w:szCs w:val="32"/>
          <w:lang w:eastAsia="nl-NL"/>
        </w:rPr>
        <w:t>FORMS.</w:t>
      </w:r>
    </w:p>
    <w:p w:rsidR="00D35D06" w:rsidRPr="00357F13" w:rsidRDefault="00D35D06" w:rsidP="00D35D06">
      <w:pPr>
        <w:numPr>
          <w:ilvl w:val="1"/>
          <w:numId w:val="1"/>
        </w:numPr>
        <w:shd w:val="clear" w:color="auto" w:fill="FFFFFF"/>
        <w:spacing w:before="30" w:line="240" w:lineRule="auto"/>
        <w:ind w:left="1590"/>
        <w:rPr>
          <w:rFonts w:ascii="Verdana" w:eastAsia="Times New Roman" w:hAnsi="Verdana" w:cs="Times New Roman"/>
          <w:b/>
          <w:color w:val="333333"/>
          <w:sz w:val="28"/>
          <w:szCs w:val="28"/>
          <w:lang w:eastAsia="nl-NL"/>
        </w:rPr>
      </w:pPr>
      <w:ins w:id="7" w:author="Unknown">
        <w:r w:rsidRPr="00357F13">
          <w:rPr>
            <w:rFonts w:ascii="Verdana" w:eastAsia="Times New Roman" w:hAnsi="Verdana" w:cs="Times New Roman"/>
            <w:b/>
            <w:color w:val="333333"/>
            <w:sz w:val="28"/>
            <w:szCs w:val="28"/>
            <w:lang w:eastAsia="nl-NL"/>
          </w:rPr>
          <w:t xml:space="preserve">They sometimes </w:t>
        </w:r>
        <w:proofErr w:type="spellStart"/>
        <w:r w:rsidRPr="00357F13">
          <w:rPr>
            <w:rFonts w:ascii="Verdana" w:eastAsia="Times New Roman" w:hAnsi="Verdana" w:cs="Times New Roman"/>
            <w:b/>
            <w:color w:val="333333"/>
            <w:sz w:val="28"/>
            <w:szCs w:val="28"/>
            <w:lang w:eastAsia="nl-NL"/>
          </w:rPr>
          <w:t>stay</w:t>
        </w:r>
        <w:proofErr w:type="spellEnd"/>
        <w:r w:rsidRPr="00357F13">
          <w:rPr>
            <w:rFonts w:ascii="Verdana" w:eastAsia="Times New Roman" w:hAnsi="Verdana" w:cs="Times New Roman"/>
            <w:b/>
            <w:color w:val="333333"/>
            <w:sz w:val="28"/>
            <w:szCs w:val="28"/>
            <w:lang w:eastAsia="nl-NL"/>
          </w:rPr>
          <w:t xml:space="preserve"> up </w:t>
        </w:r>
        <w:proofErr w:type="spellStart"/>
        <w:r w:rsidRPr="00357F13">
          <w:rPr>
            <w:rFonts w:ascii="Verdana" w:eastAsia="Times New Roman" w:hAnsi="Verdana" w:cs="Times New Roman"/>
            <w:b/>
            <w:color w:val="333333"/>
            <w:sz w:val="28"/>
            <w:szCs w:val="28"/>
            <w:lang w:eastAsia="nl-NL"/>
          </w:rPr>
          <w:t>all</w:t>
        </w:r>
        <w:proofErr w:type="spellEnd"/>
        <w:r w:rsidRPr="00357F13">
          <w:rPr>
            <w:rFonts w:ascii="Verdana" w:eastAsia="Times New Roman" w:hAnsi="Verdana" w:cs="Times New Roman"/>
            <w:b/>
            <w:color w:val="333333"/>
            <w:sz w:val="28"/>
            <w:szCs w:val="28"/>
            <w:lang w:eastAsia="nl-NL"/>
          </w:rPr>
          <w:t xml:space="preserve"> </w:t>
        </w:r>
        <w:proofErr w:type="spellStart"/>
        <w:r w:rsidRPr="00357F13">
          <w:rPr>
            <w:rFonts w:ascii="Verdana" w:eastAsia="Times New Roman" w:hAnsi="Verdana" w:cs="Times New Roman"/>
            <w:b/>
            <w:color w:val="333333"/>
            <w:sz w:val="28"/>
            <w:szCs w:val="28"/>
            <w:lang w:eastAsia="nl-NL"/>
          </w:rPr>
          <w:t>night</w:t>
        </w:r>
        <w:proofErr w:type="spellEnd"/>
        <w:r w:rsidRPr="00357F13">
          <w:rPr>
            <w:rFonts w:ascii="Verdana" w:eastAsia="Times New Roman" w:hAnsi="Verdana" w:cs="Times New Roman"/>
            <w:b/>
            <w:color w:val="333333"/>
            <w:sz w:val="28"/>
            <w:szCs w:val="28"/>
            <w:lang w:eastAsia="nl-NL"/>
          </w:rPr>
          <w:t>.</w:t>
        </w:r>
      </w:ins>
    </w:p>
    <w:p w:rsidR="00357F13" w:rsidRPr="00357F13" w:rsidRDefault="00357F13" w:rsidP="00D35D06">
      <w:pPr>
        <w:numPr>
          <w:ilvl w:val="1"/>
          <w:numId w:val="1"/>
        </w:numPr>
        <w:shd w:val="clear" w:color="auto" w:fill="FFFFFF"/>
        <w:spacing w:before="30" w:line="240" w:lineRule="auto"/>
        <w:ind w:left="1590"/>
        <w:rPr>
          <w:ins w:id="8" w:author="Unknown"/>
          <w:rFonts w:ascii="Verdana" w:eastAsia="Times New Roman" w:hAnsi="Verdana" w:cs="Times New Roman"/>
          <w:b/>
          <w:color w:val="333333"/>
          <w:sz w:val="28"/>
          <w:szCs w:val="28"/>
          <w:lang w:eastAsia="nl-NL"/>
        </w:rPr>
      </w:pPr>
      <w:r w:rsidRPr="00357F13">
        <w:rPr>
          <w:rFonts w:ascii="Verdana" w:eastAsia="Times New Roman" w:hAnsi="Verdana" w:cs="Times New Roman"/>
          <w:b/>
          <w:color w:val="333333"/>
          <w:sz w:val="28"/>
          <w:szCs w:val="28"/>
          <w:lang w:eastAsia="nl-NL"/>
        </w:rPr>
        <w:t xml:space="preserve">I never walk </w:t>
      </w:r>
      <w:proofErr w:type="spellStart"/>
      <w:r w:rsidRPr="00357F13">
        <w:rPr>
          <w:rFonts w:ascii="Verdana" w:eastAsia="Times New Roman" w:hAnsi="Verdana" w:cs="Times New Roman"/>
          <w:b/>
          <w:color w:val="333333"/>
          <w:sz w:val="28"/>
          <w:szCs w:val="28"/>
          <w:lang w:eastAsia="nl-NL"/>
        </w:rPr>
        <w:t>alone</w:t>
      </w:r>
      <w:proofErr w:type="spellEnd"/>
      <w:r w:rsidRPr="00357F13">
        <w:rPr>
          <w:rFonts w:ascii="Verdana" w:eastAsia="Times New Roman" w:hAnsi="Verdana" w:cs="Times New Roman"/>
          <w:b/>
          <w:color w:val="333333"/>
          <w:sz w:val="28"/>
          <w:szCs w:val="28"/>
          <w:lang w:eastAsia="nl-NL"/>
        </w:rPr>
        <w:t xml:space="preserve"> in </w:t>
      </w:r>
      <w:proofErr w:type="spellStart"/>
      <w:r w:rsidRPr="00357F13">
        <w:rPr>
          <w:rFonts w:ascii="Verdana" w:eastAsia="Times New Roman" w:hAnsi="Verdana" w:cs="Times New Roman"/>
          <w:b/>
          <w:color w:val="333333"/>
          <w:sz w:val="28"/>
          <w:szCs w:val="28"/>
          <w:lang w:eastAsia="nl-NL"/>
        </w:rPr>
        <w:t>the</w:t>
      </w:r>
      <w:proofErr w:type="spellEnd"/>
      <w:r w:rsidRPr="00357F13">
        <w:rPr>
          <w:rFonts w:ascii="Verdana" w:eastAsia="Times New Roman" w:hAnsi="Verdana" w:cs="Times New Roman"/>
          <w:b/>
          <w:color w:val="333333"/>
          <w:sz w:val="28"/>
          <w:szCs w:val="28"/>
          <w:lang w:eastAsia="nl-NL"/>
        </w:rPr>
        <w:t xml:space="preserve"> </w:t>
      </w:r>
      <w:proofErr w:type="spellStart"/>
      <w:r w:rsidRPr="00357F13">
        <w:rPr>
          <w:rFonts w:ascii="Verdana" w:eastAsia="Times New Roman" w:hAnsi="Verdana" w:cs="Times New Roman"/>
          <w:b/>
          <w:color w:val="333333"/>
          <w:sz w:val="28"/>
          <w:szCs w:val="28"/>
          <w:lang w:eastAsia="nl-NL"/>
        </w:rPr>
        <w:t>dark</w:t>
      </w:r>
      <w:proofErr w:type="spellEnd"/>
      <w:r w:rsidRPr="00357F13">
        <w:rPr>
          <w:rFonts w:ascii="Verdana" w:eastAsia="Times New Roman" w:hAnsi="Verdana" w:cs="Times New Roman"/>
          <w:b/>
          <w:color w:val="333333"/>
          <w:sz w:val="28"/>
          <w:szCs w:val="28"/>
          <w:lang w:eastAsia="nl-NL"/>
        </w:rPr>
        <w:t xml:space="preserve"> </w:t>
      </w:r>
      <w:proofErr w:type="spellStart"/>
      <w:r w:rsidRPr="00357F13">
        <w:rPr>
          <w:rFonts w:ascii="Verdana" w:eastAsia="Times New Roman" w:hAnsi="Verdana" w:cs="Times New Roman"/>
          <w:b/>
          <w:color w:val="333333"/>
          <w:sz w:val="28"/>
          <w:szCs w:val="28"/>
          <w:lang w:eastAsia="nl-NL"/>
        </w:rPr>
        <w:t>wood</w:t>
      </w:r>
      <w:proofErr w:type="spellEnd"/>
      <w:r w:rsidRPr="00357F13">
        <w:rPr>
          <w:rFonts w:ascii="Verdana" w:eastAsia="Times New Roman" w:hAnsi="Verdana" w:cs="Times New Roman"/>
          <w:b/>
          <w:color w:val="333333"/>
          <w:sz w:val="28"/>
          <w:szCs w:val="28"/>
          <w:lang w:eastAsia="nl-NL"/>
        </w:rPr>
        <w:t>.</w:t>
      </w:r>
    </w:p>
    <w:p w:rsidR="00357F13" w:rsidRDefault="00357F13">
      <w:pPr>
        <w:rPr>
          <w:rFonts w:ascii="Verdana" w:eastAsia="Times New Roman" w:hAnsi="Verdana" w:cs="Times New Roman"/>
          <w:b/>
          <w:color w:val="333333"/>
          <w:sz w:val="36"/>
          <w:szCs w:val="36"/>
          <w:u w:val="single"/>
          <w:lang w:eastAsia="nl-NL"/>
        </w:rPr>
      </w:pPr>
    </w:p>
    <w:p w:rsidR="00357F13" w:rsidRDefault="00357F13">
      <w:pPr>
        <w:rPr>
          <w:rFonts w:ascii="Verdana" w:eastAsia="Times New Roman" w:hAnsi="Verdana" w:cs="Times New Roman"/>
          <w:b/>
          <w:color w:val="333333"/>
          <w:sz w:val="36"/>
          <w:szCs w:val="36"/>
          <w:u w:val="single"/>
          <w:lang w:eastAsia="nl-NL"/>
        </w:rPr>
      </w:pPr>
    </w:p>
    <w:p w:rsidR="00357F13" w:rsidRPr="00357F13" w:rsidRDefault="00357F13" w:rsidP="00357F13">
      <w:pPr>
        <w:shd w:val="clear" w:color="auto" w:fill="FFFF00"/>
        <w:ind w:left="708"/>
        <w:rPr>
          <w:rFonts w:ascii="Verdana" w:eastAsia="Times New Roman" w:hAnsi="Verdana" w:cs="Times New Roman"/>
          <w:b/>
          <w:color w:val="333333"/>
          <w:sz w:val="32"/>
          <w:szCs w:val="32"/>
          <w:lang w:eastAsia="nl-NL"/>
        </w:rPr>
      </w:pPr>
      <w:r w:rsidRPr="00357F13">
        <w:rPr>
          <w:rFonts w:ascii="Verdana" w:eastAsia="Times New Roman" w:hAnsi="Verdana" w:cs="Times New Roman"/>
          <w:b/>
          <w:color w:val="333333"/>
          <w:sz w:val="32"/>
          <w:szCs w:val="32"/>
          <w:lang w:eastAsia="nl-NL"/>
        </w:rPr>
        <w:t>2. IF THIS VERBAL FORM IS A FORM OF ‘TO BE’ (AM, ARE, IS), THESE ADVERBS COME RIGHT BEHIND THESE VERBAL FORMS</w:t>
      </w:r>
    </w:p>
    <w:p w:rsidR="00357F13" w:rsidRPr="00357F13" w:rsidRDefault="00357F13" w:rsidP="00357F13">
      <w:pPr>
        <w:ind w:left="708"/>
        <w:rPr>
          <w:rFonts w:ascii="Arial Black" w:hAnsi="Arial Black"/>
          <w:sz w:val="28"/>
          <w:szCs w:val="28"/>
        </w:rPr>
      </w:pPr>
      <w:r w:rsidRPr="00357F13">
        <w:rPr>
          <w:rFonts w:ascii="Arial Black" w:hAnsi="Arial Black"/>
          <w:sz w:val="28"/>
          <w:szCs w:val="28"/>
        </w:rPr>
        <w:t xml:space="preserve">&gt; I </w:t>
      </w:r>
      <w:proofErr w:type="spellStart"/>
      <w:r w:rsidRPr="00357F13">
        <w:rPr>
          <w:rFonts w:ascii="Arial Black" w:hAnsi="Arial Black"/>
          <w:sz w:val="28"/>
          <w:szCs w:val="28"/>
        </w:rPr>
        <w:t>am</w:t>
      </w:r>
      <w:proofErr w:type="spellEnd"/>
      <w:r w:rsidRPr="00357F13">
        <w:rPr>
          <w:rFonts w:ascii="Arial Black" w:hAnsi="Arial Black"/>
          <w:sz w:val="28"/>
          <w:szCs w:val="28"/>
        </w:rPr>
        <w:t xml:space="preserve"> </w:t>
      </w:r>
      <w:proofErr w:type="spellStart"/>
      <w:r w:rsidRPr="00357F13">
        <w:rPr>
          <w:rFonts w:ascii="Arial Black" w:hAnsi="Arial Black"/>
          <w:sz w:val="28"/>
          <w:szCs w:val="28"/>
        </w:rPr>
        <w:t>always</w:t>
      </w:r>
      <w:proofErr w:type="spellEnd"/>
      <w:r w:rsidRPr="00357F13">
        <w:rPr>
          <w:rFonts w:ascii="Arial Black" w:hAnsi="Arial Black"/>
          <w:sz w:val="28"/>
          <w:szCs w:val="28"/>
        </w:rPr>
        <w:t xml:space="preserve"> late on </w:t>
      </w:r>
      <w:proofErr w:type="spellStart"/>
      <w:r w:rsidRPr="00357F13">
        <w:rPr>
          <w:rFonts w:ascii="Arial Black" w:hAnsi="Arial Black"/>
          <w:sz w:val="28"/>
          <w:szCs w:val="28"/>
        </w:rPr>
        <w:t>Mondays</w:t>
      </w:r>
      <w:proofErr w:type="spellEnd"/>
      <w:r w:rsidRPr="00357F13">
        <w:rPr>
          <w:rFonts w:ascii="Arial Black" w:hAnsi="Arial Black"/>
          <w:sz w:val="28"/>
          <w:szCs w:val="28"/>
        </w:rPr>
        <w:t>.</w:t>
      </w:r>
    </w:p>
    <w:p w:rsidR="00357F13" w:rsidRPr="00357F13" w:rsidRDefault="00357F13" w:rsidP="00357F13">
      <w:pPr>
        <w:ind w:left="708"/>
        <w:rPr>
          <w:rFonts w:ascii="Arial Black" w:hAnsi="Arial Black"/>
          <w:sz w:val="28"/>
          <w:szCs w:val="28"/>
        </w:rPr>
      </w:pPr>
      <w:r w:rsidRPr="00357F13">
        <w:rPr>
          <w:rFonts w:ascii="Arial Black" w:hAnsi="Arial Black"/>
          <w:sz w:val="28"/>
          <w:szCs w:val="28"/>
        </w:rPr>
        <w:t xml:space="preserve">&gt; Jack is never on his </w:t>
      </w:r>
      <w:proofErr w:type="spellStart"/>
      <w:r w:rsidRPr="00357F13">
        <w:rPr>
          <w:rFonts w:ascii="Arial Black" w:hAnsi="Arial Black"/>
          <w:sz w:val="28"/>
          <w:szCs w:val="28"/>
        </w:rPr>
        <w:t>own</w:t>
      </w:r>
      <w:proofErr w:type="spellEnd"/>
    </w:p>
    <w:p w:rsidR="00357F13" w:rsidRDefault="00357F13" w:rsidP="00357F13">
      <w:pPr>
        <w:ind w:left="708"/>
      </w:pPr>
    </w:p>
    <w:p w:rsidR="00357F13" w:rsidRDefault="00357F13" w:rsidP="00357F13">
      <w:pPr>
        <w:shd w:val="clear" w:color="auto" w:fill="FFFF00"/>
        <w:ind w:left="708"/>
        <w:rPr>
          <w:rFonts w:ascii="Arial Black" w:hAnsi="Arial Black"/>
          <w:sz w:val="32"/>
          <w:szCs w:val="32"/>
        </w:rPr>
      </w:pPr>
      <w:r w:rsidRPr="00357F13">
        <w:rPr>
          <w:rFonts w:ascii="Arial Black" w:hAnsi="Arial Black"/>
          <w:sz w:val="32"/>
          <w:szCs w:val="32"/>
        </w:rPr>
        <w:t xml:space="preserve">3. IF THERE ARE MORE VERBAL FORMS, </w:t>
      </w:r>
      <w:r>
        <w:rPr>
          <w:rFonts w:ascii="Arial Black" w:hAnsi="Arial Black"/>
          <w:sz w:val="32"/>
          <w:szCs w:val="32"/>
        </w:rPr>
        <w:t xml:space="preserve">   </w:t>
      </w:r>
    </w:p>
    <w:p w:rsidR="00357F13" w:rsidRPr="00357F13" w:rsidRDefault="00357F13" w:rsidP="00357F13">
      <w:pPr>
        <w:shd w:val="clear" w:color="auto" w:fill="FFFF00"/>
        <w:ind w:left="708"/>
        <w:rPr>
          <w:rFonts w:ascii="Arial Black" w:hAnsi="Arial Black"/>
          <w:sz w:val="32"/>
          <w:szCs w:val="32"/>
        </w:rPr>
      </w:pPr>
      <w:r>
        <w:rPr>
          <w:rFonts w:ascii="Arial Black" w:hAnsi="Arial Black"/>
          <w:sz w:val="32"/>
          <w:szCs w:val="32"/>
        </w:rPr>
        <w:t xml:space="preserve">    </w:t>
      </w:r>
      <w:r w:rsidRPr="00357F13">
        <w:rPr>
          <w:rFonts w:ascii="Arial Black" w:hAnsi="Arial Black"/>
          <w:sz w:val="32"/>
          <w:szCs w:val="32"/>
        </w:rPr>
        <w:t>THESE ADVERBS FOLLOW THE FIRST VERB.</w:t>
      </w:r>
    </w:p>
    <w:p w:rsidR="00357F13" w:rsidRPr="00357F13" w:rsidRDefault="00357F13" w:rsidP="00357F13">
      <w:pPr>
        <w:pStyle w:val="Lijstalinea"/>
        <w:numPr>
          <w:ilvl w:val="0"/>
          <w:numId w:val="2"/>
        </w:numPr>
        <w:rPr>
          <w:rFonts w:ascii="Arial Black" w:hAnsi="Arial Black"/>
          <w:sz w:val="28"/>
          <w:szCs w:val="28"/>
        </w:rPr>
      </w:pPr>
      <w:r w:rsidRPr="00357F13">
        <w:rPr>
          <w:rFonts w:ascii="Arial Black" w:hAnsi="Arial Black"/>
          <w:sz w:val="28"/>
          <w:szCs w:val="28"/>
        </w:rPr>
        <w:t>I have never been in London.</w:t>
      </w:r>
    </w:p>
    <w:p w:rsidR="00357F13" w:rsidRPr="00357F13" w:rsidRDefault="00357F13" w:rsidP="00357F13">
      <w:pPr>
        <w:pStyle w:val="Lijstalinea"/>
        <w:numPr>
          <w:ilvl w:val="0"/>
          <w:numId w:val="2"/>
        </w:numPr>
        <w:rPr>
          <w:rFonts w:ascii="Arial Black" w:hAnsi="Arial Black"/>
          <w:sz w:val="28"/>
          <w:szCs w:val="28"/>
        </w:rPr>
      </w:pPr>
      <w:r w:rsidRPr="00357F13">
        <w:rPr>
          <w:rFonts w:ascii="Arial Black" w:hAnsi="Arial Black"/>
          <w:sz w:val="28"/>
          <w:szCs w:val="28"/>
        </w:rPr>
        <w:t xml:space="preserve">He </w:t>
      </w:r>
      <w:proofErr w:type="spellStart"/>
      <w:r w:rsidRPr="00357F13">
        <w:rPr>
          <w:rFonts w:ascii="Arial Black" w:hAnsi="Arial Black"/>
          <w:sz w:val="28"/>
          <w:szCs w:val="28"/>
        </w:rPr>
        <w:t>should</w:t>
      </w:r>
      <w:proofErr w:type="spellEnd"/>
      <w:r w:rsidRPr="00357F13">
        <w:rPr>
          <w:rFonts w:ascii="Arial Black" w:hAnsi="Arial Black"/>
          <w:sz w:val="28"/>
          <w:szCs w:val="28"/>
        </w:rPr>
        <w:t xml:space="preserve"> never have </w:t>
      </w:r>
      <w:proofErr w:type="spellStart"/>
      <w:r w:rsidRPr="00357F13">
        <w:rPr>
          <w:rFonts w:ascii="Arial Black" w:hAnsi="Arial Black"/>
          <w:sz w:val="28"/>
          <w:szCs w:val="28"/>
        </w:rPr>
        <w:t>done</w:t>
      </w:r>
      <w:proofErr w:type="spellEnd"/>
      <w:r w:rsidRPr="00357F13">
        <w:rPr>
          <w:rFonts w:ascii="Arial Black" w:hAnsi="Arial Black"/>
          <w:sz w:val="28"/>
          <w:szCs w:val="28"/>
        </w:rPr>
        <w:t xml:space="preserve"> </w:t>
      </w:r>
      <w:proofErr w:type="spellStart"/>
      <w:r w:rsidRPr="00357F13">
        <w:rPr>
          <w:rFonts w:ascii="Arial Black" w:hAnsi="Arial Black"/>
          <w:sz w:val="28"/>
          <w:szCs w:val="28"/>
        </w:rPr>
        <w:t>that</w:t>
      </w:r>
      <w:proofErr w:type="spellEnd"/>
      <w:r w:rsidRPr="00357F13">
        <w:rPr>
          <w:rFonts w:ascii="Arial Black" w:hAnsi="Arial Black"/>
          <w:sz w:val="28"/>
          <w:szCs w:val="28"/>
        </w:rPr>
        <w:t>.</w:t>
      </w:r>
    </w:p>
    <w:p w:rsidR="00357F13" w:rsidRPr="00357F13" w:rsidRDefault="00357F13" w:rsidP="00357F13">
      <w:bookmarkStart w:id="9" w:name="_GoBack"/>
      <w:bookmarkEnd w:id="9"/>
    </w:p>
    <w:sectPr w:rsidR="00357F13" w:rsidRPr="00357F13" w:rsidSect="00DB3F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FA515B"/>
    <w:multiLevelType w:val="multilevel"/>
    <w:tmpl w:val="C7522D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CAC6C1A"/>
    <w:multiLevelType w:val="hybridMultilevel"/>
    <w:tmpl w:val="A00A0922"/>
    <w:lvl w:ilvl="0" w:tplc="CE5297D8">
      <w:start w:val="3"/>
      <w:numFmt w:val="bullet"/>
      <w:lvlText w:val=""/>
      <w:lvlJc w:val="left"/>
      <w:pPr>
        <w:ind w:left="1068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D06"/>
    <w:rsid w:val="00177052"/>
    <w:rsid w:val="00357F13"/>
    <w:rsid w:val="009A6FED"/>
    <w:rsid w:val="009D2188"/>
    <w:rsid w:val="00AF1615"/>
    <w:rsid w:val="00D35D06"/>
    <w:rsid w:val="00DB3F1C"/>
    <w:rsid w:val="00E22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E7ACF2-EAB8-458C-8C9A-D9DD139A0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177052"/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17705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17705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Nadruk">
    <w:name w:val="Emphasis"/>
    <w:basedOn w:val="Standaardalinea-lettertype"/>
    <w:uiPriority w:val="20"/>
    <w:qFormat/>
    <w:rsid w:val="00177052"/>
    <w:rPr>
      <w:b/>
      <w:bCs/>
      <w:i w:val="0"/>
      <w:iCs w:val="0"/>
    </w:rPr>
  </w:style>
  <w:style w:type="paragraph" w:styleId="Lijstalinea">
    <w:name w:val="List Paragraph"/>
    <w:basedOn w:val="Standaard"/>
    <w:uiPriority w:val="34"/>
    <w:qFormat/>
    <w:rsid w:val="001770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10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093852">
          <w:marLeft w:val="0"/>
          <w:marRight w:val="0"/>
          <w:marTop w:val="0"/>
          <w:marBottom w:val="0"/>
          <w:divBdr>
            <w:top w:val="none" w:sz="0" w:space="0" w:color="auto"/>
            <w:left w:val="single" w:sz="12" w:space="0" w:color="AAD4FF"/>
            <w:bottom w:val="none" w:sz="0" w:space="0" w:color="auto"/>
            <w:right w:val="single" w:sz="12" w:space="0" w:color="AAD4FF"/>
          </w:divBdr>
          <w:divsChild>
            <w:div w:id="514730750">
              <w:marLeft w:val="150"/>
              <w:marRight w:val="60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248985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730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1738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3191090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3975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125</Words>
  <Characters>688</Characters>
  <Application>Microsoft Office Word</Application>
  <DocSecurity>4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Beheerder</dc:creator>
  <cp:lastModifiedBy>Adrie v Schijndel</cp:lastModifiedBy>
  <cp:revision>2</cp:revision>
  <dcterms:created xsi:type="dcterms:W3CDTF">2017-04-04T13:41:00Z</dcterms:created>
  <dcterms:modified xsi:type="dcterms:W3CDTF">2017-04-04T13:41:00Z</dcterms:modified>
</cp:coreProperties>
</file>