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75" w:rsidRPr="00E4132E" w:rsidRDefault="00E4132E" w:rsidP="00E4132E">
      <w:pPr>
        <w:spacing w:after="0" w:line="240" w:lineRule="auto"/>
        <w:jc w:val="center"/>
        <w:rPr>
          <w:rFonts w:ascii="Arial" w:eastAsia="Times New Roman" w:hAnsi="Arial" w:cs="Arial"/>
          <w:sz w:val="96"/>
          <w:szCs w:val="96"/>
          <w:lang w:eastAsia="nl-NL"/>
        </w:rPr>
      </w:pPr>
      <w:r w:rsidRPr="00E4132E">
        <w:rPr>
          <w:rFonts w:ascii="Arial" w:eastAsia="Times New Roman" w:hAnsi="Arial" w:cs="Arial"/>
          <w:sz w:val="96"/>
          <w:szCs w:val="96"/>
          <w:lang w:eastAsia="nl-NL"/>
        </w:rPr>
        <w:t>Project voer</w:t>
      </w:r>
      <w:r>
        <w:rPr>
          <w:rFonts w:ascii="Arial" w:eastAsia="Times New Roman" w:hAnsi="Arial" w:cs="Arial"/>
          <w:sz w:val="96"/>
          <w:szCs w:val="96"/>
          <w:lang w:eastAsia="nl-NL"/>
        </w:rPr>
        <w:t>-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en watervoorziening van </w:t>
      </w:r>
      <w:r w:rsidR="0056300F">
        <w:rPr>
          <w:rFonts w:ascii="Arial" w:eastAsia="Times New Roman" w:hAnsi="Arial" w:cs="Arial"/>
          <w:sz w:val="96"/>
          <w:szCs w:val="96"/>
          <w:lang w:eastAsia="nl-NL"/>
        </w:rPr>
        <w:t>het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 xml:space="preserve"> </w:t>
      </w:r>
      <w:r w:rsidR="001242D2">
        <w:rPr>
          <w:rFonts w:ascii="Arial" w:eastAsia="Times New Roman" w:hAnsi="Arial" w:cs="Arial"/>
          <w:sz w:val="96"/>
          <w:szCs w:val="96"/>
          <w:lang w:eastAsia="nl-NL"/>
        </w:rPr>
        <w:t>melkvee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bedrijf</w:t>
      </w:r>
      <w:r w:rsidR="005D3CA1">
        <w:rPr>
          <w:rFonts w:ascii="Arial" w:eastAsia="Times New Roman" w:hAnsi="Arial" w:cs="Arial"/>
          <w:sz w:val="96"/>
          <w:szCs w:val="96"/>
          <w:lang w:eastAsia="nl-NL"/>
        </w:rPr>
        <w:t xml:space="preserve"> van veehouder !!!!</w:t>
      </w:r>
      <w:r w:rsidRPr="00E4132E">
        <w:rPr>
          <w:rFonts w:ascii="Arial" w:eastAsia="Times New Roman" w:hAnsi="Arial" w:cs="Arial"/>
          <w:sz w:val="96"/>
          <w:szCs w:val="96"/>
          <w:lang w:eastAsia="nl-NL"/>
        </w:rPr>
        <w:t>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Werk de volgende opdracht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>en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uit, wanneer je wat moet opzoeken zet dan de bron (waar je het vandaan hebt) bij de gegevens.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De bron zet je ook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in 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>het hoofdstuk</w:t>
      </w:r>
      <w:r w:rsidR="00006CDB">
        <w:rPr>
          <w:rFonts w:ascii="Arial" w:eastAsia="Times New Roman" w:hAnsi="Arial" w:cs="Arial"/>
          <w:sz w:val="32"/>
          <w:szCs w:val="32"/>
          <w:lang w:eastAsia="nl-NL"/>
        </w:rPr>
        <w:t xml:space="preserve"> bronnen.</w:t>
      </w:r>
    </w:p>
    <w:p w:rsidR="000529A8" w:rsidRDefault="000529A8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4132E" w:rsidRDefault="00E4132E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Zet bij alle opdrachten waarbij gerekend moet worden de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 xml:space="preserve">bijbehorende </w:t>
      </w:r>
      <w:r>
        <w:rPr>
          <w:rFonts w:ascii="Arial" w:eastAsia="Times New Roman" w:hAnsi="Arial" w:cs="Arial"/>
          <w:sz w:val="32"/>
          <w:szCs w:val="32"/>
          <w:lang w:eastAsia="nl-NL"/>
        </w:rPr>
        <w:t>berekening.</w:t>
      </w: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1242D2" w:rsidRDefault="001242D2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Beschrijf de opdrachten uitgebreid</w:t>
      </w:r>
      <w:r w:rsidR="00330F31">
        <w:rPr>
          <w:rFonts w:ascii="Arial" w:eastAsia="Times New Roman" w:hAnsi="Arial" w:cs="Arial"/>
          <w:sz w:val="32"/>
          <w:szCs w:val="32"/>
          <w:lang w:eastAsia="nl-NL"/>
        </w:rPr>
        <w:t>, zodat iedereen goed kan volgen wat je bedoeld.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730EA7" w:rsidRDefault="00730EA7" w:rsidP="00730EA7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opdrachten worden in een verslag ve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rwerkt. Het verslag bestaat uit de volgende onderdelen: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voorkant,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voorwoord,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inhoudsopgave,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inleiding, 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 xml:space="preserve">verschillende hoofdstukken die je zelf mag kiezen, </w:t>
      </w:r>
    </w:p>
    <w:p w:rsidR="001242D2" w:rsidRDefault="001242D2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nawoord, met mening over opdracht</w:t>
      </w:r>
    </w:p>
    <w:p w:rsidR="00730EA7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bronnen</w:t>
      </w:r>
    </w:p>
    <w:p w:rsidR="00730EA7" w:rsidRPr="00C93B74" w:rsidRDefault="00730EA7" w:rsidP="00730EA7">
      <w:pPr>
        <w:pStyle w:val="Lijstalinea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93B74">
        <w:rPr>
          <w:rFonts w:ascii="Arial" w:eastAsia="Times New Roman" w:hAnsi="Arial" w:cs="Arial"/>
          <w:sz w:val="32"/>
          <w:szCs w:val="32"/>
          <w:lang w:eastAsia="nl-NL"/>
        </w:rPr>
        <w:t>bijlagen.</w:t>
      </w:r>
    </w:p>
    <w:p w:rsidR="00730EA7" w:rsidRDefault="00730EA7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pagina’s en bijlagen zijn genummerd.</w:t>
      </w:r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Het lettertype is </w:t>
      </w:r>
      <w:proofErr w:type="spellStart"/>
      <w:r w:rsidR="000529A8">
        <w:rPr>
          <w:rFonts w:ascii="Arial" w:eastAsia="Times New Roman" w:hAnsi="Arial" w:cs="Arial"/>
          <w:sz w:val="32"/>
          <w:szCs w:val="32"/>
          <w:lang w:eastAsia="nl-NL"/>
        </w:rPr>
        <w:t>arial</w:t>
      </w:r>
      <w:proofErr w:type="spellEnd"/>
      <w:r w:rsidR="000529A8">
        <w:rPr>
          <w:rFonts w:ascii="Arial" w:eastAsia="Times New Roman" w:hAnsi="Arial" w:cs="Arial"/>
          <w:sz w:val="32"/>
          <w:szCs w:val="32"/>
          <w:lang w:eastAsia="nl-NL"/>
        </w:rPr>
        <w:t xml:space="preserve"> 14.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lastRenderedPageBreak/>
        <w:t xml:space="preserve">De opdrachten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>wordt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 w:rsidR="0052224C">
        <w:rPr>
          <w:rFonts w:ascii="Arial" w:eastAsia="Times New Roman" w:hAnsi="Arial" w:cs="Arial"/>
          <w:sz w:val="32"/>
          <w:szCs w:val="32"/>
          <w:lang w:eastAsia="nl-NL"/>
        </w:rPr>
        <w:t xml:space="preserve">alleen </w:t>
      </w:r>
      <w:r w:rsidR="001242D2">
        <w:rPr>
          <w:rFonts w:ascii="Arial" w:eastAsia="Times New Roman" w:hAnsi="Arial" w:cs="Arial"/>
          <w:sz w:val="32"/>
          <w:szCs w:val="32"/>
          <w:lang w:eastAsia="nl-NL"/>
        </w:rPr>
        <w:t>gemaakt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7905CD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eindcijfer van voeding wordt als volgt berekend 50% van het cijfer is het gemiddelde van de toetsen en 50% is het cijfer van het project, het cijfer van de presentatie of de opdracht van de stage wordt meegenomen in de afronding van het cijfer.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006CDB" w:rsidRPr="00006CDB" w:rsidRDefault="00006CDB" w:rsidP="00475575">
      <w:pPr>
        <w:spacing w:after="0" w:line="240" w:lineRule="auto"/>
        <w:rPr>
          <w:rFonts w:ascii="Arial" w:eastAsia="Times New Roman" w:hAnsi="Arial" w:cs="Arial"/>
          <w:b/>
          <w:sz w:val="52"/>
          <w:szCs w:val="52"/>
          <w:lang w:eastAsia="nl-NL"/>
        </w:rPr>
      </w:pPr>
      <w:r>
        <w:rPr>
          <w:rFonts w:ascii="Arial" w:eastAsia="Times New Roman" w:hAnsi="Arial" w:cs="Arial"/>
          <w:b/>
          <w:sz w:val="52"/>
          <w:szCs w:val="52"/>
          <w:lang w:eastAsia="nl-NL"/>
        </w:rPr>
        <w:t>Gegevens</w:t>
      </w:r>
      <w:r w:rsidR="001242D2">
        <w:rPr>
          <w:rFonts w:ascii="Arial" w:eastAsia="Times New Roman" w:hAnsi="Arial" w:cs="Arial"/>
          <w:b/>
          <w:sz w:val="52"/>
          <w:szCs w:val="52"/>
          <w:lang w:eastAsia="nl-NL"/>
        </w:rPr>
        <w:t xml:space="preserve"> van het bedrijf</w:t>
      </w:r>
    </w:p>
    <w:p w:rsidR="00006CDB" w:rsidRDefault="00006CDB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opdracht gaat over het bedrijf van </w:t>
      </w:r>
      <w:r w:rsidR="005D3CA1">
        <w:rPr>
          <w:rFonts w:ascii="Arial" w:eastAsia="Times New Roman" w:hAnsi="Arial" w:cs="Arial"/>
          <w:sz w:val="32"/>
          <w:szCs w:val="32"/>
          <w:lang w:eastAsia="nl-NL"/>
        </w:rPr>
        <w:t xml:space="preserve">veehouder </w:t>
      </w:r>
      <w:proofErr w:type="spellStart"/>
      <w:r w:rsidR="00C57437">
        <w:rPr>
          <w:rFonts w:ascii="Arial" w:eastAsia="Times New Roman" w:hAnsi="Arial" w:cs="Arial"/>
          <w:sz w:val="32"/>
          <w:szCs w:val="32"/>
          <w:lang w:eastAsia="nl-NL"/>
        </w:rPr>
        <w:t>Wilfred</w:t>
      </w:r>
      <w:proofErr w:type="spellEnd"/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  <w:proofErr w:type="spellStart"/>
      <w:r w:rsidR="00C57437">
        <w:rPr>
          <w:rFonts w:ascii="Arial" w:eastAsia="Times New Roman" w:hAnsi="Arial" w:cs="Arial"/>
          <w:sz w:val="32"/>
          <w:szCs w:val="32"/>
          <w:lang w:eastAsia="nl-NL"/>
        </w:rPr>
        <w:t>Wilfred</w:t>
      </w:r>
      <w:proofErr w:type="spellEnd"/>
      <w:r>
        <w:rPr>
          <w:rFonts w:ascii="Arial" w:eastAsia="Times New Roman" w:hAnsi="Arial" w:cs="Arial"/>
          <w:sz w:val="32"/>
          <w:szCs w:val="32"/>
          <w:lang w:eastAsia="nl-NL"/>
        </w:rPr>
        <w:t xml:space="preserve"> gaat 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verhuizen naar Groningen en gaat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daar een nieuw bedrijf stichten. De vragen gaan over de nieuwe situatie.</w:t>
      </w:r>
    </w:p>
    <w:p w:rsidR="00475575" w:rsidRDefault="00C57437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proofErr w:type="spellStart"/>
      <w:r>
        <w:rPr>
          <w:rFonts w:ascii="Arial" w:eastAsia="Times New Roman" w:hAnsi="Arial" w:cs="Arial"/>
          <w:sz w:val="32"/>
          <w:szCs w:val="32"/>
          <w:lang w:eastAsia="nl-NL"/>
        </w:rPr>
        <w:t>Wilfred</w:t>
      </w:r>
      <w:proofErr w:type="spellEnd"/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neemt alleen de veestapel mee.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veestapel van het bedrijf ziet er als volgt uit: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  <w:r w:rsidRPr="00DA2013"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Gegevens veestapel</w:t>
      </w:r>
    </w:p>
    <w:p w:rsidR="00475575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</w:pP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b/>
          <w:spacing w:val="-2"/>
          <w:sz w:val="20"/>
          <w:szCs w:val="20"/>
          <w:lang w:eastAsia="nl-NL"/>
        </w:rPr>
      </w:pPr>
      <w:r>
        <w:rPr>
          <w:rFonts w:ascii="Arial" w:eastAsia="Times New Roman" w:hAnsi="Arial" w:cs="Arial"/>
          <w:b/>
          <w:spacing w:val="-2"/>
          <w:sz w:val="32"/>
          <w:szCs w:val="32"/>
          <w:lang w:eastAsia="nl-NL"/>
        </w:rPr>
        <w:t>Gemiddelde aantallen dieren op het bedrijf.</w:t>
      </w:r>
    </w:p>
    <w:p w:rsidR="00475575" w:rsidRPr="00DA2013" w:rsidRDefault="00475575" w:rsidP="00475575">
      <w:pPr>
        <w:tabs>
          <w:tab w:val="left" w:pos="-1440"/>
          <w:tab w:val="left" w:pos="-720"/>
          <w:tab w:val="left" w:pos="0"/>
          <w:tab w:val="left" w:pos="454"/>
          <w:tab w:val="left" w:pos="850"/>
          <w:tab w:val="left" w:pos="1440"/>
          <w:tab w:val="left" w:pos="2160"/>
          <w:tab w:val="left" w:pos="2551"/>
          <w:tab w:val="left" w:pos="2880"/>
        </w:tabs>
        <w:spacing w:after="0" w:line="287" w:lineRule="auto"/>
        <w:rPr>
          <w:rFonts w:ascii="Arial" w:eastAsia="Times New Roman" w:hAnsi="Arial" w:cs="Arial"/>
          <w:i/>
          <w:spacing w:val="-2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764"/>
        <w:gridCol w:w="2764"/>
      </w:tblGrid>
      <w:tr w:rsidR="00475575" w:rsidRPr="00DA2013" w:rsidTr="00153A34"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Diergroepen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</w:t>
            </w:r>
          </w:p>
        </w:tc>
        <w:tc>
          <w:tcPr>
            <w:tcW w:w="2764" w:type="dxa"/>
            <w:shd w:val="pct25" w:color="auto" w:fill="FFFFFF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Aantal staldagen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 melkgevend)</w:t>
            </w:r>
          </w:p>
        </w:tc>
        <w:tc>
          <w:tcPr>
            <w:tcW w:w="2764" w:type="dxa"/>
          </w:tcPr>
          <w:p w:rsidR="00475575" w:rsidRPr="00DA2013" w:rsidRDefault="005D3CA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135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Melkkoeien (droogstaand)</w:t>
            </w:r>
          </w:p>
        </w:tc>
        <w:tc>
          <w:tcPr>
            <w:tcW w:w="2764" w:type="dxa"/>
          </w:tcPr>
          <w:p w:rsidR="00475575" w:rsidRPr="00DA2013" w:rsidRDefault="005D3CA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15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&gt;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</w:p>
        </w:tc>
        <w:tc>
          <w:tcPr>
            <w:tcW w:w="2764" w:type="dxa"/>
          </w:tcPr>
          <w:p w:rsidR="00475575" w:rsidRPr="00DA2013" w:rsidRDefault="005D3CA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Pinken (1 – 2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5D3CA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45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  <w:tr w:rsidR="00475575" w:rsidRPr="00DA2013" w:rsidTr="00153A34"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 xml:space="preserve">Kalveren ( 0 - 1 </w:t>
            </w:r>
            <w:proofErr w:type="spellStart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jr</w:t>
            </w:r>
            <w:proofErr w:type="spellEnd"/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2764" w:type="dxa"/>
          </w:tcPr>
          <w:p w:rsidR="00475575" w:rsidRPr="00DA2013" w:rsidRDefault="005D3CA1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50</w:t>
            </w:r>
          </w:p>
        </w:tc>
        <w:tc>
          <w:tcPr>
            <w:tcW w:w="2764" w:type="dxa"/>
          </w:tcPr>
          <w:p w:rsidR="00475575" w:rsidRPr="00DA2013" w:rsidRDefault="00475575" w:rsidP="00153A34">
            <w:pPr>
              <w:tabs>
                <w:tab w:val="left" w:pos="-1440"/>
                <w:tab w:val="left" w:pos="-720"/>
                <w:tab w:val="left" w:pos="0"/>
                <w:tab w:val="left" w:pos="454"/>
                <w:tab w:val="left" w:pos="850"/>
                <w:tab w:val="left" w:pos="1440"/>
                <w:tab w:val="left" w:pos="2160"/>
                <w:tab w:val="left" w:pos="2551"/>
                <w:tab w:val="left" w:pos="2880"/>
              </w:tabs>
              <w:spacing w:after="0" w:line="287" w:lineRule="auto"/>
              <w:jc w:val="center"/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</w:pPr>
            <w:r w:rsidRPr="00DA2013">
              <w:rPr>
                <w:rFonts w:ascii="Arial" w:eastAsia="Times New Roman" w:hAnsi="Arial" w:cs="Arial"/>
                <w:i/>
                <w:spacing w:val="-2"/>
                <w:sz w:val="20"/>
                <w:szCs w:val="20"/>
                <w:lang w:eastAsia="nl-NL"/>
              </w:rPr>
              <w:t>365</w:t>
            </w:r>
          </w:p>
        </w:tc>
      </w:tr>
    </w:tbl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melkkoeien g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even dagelijks gemiddeld ruim 30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 met 4,35% vet en 3,45% eiwit. Op jaarbas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is geven de koeien ongeveer 9000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kg melk. 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Ze zijn gemiddeld 160 dagen in lactatie. </w:t>
      </w:r>
      <w:r>
        <w:rPr>
          <w:rFonts w:ascii="Arial" w:eastAsia="Times New Roman" w:hAnsi="Arial" w:cs="Arial"/>
          <w:sz w:val="32"/>
          <w:szCs w:val="32"/>
          <w:lang w:eastAsia="nl-NL"/>
        </w:rPr>
        <w:t>De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oudere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 w:rsidR="005D3CA1">
        <w:rPr>
          <w:rFonts w:ascii="Arial" w:eastAsia="Times New Roman" w:hAnsi="Arial" w:cs="Arial"/>
          <w:sz w:val="32"/>
          <w:szCs w:val="32"/>
          <w:lang w:eastAsia="nl-NL"/>
        </w:rPr>
        <w:t>melkkoeien wegen gemiddeld 650 k</w:t>
      </w:r>
      <w:r>
        <w:rPr>
          <w:rFonts w:ascii="Arial" w:eastAsia="Times New Roman" w:hAnsi="Arial" w:cs="Arial"/>
          <w:sz w:val="32"/>
          <w:szCs w:val="32"/>
          <w:lang w:eastAsia="nl-NL"/>
        </w:rPr>
        <w:t>g.</w:t>
      </w:r>
      <w:r w:rsidR="00E4132E">
        <w:rPr>
          <w:rFonts w:ascii="Arial" w:eastAsia="Times New Roman" w:hAnsi="Arial" w:cs="Arial"/>
          <w:sz w:val="32"/>
          <w:szCs w:val="32"/>
          <w:lang w:eastAsia="nl-NL"/>
        </w:rPr>
        <w:t xml:space="preserve"> De tweede kalfskoeien wegen 600 kg en de vaarzen 575 kg.</w:t>
      </w:r>
    </w:p>
    <w:p w:rsidR="00475575" w:rsidRDefault="005D3CA1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verdeling van de 15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koeien is als volgt:</w:t>
      </w:r>
    </w:p>
    <w:p w:rsidR="00475575" w:rsidRDefault="005D3CA1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35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vaarzen</w:t>
      </w:r>
    </w:p>
    <w:p w:rsidR="00475575" w:rsidRDefault="005D3CA1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30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tweede kalfskoeien</w:t>
      </w:r>
    </w:p>
    <w:p w:rsidR="00475575" w:rsidRDefault="005D3CA1" w:rsidP="00475575">
      <w:pPr>
        <w:pStyle w:val="Lijstaline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85</w:t>
      </w:r>
      <w:r w:rsidR="00475575">
        <w:rPr>
          <w:rFonts w:ascii="Arial" w:eastAsia="Times New Roman" w:hAnsi="Arial" w:cs="Arial"/>
          <w:sz w:val="32"/>
          <w:szCs w:val="32"/>
          <w:lang w:eastAsia="nl-NL"/>
        </w:rPr>
        <w:t xml:space="preserve"> oudere koeien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vaarzen worden in een aparte groep gehouden in de stal. </w:t>
      </w:r>
    </w:p>
    <w:p w:rsidR="00475575" w:rsidRPr="002E62D1" w:rsidRDefault="001242D2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rest van de koeien worden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in één koppel gehouden.</w:t>
      </w:r>
    </w:p>
    <w:p w:rsidR="00475575" w:rsidRDefault="0056300F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droge koeien worden in twee </w:t>
      </w:r>
      <w:r w:rsidR="00475575" w:rsidRPr="002E62D1">
        <w:rPr>
          <w:rFonts w:ascii="Arial" w:eastAsia="Times New Roman" w:hAnsi="Arial" w:cs="Arial"/>
          <w:sz w:val="32"/>
          <w:szCs w:val="32"/>
          <w:lang w:eastAsia="nl-NL"/>
        </w:rPr>
        <w:t>groep</w:t>
      </w:r>
      <w:r>
        <w:rPr>
          <w:rFonts w:ascii="Arial" w:eastAsia="Times New Roman" w:hAnsi="Arial" w:cs="Arial"/>
          <w:sz w:val="32"/>
          <w:szCs w:val="32"/>
          <w:lang w:eastAsia="nl-NL"/>
        </w:rPr>
        <w:t>en gehouden:</w:t>
      </w:r>
    </w:p>
    <w:p w:rsidR="0056300F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net droog staan</w:t>
      </w:r>
    </w:p>
    <w:p w:rsidR="0056300F" w:rsidRPr="002E62D1" w:rsidRDefault="0056300F" w:rsidP="0056300F">
      <w:pPr>
        <w:pStyle w:val="Lijstalinea"/>
        <w:numPr>
          <w:ilvl w:val="1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koeien die ongeveer drie weken voor afkalven staan</w:t>
      </w:r>
    </w:p>
    <w:p w:rsidR="00475575" w:rsidRPr="002E62D1" w:rsidRDefault="00475575" w:rsidP="00475575">
      <w:pPr>
        <w:pStyle w:val="Lijstaline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De koeien die moeten afkalven worden in een </w:t>
      </w:r>
      <w:proofErr w:type="spellStart"/>
      <w:r w:rsidRPr="002E62D1">
        <w:rPr>
          <w:rFonts w:ascii="Arial" w:eastAsia="Times New Roman" w:hAnsi="Arial" w:cs="Arial"/>
          <w:sz w:val="32"/>
          <w:szCs w:val="32"/>
          <w:lang w:eastAsia="nl-NL"/>
        </w:rPr>
        <w:t>strohok</w:t>
      </w:r>
      <w:proofErr w:type="spellEnd"/>
      <w:r w:rsidRPr="002E62D1">
        <w:rPr>
          <w:rFonts w:ascii="Arial" w:eastAsia="Times New Roman" w:hAnsi="Arial" w:cs="Arial"/>
          <w:sz w:val="32"/>
          <w:szCs w:val="32"/>
          <w:lang w:eastAsia="nl-NL"/>
        </w:rPr>
        <w:t xml:space="preserve"> gehouden met een uitloop naar buiten.</w:t>
      </w:r>
      <w:r w:rsidR="00153A34">
        <w:rPr>
          <w:rFonts w:ascii="Arial" w:eastAsia="Times New Roman" w:hAnsi="Arial" w:cs="Arial"/>
          <w:sz w:val="32"/>
          <w:szCs w:val="32"/>
          <w:lang w:eastAsia="nl-NL"/>
        </w:rPr>
        <w:t xml:space="preserve"> De koeien blijven hier 1 week voor afkalven tot en met 2 weken na het afkalven.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Pr="001242D2" w:rsidRDefault="00475575" w:rsidP="00475575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242D2">
        <w:rPr>
          <w:rFonts w:ascii="Arial" w:eastAsia="Times New Roman" w:hAnsi="Arial" w:cs="Arial"/>
          <w:b/>
          <w:sz w:val="32"/>
          <w:szCs w:val="32"/>
          <w:lang w:eastAsia="nl-NL"/>
        </w:rPr>
        <w:t>Gegevens voeding en voederwinning</w:t>
      </w:r>
    </w:p>
    <w:p w:rsidR="00475575" w:rsidRDefault="00475575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ED3B5A" w:rsidRDefault="00ED3B5A" w:rsidP="00475575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Aankoop ruwvoer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>Het bedrijf koopt voor de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 xml:space="preserve"> melkkoeien per dier per dag 0,75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 kg structuurrijk materiaal aan. Kies ze</w:t>
      </w:r>
      <w:r>
        <w:rPr>
          <w:rFonts w:ascii="Arial" w:eastAsia="Times New Roman" w:hAnsi="Arial" w:cs="Arial"/>
          <w:sz w:val="32"/>
          <w:szCs w:val="32"/>
          <w:lang w:eastAsia="nl-NL"/>
        </w:rPr>
        <w:t>lf welk materiaal en waarom?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de droge koeien per dier per dag 2 kg stro op.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koopt voor het jongvee per dier per dag  0,5 kg gedroogde luzerne aan.</w:t>
      </w:r>
    </w:p>
    <w:p w:rsidR="00ED3B5A" w:rsidRPr="00ED3B5A" w:rsidRDefault="00ED3B5A" w:rsidP="00ED3B5A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Overige gegevens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bedrijf heeft de koeien altijd op stal.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Het ruwvoer wat zelf gewonnen wordt is snijmaïs en kuilgras.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veehouder voert </w:t>
      </w:r>
      <w:r w:rsidR="00BC3F32">
        <w:rPr>
          <w:rFonts w:ascii="Arial" w:eastAsia="Times New Roman" w:hAnsi="Arial" w:cs="Arial"/>
          <w:sz w:val="32"/>
          <w:szCs w:val="32"/>
          <w:lang w:eastAsia="nl-NL"/>
        </w:rPr>
        <w:t>de melkgevende koeien 80% kuilgras en 2</w:t>
      </w:r>
      <w:r w:rsidR="0056300F">
        <w:rPr>
          <w:rFonts w:ascii="Arial" w:eastAsia="Times New Roman" w:hAnsi="Arial" w:cs="Arial"/>
          <w:sz w:val="32"/>
          <w:szCs w:val="32"/>
          <w:lang w:eastAsia="nl-NL"/>
        </w:rPr>
        <w:t>0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% snijmaïs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veehouder voert de droge koeien 85% kuilgras en 15% snijmaïs. </w:t>
      </w:r>
    </w:p>
    <w:p w:rsidR="00ED3B5A" w:rsidRPr="00ED3B5A" w:rsidRDefault="00ED3B5A" w:rsidP="00ED3B5A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 xml:space="preserve">De veehouder voert het jongvee 90% kuilgras en 10% snijmaïs. </w:t>
      </w:r>
    </w:p>
    <w:p w:rsidR="00475575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Het bedrijf 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>gaat alle snijmaïs en gras</w:t>
      </w:r>
      <w:r>
        <w:rPr>
          <w:rFonts w:ascii="Arial" w:eastAsia="Times New Roman" w:hAnsi="Arial" w:cs="Arial"/>
          <w:sz w:val="32"/>
          <w:szCs w:val="32"/>
          <w:lang w:eastAsia="nl-NL"/>
        </w:rPr>
        <w:t xml:space="preserve"> zelf</w:t>
      </w:r>
      <w:r w:rsidR="00ED3B5A">
        <w:rPr>
          <w:rFonts w:ascii="Arial" w:eastAsia="Times New Roman" w:hAnsi="Arial" w:cs="Arial"/>
          <w:sz w:val="32"/>
          <w:szCs w:val="32"/>
          <w:lang w:eastAsia="nl-NL"/>
        </w:rPr>
        <w:t xml:space="preserve"> verbouwen</w:t>
      </w:r>
      <w:r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:rsidR="00475575" w:rsidRPr="00BE41A2" w:rsidRDefault="00475575" w:rsidP="0047557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De gehele voederwinning wordt uitbesteed.</w:t>
      </w:r>
    </w:p>
    <w:p w:rsidR="00ED3B5A" w:rsidRDefault="00ED3B5A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242D2">
        <w:rPr>
          <w:rFonts w:ascii="Arial" w:hAnsi="Arial" w:cs="Arial"/>
          <w:b/>
          <w:sz w:val="32"/>
          <w:szCs w:val="32"/>
        </w:rPr>
        <w:lastRenderedPageBreak/>
        <w:t>Gegevens voeding:</w:t>
      </w:r>
    </w:p>
    <w:p w:rsidR="001242D2" w:rsidRPr="001242D2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bedrijf gaat voeren met een voermengwagen.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melkgevende koeien ziet er als volgt uit: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50</w:t>
      </w:r>
      <w:r w:rsidR="00475575">
        <w:rPr>
          <w:rFonts w:ascii="Arial" w:hAnsi="Arial" w:cs="Arial"/>
          <w:sz w:val="32"/>
          <w:szCs w:val="32"/>
        </w:rPr>
        <w:t>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50</w:t>
      </w:r>
      <w:r w:rsidR="00475575">
        <w:rPr>
          <w:rFonts w:ascii="Arial" w:hAnsi="Arial" w:cs="Arial"/>
          <w:sz w:val="32"/>
          <w:szCs w:val="32"/>
        </w:rPr>
        <w:t xml:space="preserve">% </w:t>
      </w:r>
      <w:proofErr w:type="spellStart"/>
      <w:r w:rsidR="00475575"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Verder wordt er gevoerd: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0,5 kg structuurrijk materiaal</w:t>
      </w:r>
    </w:p>
    <w:p w:rsidR="00ED3B5A" w:rsidRDefault="00ED3B5A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Meelmengsel van soja- en raapschroot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Krachtvoer</w:t>
      </w:r>
    </w:p>
    <w:p w:rsidR="00475575" w:rsidRDefault="00475575" w:rsidP="00475575">
      <w:pPr>
        <w:pStyle w:val="Lijstalinea"/>
        <w:numPr>
          <w:ilvl w:val="2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basisrantsoen voor de droge koeien ziet er als volgt uit:</w:t>
      </w:r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85% kuilgras</w:t>
      </w:r>
    </w:p>
    <w:p w:rsidR="00475575" w:rsidRDefault="00ED3B5A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15% </w:t>
      </w:r>
      <w:proofErr w:type="spellStart"/>
      <w:r>
        <w:rPr>
          <w:rFonts w:ascii="Arial" w:hAnsi="Arial" w:cs="Arial"/>
          <w:sz w:val="32"/>
          <w:szCs w:val="32"/>
        </w:rPr>
        <w:t>snijmais</w:t>
      </w:r>
      <w:proofErr w:type="spellEnd"/>
    </w:p>
    <w:p w:rsidR="00475575" w:rsidRDefault="00475575" w:rsidP="00475575">
      <w:pPr>
        <w:pStyle w:val="Lijstalinea"/>
        <w:numPr>
          <w:ilvl w:val="1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Mineralen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voederwaarden voor alle voedermiddelen ga je op internet op zoeken.</w:t>
      </w:r>
    </w:p>
    <w:p w:rsidR="00475575" w:rsidRDefault="00475575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Het krachtvoer wordt via een krachtvoerstation verstrekt.</w:t>
      </w:r>
    </w:p>
    <w:p w:rsidR="007B635B" w:rsidRPr="001B35EC" w:rsidRDefault="007B635B" w:rsidP="00475575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 kalveren gaan gevoerd worden met een drinkautomaat.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242D2" w:rsidRDefault="001242D2">
      <w:pPr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475575" w:rsidRPr="00153A34" w:rsidRDefault="00475575" w:rsidP="00475575">
      <w:pPr>
        <w:spacing w:after="0" w:line="240" w:lineRule="auto"/>
        <w:rPr>
          <w:rFonts w:ascii="Arial" w:hAnsi="Arial" w:cs="Arial"/>
          <w:b/>
          <w:sz w:val="56"/>
          <w:szCs w:val="56"/>
        </w:rPr>
      </w:pPr>
      <w:r w:rsidRPr="00153A34">
        <w:rPr>
          <w:rFonts w:ascii="Arial" w:hAnsi="Arial" w:cs="Arial"/>
          <w:b/>
          <w:sz w:val="56"/>
          <w:szCs w:val="56"/>
        </w:rPr>
        <w:lastRenderedPageBreak/>
        <w:t>Vragen</w:t>
      </w:r>
      <w:r w:rsidR="00006CDB">
        <w:rPr>
          <w:rFonts w:ascii="Arial" w:hAnsi="Arial" w:cs="Arial"/>
          <w:b/>
          <w:sz w:val="56"/>
          <w:szCs w:val="56"/>
        </w:rPr>
        <w:t>/opdrachten</w:t>
      </w:r>
    </w:p>
    <w:p w:rsidR="00475575" w:rsidRDefault="00475575" w:rsidP="00475575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153A34">
        <w:rPr>
          <w:rFonts w:ascii="Arial" w:hAnsi="Arial" w:cs="Arial"/>
          <w:b/>
          <w:sz w:val="32"/>
          <w:szCs w:val="32"/>
        </w:rPr>
        <w:t>Watervoorziening</w:t>
      </w:r>
    </w:p>
    <w:p w:rsidR="001242D2" w:rsidRPr="00153A34" w:rsidRDefault="001242D2" w:rsidP="00475575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153A34" w:rsidRDefault="00153A34" w:rsidP="00ED3B5A">
      <w:pPr>
        <w:pStyle w:val="Lijstalinea"/>
        <w:spacing w:after="0" w:line="240" w:lineRule="auto"/>
        <w:rPr>
          <w:rFonts w:ascii="Arial" w:hAnsi="Arial" w:cs="Arial"/>
          <w:sz w:val="32"/>
          <w:szCs w:val="32"/>
        </w:rPr>
      </w:pP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kost drinkwateronderzoek</w:t>
      </w:r>
      <w:r w:rsidR="00ED3B5A">
        <w:rPr>
          <w:rFonts w:ascii="Arial" w:hAnsi="Arial" w:cs="Arial"/>
          <w:sz w:val="32"/>
          <w:szCs w:val="32"/>
        </w:rPr>
        <w:t>, wat wordt er dan onderzocht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 veehouder wil mogelijk een bron gaan slaan, beschrijf </w:t>
      </w:r>
      <w:r w:rsidR="00330F31">
        <w:rPr>
          <w:rFonts w:ascii="Arial" w:hAnsi="Arial" w:cs="Arial"/>
          <w:sz w:val="32"/>
          <w:szCs w:val="32"/>
        </w:rPr>
        <w:t xml:space="preserve">uitgebreid </w:t>
      </w:r>
      <w:r>
        <w:rPr>
          <w:rFonts w:ascii="Arial" w:hAnsi="Arial" w:cs="Arial"/>
          <w:sz w:val="32"/>
          <w:szCs w:val="32"/>
        </w:rPr>
        <w:t>de a</w:t>
      </w:r>
      <w:r w:rsidR="00330F31">
        <w:rPr>
          <w:rFonts w:ascii="Arial" w:hAnsi="Arial" w:cs="Arial"/>
          <w:sz w:val="32"/>
          <w:szCs w:val="32"/>
        </w:rPr>
        <w:t xml:space="preserve">pparatuur die je dan nodig hebt, bv </w:t>
      </w:r>
      <w:proofErr w:type="spellStart"/>
      <w:r w:rsidR="00330F31">
        <w:rPr>
          <w:rFonts w:ascii="Arial" w:hAnsi="Arial" w:cs="Arial"/>
          <w:sz w:val="32"/>
          <w:szCs w:val="32"/>
        </w:rPr>
        <w:t>ontijzeringsinstallatie</w:t>
      </w:r>
      <w:proofErr w:type="spellEnd"/>
      <w:r w:rsidR="00330F31">
        <w:rPr>
          <w:rFonts w:ascii="Arial" w:hAnsi="Arial" w:cs="Arial"/>
          <w:sz w:val="32"/>
          <w:szCs w:val="32"/>
        </w:rPr>
        <w:t>. Beschrijf ook hoe het werkt en mogelijk welke verschillende methoden je hebt.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water drinken de verschillende diergroepen?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Droge koeien</w:t>
      </w:r>
    </w:p>
    <w:p w:rsidR="00ED3B5A" w:rsidRDefault="00ED3B5A" w:rsidP="00ED3B5A">
      <w:pPr>
        <w:pStyle w:val="Lijstalinea"/>
        <w:numPr>
          <w:ilvl w:val="1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Oudere koeien</w:t>
      </w:r>
    </w:p>
    <w:p w:rsidR="00153A34" w:rsidRDefault="00ED3B5A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</w:t>
      </w:r>
      <w:r w:rsidR="00153A34">
        <w:rPr>
          <w:rFonts w:ascii="Arial" w:hAnsi="Arial" w:cs="Arial"/>
          <w:sz w:val="32"/>
          <w:szCs w:val="32"/>
        </w:rPr>
        <w:t xml:space="preserve">s </w:t>
      </w:r>
      <w:r>
        <w:rPr>
          <w:rFonts w:ascii="Arial" w:hAnsi="Arial" w:cs="Arial"/>
          <w:sz w:val="32"/>
          <w:szCs w:val="32"/>
        </w:rPr>
        <w:t xml:space="preserve">het </w:t>
      </w:r>
      <w:r w:rsidR="00153A34">
        <w:rPr>
          <w:rFonts w:ascii="Arial" w:hAnsi="Arial" w:cs="Arial"/>
          <w:sz w:val="32"/>
          <w:szCs w:val="32"/>
        </w:rPr>
        <w:t xml:space="preserve">verschil </w:t>
      </w:r>
      <w:r>
        <w:rPr>
          <w:rFonts w:ascii="Arial" w:hAnsi="Arial" w:cs="Arial"/>
          <w:sz w:val="32"/>
          <w:szCs w:val="32"/>
        </w:rPr>
        <w:t xml:space="preserve">in wateropname </w:t>
      </w:r>
      <w:r w:rsidR="00153A34">
        <w:rPr>
          <w:rFonts w:ascii="Arial" w:hAnsi="Arial" w:cs="Arial"/>
          <w:sz w:val="32"/>
          <w:szCs w:val="32"/>
        </w:rPr>
        <w:t>tussen de zomer en de winterperiode?</w:t>
      </w:r>
    </w:p>
    <w:p w:rsidR="00153A34" w:rsidRDefault="00153A34" w:rsidP="00153A34">
      <w:pPr>
        <w:pStyle w:val="Lijstalinea"/>
        <w:numPr>
          <w:ilvl w:val="0"/>
          <w:numId w:val="7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Ga op internet zoeken welke systemen er zijn voor </w:t>
      </w:r>
      <w:r w:rsidR="00ED3B5A">
        <w:rPr>
          <w:rFonts w:ascii="Arial" w:hAnsi="Arial" w:cs="Arial"/>
          <w:sz w:val="32"/>
          <w:szCs w:val="32"/>
        </w:rPr>
        <w:t>de watervoorzienig, beschrijf er 3</w:t>
      </w:r>
      <w:r>
        <w:rPr>
          <w:rFonts w:ascii="Arial" w:hAnsi="Arial" w:cs="Arial"/>
          <w:sz w:val="32"/>
          <w:szCs w:val="32"/>
        </w:rPr>
        <w:t xml:space="preserve"> en kies er één.</w:t>
      </w:r>
      <w:r w:rsidR="00330F31">
        <w:rPr>
          <w:rFonts w:ascii="Arial" w:hAnsi="Arial" w:cs="Arial"/>
          <w:sz w:val="32"/>
          <w:szCs w:val="32"/>
        </w:rPr>
        <w:t xml:space="preserve"> Maak onderscheid tussen de verschillende leeftijdscategorieën</w:t>
      </w:r>
    </w:p>
    <w:p w:rsidR="00153A34" w:rsidRDefault="00153A34" w:rsidP="00CF1CEC">
      <w:pPr>
        <w:pStyle w:val="Lijstalinea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hAnsi="Arial" w:cs="Arial"/>
          <w:sz w:val="32"/>
          <w:szCs w:val="32"/>
        </w:rPr>
        <w:t xml:space="preserve">Hoeveel waterbakken en welke moeten er bij de </w:t>
      </w:r>
      <w:r w:rsidR="00ED3B5A">
        <w:rPr>
          <w:rFonts w:ascii="Arial" w:hAnsi="Arial" w:cs="Arial"/>
          <w:sz w:val="32"/>
          <w:szCs w:val="32"/>
        </w:rPr>
        <w:t>verschillende diercategor</w:t>
      </w:r>
      <w:r w:rsidR="0095638D">
        <w:rPr>
          <w:rFonts w:ascii="Arial" w:hAnsi="Arial" w:cs="Arial"/>
          <w:sz w:val="32"/>
          <w:szCs w:val="32"/>
        </w:rPr>
        <w:t>ie.</w:t>
      </w:r>
    </w:p>
    <w:p w:rsidR="00CF1CEC" w:rsidRDefault="00CF1CEC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Default="00153A34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  <w:r w:rsidRPr="00153A34">
        <w:rPr>
          <w:rFonts w:ascii="Arial" w:eastAsia="Times New Roman" w:hAnsi="Arial" w:cs="Arial"/>
          <w:b/>
          <w:sz w:val="32"/>
          <w:szCs w:val="32"/>
          <w:lang w:eastAsia="nl-NL"/>
        </w:rPr>
        <w:t>Voervoorziening</w:t>
      </w:r>
    </w:p>
    <w:p w:rsidR="001E17B7" w:rsidRPr="00153A34" w:rsidRDefault="001E17B7" w:rsidP="00153A34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nl-NL"/>
        </w:rPr>
      </w:pP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Bereken de </w:t>
      </w:r>
      <w:r w:rsidR="00727F23">
        <w:rPr>
          <w:rFonts w:ascii="Arial" w:eastAsia="Times New Roman" w:hAnsi="Arial" w:cs="Arial"/>
          <w:sz w:val="32"/>
          <w:szCs w:val="32"/>
          <w:lang w:eastAsia="nl-NL"/>
        </w:rPr>
        <w:t xml:space="preserve">totale </w:t>
      </w:r>
      <w:r w:rsidRPr="00BE41A2">
        <w:rPr>
          <w:rFonts w:ascii="Arial" w:eastAsia="Times New Roman" w:hAnsi="Arial" w:cs="Arial"/>
          <w:sz w:val="32"/>
          <w:szCs w:val="32"/>
          <w:lang w:eastAsia="nl-NL"/>
        </w:rPr>
        <w:t xml:space="preserve">voederbehoefte in droge stof van de veestapel van </w:t>
      </w:r>
      <w:r w:rsidR="00C57437">
        <w:rPr>
          <w:rFonts w:ascii="Arial" w:eastAsia="Times New Roman" w:hAnsi="Arial" w:cs="Arial"/>
          <w:sz w:val="32"/>
          <w:szCs w:val="32"/>
          <w:lang w:eastAsia="nl-NL"/>
        </w:rPr>
        <w:t>Wilfred</w:t>
      </w:r>
      <w:bookmarkStart w:id="0" w:name="_GoBack"/>
      <w:bookmarkEnd w:id="0"/>
      <w:r w:rsidRPr="00BE41A2">
        <w:rPr>
          <w:rFonts w:ascii="Arial" w:eastAsia="Times New Roman" w:hAnsi="Arial" w:cs="Arial"/>
          <w:sz w:val="32"/>
          <w:szCs w:val="32"/>
          <w:lang w:eastAsia="nl-NL"/>
        </w:rPr>
        <w:t>.</w:t>
      </w:r>
      <w:r w:rsidR="0095638D">
        <w:rPr>
          <w:rFonts w:ascii="Arial" w:eastAsia="Times New Roman" w:hAnsi="Arial" w:cs="Arial"/>
          <w:sz w:val="32"/>
          <w:szCs w:val="32"/>
          <w:lang w:eastAsia="nl-NL"/>
        </w:rPr>
        <w:t xml:space="preserve"> Maak dan een verdeling in snijmaïs en gras.</w:t>
      </w:r>
    </w:p>
    <w:p w:rsid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95638D" w:rsidRPr="0095638D" w:rsidRDefault="0095638D" w:rsidP="0095638D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>
        <w:rPr>
          <w:rFonts w:ascii="Arial" w:eastAsia="Times New Roman" w:hAnsi="Arial" w:cs="Arial"/>
          <w:sz w:val="32"/>
          <w:szCs w:val="32"/>
          <w:lang w:eastAsia="nl-NL"/>
        </w:rPr>
        <w:t>Gras</w:t>
      </w:r>
    </w:p>
    <w:p w:rsidR="00153A34" w:rsidRPr="00153A34" w:rsidRDefault="00153A34" w:rsidP="00153A34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op bij welke droge stof opbrengst je </w:t>
      </w:r>
      <w:r w:rsidR="0095638D">
        <w:rPr>
          <w:rFonts w:ascii="Arial" w:hAnsi="Arial" w:cs="Arial"/>
          <w:sz w:val="32"/>
          <w:szCs w:val="32"/>
        </w:rPr>
        <w:t xml:space="preserve">het gras </w:t>
      </w:r>
      <w:r w:rsidR="00330F31">
        <w:rPr>
          <w:rFonts w:ascii="Arial" w:hAnsi="Arial" w:cs="Arial"/>
          <w:sz w:val="32"/>
          <w:szCs w:val="32"/>
        </w:rPr>
        <w:t>kunt</w:t>
      </w:r>
      <w:r>
        <w:rPr>
          <w:rFonts w:ascii="Arial" w:hAnsi="Arial" w:cs="Arial"/>
          <w:sz w:val="32"/>
          <w:szCs w:val="32"/>
        </w:rPr>
        <w:t xml:space="preserve"> maaien</w:t>
      </w:r>
      <w:r w:rsidR="00727F23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</w:t>
      </w:r>
      <w:r w:rsidR="00727F23">
        <w:rPr>
          <w:rFonts w:ascii="Arial" w:hAnsi="Arial" w:cs="Arial"/>
          <w:sz w:val="32"/>
          <w:szCs w:val="32"/>
        </w:rPr>
        <w:t xml:space="preserve"> 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gemaaid worden</w:t>
      </w:r>
      <w:r w:rsidR="00727F23">
        <w:rPr>
          <w:rFonts w:ascii="Arial" w:hAnsi="Arial" w:cs="Arial"/>
          <w:sz w:val="32"/>
          <w:szCs w:val="32"/>
        </w:rPr>
        <w:t xml:space="preserve"> om de veestapel in de hoeveelheid kuilgras te kunnen voorzien</w:t>
      </w:r>
      <w:r>
        <w:rPr>
          <w:rFonts w:ascii="Arial" w:hAnsi="Arial" w:cs="Arial"/>
          <w:sz w:val="32"/>
          <w:szCs w:val="32"/>
        </w:rPr>
        <w:t>?</w:t>
      </w:r>
    </w:p>
    <w:p w:rsidR="00153A34" w:rsidRP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grasland moet het bedrijf dan hebben</w:t>
      </w:r>
      <w:r w:rsidR="0095638D">
        <w:rPr>
          <w:rFonts w:ascii="Arial" w:hAnsi="Arial" w:cs="Arial"/>
          <w:sz w:val="32"/>
          <w:szCs w:val="32"/>
        </w:rPr>
        <w:t>, want je maait verschillende sneden per hectare</w:t>
      </w:r>
      <w:r>
        <w:rPr>
          <w:rFonts w:ascii="Arial" w:hAnsi="Arial" w:cs="Arial"/>
          <w:sz w:val="32"/>
          <w:szCs w:val="32"/>
        </w:rPr>
        <w:t>?</w:t>
      </w:r>
    </w:p>
    <w:p w:rsidR="00153A34" w:rsidRDefault="00153A34" w:rsidP="00153A34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Pr="00153A34" w:rsidRDefault="0095638D" w:rsidP="00153A3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Snijmaïs</w:t>
      </w:r>
    </w:p>
    <w:p w:rsidR="00330F31" w:rsidRDefault="00330F31" w:rsidP="00330F31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Zoek op hoeveel kg droge stof er geoogst wordt van een ha maïsland.</w:t>
      </w:r>
      <w:r w:rsidR="00727F23">
        <w:rPr>
          <w:rFonts w:ascii="Arial" w:hAnsi="Arial" w:cs="Arial"/>
          <w:sz w:val="32"/>
          <w:szCs w:val="32"/>
        </w:rPr>
        <w:t xml:space="preserve"> Hoeveel kg vers product heb je dan?</w:t>
      </w:r>
    </w:p>
    <w:p w:rsidR="00330F31" w:rsidRPr="00330F31" w:rsidRDefault="00330F31" w:rsidP="00330F31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ha maïsland moet het bedrijf hebben?</w:t>
      </w:r>
    </w:p>
    <w:p w:rsidR="00A360B2" w:rsidRPr="00A360B2" w:rsidRDefault="00A360B2" w:rsidP="00A360B2">
      <w:pPr>
        <w:pStyle w:val="Lijstalinea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Maak een platte grond van de sleufsilo’s (met maatvoering), in welke silo ga je wat doen en hoe groot zijn de sleufsilo’s</w:t>
      </w:r>
      <w:r w:rsidR="00727F23">
        <w:rPr>
          <w:rFonts w:ascii="Arial" w:hAnsi="Arial" w:cs="Arial"/>
          <w:sz w:val="32"/>
          <w:szCs w:val="32"/>
        </w:rPr>
        <w:t xml:space="preserve"> (maatvoering)</w:t>
      </w:r>
      <w:r>
        <w:rPr>
          <w:rFonts w:ascii="Arial" w:hAnsi="Arial" w:cs="Arial"/>
          <w:sz w:val="32"/>
          <w:szCs w:val="32"/>
        </w:rPr>
        <w:t>. Houdt bij deze tekening ook rekening met de bijproducten.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95638D">
      <w:pPr>
        <w:pStyle w:val="Lijstalinea"/>
        <w:numPr>
          <w:ilvl w:val="1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Zoek hierbij op hoeveel droge stof er in een kubieke meter kuilgras en hoeveel kg droge stof er in een kubieke meter snijmaïs zit. </w:t>
      </w:r>
    </w:p>
    <w:p w:rsidR="00E4132E" w:rsidRPr="00E4132E" w:rsidRDefault="00E4132E" w:rsidP="00E4132E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475575" w:rsidRDefault="00475575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Welke voermengwagen kies je voor het bedrijf, merk, grootte enz., beschrijf uitgebreid waarom de keuze op een bepaald type is gevallen. Minimaal 1A4.</w:t>
      </w:r>
    </w:p>
    <w:p w:rsidR="00E4132E" w:rsidRPr="00E4132E" w:rsidRDefault="00E4132E" w:rsidP="00E4132E">
      <w:pPr>
        <w:pStyle w:val="Lijstalinea"/>
        <w:rPr>
          <w:rFonts w:ascii="Arial" w:hAnsi="Arial" w:cs="Arial"/>
          <w:sz w:val="32"/>
          <w:szCs w:val="32"/>
        </w:rPr>
      </w:pPr>
    </w:p>
    <w:p w:rsidR="0095638D" w:rsidRDefault="0095638D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meel moet je voeren om de koeien voldoende eiwit te voeren.</w:t>
      </w: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Wat is de volgorde van laden van de voedermiddelen die je voert?</w:t>
      </w:r>
    </w:p>
    <w:p w:rsidR="0095638D" w:rsidRPr="0095638D" w:rsidRDefault="0095638D" w:rsidP="0095638D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95638D" w:rsidRPr="0095638D" w:rsidRDefault="0095638D" w:rsidP="0095638D">
      <w:pPr>
        <w:pStyle w:val="Lijstalinea"/>
        <w:rPr>
          <w:rFonts w:ascii="Arial" w:hAnsi="Arial" w:cs="Arial"/>
          <w:sz w:val="32"/>
          <w:szCs w:val="32"/>
        </w:rPr>
      </w:pPr>
    </w:p>
    <w:p w:rsidR="00E4132E" w:rsidRDefault="00E4132E" w:rsidP="00475575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Hoeveel kg product moet je van de verschillende voedermiddelen laden</w:t>
      </w:r>
      <w:r w:rsidR="0095638D">
        <w:rPr>
          <w:rFonts w:ascii="Arial" w:hAnsi="Arial" w:cs="Arial"/>
          <w:sz w:val="32"/>
          <w:szCs w:val="32"/>
        </w:rPr>
        <w:t xml:space="preserve"> voor de melkgevende koeien</w:t>
      </w:r>
      <w:r>
        <w:rPr>
          <w:rFonts w:ascii="Arial" w:hAnsi="Arial" w:cs="Arial"/>
          <w:sz w:val="32"/>
          <w:szCs w:val="32"/>
        </w:rPr>
        <w:t>?</w:t>
      </w:r>
      <w:r w:rsidR="00727F23">
        <w:rPr>
          <w:rFonts w:ascii="Arial" w:hAnsi="Arial" w:cs="Arial"/>
          <w:sz w:val="32"/>
          <w:szCs w:val="32"/>
        </w:rPr>
        <w:t xml:space="preserve"> Maak een laadschema.</w:t>
      </w:r>
    </w:p>
    <w:p w:rsidR="00A360B2" w:rsidRPr="00A360B2" w:rsidRDefault="00A360B2" w:rsidP="00A360B2">
      <w:pPr>
        <w:spacing w:after="0" w:line="240" w:lineRule="auto"/>
        <w:rPr>
          <w:rFonts w:ascii="Arial" w:hAnsi="Arial" w:cs="Arial"/>
          <w:sz w:val="32"/>
          <w:szCs w:val="32"/>
        </w:rPr>
      </w:pPr>
    </w:p>
    <w:p w:rsidR="007B635B" w:rsidRDefault="007B635B" w:rsidP="009531C9">
      <w:pPr>
        <w:rPr>
          <w:rFonts w:ascii="Arial" w:hAnsi="Arial" w:cs="Arial"/>
          <w:sz w:val="32"/>
          <w:szCs w:val="32"/>
        </w:rPr>
      </w:pPr>
    </w:p>
    <w:sectPr w:rsidR="007B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3C28"/>
    <w:multiLevelType w:val="hybridMultilevel"/>
    <w:tmpl w:val="18607D10"/>
    <w:lvl w:ilvl="0" w:tplc="0413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>
    <w:nsid w:val="13D4604B"/>
    <w:multiLevelType w:val="hybridMultilevel"/>
    <w:tmpl w:val="EC4A7A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C39ED"/>
    <w:multiLevelType w:val="hybridMultilevel"/>
    <w:tmpl w:val="EF88FC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B6600D"/>
    <w:multiLevelType w:val="hybridMultilevel"/>
    <w:tmpl w:val="37C87D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61F9B"/>
    <w:multiLevelType w:val="hybridMultilevel"/>
    <w:tmpl w:val="5B788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DA3A69"/>
    <w:multiLevelType w:val="hybridMultilevel"/>
    <w:tmpl w:val="26F85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051345"/>
    <w:multiLevelType w:val="hybridMultilevel"/>
    <w:tmpl w:val="E00226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1422D"/>
    <w:multiLevelType w:val="hybridMultilevel"/>
    <w:tmpl w:val="FB92C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575"/>
    <w:rsid w:val="00006CDB"/>
    <w:rsid w:val="000529A8"/>
    <w:rsid w:val="000F5525"/>
    <w:rsid w:val="001242D2"/>
    <w:rsid w:val="00153A34"/>
    <w:rsid w:val="00193310"/>
    <w:rsid w:val="001E17B7"/>
    <w:rsid w:val="00330F31"/>
    <w:rsid w:val="00475575"/>
    <w:rsid w:val="0052224C"/>
    <w:rsid w:val="0056300F"/>
    <w:rsid w:val="005D3CA1"/>
    <w:rsid w:val="0062376E"/>
    <w:rsid w:val="006364D9"/>
    <w:rsid w:val="00727F23"/>
    <w:rsid w:val="00730EA7"/>
    <w:rsid w:val="007905CD"/>
    <w:rsid w:val="007B262B"/>
    <w:rsid w:val="007B635B"/>
    <w:rsid w:val="009531C9"/>
    <w:rsid w:val="0095638D"/>
    <w:rsid w:val="009C4A91"/>
    <w:rsid w:val="00A360B2"/>
    <w:rsid w:val="00BC3F32"/>
    <w:rsid w:val="00C57437"/>
    <w:rsid w:val="00C86CFA"/>
    <w:rsid w:val="00C907F1"/>
    <w:rsid w:val="00CF1CEC"/>
    <w:rsid w:val="00E4132E"/>
    <w:rsid w:val="00ED1E6E"/>
    <w:rsid w:val="00ED3B5A"/>
    <w:rsid w:val="00E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5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5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874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Vliet</dc:creator>
  <cp:lastModifiedBy>Jan van Vliet</cp:lastModifiedBy>
  <cp:revision>2</cp:revision>
  <dcterms:created xsi:type="dcterms:W3CDTF">2012-10-06T17:07:00Z</dcterms:created>
  <dcterms:modified xsi:type="dcterms:W3CDTF">2012-10-06T17:07:00Z</dcterms:modified>
</cp:coreProperties>
</file>