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387AD" w14:textId="77777777" w:rsidR="002A4F40" w:rsidRPr="00C07B9C" w:rsidRDefault="00BB025B" w:rsidP="002E004F">
      <w:pPr>
        <w:rPr>
          <w:b/>
          <w:color w:val="FF0000"/>
          <w:sz w:val="24"/>
        </w:rPr>
      </w:pPr>
      <w:r w:rsidRPr="00495426">
        <w:rPr>
          <w:b/>
          <w:sz w:val="24"/>
        </w:rPr>
        <w:t xml:space="preserve">Leerlijn </w:t>
      </w:r>
      <w:r w:rsidR="003765C4">
        <w:rPr>
          <w:b/>
          <w:sz w:val="24"/>
        </w:rPr>
        <w:t>Taakontwikkeling</w:t>
      </w:r>
      <w:r w:rsidR="00C07B9C">
        <w:rPr>
          <w:b/>
          <w:sz w:val="24"/>
        </w:rPr>
        <w:t xml:space="preserve"> </w:t>
      </w:r>
    </w:p>
    <w:p w14:paraId="5308DE80" w14:textId="77777777" w:rsidR="002A4F40" w:rsidRDefault="002A4F40" w:rsidP="002A4F40">
      <w:pPr>
        <w:rPr>
          <w:b/>
          <w:sz w:val="20"/>
          <w:szCs w:val="20"/>
        </w:rPr>
      </w:pPr>
    </w:p>
    <w:p w14:paraId="164CA87F" w14:textId="77777777" w:rsidR="005913C1" w:rsidRDefault="005913C1" w:rsidP="002A4F40">
      <w:pPr>
        <w:rPr>
          <w:sz w:val="20"/>
          <w:szCs w:val="20"/>
        </w:rPr>
      </w:pPr>
    </w:p>
    <w:p w14:paraId="15E8DB5E" w14:textId="77777777" w:rsidR="00F23173" w:rsidRDefault="00F23173" w:rsidP="002A4F40">
      <w:pPr>
        <w:rPr>
          <w:sz w:val="20"/>
          <w:szCs w:val="20"/>
        </w:rPr>
      </w:pPr>
    </w:p>
    <w:p w14:paraId="213466B7" w14:textId="77777777" w:rsidR="002D4FE5" w:rsidRDefault="002D4FE5" w:rsidP="002A4F40">
      <w:pPr>
        <w:rPr>
          <w:sz w:val="20"/>
          <w:szCs w:val="20"/>
        </w:rPr>
      </w:pPr>
    </w:p>
    <w:p w14:paraId="72552B7B" w14:textId="77777777" w:rsidR="00AD4581" w:rsidRPr="00C07B9C" w:rsidRDefault="007C6CDA" w:rsidP="002E004F">
      <w:pPr>
        <w:jc w:val="center"/>
        <w:rPr>
          <w:b/>
          <w:color w:val="FF0000"/>
          <w:sz w:val="24"/>
        </w:rPr>
      </w:pPr>
      <w:r>
        <w:rPr>
          <w:color w:val="0000FF"/>
          <w:sz w:val="20"/>
          <w:szCs w:val="20"/>
        </w:rPr>
        <w:br w:type="page"/>
      </w:r>
      <w:r w:rsidR="00C07B9C">
        <w:rPr>
          <w:b/>
          <w:sz w:val="24"/>
        </w:rPr>
        <w:lastRenderedPageBreak/>
        <w:t xml:space="preserve">Stamlijn </w:t>
      </w:r>
      <w:r w:rsidR="00C07B9C" w:rsidRPr="002E004F">
        <w:rPr>
          <w:b/>
          <w:sz w:val="24"/>
        </w:rPr>
        <w:t>Taak</w:t>
      </w:r>
      <w:r w:rsidR="00AD4581">
        <w:rPr>
          <w:b/>
          <w:sz w:val="24"/>
        </w:rPr>
        <w:t>ontwikkeling</w:t>
      </w:r>
      <w:r w:rsidR="00C07B9C">
        <w:rPr>
          <w:b/>
          <w:sz w:val="24"/>
        </w:rPr>
        <w:t xml:space="preserve"> </w:t>
      </w:r>
    </w:p>
    <w:p w14:paraId="487205F1" w14:textId="77777777" w:rsidR="00AD4581" w:rsidRDefault="00AD4581" w:rsidP="00AD4581">
      <w:pPr>
        <w:jc w:val="center"/>
        <w:rPr>
          <w:b/>
          <w:sz w:val="24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6989"/>
        <w:gridCol w:w="7003"/>
      </w:tblGrid>
      <w:tr w:rsidR="00AD4581" w:rsidRPr="002C0989" w14:paraId="02070D6F" w14:textId="77777777">
        <w:tc>
          <w:tcPr>
            <w:tcW w:w="7109" w:type="dxa"/>
            <w:shd w:val="clear" w:color="auto" w:fill="D9D9D9"/>
          </w:tcPr>
          <w:p w14:paraId="595ADCEB" w14:textId="77777777" w:rsidR="00AD4581" w:rsidRPr="002C0989" w:rsidRDefault="00AD4581" w:rsidP="00AD4581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A</w:t>
            </w:r>
          </w:p>
        </w:tc>
        <w:tc>
          <w:tcPr>
            <w:tcW w:w="7109" w:type="dxa"/>
            <w:shd w:val="clear" w:color="auto" w:fill="D9D9D9"/>
          </w:tcPr>
          <w:p w14:paraId="0DDA1291" w14:textId="77777777" w:rsidR="00AD4581" w:rsidRPr="002C0989" w:rsidRDefault="00AD4581" w:rsidP="00AD4581">
            <w:pPr>
              <w:jc w:val="center"/>
              <w:rPr>
                <w:b/>
                <w:sz w:val="18"/>
                <w:szCs w:val="18"/>
              </w:rPr>
            </w:pPr>
            <w:r w:rsidRPr="002C0989">
              <w:rPr>
                <w:b/>
                <w:sz w:val="18"/>
                <w:szCs w:val="18"/>
              </w:rPr>
              <w:t>Niveau B</w:t>
            </w:r>
          </w:p>
        </w:tc>
      </w:tr>
      <w:tr w:rsidR="00AD4581" w14:paraId="0C3DE830" w14:textId="77777777">
        <w:tc>
          <w:tcPr>
            <w:tcW w:w="7109" w:type="dxa"/>
          </w:tcPr>
          <w:p w14:paraId="639B1D1C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Merkt zintuiglijke stimulatie op (aanraking, vibratie, smaken, muziek, licht)</w:t>
            </w:r>
          </w:p>
          <w:p w14:paraId="50B8A772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Uit lust- en onlustgevoelens</w:t>
            </w:r>
          </w:p>
          <w:p w14:paraId="56FC9CF3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Kijkt gericht enkele seconden naar een voorwerp of een gezicht in het midden van zijn blikveld </w:t>
            </w:r>
          </w:p>
          <w:p w14:paraId="341DFCA1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Kijkt gericht enkele seconden naar een voorwerp of een gezicht aan de rand van zijn blikveld </w:t>
            </w:r>
          </w:p>
          <w:p w14:paraId="7D718AF8" w14:textId="77777777" w:rsidR="0038162C" w:rsidRPr="00A422D6" w:rsidRDefault="0038162C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Volgt bewegingen die direct in het gezichtsveld komen </w:t>
            </w:r>
          </w:p>
          <w:p w14:paraId="07ED4E2C" w14:textId="77777777" w:rsidR="0038162C" w:rsidRPr="00A422D6" w:rsidRDefault="0038162C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Volgt bewegingen tot de middellijn</w:t>
            </w:r>
          </w:p>
          <w:p w14:paraId="35DCAE0D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Volgt een horizontale beweging (van voorwerp of persoon) vanuit het midden van het blikvel</w:t>
            </w:r>
            <w:r>
              <w:rPr>
                <w:sz w:val="16"/>
                <w:szCs w:val="16"/>
              </w:rPr>
              <w:t>d</w:t>
            </w:r>
            <w:r w:rsidRPr="00A422D6">
              <w:rPr>
                <w:sz w:val="16"/>
                <w:szCs w:val="16"/>
              </w:rPr>
              <w:t xml:space="preserve"> </w:t>
            </w:r>
          </w:p>
          <w:p w14:paraId="6E0DE7CF" w14:textId="77777777" w:rsidR="0038162C" w:rsidRDefault="0038162C" w:rsidP="0038162C">
            <w:pPr>
              <w:rPr>
                <w:sz w:val="16"/>
                <w:szCs w:val="16"/>
              </w:rPr>
            </w:pPr>
          </w:p>
          <w:p w14:paraId="2682EE28" w14:textId="77777777" w:rsidR="00AD4581" w:rsidRPr="00A422D6" w:rsidRDefault="00AD4581" w:rsidP="0038162C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Accepteert lichamelijke aanraking en bewegingen</w:t>
            </w:r>
          </w:p>
          <w:p w14:paraId="07F7350C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Geeft een glimlach als een vertrouwd gezicht in het blikveld verschijnt</w:t>
            </w:r>
          </w:p>
          <w:p w14:paraId="31BACFE6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 xml:space="preserve">Reageert </w:t>
            </w:r>
            <w:r>
              <w:rPr>
                <w:sz w:val="16"/>
                <w:szCs w:val="16"/>
              </w:rPr>
              <w:t>op nauw contact met een (vertrouwde</w:t>
            </w:r>
            <w:r w:rsidRPr="00A422D6">
              <w:rPr>
                <w:sz w:val="16"/>
                <w:szCs w:val="16"/>
              </w:rPr>
              <w:t>) volwassene</w:t>
            </w:r>
          </w:p>
          <w:p w14:paraId="66C6696B" w14:textId="77777777" w:rsidR="00AD4581" w:rsidRPr="00A422D6" w:rsidRDefault="00AD4581" w:rsidP="00AD4581">
            <w:pPr>
              <w:ind w:left="198" w:hanging="198"/>
              <w:rPr>
                <w:sz w:val="16"/>
                <w:szCs w:val="16"/>
              </w:rPr>
            </w:pPr>
          </w:p>
          <w:p w14:paraId="64C716EB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Brengt de handen naar de mond</w:t>
            </w:r>
          </w:p>
          <w:p w14:paraId="44C72889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Houdt de handen iets geopend</w:t>
            </w:r>
          </w:p>
          <w:p w14:paraId="276AF094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Houdt een voorwerp vast dat in de hand gegeven wordt</w:t>
            </w:r>
          </w:p>
          <w:p w14:paraId="4C9C2B51" w14:textId="77777777" w:rsidR="00AD4581" w:rsidRPr="00A422D6" w:rsidRDefault="00AD4581" w:rsidP="00AD4581">
            <w:pPr>
              <w:rPr>
                <w:sz w:val="16"/>
                <w:szCs w:val="16"/>
              </w:rPr>
            </w:pPr>
            <w:r w:rsidRPr="00A422D6">
              <w:rPr>
                <w:sz w:val="16"/>
                <w:szCs w:val="16"/>
              </w:rPr>
              <w:t>Brengt de handen in de middellijn bij elkaar</w:t>
            </w:r>
          </w:p>
          <w:p w14:paraId="1E369C31" w14:textId="77777777" w:rsidR="00AD4581" w:rsidRPr="00A422D6" w:rsidRDefault="00AD4581" w:rsidP="00AD4581">
            <w:pPr>
              <w:rPr>
                <w:sz w:val="16"/>
                <w:szCs w:val="16"/>
              </w:rPr>
            </w:pPr>
          </w:p>
          <w:p w14:paraId="3012CE81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7109" w:type="dxa"/>
          </w:tcPr>
          <w:p w14:paraId="5C89085F" w14:textId="77777777" w:rsidR="00D72718" w:rsidRDefault="00D72718" w:rsidP="00D72718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 xml:space="preserve">Reageert op verschillende </w:t>
            </w:r>
            <w:r>
              <w:rPr>
                <w:sz w:val="16"/>
                <w:szCs w:val="16"/>
              </w:rPr>
              <w:t>prikkels (</w:t>
            </w:r>
            <w:r w:rsidRPr="002C0989">
              <w:rPr>
                <w:sz w:val="16"/>
                <w:szCs w:val="16"/>
              </w:rPr>
              <w:t>geluiden</w:t>
            </w:r>
            <w:r>
              <w:rPr>
                <w:sz w:val="16"/>
                <w:szCs w:val="16"/>
              </w:rPr>
              <w:t>)</w:t>
            </w:r>
            <w:r w:rsidRPr="002C0989">
              <w:rPr>
                <w:sz w:val="16"/>
                <w:szCs w:val="16"/>
              </w:rPr>
              <w:t xml:space="preserve"> door het hoofd (of de ogen) te draaien</w:t>
            </w:r>
          </w:p>
          <w:p w14:paraId="101318BB" w14:textId="77777777" w:rsidR="00AD4581" w:rsidRDefault="00AD4581" w:rsidP="00AD458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Draait ogen/hoofd richting een geluid dat vlakbij wordt gemaakt</w:t>
            </w:r>
          </w:p>
          <w:p w14:paraId="47A866D8" w14:textId="77777777" w:rsidR="0038162C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Volgt een verticale beweging (van voorwerp of persoon)</w:t>
            </w:r>
            <w:r>
              <w:rPr>
                <w:sz w:val="16"/>
                <w:szCs w:val="16"/>
              </w:rPr>
              <w:t xml:space="preserve"> vanuit het midden van het blikveld</w:t>
            </w:r>
          </w:p>
          <w:p w14:paraId="227E4D0E" w14:textId="77777777" w:rsidR="0038162C" w:rsidRPr="00556C10" w:rsidRDefault="0038162C" w:rsidP="0038162C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Volgt een bewegend voorwerp met de ogen van links naar rechts en kijkt het voorwerp na in de richting waarin het verdwijnt</w:t>
            </w:r>
          </w:p>
          <w:p w14:paraId="625ECABB" w14:textId="77777777" w:rsidR="0038162C" w:rsidRPr="00FC154E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in een prikkelarme ruimte meerdere grote kleurige voorwerpen op binnen zijn totale blikveld</w:t>
            </w:r>
          </w:p>
          <w:p w14:paraId="69944E0F" w14:textId="77777777" w:rsidR="00F31D2A" w:rsidRDefault="0038162C" w:rsidP="0038162C">
            <w:pPr>
              <w:ind w:left="198" w:hanging="198"/>
              <w:rPr>
                <w:ins w:id="0" w:author="l.jonkman" w:date="2009-12-21T13:23:00Z"/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personen op die door bewegen (zwaaien) aandacht proberen te trekken</w:t>
            </w:r>
            <w:r>
              <w:rPr>
                <w:sz w:val="16"/>
                <w:szCs w:val="16"/>
              </w:rPr>
              <w:t xml:space="preserve"> </w:t>
            </w:r>
          </w:p>
          <w:p w14:paraId="79838564" w14:textId="77777777" w:rsidR="0038162C" w:rsidRDefault="0038162C" w:rsidP="0038162C">
            <w:pPr>
              <w:numPr>
                <w:ins w:id="1" w:author="l.jonkman" w:date="2009-12-21T13:23:00Z"/>
              </w:num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naar/speelt met eigen handen</w:t>
            </w:r>
          </w:p>
          <w:p w14:paraId="45A13567" w14:textId="77777777" w:rsidR="0038162C" w:rsidRPr="00FC154E" w:rsidRDefault="0038162C" w:rsidP="0038162C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Wisselt zijn blik van het ene voorwerp naar het andere</w:t>
            </w:r>
          </w:p>
          <w:p w14:paraId="548A95CC" w14:textId="77777777" w:rsidR="0038162C" w:rsidRDefault="0038162C" w:rsidP="00AD4581">
            <w:pPr>
              <w:ind w:left="198" w:hanging="198"/>
              <w:rPr>
                <w:sz w:val="16"/>
                <w:szCs w:val="16"/>
              </w:rPr>
            </w:pPr>
          </w:p>
          <w:p w14:paraId="63A183BB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</w:t>
            </w:r>
            <w:r w:rsidR="003B2B39">
              <w:rPr>
                <w:sz w:val="16"/>
                <w:szCs w:val="16"/>
              </w:rPr>
              <w:t>rhaalt</w:t>
            </w:r>
            <w:r>
              <w:rPr>
                <w:sz w:val="16"/>
                <w:szCs w:val="16"/>
              </w:rPr>
              <w:t xml:space="preserve"> geluid</w:t>
            </w:r>
            <w:r w:rsidR="003B2B39">
              <w:rPr>
                <w:sz w:val="16"/>
                <w:szCs w:val="16"/>
              </w:rPr>
              <w:t>en die</w:t>
            </w:r>
            <w:r>
              <w:rPr>
                <w:sz w:val="16"/>
                <w:szCs w:val="16"/>
              </w:rPr>
              <w:t xml:space="preserve"> hij zelf maakt</w:t>
            </w:r>
          </w:p>
          <w:p w14:paraId="464787DB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Merkt bij een eentonig geluid een variatie op</w:t>
            </w:r>
          </w:p>
          <w:p w14:paraId="4133BE1E" w14:textId="77777777" w:rsidR="00AD4581" w:rsidRPr="00FC154E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Reageert op verschillen in temperatuur op de huid (water, aanraking)</w:t>
            </w:r>
          </w:p>
          <w:p w14:paraId="79114B67" w14:textId="77777777" w:rsidR="00AD4581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Reageert op verschillen in textuur (glad, hard, ruw, zacht)</w:t>
            </w:r>
          </w:p>
          <w:p w14:paraId="2786ABB3" w14:textId="77777777" w:rsidR="0038162C" w:rsidRPr="00FC154E" w:rsidRDefault="0038162C" w:rsidP="0038162C">
            <w:pPr>
              <w:ind w:left="198" w:hanging="198"/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Reageert met geluiden, mimiek en/ of glimlach op gezichtsuitdrukkingen van volwassenen</w:t>
            </w:r>
          </w:p>
          <w:p w14:paraId="7475C079" w14:textId="77777777" w:rsidR="00AD4581" w:rsidRPr="00FC154E" w:rsidRDefault="00AD4581" w:rsidP="00AD4581">
            <w:pPr>
              <w:rPr>
                <w:b/>
                <w:sz w:val="16"/>
                <w:szCs w:val="16"/>
              </w:rPr>
            </w:pPr>
          </w:p>
          <w:p w14:paraId="6465E8FA" w14:textId="77777777" w:rsidR="0038162C" w:rsidRDefault="0038162C" w:rsidP="00AD45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Kijkt naar/speelt met eigen handen</w:t>
            </w:r>
          </w:p>
          <w:p w14:paraId="34A7A4F3" w14:textId="77777777" w:rsidR="00AD4581" w:rsidRPr="00FC154E" w:rsidRDefault="00AD4581" w:rsidP="00AD4581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Onderzoekt een voorwerp met de mond</w:t>
            </w:r>
          </w:p>
          <w:p w14:paraId="1E6FC7DC" w14:textId="77777777" w:rsidR="00942132" w:rsidRPr="00FC154E" w:rsidRDefault="0038162C" w:rsidP="00AD4581">
            <w:pPr>
              <w:rPr>
                <w:sz w:val="16"/>
                <w:szCs w:val="16"/>
              </w:rPr>
            </w:pPr>
            <w:r w:rsidRPr="002C0989">
              <w:rPr>
                <w:sz w:val="16"/>
                <w:szCs w:val="16"/>
              </w:rPr>
              <w:t>Grijpt</w:t>
            </w:r>
            <w:r>
              <w:rPr>
                <w:sz w:val="16"/>
                <w:szCs w:val="16"/>
              </w:rPr>
              <w:t>/reikt</w:t>
            </w:r>
            <w:r w:rsidRPr="002C0989">
              <w:rPr>
                <w:sz w:val="16"/>
                <w:szCs w:val="16"/>
              </w:rPr>
              <w:t xml:space="preserve"> vanuit rugligging naar voorwerpen</w:t>
            </w:r>
            <w:r>
              <w:rPr>
                <w:sz w:val="16"/>
                <w:szCs w:val="16"/>
              </w:rPr>
              <w:t xml:space="preserve"> in het midden van zijn blikveld </w:t>
            </w:r>
            <w:r w:rsidR="00942132">
              <w:rPr>
                <w:sz w:val="16"/>
                <w:szCs w:val="16"/>
              </w:rPr>
              <w:t>Grijpt/reikt naar voorwerpen die net buiten bereik zijn</w:t>
            </w:r>
          </w:p>
          <w:p w14:paraId="415304A2" w14:textId="77777777" w:rsidR="00AD4581" w:rsidRPr="00FC154E" w:rsidRDefault="00AD4581" w:rsidP="00AD4581">
            <w:pPr>
              <w:ind w:left="198" w:hanging="198"/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>Pakt met zijn handen zijn voeten</w:t>
            </w:r>
          </w:p>
          <w:p w14:paraId="28E5A028" w14:textId="77777777" w:rsidR="00AD4581" w:rsidRPr="00FC154E" w:rsidRDefault="00AD4581" w:rsidP="0038162C">
            <w:pPr>
              <w:rPr>
                <w:sz w:val="16"/>
                <w:szCs w:val="16"/>
              </w:rPr>
            </w:pPr>
            <w:r w:rsidRPr="00FC154E">
              <w:rPr>
                <w:sz w:val="16"/>
                <w:szCs w:val="16"/>
              </w:rPr>
              <w:t xml:space="preserve">Bekijkt een voorwerp voor het in de mond te stoppen </w:t>
            </w:r>
          </w:p>
        </w:tc>
      </w:tr>
    </w:tbl>
    <w:p w14:paraId="3E01421E" w14:textId="77777777" w:rsidR="00252314" w:rsidRPr="006C2AE5" w:rsidRDefault="00252314" w:rsidP="002A4F40">
      <w:pPr>
        <w:rPr>
          <w:color w:val="0000FF"/>
          <w:sz w:val="20"/>
          <w:szCs w:val="20"/>
        </w:rPr>
      </w:pPr>
    </w:p>
    <w:p w14:paraId="51525A14" w14:textId="77777777" w:rsidR="002D4FE5" w:rsidRPr="006C2AE5" w:rsidRDefault="002D4FE5" w:rsidP="002A4F40">
      <w:pPr>
        <w:rPr>
          <w:color w:val="0000FF"/>
          <w:sz w:val="20"/>
          <w:szCs w:val="20"/>
        </w:rPr>
      </w:pPr>
    </w:p>
    <w:p w14:paraId="5F56A1A8" w14:textId="77777777" w:rsidR="00FD4902" w:rsidRDefault="00FD4902" w:rsidP="0038677B">
      <w:pPr>
        <w:rPr>
          <w:sz w:val="20"/>
          <w:szCs w:val="20"/>
        </w:rPr>
      </w:pPr>
    </w:p>
    <w:p w14:paraId="1984958E" w14:textId="77777777" w:rsidR="00FD4902" w:rsidRDefault="00FD4902" w:rsidP="0038677B">
      <w:pPr>
        <w:rPr>
          <w:sz w:val="20"/>
          <w:szCs w:val="20"/>
        </w:rPr>
      </w:pPr>
    </w:p>
    <w:p w14:paraId="0E6A352A" w14:textId="77777777" w:rsidR="006849E6" w:rsidRPr="003B48F7" w:rsidRDefault="006366B5" w:rsidP="006849E6">
      <w:pPr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3765C4">
        <w:rPr>
          <w:sz w:val="20"/>
          <w:szCs w:val="20"/>
        </w:rPr>
        <w:lastRenderedPageBreak/>
        <w:t>Taakontwikkeling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62FDF" w14:paraId="4CB97C60" w14:textId="77777777">
        <w:tc>
          <w:tcPr>
            <w:tcW w:w="4596" w:type="dxa"/>
            <w:shd w:val="clear" w:color="auto" w:fill="D9D9D9"/>
          </w:tcPr>
          <w:p w14:paraId="1B86582A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596" w:type="dxa"/>
            <w:shd w:val="pct10" w:color="auto" w:fill="auto"/>
          </w:tcPr>
          <w:p w14:paraId="0BF0F6D0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96" w:type="dxa"/>
            <w:shd w:val="pct10" w:color="auto" w:fill="auto"/>
          </w:tcPr>
          <w:p w14:paraId="36393BD7" w14:textId="77777777" w:rsidR="00762FDF" w:rsidRPr="002A4F40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C6CDA" w14:paraId="7A37C52B" w14:textId="77777777">
        <w:tc>
          <w:tcPr>
            <w:tcW w:w="4596" w:type="dxa"/>
            <w:tcBorders>
              <w:bottom w:val="single" w:sz="4" w:space="0" w:color="auto"/>
            </w:tcBorders>
          </w:tcPr>
          <w:p w14:paraId="02E53D7B" w14:textId="77777777" w:rsidR="000322DE" w:rsidRPr="000322DE" w:rsidRDefault="000322DE" w:rsidP="003D4163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2F74398D" w14:textId="77777777" w:rsidR="003D4163" w:rsidRPr="000322DE" w:rsidRDefault="00231D85" w:rsidP="003D416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Reageert wanneer </w:t>
            </w:r>
            <w:r w:rsidR="003765C4">
              <w:rPr>
                <w:sz w:val="16"/>
                <w:szCs w:val="16"/>
              </w:rPr>
              <w:t>hij met een voorwerp</w:t>
            </w:r>
            <w:r w:rsidR="003D4163" w:rsidRPr="000322DE">
              <w:rPr>
                <w:sz w:val="16"/>
                <w:szCs w:val="16"/>
              </w:rPr>
              <w:t xml:space="preserve"> een geluid veroorzaakt</w:t>
            </w:r>
          </w:p>
          <w:p w14:paraId="18D0B3F7" w14:textId="77777777" w:rsidR="003D4163" w:rsidRPr="000322DE" w:rsidRDefault="001608B3" w:rsidP="003D416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Reageert</w:t>
            </w:r>
            <w:r w:rsidR="003D4163" w:rsidRPr="000322DE">
              <w:rPr>
                <w:sz w:val="16"/>
                <w:szCs w:val="16"/>
              </w:rPr>
              <w:t xml:space="preserve"> wanneer een ander een handeling verricht</w:t>
            </w:r>
          </w:p>
          <w:p w14:paraId="1994B7C4" w14:textId="77777777" w:rsidR="002531B3" w:rsidRPr="000322DE" w:rsidRDefault="001608B3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Reageert wanneer een handeling van een ander stopt</w:t>
            </w:r>
            <w:r w:rsidR="00AB4FC4" w:rsidRPr="000322DE">
              <w:rPr>
                <w:sz w:val="16"/>
                <w:szCs w:val="16"/>
              </w:rPr>
              <w:t xml:space="preserve"> (mimiek, spierspanning, geluid)</w:t>
            </w:r>
          </w:p>
          <w:p w14:paraId="795A940B" w14:textId="77777777" w:rsidR="000322DE" w:rsidRPr="000322DE" w:rsidRDefault="000322DE" w:rsidP="00382E5F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22EE72E4" w14:textId="77777777" w:rsidR="008C4CAC" w:rsidRPr="000322DE" w:rsidRDefault="00834029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Voelt aan sensopatische materialen (hand door water/zand laten glijden, knijpen in klei)</w:t>
            </w:r>
          </w:p>
          <w:p w14:paraId="30BA6946" w14:textId="77777777" w:rsidR="000322DE" w:rsidRPr="000322DE" w:rsidRDefault="003765C4" w:rsidP="00382E5F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Handelingen met materialen</w:t>
            </w:r>
          </w:p>
          <w:p w14:paraId="7A65711A" w14:textId="77777777" w:rsidR="000314BC" w:rsidRPr="000322DE" w:rsidRDefault="000314BC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Verkent een voorwerp door het uitvoeren van handelingen die niets te maken hebben met de aard van het voorwerp (likken aan een bal)</w:t>
            </w:r>
          </w:p>
          <w:p w14:paraId="20B0E803" w14:textId="77777777" w:rsidR="007C6CDA" w:rsidRPr="000322DE" w:rsidRDefault="007C6CDA" w:rsidP="000314BC">
            <w:pPr>
              <w:ind w:left="198" w:hanging="198"/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14:paraId="3DC16E6B" w14:textId="77777777" w:rsidR="000322DE" w:rsidRPr="000322DE" w:rsidRDefault="000322DE" w:rsidP="00871B69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40B5C29B" w14:textId="77777777" w:rsidR="001608B3" w:rsidRPr="000322DE" w:rsidRDefault="00AB4FC4" w:rsidP="00871B6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Kijkt</w:t>
            </w:r>
            <w:r w:rsidR="00772312" w:rsidRPr="000322DE">
              <w:rPr>
                <w:sz w:val="16"/>
                <w:szCs w:val="16"/>
              </w:rPr>
              <w:t>/reikt</w:t>
            </w:r>
            <w:r w:rsidRPr="000322DE">
              <w:rPr>
                <w:sz w:val="16"/>
                <w:szCs w:val="16"/>
              </w:rPr>
              <w:t xml:space="preserve"> verwachtingsvol naar een persoon/materiaal</w:t>
            </w:r>
            <w:r w:rsidR="00772312" w:rsidRPr="000322DE">
              <w:rPr>
                <w:sz w:val="16"/>
                <w:szCs w:val="16"/>
              </w:rPr>
              <w:t>/activiteit</w:t>
            </w:r>
          </w:p>
          <w:p w14:paraId="17F795F1" w14:textId="77777777" w:rsidR="002531B3" w:rsidRPr="000322DE" w:rsidRDefault="00AB7D31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Me</w:t>
            </w:r>
            <w:r w:rsidR="003765C4">
              <w:rPr>
                <w:sz w:val="16"/>
                <w:szCs w:val="16"/>
              </w:rPr>
              <w:t>rkt op dat een voorwerp</w:t>
            </w:r>
            <w:r w:rsidRPr="000322DE">
              <w:rPr>
                <w:sz w:val="16"/>
                <w:szCs w:val="16"/>
              </w:rPr>
              <w:t xml:space="preserve"> weg is </w:t>
            </w:r>
          </w:p>
          <w:p w14:paraId="10400C08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041A3B58" w14:textId="77777777" w:rsidR="007C06D4" w:rsidRPr="000322DE" w:rsidRDefault="007C06D4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Onderzoekt met meerdere zintuigen een voorwerp/sensopatische materialen</w:t>
            </w:r>
            <w:r w:rsidR="00F12AC6" w:rsidRPr="000322DE">
              <w:rPr>
                <w:sz w:val="16"/>
                <w:szCs w:val="16"/>
              </w:rPr>
              <w:t xml:space="preserve"> (ronddraaien, weggooien</w:t>
            </w:r>
            <w:r w:rsidRPr="000322DE">
              <w:rPr>
                <w:sz w:val="16"/>
                <w:szCs w:val="16"/>
              </w:rPr>
              <w:t>)</w:t>
            </w:r>
          </w:p>
          <w:p w14:paraId="7D63476D" w14:textId="77777777" w:rsidR="008C4CAC" w:rsidRPr="000322DE" w:rsidRDefault="00AB7D31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Laat zijn afkeer zien voor voorwerpen/materialen (afwenden, huilen)</w:t>
            </w:r>
          </w:p>
          <w:p w14:paraId="64B82418" w14:textId="77777777" w:rsidR="000322DE" w:rsidRPr="000322DE" w:rsidRDefault="003765C4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Handelingen met materialen</w:t>
            </w:r>
          </w:p>
          <w:p w14:paraId="074DA488" w14:textId="77777777" w:rsidR="00CB60B5" w:rsidRPr="000322DE" w:rsidRDefault="00CB60B5" w:rsidP="007C06D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Ontdekt meerdere mogelijkheden van een voorwerp (schudden, schuiven)</w:t>
            </w:r>
          </w:p>
          <w:p w14:paraId="48ADB9E4" w14:textId="77777777" w:rsidR="00F239F4" w:rsidRPr="000322DE" w:rsidRDefault="00F239F4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Brengt </w:t>
            </w:r>
            <w:r w:rsidR="00F02E48" w:rsidRPr="000322DE">
              <w:rPr>
                <w:sz w:val="16"/>
                <w:szCs w:val="16"/>
              </w:rPr>
              <w:t xml:space="preserve">bewust </w:t>
            </w:r>
            <w:r w:rsidRPr="000322DE">
              <w:rPr>
                <w:sz w:val="16"/>
                <w:szCs w:val="16"/>
              </w:rPr>
              <w:t>twee voorwerpen met elkaar in contact (geluid maken door het tegen elkaar aan te slaan)</w:t>
            </w:r>
          </w:p>
          <w:p w14:paraId="4BC13A6B" w14:textId="77777777" w:rsidR="00383475" w:rsidRPr="000322DE" w:rsidRDefault="00383475" w:rsidP="006849E6">
            <w:pPr>
              <w:rPr>
                <w:sz w:val="16"/>
                <w:szCs w:val="16"/>
              </w:rPr>
            </w:pPr>
          </w:p>
          <w:p w14:paraId="4EEAE580" w14:textId="77777777" w:rsidR="007C6CDA" w:rsidRPr="000322DE" w:rsidRDefault="007C6CDA" w:rsidP="00871B69">
            <w:pPr>
              <w:ind w:left="198" w:hanging="198"/>
              <w:rPr>
                <w:sz w:val="16"/>
                <w:szCs w:val="16"/>
              </w:rPr>
            </w:pPr>
          </w:p>
        </w:tc>
        <w:tc>
          <w:tcPr>
            <w:tcW w:w="4596" w:type="dxa"/>
            <w:tcBorders>
              <w:bottom w:val="single" w:sz="4" w:space="0" w:color="auto"/>
            </w:tcBorders>
          </w:tcPr>
          <w:p w14:paraId="2473360B" w14:textId="77777777" w:rsidR="000322DE" w:rsidRPr="000322DE" w:rsidRDefault="000322DE" w:rsidP="00F87C30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72ED15F7" w14:textId="77777777" w:rsidR="00F87C30" w:rsidRPr="000322DE" w:rsidRDefault="00F87C30" w:rsidP="00F87C30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Verwacht een reactie uit de omgeving (blokje weggooien en dit terug verwachten)</w:t>
            </w:r>
          </w:p>
          <w:p w14:paraId="0C7099FF" w14:textId="77777777" w:rsidR="00F87C30" w:rsidRPr="000322DE" w:rsidRDefault="00F87C30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Gaat op z</w:t>
            </w:r>
            <w:r w:rsidR="006849E6" w:rsidRPr="000322DE">
              <w:rPr>
                <w:sz w:val="16"/>
                <w:szCs w:val="16"/>
              </w:rPr>
              <w:t xml:space="preserve">oek (kijken/toenaderen) naar </w:t>
            </w:r>
            <w:r w:rsidRPr="000322DE">
              <w:rPr>
                <w:sz w:val="16"/>
                <w:szCs w:val="16"/>
              </w:rPr>
              <w:t>voorwerp/</w:t>
            </w:r>
            <w:r w:rsidR="006849E6" w:rsidRPr="000322DE">
              <w:rPr>
                <w:sz w:val="16"/>
                <w:szCs w:val="16"/>
              </w:rPr>
              <w:t xml:space="preserve"> </w:t>
            </w:r>
            <w:r w:rsidRPr="000322DE">
              <w:rPr>
                <w:sz w:val="16"/>
                <w:szCs w:val="16"/>
              </w:rPr>
              <w:t>persoon die zojuist uit zijn gezichtsveld is gehaald</w:t>
            </w:r>
          </w:p>
          <w:p w14:paraId="56D08974" w14:textId="77777777" w:rsidR="00F87C30" w:rsidRPr="000322DE" w:rsidRDefault="00F87C30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Imiteert bewust geluiden, eenvoudige gebaren en mimiek</w:t>
            </w:r>
          </w:p>
          <w:p w14:paraId="1935FB5D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Materialen ontdekken</w:t>
            </w:r>
          </w:p>
          <w:p w14:paraId="46F8D88E" w14:textId="77777777" w:rsidR="00CD3302" w:rsidRPr="000322DE" w:rsidRDefault="00CD3302" w:rsidP="00CD3302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Laat zijn voorkeur op dat moment zien voor voorwerpen/materialen (kijken/reiken naar; voorkeur kan per moment verschillen)</w:t>
            </w:r>
          </w:p>
          <w:p w14:paraId="53989B26" w14:textId="77777777" w:rsidR="000322DE" w:rsidRPr="000322DE" w:rsidRDefault="003765C4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Handelingen met materialen</w:t>
            </w:r>
          </w:p>
          <w:p w14:paraId="2084D94C" w14:textId="77777777" w:rsidR="004B0609" w:rsidRPr="000322DE" w:rsidRDefault="004B0609" w:rsidP="004B0609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Herhaalt een handeling met een voorwerp die het</w:t>
            </w:r>
            <w:r w:rsidR="00CD3302" w:rsidRPr="000322DE">
              <w:rPr>
                <w:sz w:val="16"/>
                <w:szCs w:val="16"/>
              </w:rPr>
              <w:t xml:space="preserve"> </w:t>
            </w:r>
            <w:r w:rsidRPr="000322DE">
              <w:rPr>
                <w:sz w:val="16"/>
                <w:szCs w:val="16"/>
              </w:rPr>
              <w:t>ontdekt heeft (op tafel slaan)</w:t>
            </w:r>
          </w:p>
          <w:p w14:paraId="2390FFF1" w14:textId="77777777" w:rsidR="00F87C30" w:rsidRPr="000322DE" w:rsidRDefault="00CD3302" w:rsidP="00E7731B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Onderzoekt en probeert meerdere mogelijkheden van een voorwerp uit (doos op zijn kop, vinger ergens in steken)</w:t>
            </w:r>
          </w:p>
          <w:p w14:paraId="0CB79765" w14:textId="77777777" w:rsidR="000305B4" w:rsidRPr="000322DE" w:rsidRDefault="003765C4" w:rsidP="00CD3302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Voert handelingen uit </w:t>
            </w:r>
            <w:r w:rsidR="00B8699F" w:rsidRPr="000322DE">
              <w:rPr>
                <w:sz w:val="16"/>
                <w:szCs w:val="16"/>
              </w:rPr>
              <w:t>met meerdere materialen/voorwerpen</w:t>
            </w:r>
          </w:p>
        </w:tc>
      </w:tr>
    </w:tbl>
    <w:p w14:paraId="48940DC3" w14:textId="77777777" w:rsidR="000322DE" w:rsidRDefault="000322DE"/>
    <w:p w14:paraId="72E0D784" w14:textId="77777777" w:rsidR="000322DE" w:rsidRPr="000322DE" w:rsidRDefault="000322DE" w:rsidP="00571EB3">
      <w:pPr>
        <w:rPr>
          <w:sz w:val="20"/>
          <w:szCs w:val="20"/>
        </w:rPr>
      </w:pPr>
      <w:r>
        <w:br w:type="page"/>
      </w:r>
      <w:r w:rsidRPr="000322DE">
        <w:rPr>
          <w:sz w:val="20"/>
          <w:szCs w:val="20"/>
        </w:rPr>
        <w:lastRenderedPageBreak/>
        <w:t xml:space="preserve">1.1. </w:t>
      </w:r>
      <w:r w:rsidR="00571EB3">
        <w:rPr>
          <w:sz w:val="20"/>
          <w:szCs w:val="20"/>
        </w:rPr>
        <w:t>Taak</w:t>
      </w:r>
      <w:r>
        <w:rPr>
          <w:sz w:val="20"/>
          <w:szCs w:val="20"/>
        </w:rPr>
        <w:t>ontwikkeling - vervolg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596"/>
        <w:gridCol w:w="4596"/>
        <w:gridCol w:w="4596"/>
      </w:tblGrid>
      <w:tr w:rsidR="007C6CDA" w14:paraId="0FD28635" w14:textId="77777777">
        <w:tc>
          <w:tcPr>
            <w:tcW w:w="4596" w:type="dxa"/>
            <w:shd w:val="pct10" w:color="auto" w:fill="auto"/>
          </w:tcPr>
          <w:p w14:paraId="36B8CF73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596" w:type="dxa"/>
            <w:shd w:val="pct10" w:color="auto" w:fill="auto"/>
          </w:tcPr>
          <w:p w14:paraId="6AFB4937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96" w:type="dxa"/>
            <w:shd w:val="pct10" w:color="auto" w:fill="auto"/>
          </w:tcPr>
          <w:p w14:paraId="4534A609" w14:textId="77777777" w:rsidR="007C6CDA" w:rsidRPr="000322DE" w:rsidRDefault="007C6CDA" w:rsidP="00762FDF">
            <w:pPr>
              <w:jc w:val="center"/>
              <w:rPr>
                <w:b/>
                <w:sz w:val="18"/>
                <w:szCs w:val="18"/>
              </w:rPr>
            </w:pPr>
            <w:r w:rsidRPr="000322DE">
              <w:rPr>
                <w:b/>
                <w:sz w:val="18"/>
                <w:szCs w:val="18"/>
              </w:rPr>
              <w:t>6</w:t>
            </w:r>
          </w:p>
        </w:tc>
      </w:tr>
      <w:tr w:rsidR="007C6CDA" w14:paraId="7ADD9736" w14:textId="77777777">
        <w:tc>
          <w:tcPr>
            <w:tcW w:w="4596" w:type="dxa"/>
          </w:tcPr>
          <w:p w14:paraId="1A73580D" w14:textId="77777777" w:rsidR="000322DE" w:rsidRPr="000322DE" w:rsidRDefault="000322DE" w:rsidP="000322DE">
            <w:pPr>
              <w:ind w:left="198" w:hanging="198"/>
              <w:rPr>
                <w:i/>
                <w:sz w:val="16"/>
                <w:szCs w:val="16"/>
              </w:rPr>
            </w:pPr>
            <w:r w:rsidRPr="000322DE">
              <w:rPr>
                <w:i/>
                <w:sz w:val="16"/>
                <w:szCs w:val="16"/>
              </w:rPr>
              <w:t>Actie-reactie</w:t>
            </w:r>
          </w:p>
          <w:p w14:paraId="5605B86C" w14:textId="77777777" w:rsidR="0054437F" w:rsidRPr="000322DE" w:rsidRDefault="0054437F" w:rsidP="00382E5F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Vraagt </w:t>
            </w:r>
            <w:r w:rsidR="00F1465B" w:rsidRPr="000322DE">
              <w:rPr>
                <w:sz w:val="16"/>
                <w:szCs w:val="16"/>
              </w:rPr>
              <w:t xml:space="preserve">actief </w:t>
            </w:r>
            <w:r w:rsidRPr="000322DE">
              <w:rPr>
                <w:sz w:val="16"/>
                <w:szCs w:val="16"/>
              </w:rPr>
              <w:t>om een reactie uit de omgeving (geluiden, gericht kijken)</w:t>
            </w:r>
          </w:p>
          <w:p w14:paraId="3480EEF0" w14:textId="77777777" w:rsidR="000322DE" w:rsidRPr="000322DE" w:rsidRDefault="003765C4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Handelingen</w:t>
            </w:r>
            <w:r w:rsidR="000322DE" w:rsidRPr="000322DE">
              <w:rPr>
                <w:i/>
                <w:sz w:val="16"/>
                <w:szCs w:val="16"/>
              </w:rPr>
              <w:t xml:space="preserve"> met materialen</w:t>
            </w:r>
          </w:p>
          <w:p w14:paraId="515B2FA6" w14:textId="77777777" w:rsidR="00A6116A" w:rsidRPr="000322DE" w:rsidRDefault="00A6116A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Geeft op eigen initiatief een voorkeur aan voor materialen/voorwerpen (</w:t>
            </w:r>
            <w:r w:rsidR="003765C4">
              <w:rPr>
                <w:sz w:val="16"/>
                <w:szCs w:val="16"/>
              </w:rPr>
              <w:t>op vrij moment zelf een zacht kussen pakken</w:t>
            </w:r>
            <w:r w:rsidRPr="000322DE">
              <w:rPr>
                <w:sz w:val="16"/>
                <w:szCs w:val="16"/>
              </w:rPr>
              <w:t>)</w:t>
            </w:r>
          </w:p>
          <w:p w14:paraId="323FD191" w14:textId="77777777" w:rsidR="00A6116A" w:rsidRPr="000322DE" w:rsidRDefault="00A6116A" w:rsidP="00A6116A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Stopt voorwerpen ergens in en haalt ze er weer uit (knijpers in en uit een doos)</w:t>
            </w:r>
          </w:p>
          <w:p w14:paraId="55576E7B" w14:textId="77777777" w:rsidR="00F87C30" w:rsidRPr="000322DE" w:rsidRDefault="003765C4" w:rsidP="003765C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Voert handelingen uit </w:t>
            </w:r>
            <w:r w:rsidR="00A6116A" w:rsidRPr="000322DE">
              <w:rPr>
                <w:sz w:val="16"/>
                <w:szCs w:val="16"/>
              </w:rPr>
              <w:t>met grote materialen (</w:t>
            </w:r>
            <w:r>
              <w:rPr>
                <w:sz w:val="16"/>
                <w:szCs w:val="16"/>
              </w:rPr>
              <w:t>kar, grote dozen</w:t>
            </w:r>
            <w:r w:rsidR="00A6116A" w:rsidRPr="000322DE">
              <w:rPr>
                <w:sz w:val="16"/>
                <w:szCs w:val="16"/>
              </w:rPr>
              <w:t xml:space="preserve">) </w:t>
            </w:r>
          </w:p>
          <w:p w14:paraId="1636577A" w14:textId="77777777" w:rsidR="000322DE" w:rsidRPr="000322DE" w:rsidRDefault="003765C4" w:rsidP="00A6116A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Instructie en werken</w:t>
            </w:r>
          </w:p>
          <w:p w14:paraId="3DC6A149" w14:textId="77777777" w:rsidR="00571EB3" w:rsidRDefault="00571EB3" w:rsidP="00571EB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Imiteert eenvoudige </w:t>
            </w:r>
            <w:r>
              <w:rPr>
                <w:sz w:val="16"/>
                <w:szCs w:val="16"/>
              </w:rPr>
              <w:t xml:space="preserve">bekende </w:t>
            </w:r>
            <w:r w:rsidRPr="000322DE">
              <w:rPr>
                <w:sz w:val="16"/>
                <w:szCs w:val="16"/>
              </w:rPr>
              <w:t>handelingen</w:t>
            </w:r>
            <w:r>
              <w:rPr>
                <w:sz w:val="16"/>
                <w:szCs w:val="16"/>
              </w:rPr>
              <w:t xml:space="preserve"> van een bekende </w:t>
            </w:r>
            <w:r w:rsidR="007145F3">
              <w:rPr>
                <w:sz w:val="16"/>
                <w:szCs w:val="16"/>
              </w:rPr>
              <w:t>persoon</w:t>
            </w:r>
            <w:r>
              <w:rPr>
                <w:sz w:val="16"/>
                <w:szCs w:val="16"/>
              </w:rPr>
              <w:t xml:space="preserve"> met een voorwerp (lepel in kopje</w:t>
            </w:r>
            <w:r w:rsidRPr="000322DE">
              <w:rPr>
                <w:sz w:val="16"/>
                <w:szCs w:val="16"/>
              </w:rPr>
              <w:t>)</w:t>
            </w:r>
          </w:p>
          <w:p w14:paraId="08264FAE" w14:textId="77777777" w:rsidR="00A6116A" w:rsidRDefault="00A6116A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Accepteert </w:t>
            </w:r>
            <w:r w:rsidR="003765C4">
              <w:rPr>
                <w:sz w:val="16"/>
                <w:szCs w:val="16"/>
              </w:rPr>
              <w:t xml:space="preserve">het wanneer </w:t>
            </w:r>
            <w:r w:rsidRPr="000322DE">
              <w:rPr>
                <w:sz w:val="16"/>
                <w:szCs w:val="16"/>
              </w:rPr>
              <w:t xml:space="preserve">een </w:t>
            </w:r>
            <w:r w:rsidR="007145F3">
              <w:rPr>
                <w:sz w:val="16"/>
                <w:szCs w:val="16"/>
              </w:rPr>
              <w:t>persoon</w:t>
            </w:r>
            <w:r w:rsidR="003765C4">
              <w:rPr>
                <w:sz w:val="16"/>
                <w:szCs w:val="16"/>
              </w:rPr>
              <w:t xml:space="preserve"> een onbekende handeling</w:t>
            </w:r>
            <w:r w:rsidR="00571EB3">
              <w:rPr>
                <w:sz w:val="16"/>
                <w:szCs w:val="16"/>
              </w:rPr>
              <w:t xml:space="preserve"> met materiaal</w:t>
            </w:r>
            <w:r w:rsidR="003765C4">
              <w:rPr>
                <w:sz w:val="16"/>
                <w:szCs w:val="16"/>
              </w:rPr>
              <w:t xml:space="preserve"> voordoet</w:t>
            </w:r>
          </w:p>
          <w:p w14:paraId="40CB77BD" w14:textId="77777777" w:rsidR="002E004F" w:rsidRPr="000322DE" w:rsidRDefault="002E004F" w:rsidP="003765C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Blijft eigen handeling/activiteit uitvoeren zolang begeleider in zich</w:t>
            </w:r>
            <w:r w:rsidR="000A00E0">
              <w:rPr>
                <w:sz w:val="16"/>
                <w:szCs w:val="16"/>
              </w:rPr>
              <w:t>t</w:t>
            </w:r>
            <w:r>
              <w:rPr>
                <w:sz w:val="16"/>
                <w:szCs w:val="16"/>
              </w:rPr>
              <w:t xml:space="preserve"> is</w:t>
            </w:r>
          </w:p>
          <w:p w14:paraId="58BD69F8" w14:textId="77777777" w:rsidR="007C6CDA" w:rsidRPr="000322DE" w:rsidRDefault="003765C4" w:rsidP="007C6CDA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Voert </w:t>
            </w:r>
            <w:r w:rsidR="00382E5F" w:rsidRPr="000322DE">
              <w:rPr>
                <w:sz w:val="16"/>
                <w:szCs w:val="16"/>
              </w:rPr>
              <w:t xml:space="preserve">eigen </w:t>
            </w:r>
            <w:r>
              <w:rPr>
                <w:sz w:val="16"/>
                <w:szCs w:val="16"/>
              </w:rPr>
              <w:t>activiteit uit</w:t>
            </w:r>
            <w:r w:rsidR="00382E5F" w:rsidRPr="000322DE">
              <w:rPr>
                <w:sz w:val="16"/>
                <w:szCs w:val="16"/>
              </w:rPr>
              <w:t xml:space="preserve"> naast een andere </w:t>
            </w:r>
            <w:r w:rsidR="008F6D43">
              <w:rPr>
                <w:sz w:val="16"/>
                <w:szCs w:val="16"/>
              </w:rPr>
              <w:t>leerling</w:t>
            </w:r>
          </w:p>
        </w:tc>
        <w:tc>
          <w:tcPr>
            <w:tcW w:w="4596" w:type="dxa"/>
          </w:tcPr>
          <w:p w14:paraId="759746E7" w14:textId="77777777" w:rsidR="000322DE" w:rsidRPr="000322DE" w:rsidRDefault="003765C4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Handelingen</w:t>
            </w:r>
            <w:r w:rsidR="000322DE" w:rsidRPr="000322DE">
              <w:rPr>
                <w:i/>
                <w:sz w:val="16"/>
                <w:szCs w:val="16"/>
              </w:rPr>
              <w:t xml:space="preserve"> met materialen</w:t>
            </w:r>
          </w:p>
          <w:p w14:paraId="4787F6C4" w14:textId="77777777" w:rsidR="007C0B66" w:rsidRPr="000322DE" w:rsidRDefault="007C0B66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Stopt voorwerpen gericht ergens in en </w:t>
            </w:r>
            <w:r w:rsidR="003765C4">
              <w:rPr>
                <w:sz w:val="16"/>
                <w:szCs w:val="16"/>
              </w:rPr>
              <w:t>uit (bestek in bestekbak</w:t>
            </w:r>
            <w:r w:rsidRPr="000322DE">
              <w:rPr>
                <w:sz w:val="16"/>
                <w:szCs w:val="16"/>
              </w:rPr>
              <w:t>)</w:t>
            </w:r>
          </w:p>
          <w:p w14:paraId="461297F1" w14:textId="77777777" w:rsidR="00DF6962" w:rsidRPr="000322DE" w:rsidRDefault="003765C4" w:rsidP="003765C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Voert </w:t>
            </w:r>
            <w:r w:rsidR="00DF6962" w:rsidRPr="000322DE">
              <w:rPr>
                <w:sz w:val="16"/>
                <w:szCs w:val="16"/>
              </w:rPr>
              <w:t xml:space="preserve">met concrete dagelijkse gebruiksvoorwerpen </w:t>
            </w:r>
            <w:r>
              <w:rPr>
                <w:sz w:val="16"/>
                <w:szCs w:val="16"/>
              </w:rPr>
              <w:t>de handeling uit waarvoor het is bedoeld</w:t>
            </w:r>
            <w:r w:rsidR="00DF6962" w:rsidRPr="000322DE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vegen met een doekje</w:t>
            </w:r>
            <w:r w:rsidR="00DF6962" w:rsidRPr="000322DE">
              <w:rPr>
                <w:sz w:val="16"/>
                <w:szCs w:val="16"/>
              </w:rPr>
              <w:t>)</w:t>
            </w:r>
          </w:p>
          <w:p w14:paraId="525BD11D" w14:textId="77777777" w:rsidR="007C0B66" w:rsidRPr="000322DE" w:rsidRDefault="00932599" w:rsidP="00B274A1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Staat open voor </w:t>
            </w:r>
            <w:r w:rsidR="000322DE" w:rsidRPr="000322DE">
              <w:rPr>
                <w:sz w:val="16"/>
                <w:szCs w:val="16"/>
              </w:rPr>
              <w:t>geïntroduceerd</w:t>
            </w:r>
            <w:r w:rsidRPr="000322DE">
              <w:rPr>
                <w:sz w:val="16"/>
                <w:szCs w:val="16"/>
              </w:rPr>
              <w:t xml:space="preserve"> </w:t>
            </w:r>
            <w:r w:rsidR="003765C4">
              <w:rPr>
                <w:sz w:val="16"/>
                <w:szCs w:val="16"/>
              </w:rPr>
              <w:t xml:space="preserve">nieuw </w:t>
            </w:r>
            <w:r w:rsidR="007C0B66" w:rsidRPr="000322DE">
              <w:rPr>
                <w:sz w:val="16"/>
                <w:szCs w:val="16"/>
              </w:rPr>
              <w:t>materiaal</w:t>
            </w:r>
            <w:r w:rsidRPr="000322DE">
              <w:rPr>
                <w:sz w:val="16"/>
                <w:szCs w:val="16"/>
              </w:rPr>
              <w:t xml:space="preserve"> (kijkt naar, voelt)</w:t>
            </w:r>
          </w:p>
          <w:p w14:paraId="27723A33" w14:textId="77777777" w:rsidR="000322DE" w:rsidRPr="000322DE" w:rsidRDefault="003765C4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Instructie en werken</w:t>
            </w:r>
          </w:p>
          <w:p w14:paraId="642F893F" w14:textId="77777777" w:rsidR="00571EB3" w:rsidRDefault="00571EB3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Imiteert eenvoudige </w:t>
            </w:r>
            <w:r>
              <w:rPr>
                <w:sz w:val="16"/>
                <w:szCs w:val="16"/>
              </w:rPr>
              <w:t xml:space="preserve">onbekende </w:t>
            </w:r>
            <w:r w:rsidRPr="000322DE">
              <w:rPr>
                <w:sz w:val="16"/>
                <w:szCs w:val="16"/>
              </w:rPr>
              <w:t>handelingen</w:t>
            </w:r>
            <w:r>
              <w:rPr>
                <w:sz w:val="16"/>
                <w:szCs w:val="16"/>
              </w:rPr>
              <w:t xml:space="preserve"> van een bekende </w:t>
            </w:r>
            <w:r w:rsidR="007145F3">
              <w:rPr>
                <w:sz w:val="16"/>
                <w:szCs w:val="16"/>
              </w:rPr>
              <w:t>persoon</w:t>
            </w:r>
            <w:r>
              <w:rPr>
                <w:sz w:val="16"/>
                <w:szCs w:val="16"/>
              </w:rPr>
              <w:t xml:space="preserve"> met een voorwerp (doos opzij schuiven</w:t>
            </w:r>
            <w:r w:rsidRPr="000322DE">
              <w:rPr>
                <w:sz w:val="16"/>
                <w:szCs w:val="16"/>
              </w:rPr>
              <w:t>)</w:t>
            </w:r>
          </w:p>
          <w:p w14:paraId="0EB1241C" w14:textId="77777777" w:rsidR="006D59C5" w:rsidRDefault="006D59C5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Kijkt naar </w:t>
            </w:r>
            <w:r w:rsidR="003765C4">
              <w:rPr>
                <w:sz w:val="16"/>
                <w:szCs w:val="16"/>
              </w:rPr>
              <w:t>een handeling</w:t>
            </w:r>
            <w:r w:rsidRPr="000322DE">
              <w:rPr>
                <w:sz w:val="16"/>
                <w:szCs w:val="16"/>
              </w:rPr>
              <w:t xml:space="preserve"> van een andere leerlin</w:t>
            </w:r>
            <w:r w:rsidR="002E004F">
              <w:rPr>
                <w:sz w:val="16"/>
                <w:szCs w:val="16"/>
              </w:rPr>
              <w:t>g</w:t>
            </w:r>
          </w:p>
          <w:p w14:paraId="3CC30111" w14:textId="77777777" w:rsidR="002E004F" w:rsidRDefault="002E004F" w:rsidP="003765C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 eigen activiteit uit in een groepje leerlingen</w:t>
            </w:r>
          </w:p>
          <w:p w14:paraId="200CBA2D" w14:textId="77777777" w:rsidR="002E004F" w:rsidRPr="000322DE" w:rsidRDefault="002E004F" w:rsidP="003765C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Gaat door met eigen handeling/activiteit wanneer de begeleider uit zicht is</w:t>
            </w:r>
          </w:p>
          <w:p w14:paraId="234F1163" w14:textId="77777777" w:rsidR="007C6CDA" w:rsidRPr="000322DE" w:rsidRDefault="00382E5F" w:rsidP="00382E5F">
            <w:pPr>
              <w:ind w:left="198" w:hanging="198"/>
            </w:pPr>
            <w:r w:rsidRPr="000322DE">
              <w:rPr>
                <w:sz w:val="16"/>
                <w:szCs w:val="16"/>
              </w:rPr>
              <w:t xml:space="preserve">Laat </w:t>
            </w:r>
            <w:r w:rsidR="003765C4">
              <w:rPr>
                <w:sz w:val="16"/>
                <w:szCs w:val="16"/>
              </w:rPr>
              <w:t>materiaal</w:t>
            </w:r>
            <w:r w:rsidRPr="000322DE">
              <w:rPr>
                <w:sz w:val="16"/>
                <w:szCs w:val="16"/>
              </w:rPr>
              <w:t xml:space="preserve"> niet zomaar van zich afpakken</w:t>
            </w:r>
          </w:p>
        </w:tc>
        <w:tc>
          <w:tcPr>
            <w:tcW w:w="4596" w:type="dxa"/>
          </w:tcPr>
          <w:p w14:paraId="2B5ACFEB" w14:textId="77777777" w:rsidR="000322DE" w:rsidRPr="000322DE" w:rsidRDefault="003765C4" w:rsidP="003765C4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Handelingen </w:t>
            </w:r>
            <w:r w:rsidR="000322DE" w:rsidRPr="000322DE">
              <w:rPr>
                <w:i/>
                <w:sz w:val="16"/>
                <w:szCs w:val="16"/>
              </w:rPr>
              <w:t>met materialen</w:t>
            </w:r>
          </w:p>
          <w:p w14:paraId="55E732C0" w14:textId="77777777" w:rsidR="00926C1F" w:rsidRPr="000322DE" w:rsidRDefault="006A6C6C" w:rsidP="003765C4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>Brengt meerdere voorw</w:t>
            </w:r>
            <w:r w:rsidR="003765C4">
              <w:rPr>
                <w:sz w:val="16"/>
                <w:szCs w:val="16"/>
              </w:rPr>
              <w:t xml:space="preserve">erpen bij elkaar (spullen in een doos, </w:t>
            </w:r>
            <w:r w:rsidRPr="000322DE">
              <w:rPr>
                <w:sz w:val="16"/>
                <w:szCs w:val="16"/>
              </w:rPr>
              <w:t>roeren in pan)</w:t>
            </w:r>
          </w:p>
          <w:p w14:paraId="2192DB6D" w14:textId="77777777" w:rsidR="00B274A1" w:rsidRPr="000322DE" w:rsidRDefault="003765C4" w:rsidP="00B274A1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Ontdekt nieuw </w:t>
            </w:r>
            <w:r w:rsidR="00B274A1" w:rsidRPr="000322DE">
              <w:rPr>
                <w:sz w:val="16"/>
                <w:szCs w:val="16"/>
              </w:rPr>
              <w:t>materiaal zonder dat het is geïntroduceerd</w:t>
            </w:r>
          </w:p>
          <w:p w14:paraId="19F898C0" w14:textId="77777777" w:rsidR="007E4683" w:rsidRPr="000322DE" w:rsidRDefault="007E4683" w:rsidP="00571EB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Accepteert </w:t>
            </w:r>
            <w:r w:rsidR="002D1DCC" w:rsidRPr="000322DE">
              <w:rPr>
                <w:sz w:val="16"/>
                <w:szCs w:val="16"/>
              </w:rPr>
              <w:t xml:space="preserve">variatie op een </w:t>
            </w:r>
            <w:r w:rsidR="00571EB3">
              <w:rPr>
                <w:sz w:val="16"/>
                <w:szCs w:val="16"/>
              </w:rPr>
              <w:t>opdracht</w:t>
            </w:r>
            <w:r w:rsidR="002D1DCC" w:rsidRPr="000322DE">
              <w:rPr>
                <w:sz w:val="16"/>
                <w:szCs w:val="16"/>
              </w:rPr>
              <w:t xml:space="preserve"> (zelfde handeling-divers materiaal; </w:t>
            </w:r>
            <w:r w:rsidR="00571EB3">
              <w:rPr>
                <w:sz w:val="16"/>
                <w:szCs w:val="16"/>
              </w:rPr>
              <w:t>kaarsen in een doos – handdoeken in een doos</w:t>
            </w:r>
            <w:r w:rsidR="002D1DCC" w:rsidRPr="000322DE">
              <w:rPr>
                <w:sz w:val="16"/>
                <w:szCs w:val="16"/>
              </w:rPr>
              <w:t>)</w:t>
            </w:r>
          </w:p>
          <w:p w14:paraId="7108C168" w14:textId="77777777" w:rsidR="00295AB7" w:rsidRPr="000322DE" w:rsidRDefault="00571EB3" w:rsidP="00571EB3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Accepteert variatie in een opdracht</w:t>
            </w:r>
            <w:r w:rsidR="002D1DCC" w:rsidRPr="000322DE">
              <w:rPr>
                <w:sz w:val="16"/>
                <w:szCs w:val="16"/>
              </w:rPr>
              <w:t xml:space="preserve"> (ander materiaal en handeling; </w:t>
            </w:r>
            <w:r>
              <w:rPr>
                <w:sz w:val="16"/>
                <w:szCs w:val="16"/>
              </w:rPr>
              <w:t xml:space="preserve">kaarsen </w:t>
            </w:r>
            <w:r w:rsidR="002E004F">
              <w:rPr>
                <w:sz w:val="16"/>
                <w:szCs w:val="16"/>
              </w:rPr>
              <w:t>in</w:t>
            </w:r>
            <w:r>
              <w:rPr>
                <w:sz w:val="16"/>
                <w:szCs w:val="16"/>
              </w:rPr>
              <w:t xml:space="preserve"> een doos – tafels afvegen met een doekje</w:t>
            </w:r>
            <w:r w:rsidR="007E4683" w:rsidRPr="000322DE">
              <w:rPr>
                <w:sz w:val="16"/>
                <w:szCs w:val="16"/>
              </w:rPr>
              <w:t>)</w:t>
            </w:r>
          </w:p>
          <w:p w14:paraId="77F0B3CE" w14:textId="77777777" w:rsidR="000322DE" w:rsidRPr="000322DE" w:rsidRDefault="00571EB3" w:rsidP="000322DE">
            <w:pPr>
              <w:ind w:left="198" w:hanging="198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Instructie en werken</w:t>
            </w:r>
          </w:p>
          <w:p w14:paraId="682EDDF2" w14:textId="77777777" w:rsidR="00571EB3" w:rsidRDefault="00571EB3" w:rsidP="00571EB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Imiteert eenvoudige </w:t>
            </w:r>
            <w:r>
              <w:rPr>
                <w:sz w:val="16"/>
                <w:szCs w:val="16"/>
              </w:rPr>
              <w:t xml:space="preserve">onbekende </w:t>
            </w:r>
            <w:r w:rsidRPr="000322DE">
              <w:rPr>
                <w:sz w:val="16"/>
                <w:szCs w:val="16"/>
              </w:rPr>
              <w:t>handelingen</w:t>
            </w:r>
            <w:r>
              <w:rPr>
                <w:sz w:val="16"/>
                <w:szCs w:val="16"/>
              </w:rPr>
              <w:t xml:space="preserve"> van een willekeurige volwassene met een voorwerp (doos opzij schuiven</w:t>
            </w:r>
            <w:r w:rsidRPr="000322DE">
              <w:rPr>
                <w:sz w:val="16"/>
                <w:szCs w:val="16"/>
              </w:rPr>
              <w:t>)</w:t>
            </w:r>
          </w:p>
          <w:p w14:paraId="69056D58" w14:textId="77777777" w:rsidR="00571EB3" w:rsidRDefault="00571EB3" w:rsidP="00571EB3">
            <w:pPr>
              <w:ind w:left="198" w:hanging="198"/>
              <w:rPr>
                <w:sz w:val="16"/>
                <w:szCs w:val="16"/>
              </w:rPr>
            </w:pPr>
            <w:r w:rsidRPr="000322DE">
              <w:rPr>
                <w:sz w:val="16"/>
                <w:szCs w:val="16"/>
              </w:rPr>
              <w:t xml:space="preserve">Imiteert een reeks </w:t>
            </w:r>
            <w:r>
              <w:rPr>
                <w:sz w:val="16"/>
                <w:szCs w:val="16"/>
              </w:rPr>
              <w:t xml:space="preserve">bekende </w:t>
            </w:r>
            <w:r w:rsidRPr="000322DE">
              <w:rPr>
                <w:sz w:val="16"/>
                <w:szCs w:val="16"/>
              </w:rPr>
              <w:t>handelingen (</w:t>
            </w:r>
            <w:r>
              <w:rPr>
                <w:sz w:val="16"/>
                <w:szCs w:val="16"/>
              </w:rPr>
              <w:t>in de doos, deksel op de doos, doos opzij</w:t>
            </w:r>
            <w:r w:rsidRPr="000322DE">
              <w:rPr>
                <w:sz w:val="16"/>
                <w:szCs w:val="16"/>
              </w:rPr>
              <w:t xml:space="preserve">) </w:t>
            </w:r>
          </w:p>
          <w:p w14:paraId="1040C068" w14:textId="77777777" w:rsidR="006D59C5" w:rsidRPr="000322DE" w:rsidRDefault="00571EB3" w:rsidP="00571EB3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</w:t>
            </w:r>
            <w:r w:rsidR="006D59C5" w:rsidRPr="000322DE">
              <w:rPr>
                <w:sz w:val="16"/>
                <w:szCs w:val="16"/>
              </w:rPr>
              <w:t xml:space="preserve"> onder begeleiding met een ander</w:t>
            </w:r>
            <w:r>
              <w:rPr>
                <w:sz w:val="16"/>
                <w:szCs w:val="16"/>
              </w:rPr>
              <w:t>e leerling een activiteit uit</w:t>
            </w:r>
            <w:r w:rsidR="006D59C5" w:rsidRPr="000322DE">
              <w:rPr>
                <w:sz w:val="16"/>
                <w:szCs w:val="16"/>
              </w:rPr>
              <w:t xml:space="preserve"> (</w:t>
            </w:r>
            <w:r>
              <w:rPr>
                <w:sz w:val="16"/>
                <w:szCs w:val="16"/>
              </w:rPr>
              <w:t>gevouwen handdoek op de handdoek van de ander leggen</w:t>
            </w:r>
            <w:r w:rsidR="006D59C5" w:rsidRPr="000322DE">
              <w:rPr>
                <w:sz w:val="16"/>
                <w:szCs w:val="16"/>
              </w:rPr>
              <w:t>)</w:t>
            </w:r>
          </w:p>
          <w:p w14:paraId="1F221DCA" w14:textId="77777777" w:rsidR="007C6CDA" w:rsidRPr="000322DE" w:rsidRDefault="00571EB3" w:rsidP="000305B4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Voert de</w:t>
            </w:r>
            <w:r w:rsidR="00295AB7" w:rsidRPr="000322DE">
              <w:rPr>
                <w:sz w:val="16"/>
                <w:szCs w:val="16"/>
              </w:rPr>
              <w:t xml:space="preserve">zelfde </w:t>
            </w:r>
            <w:r>
              <w:rPr>
                <w:sz w:val="16"/>
                <w:szCs w:val="16"/>
              </w:rPr>
              <w:t>handeling uit</w:t>
            </w:r>
            <w:r w:rsidR="00295AB7" w:rsidRPr="000322DE">
              <w:rPr>
                <w:sz w:val="16"/>
                <w:szCs w:val="16"/>
              </w:rPr>
              <w:t xml:space="preserve"> als de leerling</w:t>
            </w:r>
            <w:r w:rsidR="007145F3">
              <w:rPr>
                <w:sz w:val="16"/>
                <w:szCs w:val="16"/>
              </w:rPr>
              <w:t xml:space="preserve"> </w:t>
            </w:r>
            <w:r w:rsidR="00295AB7" w:rsidRPr="000322DE">
              <w:rPr>
                <w:sz w:val="16"/>
                <w:szCs w:val="16"/>
              </w:rPr>
              <w:t>naast hem</w:t>
            </w:r>
          </w:p>
        </w:tc>
      </w:tr>
    </w:tbl>
    <w:p w14:paraId="21FEE1BD" w14:textId="77777777" w:rsidR="00166E22" w:rsidRDefault="00166E22" w:rsidP="000322DE"/>
    <w:p w14:paraId="4A26D186" w14:textId="77777777" w:rsidR="000851AE" w:rsidRPr="00221C6A" w:rsidRDefault="000851AE" w:rsidP="000851AE">
      <w:pPr>
        <w:rPr>
          <w:sz w:val="20"/>
          <w:szCs w:val="20"/>
        </w:rPr>
      </w:pPr>
      <w:r>
        <w:rPr>
          <w:color w:val="FF0000"/>
        </w:rPr>
        <w:br w:type="page"/>
      </w:r>
      <w:r>
        <w:rPr>
          <w:sz w:val="20"/>
          <w:szCs w:val="20"/>
        </w:rPr>
        <w:lastRenderedPageBreak/>
        <w:t>1.1. Taakontwikkeling</w:t>
      </w:r>
    </w:p>
    <w:p w14:paraId="4E40CE8E" w14:textId="77777777" w:rsidR="000851AE" w:rsidRDefault="000851AE" w:rsidP="000851AE">
      <w:pPr>
        <w:rPr>
          <w:sz w:val="16"/>
          <w:szCs w:val="16"/>
        </w:rPr>
      </w:pPr>
      <w:r w:rsidRPr="00221C6A">
        <w:rPr>
          <w:sz w:val="16"/>
          <w:szCs w:val="16"/>
        </w:rPr>
        <w:t xml:space="preserve">Aansluitende doelen ZML-leerlijnen </w:t>
      </w:r>
    </w:p>
    <w:p w14:paraId="2741055D" w14:textId="77777777" w:rsidR="000851AE" w:rsidRPr="00221C6A" w:rsidRDefault="000851AE" w:rsidP="000851AE">
      <w:pPr>
        <w:rPr>
          <w:sz w:val="16"/>
          <w:szCs w:val="16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4663"/>
        <w:gridCol w:w="4663"/>
        <w:gridCol w:w="4666"/>
      </w:tblGrid>
      <w:tr w:rsidR="000851AE" w14:paraId="5A212031" w14:textId="77777777">
        <w:tc>
          <w:tcPr>
            <w:tcW w:w="4738" w:type="dxa"/>
            <w:shd w:val="clear" w:color="auto" w:fill="D9D9D9"/>
          </w:tcPr>
          <w:p w14:paraId="04778A38" w14:textId="77777777" w:rsidR="000851AE" w:rsidRPr="00C10B77" w:rsidRDefault="000851AE" w:rsidP="00692CDD">
            <w:pPr>
              <w:rPr>
                <w:b/>
              </w:rPr>
            </w:pPr>
            <w:r>
              <w:rPr>
                <w:b/>
              </w:rPr>
              <w:t>Leren leren</w:t>
            </w:r>
          </w:p>
          <w:p w14:paraId="78FE3A1E" w14:textId="77777777" w:rsidR="000851AE" w:rsidRDefault="000851AE" w:rsidP="00692CDD">
            <w:r>
              <w:t>1.1. Taakaanpak</w:t>
            </w:r>
          </w:p>
        </w:tc>
        <w:tc>
          <w:tcPr>
            <w:tcW w:w="4740" w:type="dxa"/>
            <w:shd w:val="clear" w:color="auto" w:fill="D9D9D9"/>
          </w:tcPr>
          <w:p w14:paraId="4C087E71" w14:textId="77777777" w:rsidR="000851AE" w:rsidRPr="00C10B77" w:rsidRDefault="000851AE" w:rsidP="000851AE">
            <w:pPr>
              <w:rPr>
                <w:b/>
              </w:rPr>
            </w:pPr>
            <w:r>
              <w:rPr>
                <w:b/>
              </w:rPr>
              <w:t>Leren leren</w:t>
            </w:r>
          </w:p>
          <w:p w14:paraId="7CE7A477" w14:textId="77777777" w:rsidR="000851AE" w:rsidRDefault="000851AE" w:rsidP="000851AE">
            <w:r>
              <w:t>2.1. Hulp vragen</w:t>
            </w:r>
          </w:p>
        </w:tc>
        <w:tc>
          <w:tcPr>
            <w:tcW w:w="4740" w:type="dxa"/>
            <w:shd w:val="clear" w:color="auto" w:fill="D9D9D9"/>
          </w:tcPr>
          <w:p w14:paraId="5D9D6D41" w14:textId="77777777" w:rsidR="000851AE" w:rsidRPr="00C10B77" w:rsidRDefault="000851AE" w:rsidP="000851AE">
            <w:pPr>
              <w:rPr>
                <w:b/>
              </w:rPr>
            </w:pPr>
            <w:r>
              <w:rPr>
                <w:b/>
              </w:rPr>
              <w:t>Leren leren</w:t>
            </w:r>
          </w:p>
          <w:p w14:paraId="7B75328C" w14:textId="77777777" w:rsidR="000851AE" w:rsidRDefault="000851AE" w:rsidP="000851AE">
            <w:r>
              <w:t>2.2. Zelfstandig (door)werken</w:t>
            </w:r>
          </w:p>
        </w:tc>
      </w:tr>
      <w:tr w:rsidR="000851AE" w14:paraId="7846C006" w14:textId="77777777">
        <w:tc>
          <w:tcPr>
            <w:tcW w:w="4738" w:type="dxa"/>
          </w:tcPr>
          <w:p w14:paraId="43DCD10A" w14:textId="77777777" w:rsidR="000851AE" w:rsidRDefault="000851AE" w:rsidP="000851A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Pakt een voorwerp in opdracht van de leerkracht</w:t>
            </w:r>
            <w:r w:rsidRPr="00BD1593">
              <w:rPr>
                <w:sz w:val="16"/>
                <w:szCs w:val="16"/>
              </w:rPr>
              <w:t xml:space="preserve"> </w:t>
            </w:r>
          </w:p>
          <w:p w14:paraId="094C534A" w14:textId="77777777" w:rsidR="000851AE" w:rsidRDefault="000851AE" w:rsidP="000851A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Zet een voorwerp terug in opdracht van de leerkracht</w:t>
            </w:r>
          </w:p>
          <w:p w14:paraId="5023EB83" w14:textId="77777777" w:rsidR="000851AE" w:rsidRDefault="000851AE" w:rsidP="000851AE">
            <w:pPr>
              <w:ind w:left="198" w:hanging="19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Volgt de betekenis op van een verwijzer na een aanwijzing van de leerkracht (voorwerp, picto, foto)</w:t>
            </w:r>
          </w:p>
          <w:p w14:paraId="0D0EF22F" w14:textId="77777777" w:rsidR="000851AE" w:rsidRPr="009F07CE" w:rsidRDefault="000851AE" w:rsidP="000851AE">
            <w:pPr>
              <w:ind w:left="198" w:hanging="198"/>
              <w:rPr>
                <w:sz w:val="16"/>
              </w:rPr>
            </w:pPr>
            <w:r>
              <w:rPr>
                <w:sz w:val="16"/>
                <w:szCs w:val="16"/>
              </w:rPr>
              <w:t>Zet een voorwerp terug op de juiste plek</w:t>
            </w:r>
          </w:p>
        </w:tc>
        <w:tc>
          <w:tcPr>
            <w:tcW w:w="4740" w:type="dxa"/>
          </w:tcPr>
          <w:p w14:paraId="116DB6A4" w14:textId="77777777" w:rsidR="000851AE" w:rsidRDefault="000851AE" w:rsidP="000851AE">
            <w:pPr>
              <w:ind w:left="198" w:hanging="198"/>
            </w:pPr>
            <w:r>
              <w:rPr>
                <w:sz w:val="16"/>
                <w:szCs w:val="16"/>
              </w:rPr>
              <w:t>Vraagt de leerkracht om hulp als hij niet verder kan</w:t>
            </w:r>
          </w:p>
        </w:tc>
        <w:tc>
          <w:tcPr>
            <w:tcW w:w="4740" w:type="dxa"/>
          </w:tcPr>
          <w:p w14:paraId="39046295" w14:textId="77777777" w:rsidR="000851AE" w:rsidRDefault="000851AE" w:rsidP="00692CDD">
            <w:r>
              <w:rPr>
                <w:sz w:val="16"/>
                <w:szCs w:val="16"/>
              </w:rPr>
              <w:t>Werkt 2 tot 3 minuten zelfstandig aan een taak</w:t>
            </w:r>
          </w:p>
        </w:tc>
      </w:tr>
    </w:tbl>
    <w:p w14:paraId="4D419479" w14:textId="77777777" w:rsidR="007145F3" w:rsidRDefault="007145F3" w:rsidP="000322DE">
      <w:pPr>
        <w:rPr>
          <w:color w:val="FF0000"/>
        </w:rPr>
      </w:pPr>
    </w:p>
    <w:p w14:paraId="67E9CE2E" w14:textId="77777777" w:rsidR="008F6D43" w:rsidRDefault="008F6D43" w:rsidP="000322DE">
      <w:pPr>
        <w:rPr>
          <w:color w:val="FF0000"/>
        </w:rPr>
      </w:pPr>
    </w:p>
    <w:p w14:paraId="0F97ADF4" w14:textId="77777777" w:rsidR="008F6D43" w:rsidRPr="00072F6A" w:rsidRDefault="008F6D43" w:rsidP="00072F6A">
      <w:pPr>
        <w:rPr>
          <w:color w:val="FF0000"/>
        </w:rPr>
      </w:pPr>
    </w:p>
    <w:sectPr w:rsidR="008F6D43" w:rsidRPr="00072F6A" w:rsidSect="006849E6">
      <w:headerReference w:type="default" r:id="rId7"/>
      <w:pgSz w:w="16838" w:h="11906" w:orient="landscape"/>
      <w:pgMar w:top="539" w:right="1418" w:bottom="899" w:left="1418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3DF0" w14:textId="77777777" w:rsidR="0038676F" w:rsidRDefault="0038676F">
      <w:r>
        <w:separator/>
      </w:r>
    </w:p>
  </w:endnote>
  <w:endnote w:type="continuationSeparator" w:id="0">
    <w:p w14:paraId="5FBAEA44" w14:textId="77777777" w:rsidR="0038676F" w:rsidRDefault="0038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18958" w14:textId="77777777" w:rsidR="0038676F" w:rsidRDefault="0038676F">
      <w:r>
        <w:separator/>
      </w:r>
    </w:p>
  </w:footnote>
  <w:footnote w:type="continuationSeparator" w:id="0">
    <w:p w14:paraId="12798266" w14:textId="77777777" w:rsidR="0038676F" w:rsidRDefault="00386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65E9" w14:textId="77777777" w:rsidR="000851AE" w:rsidRPr="003765C4" w:rsidRDefault="000851AE" w:rsidP="00495426">
    <w:pPr>
      <w:pStyle w:val="Koptekst"/>
      <w:jc w:val="right"/>
      <w:rPr>
        <w:color w:val="808080"/>
      </w:rPr>
    </w:pPr>
    <w:r w:rsidRPr="003765C4">
      <w:rPr>
        <w:color w:val="808080"/>
      </w:rPr>
      <w:t>Leerlijnen voor leerlingen met een IQ tot 35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F10F1"/>
    <w:multiLevelType w:val="multilevel"/>
    <w:tmpl w:val="354C2D7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36333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40"/>
    <w:rsid w:val="00001612"/>
    <w:rsid w:val="000305B4"/>
    <w:rsid w:val="00030608"/>
    <w:rsid w:val="000314BC"/>
    <w:rsid w:val="000322DE"/>
    <w:rsid w:val="000604A1"/>
    <w:rsid w:val="00072F6A"/>
    <w:rsid w:val="000765E1"/>
    <w:rsid w:val="000841F2"/>
    <w:rsid w:val="000851AE"/>
    <w:rsid w:val="000951AB"/>
    <w:rsid w:val="0009595A"/>
    <w:rsid w:val="000A00E0"/>
    <w:rsid w:val="000C23C9"/>
    <w:rsid w:val="000D7566"/>
    <w:rsid w:val="000E26E9"/>
    <w:rsid w:val="001038E4"/>
    <w:rsid w:val="00124180"/>
    <w:rsid w:val="0012446C"/>
    <w:rsid w:val="0013533F"/>
    <w:rsid w:val="0014360C"/>
    <w:rsid w:val="001608B3"/>
    <w:rsid w:val="00166E22"/>
    <w:rsid w:val="001725B8"/>
    <w:rsid w:val="001868D1"/>
    <w:rsid w:val="00194539"/>
    <w:rsid w:val="001A65A0"/>
    <w:rsid w:val="001D3280"/>
    <w:rsid w:val="001E06CF"/>
    <w:rsid w:val="002148E2"/>
    <w:rsid w:val="00231D85"/>
    <w:rsid w:val="00252314"/>
    <w:rsid w:val="002531B3"/>
    <w:rsid w:val="0025426D"/>
    <w:rsid w:val="002565A1"/>
    <w:rsid w:val="00295AB7"/>
    <w:rsid w:val="002A4F40"/>
    <w:rsid w:val="002B1285"/>
    <w:rsid w:val="002C261E"/>
    <w:rsid w:val="002C3291"/>
    <w:rsid w:val="002D1DCC"/>
    <w:rsid w:val="002D4FE5"/>
    <w:rsid w:val="002D5469"/>
    <w:rsid w:val="002E004F"/>
    <w:rsid w:val="002E1D5A"/>
    <w:rsid w:val="002E2723"/>
    <w:rsid w:val="00300299"/>
    <w:rsid w:val="00301139"/>
    <w:rsid w:val="00306790"/>
    <w:rsid w:val="003324E3"/>
    <w:rsid w:val="003611F6"/>
    <w:rsid w:val="00362DE4"/>
    <w:rsid w:val="003714B9"/>
    <w:rsid w:val="003765C4"/>
    <w:rsid w:val="0038162C"/>
    <w:rsid w:val="00382E5F"/>
    <w:rsid w:val="00383475"/>
    <w:rsid w:val="0038676F"/>
    <w:rsid w:val="0038677B"/>
    <w:rsid w:val="003A0CB5"/>
    <w:rsid w:val="003A53E5"/>
    <w:rsid w:val="003B2B39"/>
    <w:rsid w:val="003B38AC"/>
    <w:rsid w:val="003B48F7"/>
    <w:rsid w:val="003D2794"/>
    <w:rsid w:val="003D4163"/>
    <w:rsid w:val="003F0B99"/>
    <w:rsid w:val="003F792E"/>
    <w:rsid w:val="003F7E99"/>
    <w:rsid w:val="0041764E"/>
    <w:rsid w:val="00426D91"/>
    <w:rsid w:val="00443958"/>
    <w:rsid w:val="004476A7"/>
    <w:rsid w:val="00462CAB"/>
    <w:rsid w:val="00466B61"/>
    <w:rsid w:val="00471929"/>
    <w:rsid w:val="00495426"/>
    <w:rsid w:val="004A0B53"/>
    <w:rsid w:val="004A70EA"/>
    <w:rsid w:val="004B0609"/>
    <w:rsid w:val="004B3F0D"/>
    <w:rsid w:val="004D0252"/>
    <w:rsid w:val="004D7D1B"/>
    <w:rsid w:val="004E1DA0"/>
    <w:rsid w:val="004E37F5"/>
    <w:rsid w:val="0051328B"/>
    <w:rsid w:val="00526541"/>
    <w:rsid w:val="0054437F"/>
    <w:rsid w:val="00557DEC"/>
    <w:rsid w:val="00571EB3"/>
    <w:rsid w:val="00577E0E"/>
    <w:rsid w:val="005913C1"/>
    <w:rsid w:val="005A2465"/>
    <w:rsid w:val="005A5D45"/>
    <w:rsid w:val="005E75C0"/>
    <w:rsid w:val="006366B5"/>
    <w:rsid w:val="00660A41"/>
    <w:rsid w:val="006651E5"/>
    <w:rsid w:val="006800D4"/>
    <w:rsid w:val="006849E6"/>
    <w:rsid w:val="006917FC"/>
    <w:rsid w:val="006925D1"/>
    <w:rsid w:val="00692CDD"/>
    <w:rsid w:val="006A6C6C"/>
    <w:rsid w:val="006B07C8"/>
    <w:rsid w:val="006B1D9A"/>
    <w:rsid w:val="006C2AE5"/>
    <w:rsid w:val="006C6640"/>
    <w:rsid w:val="006C7F7E"/>
    <w:rsid w:val="006D14F8"/>
    <w:rsid w:val="006D59C5"/>
    <w:rsid w:val="006E177F"/>
    <w:rsid w:val="007145F3"/>
    <w:rsid w:val="0072519B"/>
    <w:rsid w:val="00726263"/>
    <w:rsid w:val="00762FDF"/>
    <w:rsid w:val="00772312"/>
    <w:rsid w:val="007B5C8C"/>
    <w:rsid w:val="007C06D4"/>
    <w:rsid w:val="007C0B66"/>
    <w:rsid w:val="007C4658"/>
    <w:rsid w:val="007C6CDA"/>
    <w:rsid w:val="007D52ED"/>
    <w:rsid w:val="007E4683"/>
    <w:rsid w:val="008009D2"/>
    <w:rsid w:val="0083086F"/>
    <w:rsid w:val="00831EDD"/>
    <w:rsid w:val="00834029"/>
    <w:rsid w:val="008378AA"/>
    <w:rsid w:val="00871B69"/>
    <w:rsid w:val="008803FE"/>
    <w:rsid w:val="008806CD"/>
    <w:rsid w:val="008B21F0"/>
    <w:rsid w:val="008C1513"/>
    <w:rsid w:val="008C3B57"/>
    <w:rsid w:val="008C4CAC"/>
    <w:rsid w:val="008E0885"/>
    <w:rsid w:val="008F6D43"/>
    <w:rsid w:val="00907EFB"/>
    <w:rsid w:val="00917F45"/>
    <w:rsid w:val="00926C1F"/>
    <w:rsid w:val="00932599"/>
    <w:rsid w:val="00933132"/>
    <w:rsid w:val="00942132"/>
    <w:rsid w:val="0095063F"/>
    <w:rsid w:val="00952EB7"/>
    <w:rsid w:val="00966CF3"/>
    <w:rsid w:val="009915B6"/>
    <w:rsid w:val="009A7CF9"/>
    <w:rsid w:val="009B00F6"/>
    <w:rsid w:val="009C199A"/>
    <w:rsid w:val="009F263C"/>
    <w:rsid w:val="00A22668"/>
    <w:rsid w:val="00A2578E"/>
    <w:rsid w:val="00A2730E"/>
    <w:rsid w:val="00A348EC"/>
    <w:rsid w:val="00A422D6"/>
    <w:rsid w:val="00A56DFD"/>
    <w:rsid w:val="00A6116A"/>
    <w:rsid w:val="00A74358"/>
    <w:rsid w:val="00AA78A0"/>
    <w:rsid w:val="00AB4FC4"/>
    <w:rsid w:val="00AB7D31"/>
    <w:rsid w:val="00AD4581"/>
    <w:rsid w:val="00AF3255"/>
    <w:rsid w:val="00B22036"/>
    <w:rsid w:val="00B247C6"/>
    <w:rsid w:val="00B274A1"/>
    <w:rsid w:val="00B34F88"/>
    <w:rsid w:val="00B47DBD"/>
    <w:rsid w:val="00B72DCE"/>
    <w:rsid w:val="00B8699F"/>
    <w:rsid w:val="00B9072D"/>
    <w:rsid w:val="00BA2298"/>
    <w:rsid w:val="00BB025B"/>
    <w:rsid w:val="00BB08A5"/>
    <w:rsid w:val="00BB41ED"/>
    <w:rsid w:val="00C07B9C"/>
    <w:rsid w:val="00C21177"/>
    <w:rsid w:val="00C80E7B"/>
    <w:rsid w:val="00C81F7F"/>
    <w:rsid w:val="00C84CA1"/>
    <w:rsid w:val="00CA136D"/>
    <w:rsid w:val="00CB60B5"/>
    <w:rsid w:val="00CD3302"/>
    <w:rsid w:val="00CF1C58"/>
    <w:rsid w:val="00D076AB"/>
    <w:rsid w:val="00D44C9B"/>
    <w:rsid w:val="00D61113"/>
    <w:rsid w:val="00D637D5"/>
    <w:rsid w:val="00D72718"/>
    <w:rsid w:val="00D865FD"/>
    <w:rsid w:val="00D95FB1"/>
    <w:rsid w:val="00DA443D"/>
    <w:rsid w:val="00DC44D9"/>
    <w:rsid w:val="00DF6962"/>
    <w:rsid w:val="00E06631"/>
    <w:rsid w:val="00E342A3"/>
    <w:rsid w:val="00E37C36"/>
    <w:rsid w:val="00E41F09"/>
    <w:rsid w:val="00E45F78"/>
    <w:rsid w:val="00E63A29"/>
    <w:rsid w:val="00E66C36"/>
    <w:rsid w:val="00E67389"/>
    <w:rsid w:val="00E7731B"/>
    <w:rsid w:val="00E8043D"/>
    <w:rsid w:val="00E84740"/>
    <w:rsid w:val="00EA365E"/>
    <w:rsid w:val="00EB1BB5"/>
    <w:rsid w:val="00EE22E2"/>
    <w:rsid w:val="00EF0C60"/>
    <w:rsid w:val="00EF1E2B"/>
    <w:rsid w:val="00EF3979"/>
    <w:rsid w:val="00F02E48"/>
    <w:rsid w:val="00F12AC6"/>
    <w:rsid w:val="00F1465B"/>
    <w:rsid w:val="00F17F50"/>
    <w:rsid w:val="00F23173"/>
    <w:rsid w:val="00F239F4"/>
    <w:rsid w:val="00F24D10"/>
    <w:rsid w:val="00F31D2A"/>
    <w:rsid w:val="00F432EE"/>
    <w:rsid w:val="00F57048"/>
    <w:rsid w:val="00F61D57"/>
    <w:rsid w:val="00F81E8C"/>
    <w:rsid w:val="00F87C30"/>
    <w:rsid w:val="00FD2069"/>
    <w:rsid w:val="00FD4902"/>
    <w:rsid w:val="00FD5B41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49ABA0"/>
  <w15:chartTrackingRefBased/>
  <w15:docId w15:val="{45851985-2E58-4DA8-936D-543B2CA36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A4F40"/>
    <w:pPr>
      <w:spacing w:line="300" w:lineRule="atLeast"/>
    </w:pPr>
    <w:rPr>
      <w:rFonts w:ascii="Verdana" w:hAnsi="Verdana"/>
      <w:sz w:val="17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2A4F40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semiHidden/>
    <w:rsid w:val="00B47DBD"/>
    <w:rPr>
      <w:sz w:val="16"/>
      <w:szCs w:val="16"/>
    </w:rPr>
  </w:style>
  <w:style w:type="paragraph" w:styleId="Tekstopmerking">
    <w:name w:val="annotation text"/>
    <w:basedOn w:val="Standaard"/>
    <w:semiHidden/>
    <w:rsid w:val="00B47DB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B47DBD"/>
    <w:rPr>
      <w:b/>
      <w:bCs/>
    </w:rPr>
  </w:style>
  <w:style w:type="paragraph" w:styleId="Ballontekst">
    <w:name w:val="Balloon Text"/>
    <w:basedOn w:val="Standaard"/>
    <w:semiHidden/>
    <w:rsid w:val="00B47DBD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rsid w:val="0049542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495426"/>
    <w:pPr>
      <w:tabs>
        <w:tab w:val="center" w:pos="4536"/>
        <w:tab w:val="right" w:pos="9072"/>
      </w:tabs>
    </w:pPr>
  </w:style>
  <w:style w:type="paragraph" w:styleId="Revisie">
    <w:name w:val="Revision"/>
    <w:hidden/>
    <w:uiPriority w:val="99"/>
    <w:semiHidden/>
    <w:rsid w:val="00FD2069"/>
    <w:rPr>
      <w:rFonts w:ascii="Verdana" w:hAnsi="Verdana"/>
      <w:sz w:val="17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993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Leerlijn Communicatie </vt:lpstr>
    </vt:vector>
  </TitlesOfParts>
  <Company>-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Leerlijn Communicatie</dc:title>
  <dc:subject/>
  <dc:creator>Linda</dc:creator>
  <cp:keywords/>
  <dc:description/>
  <cp:lastModifiedBy>Anja van den Berg</cp:lastModifiedBy>
  <cp:revision>2</cp:revision>
  <cp:lastPrinted>2008-09-24T07:59:00Z</cp:lastPrinted>
  <dcterms:created xsi:type="dcterms:W3CDTF">2025-11-21T16:18:00Z</dcterms:created>
  <dcterms:modified xsi:type="dcterms:W3CDTF">2025-11-21T16:18:00Z</dcterms:modified>
</cp:coreProperties>
</file>