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3E67" w14:textId="77777777" w:rsidR="00352639" w:rsidRDefault="00352639" w:rsidP="00352639">
      <w:pPr>
        <w:rPr>
          <w:ins w:id="0" w:author="Auteur"/>
        </w:rPr>
      </w:pPr>
      <w:ins w:id="1" w:author="Auteur">
        <w:r w:rsidRPr="00DE7A3E">
          <w:rPr>
            <w:noProof/>
            <w:color w:val="C00000"/>
            <w:sz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8DACAB" wp14:editId="3725EF11">
                  <wp:simplePos x="0" y="0"/>
                  <wp:positionH relativeFrom="column">
                    <wp:posOffset>451485</wp:posOffset>
                  </wp:positionH>
                  <wp:positionV relativeFrom="paragraph">
                    <wp:posOffset>165100</wp:posOffset>
                  </wp:positionV>
                  <wp:extent cx="5486400" cy="3314700"/>
                  <wp:effectExtent l="0" t="0" r="19050" b="19050"/>
                  <wp:wrapNone/>
                  <wp:docPr id="357767788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400" cy="3314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6A639" w14:textId="77777777" w:rsidR="00352639" w:rsidRDefault="00352639" w:rsidP="00352639"/>
                            <w:p w14:paraId="3C93AD44" w14:textId="77777777" w:rsidR="00352639" w:rsidRDefault="00352639" w:rsidP="00352639"/>
                            <w:p w14:paraId="086ADB27" w14:textId="77777777" w:rsidR="00352639" w:rsidRDefault="00352639" w:rsidP="00352639"/>
                            <w:p w14:paraId="06662BA8" w14:textId="77777777" w:rsidR="00352639" w:rsidRDefault="00352639" w:rsidP="00352639"/>
                            <w:p w14:paraId="18A58042" w14:textId="77777777" w:rsidR="00352639" w:rsidRDefault="00352639" w:rsidP="00352639"/>
                            <w:p w14:paraId="20362E9B" w14:textId="77777777" w:rsidR="00352639" w:rsidRDefault="00352639" w:rsidP="00352639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Oppervlak: ½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58DACAB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35.55pt;margin-top:13pt;width:6in;height:26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">
                  <v:textbox>
                    <w:txbxContent>
                      <w:p w14:paraId="2536A639" w14:textId="77777777" w:rsidR="00352639" w:rsidRDefault="00352639" w:rsidP="00352639"/>
                      <w:p w14:paraId="3C93AD44" w14:textId="77777777" w:rsidR="00352639" w:rsidRDefault="00352639" w:rsidP="00352639"/>
                      <w:p w14:paraId="086ADB27" w14:textId="77777777" w:rsidR="00352639" w:rsidRDefault="00352639" w:rsidP="00352639"/>
                      <w:p w14:paraId="06662BA8" w14:textId="77777777" w:rsidR="00352639" w:rsidRDefault="00352639" w:rsidP="00352639"/>
                      <w:p w14:paraId="18A58042" w14:textId="77777777" w:rsidR="00352639" w:rsidRDefault="00352639" w:rsidP="00352639"/>
                      <w:p w14:paraId="20362E9B" w14:textId="77777777" w:rsidR="00352639" w:rsidRDefault="00352639" w:rsidP="00352639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Oppervlak: ½ A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E7A3E">
          <w:rPr>
            <w:noProof/>
            <w:color w:val="C00000"/>
            <w:sz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5513BF0" wp14:editId="58753B15">
                  <wp:simplePos x="0" y="0"/>
                  <wp:positionH relativeFrom="column">
                    <wp:posOffset>447560</wp:posOffset>
                  </wp:positionH>
                  <wp:positionV relativeFrom="paragraph">
                    <wp:posOffset>5156169</wp:posOffset>
                  </wp:positionV>
                  <wp:extent cx="5486400" cy="3282315"/>
                  <wp:effectExtent l="9525" t="13335" r="9525" b="9525"/>
                  <wp:wrapNone/>
                  <wp:docPr id="1662735576" name="Text Box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400" cy="3282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76B2A" w14:textId="77777777" w:rsidR="00352639" w:rsidRDefault="00352639" w:rsidP="00352639"/>
                            <w:p w14:paraId="79471F84" w14:textId="77777777" w:rsidR="00352639" w:rsidRDefault="00352639" w:rsidP="00352639"/>
                            <w:p w14:paraId="3891157F" w14:textId="77777777" w:rsidR="00352639" w:rsidRDefault="00352639" w:rsidP="00352639"/>
                            <w:p w14:paraId="30F27D6F" w14:textId="77777777" w:rsidR="00352639" w:rsidRDefault="00352639" w:rsidP="00352639"/>
                            <w:p w14:paraId="61C2CC0F" w14:textId="77777777" w:rsidR="00352639" w:rsidRDefault="00352639" w:rsidP="00352639"/>
                            <w:p w14:paraId="091B5942" w14:textId="77777777" w:rsidR="00352639" w:rsidRDefault="00352639" w:rsidP="00352639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Oppervlak: 1/2A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5513BF0" id="Text Box 4" o:spid="_x0000_s1027" type="#_x0000_t202" style="position:absolute;margin-left:35.25pt;margin-top:406pt;width:6in;height:25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">
                  <v:textbox>
                    <w:txbxContent>
                      <w:p w14:paraId="6E276B2A" w14:textId="77777777" w:rsidR="00352639" w:rsidRDefault="00352639" w:rsidP="00352639"/>
                      <w:p w14:paraId="79471F84" w14:textId="77777777" w:rsidR="00352639" w:rsidRDefault="00352639" w:rsidP="00352639"/>
                      <w:p w14:paraId="3891157F" w14:textId="77777777" w:rsidR="00352639" w:rsidRDefault="00352639" w:rsidP="00352639"/>
                      <w:p w14:paraId="30F27D6F" w14:textId="77777777" w:rsidR="00352639" w:rsidRDefault="00352639" w:rsidP="00352639"/>
                      <w:p w14:paraId="61C2CC0F" w14:textId="77777777" w:rsidR="00352639" w:rsidRDefault="00352639" w:rsidP="00352639"/>
                      <w:p w14:paraId="091B5942" w14:textId="77777777" w:rsidR="00352639" w:rsidRDefault="00352639" w:rsidP="00352639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Oppervlak: 1/2A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r w:rsidRPr="00DE7A3E">
        <w:rPr>
          <w:color w:val="C00000"/>
        </w:rPr>
        <w:t xml:space="preserve">BIJLAGE </w:t>
      </w:r>
      <w:ins w:id="2" w:author="Auteur">
        <w:r>
          <w:br w:type="page"/>
        </w:r>
      </w:ins>
    </w:p>
    <w:p w14:paraId="4523E835" w14:textId="77777777" w:rsidR="00352639" w:rsidRDefault="00352639" w:rsidP="00352639">
      <w:pPr>
        <w:rPr>
          <w:ins w:id="3" w:author="Auteur"/>
        </w:rPr>
      </w:pPr>
    </w:p>
    <w:p w14:paraId="0D901D96" w14:textId="77777777" w:rsidR="00352639" w:rsidRDefault="00352639" w:rsidP="00352639">
      <w:pPr>
        <w:rPr>
          <w:ins w:id="4" w:author="Auteur"/>
        </w:rPr>
      </w:pPr>
    </w:p>
    <w:p w14:paraId="6CCBBF48" w14:textId="77777777" w:rsidR="00352639" w:rsidRDefault="00352639" w:rsidP="00352639">
      <w:pPr>
        <w:rPr>
          <w:ins w:id="5" w:author="Auteur"/>
        </w:rPr>
      </w:pPr>
    </w:p>
    <w:p w14:paraId="5F762B69" w14:textId="77777777" w:rsidR="00352639" w:rsidRDefault="00352639" w:rsidP="00352639">
      <w:pPr>
        <w:rPr>
          <w:ins w:id="6" w:author="Auteur"/>
        </w:rPr>
      </w:pPr>
      <w:ins w:id="7" w:author="Auteur">
        <w:r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46866C1" wp14:editId="543AB096">
                  <wp:simplePos x="0" y="0"/>
                  <wp:positionH relativeFrom="column">
                    <wp:posOffset>426085</wp:posOffset>
                  </wp:positionH>
                  <wp:positionV relativeFrom="paragraph">
                    <wp:posOffset>385445</wp:posOffset>
                  </wp:positionV>
                  <wp:extent cx="5486400" cy="6858000"/>
                  <wp:effectExtent l="13970" t="9525" r="5080" b="9525"/>
                  <wp:wrapNone/>
                  <wp:docPr id="5918551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400" cy="685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5917F" w14:textId="77777777" w:rsidR="00352639" w:rsidRDefault="00352639" w:rsidP="00352639"/>
                            <w:p w14:paraId="586B7772" w14:textId="77777777" w:rsidR="00352639" w:rsidRDefault="00352639" w:rsidP="00352639"/>
                            <w:p w14:paraId="2DD2471A" w14:textId="77777777" w:rsidR="00352639" w:rsidRDefault="00352639" w:rsidP="00352639"/>
                            <w:p w14:paraId="76FE7F7E" w14:textId="77777777" w:rsidR="00352639" w:rsidRDefault="00352639" w:rsidP="00352639"/>
                            <w:p w14:paraId="1C6DF6D1" w14:textId="77777777" w:rsidR="00352639" w:rsidRDefault="00352639" w:rsidP="00352639"/>
                            <w:p w14:paraId="41A27516" w14:textId="77777777" w:rsidR="00352639" w:rsidRDefault="00352639" w:rsidP="00352639"/>
                            <w:p w14:paraId="10729992" w14:textId="77777777" w:rsidR="00352639" w:rsidRDefault="00352639" w:rsidP="00352639"/>
                            <w:p w14:paraId="177A41F2" w14:textId="77777777" w:rsidR="00352639" w:rsidRDefault="00352639" w:rsidP="00352639"/>
                            <w:p w14:paraId="48409477" w14:textId="77777777" w:rsidR="00352639" w:rsidRDefault="00352639" w:rsidP="00352639"/>
                            <w:p w14:paraId="708C71DE" w14:textId="77777777" w:rsidR="00352639" w:rsidRDefault="00352639" w:rsidP="00352639"/>
                            <w:p w14:paraId="56F94D47" w14:textId="77777777" w:rsidR="00352639" w:rsidRDefault="00352639" w:rsidP="00352639"/>
                            <w:p w14:paraId="351691E8" w14:textId="77777777" w:rsidR="00352639" w:rsidRDefault="00352639" w:rsidP="00352639"/>
                            <w:p w14:paraId="3DE84773" w14:textId="77777777" w:rsidR="00352639" w:rsidRDefault="00352639" w:rsidP="00352639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Oppervlak: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46866C1" id="Text Box 2" o:spid="_x0000_s1028" type="#_x0000_t202" style="position:absolute;margin-left:33.55pt;margin-top:30.35pt;width:6in;height:5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">
                  <v:textbox>
                    <w:txbxContent>
                      <w:p w14:paraId="0AC5917F" w14:textId="77777777" w:rsidR="00352639" w:rsidRDefault="00352639" w:rsidP="00352639"/>
                      <w:p w14:paraId="586B7772" w14:textId="77777777" w:rsidR="00352639" w:rsidRDefault="00352639" w:rsidP="00352639"/>
                      <w:p w14:paraId="2DD2471A" w14:textId="77777777" w:rsidR="00352639" w:rsidRDefault="00352639" w:rsidP="00352639"/>
                      <w:p w14:paraId="76FE7F7E" w14:textId="77777777" w:rsidR="00352639" w:rsidRDefault="00352639" w:rsidP="00352639"/>
                      <w:p w14:paraId="1C6DF6D1" w14:textId="77777777" w:rsidR="00352639" w:rsidRDefault="00352639" w:rsidP="00352639"/>
                      <w:p w14:paraId="41A27516" w14:textId="77777777" w:rsidR="00352639" w:rsidRDefault="00352639" w:rsidP="00352639"/>
                      <w:p w14:paraId="10729992" w14:textId="77777777" w:rsidR="00352639" w:rsidRDefault="00352639" w:rsidP="00352639"/>
                      <w:p w14:paraId="177A41F2" w14:textId="77777777" w:rsidR="00352639" w:rsidRDefault="00352639" w:rsidP="00352639"/>
                      <w:p w14:paraId="48409477" w14:textId="77777777" w:rsidR="00352639" w:rsidRDefault="00352639" w:rsidP="00352639"/>
                      <w:p w14:paraId="708C71DE" w14:textId="77777777" w:rsidR="00352639" w:rsidRDefault="00352639" w:rsidP="00352639"/>
                      <w:p w14:paraId="56F94D47" w14:textId="77777777" w:rsidR="00352639" w:rsidRDefault="00352639" w:rsidP="00352639"/>
                      <w:p w14:paraId="351691E8" w14:textId="77777777" w:rsidR="00352639" w:rsidRDefault="00352639" w:rsidP="00352639"/>
                      <w:p w14:paraId="3DE84773" w14:textId="77777777" w:rsidR="00352639" w:rsidRDefault="00352639" w:rsidP="00352639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Oppervlak: A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br w:type="page"/>
        </w:r>
      </w:ins>
    </w:p>
    <w:p w14:paraId="536C3788" w14:textId="77777777" w:rsidR="00352639" w:rsidRDefault="00352639" w:rsidP="00352639"/>
    <w:p w14:paraId="799B34D2" w14:textId="77777777" w:rsidR="00352639" w:rsidRDefault="00352639" w:rsidP="00352639"/>
    <w:p w14:paraId="52464304" w14:textId="77777777" w:rsidR="00352639" w:rsidRDefault="00352639" w:rsidP="0035263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95465A" wp14:editId="7BB8DF0E">
                <wp:simplePos x="0" y="0"/>
                <wp:positionH relativeFrom="column">
                  <wp:posOffset>0</wp:posOffset>
                </wp:positionH>
                <wp:positionV relativeFrom="paragraph">
                  <wp:posOffset>93391</wp:posOffset>
                </wp:positionV>
                <wp:extent cx="2711450" cy="3291840"/>
                <wp:effectExtent l="0" t="0" r="19050" b="10160"/>
                <wp:wrapNone/>
                <wp:docPr id="125146029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0" cy="329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FE2A3" id="Rectangle 5" o:spid="_x0000_s1026" style="position:absolute;margin-left:0;margin-top:7.35pt;width:213.5pt;height:25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21FA8" wp14:editId="2F956EBC">
                <wp:simplePos x="0" y="0"/>
                <wp:positionH relativeFrom="column">
                  <wp:posOffset>3590925</wp:posOffset>
                </wp:positionH>
                <wp:positionV relativeFrom="paragraph">
                  <wp:posOffset>59292</wp:posOffset>
                </wp:positionV>
                <wp:extent cx="2711450" cy="3291840"/>
                <wp:effectExtent l="10795" t="8255" r="11430" b="5080"/>
                <wp:wrapNone/>
                <wp:docPr id="152494043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0" cy="329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88E30" id="Rectangle 5" o:spid="_x0000_s1026" style="position:absolute;margin-left:282.75pt;margin-top:4.65pt;width:213.5pt;height:2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"/>
            </w:pict>
          </mc:Fallback>
        </mc:AlternateContent>
      </w:r>
    </w:p>
    <w:p w14:paraId="6C85CB7D" w14:textId="77777777" w:rsidR="00352639" w:rsidRDefault="00352639" w:rsidP="00352639"/>
    <w:p w14:paraId="63DC6ED9" w14:textId="77777777" w:rsidR="00352639" w:rsidRDefault="00352639" w:rsidP="00352639"/>
    <w:p w14:paraId="1A955F2A" w14:textId="77777777" w:rsidR="00352639" w:rsidRDefault="00352639" w:rsidP="00352639"/>
    <w:p w14:paraId="6F708A0C" w14:textId="77777777" w:rsidR="00352639" w:rsidRDefault="00352639" w:rsidP="003526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60222" wp14:editId="514C920A">
                <wp:simplePos x="0" y="0"/>
                <wp:positionH relativeFrom="column">
                  <wp:posOffset>4283718</wp:posOffset>
                </wp:positionH>
                <wp:positionV relativeFrom="paragraph">
                  <wp:posOffset>68289</wp:posOffset>
                </wp:positionV>
                <wp:extent cx="1222872" cy="649996"/>
                <wp:effectExtent l="0" t="0" r="9525" b="10795"/>
                <wp:wrapNone/>
                <wp:docPr id="166517680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872" cy="649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542691" w14:textId="77777777" w:rsidR="00352639" w:rsidRDefault="00352639" w:rsidP="00352639">
                            <w:r>
                              <w:t>Oppervlak: ¼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60222" id="Tekstvak 1" o:spid="_x0000_s1029" type="#_x0000_t202" style="position:absolute;margin-left:337.3pt;margin-top:5.4pt;width:96.3pt;height:5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" fillcolor="white [3201]" strokeweight=".5pt">
                <v:textbox>
                  <w:txbxContent>
                    <w:p w14:paraId="7C542691" w14:textId="77777777" w:rsidR="00352639" w:rsidRDefault="00352639" w:rsidP="00352639">
                      <w:r>
                        <w:t>Oppervlak: ¼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B729D" wp14:editId="5DB89081">
                <wp:simplePos x="0" y="0"/>
                <wp:positionH relativeFrom="column">
                  <wp:posOffset>770079</wp:posOffset>
                </wp:positionH>
                <wp:positionV relativeFrom="paragraph">
                  <wp:posOffset>71548</wp:posOffset>
                </wp:positionV>
                <wp:extent cx="1222872" cy="649996"/>
                <wp:effectExtent l="0" t="0" r="9525" b="10795"/>
                <wp:wrapNone/>
                <wp:docPr id="27652866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872" cy="649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C9E300" w14:textId="77777777" w:rsidR="00352639" w:rsidRDefault="00352639" w:rsidP="00352639">
                            <w:r>
                              <w:t>Oppervlak: ¼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B729D" id="_x0000_s1030" type="#_x0000_t202" style="position:absolute;margin-left:60.65pt;margin-top:5.65pt;width:96.3pt;height:5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" fillcolor="white [3201]" strokeweight=".5pt">
                <v:textbox>
                  <w:txbxContent>
                    <w:p w14:paraId="37C9E300" w14:textId="77777777" w:rsidR="00352639" w:rsidRDefault="00352639" w:rsidP="00352639">
                      <w:r>
                        <w:t>Oppervlak: ¼ A</w:t>
                      </w:r>
                    </w:p>
                  </w:txbxContent>
                </v:textbox>
              </v:shape>
            </w:pict>
          </mc:Fallback>
        </mc:AlternateContent>
      </w:r>
    </w:p>
    <w:p w14:paraId="4B6CEC9D" w14:textId="77777777" w:rsidR="00352639" w:rsidRDefault="00352639" w:rsidP="00352639"/>
    <w:p w14:paraId="2CBE1F6C" w14:textId="77777777" w:rsidR="00352639" w:rsidRDefault="00352639" w:rsidP="00352639"/>
    <w:p w14:paraId="14C84AA7" w14:textId="77777777" w:rsidR="00352639" w:rsidRDefault="00352639" w:rsidP="00352639"/>
    <w:p w14:paraId="62E4A908" w14:textId="77777777" w:rsidR="00352639" w:rsidRDefault="00352639" w:rsidP="00352639"/>
    <w:p w14:paraId="793572DE" w14:textId="77777777" w:rsidR="00352639" w:rsidRDefault="00352639" w:rsidP="00352639"/>
    <w:p w14:paraId="12849C1F" w14:textId="77777777" w:rsidR="00352639" w:rsidRDefault="00352639" w:rsidP="00352639"/>
    <w:p w14:paraId="04661347" w14:textId="77777777" w:rsidR="00352639" w:rsidRDefault="00352639" w:rsidP="00352639"/>
    <w:p w14:paraId="5AFE3F3E" w14:textId="77777777" w:rsidR="00352639" w:rsidRDefault="00352639" w:rsidP="00352639"/>
    <w:p w14:paraId="66CD0D0E" w14:textId="77777777" w:rsidR="00352639" w:rsidRDefault="00352639" w:rsidP="00352639"/>
    <w:p w14:paraId="637AC2A0" w14:textId="77777777" w:rsidR="00352639" w:rsidRDefault="00352639" w:rsidP="00352639"/>
    <w:p w14:paraId="77896D95" w14:textId="77777777" w:rsidR="00352639" w:rsidRDefault="00352639" w:rsidP="00352639"/>
    <w:p w14:paraId="6E3DD7D3" w14:textId="77777777" w:rsidR="00352639" w:rsidRPr="00140977" w:rsidRDefault="00352639" w:rsidP="0035263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8C89CC" wp14:editId="068F0964">
                <wp:simplePos x="0" y="0"/>
                <wp:positionH relativeFrom="column">
                  <wp:posOffset>4283718</wp:posOffset>
                </wp:positionH>
                <wp:positionV relativeFrom="paragraph">
                  <wp:posOffset>1663569</wp:posOffset>
                </wp:positionV>
                <wp:extent cx="1222872" cy="649996"/>
                <wp:effectExtent l="0" t="0" r="9525" b="10795"/>
                <wp:wrapNone/>
                <wp:docPr id="67065172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872" cy="649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F43099" w14:textId="77777777" w:rsidR="00352639" w:rsidRDefault="00352639" w:rsidP="00352639">
                            <w:r>
                              <w:t>Oppervlak: ¼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C89CC" id="_x0000_s1031" type="#_x0000_t202" style="position:absolute;margin-left:337.3pt;margin-top:131pt;width:96.3pt;height:51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" fillcolor="white [3201]" strokeweight=".5pt">
                <v:textbox>
                  <w:txbxContent>
                    <w:p w14:paraId="0EF43099" w14:textId="77777777" w:rsidR="00352639" w:rsidRDefault="00352639" w:rsidP="00352639">
                      <w:r>
                        <w:t>Oppervlak: ¼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7F03C" wp14:editId="0677FC67">
                <wp:simplePos x="0" y="0"/>
                <wp:positionH relativeFrom="column">
                  <wp:posOffset>681493</wp:posOffset>
                </wp:positionH>
                <wp:positionV relativeFrom="paragraph">
                  <wp:posOffset>1729671</wp:posOffset>
                </wp:positionV>
                <wp:extent cx="1222872" cy="649996"/>
                <wp:effectExtent l="0" t="0" r="9525" b="10795"/>
                <wp:wrapNone/>
                <wp:docPr id="182633733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872" cy="649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240633" w14:textId="77777777" w:rsidR="00352639" w:rsidRDefault="00352639" w:rsidP="00352639">
                            <w:r>
                              <w:t>Oppervlak: ¼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7F03C" id="_x0000_s1032" type="#_x0000_t202" style="position:absolute;margin-left:53.65pt;margin-top:136.2pt;width:96.3pt;height:51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" fillcolor="white [3201]" strokeweight=".5pt">
                <v:textbox>
                  <w:txbxContent>
                    <w:p w14:paraId="18240633" w14:textId="77777777" w:rsidR="00352639" w:rsidRDefault="00352639" w:rsidP="00352639">
                      <w:r>
                        <w:t>Oppervlak: ¼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A9D49" wp14:editId="4C10D741">
                <wp:simplePos x="0" y="0"/>
                <wp:positionH relativeFrom="column">
                  <wp:posOffset>77118</wp:posOffset>
                </wp:positionH>
                <wp:positionV relativeFrom="paragraph">
                  <wp:posOffset>657616</wp:posOffset>
                </wp:positionV>
                <wp:extent cx="2711450" cy="3291840"/>
                <wp:effectExtent l="10795" t="8255" r="11430" b="5080"/>
                <wp:wrapNone/>
                <wp:docPr id="167756440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0" cy="329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08B0B" id="Rectangle 5" o:spid="_x0000_s1026" style="position:absolute;margin-left:6.05pt;margin-top:51.8pt;width:213.5pt;height:25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EBB5F" wp14:editId="5F06EE6C">
                <wp:simplePos x="0" y="0"/>
                <wp:positionH relativeFrom="column">
                  <wp:posOffset>3589655</wp:posOffset>
                </wp:positionH>
                <wp:positionV relativeFrom="paragraph">
                  <wp:posOffset>666728</wp:posOffset>
                </wp:positionV>
                <wp:extent cx="2711450" cy="3291840"/>
                <wp:effectExtent l="10795" t="8255" r="11430" b="5080"/>
                <wp:wrapNone/>
                <wp:docPr id="56604109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0" cy="329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D105A" id="Rectangle 5" o:spid="_x0000_s1026" style="position:absolute;margin-left:282.65pt;margin-top:52.5pt;width:213.5pt;height:25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"/>
            </w:pict>
          </mc:Fallback>
        </mc:AlternateContent>
      </w:r>
    </w:p>
    <w:p w14:paraId="5137B36C" w14:textId="77777777" w:rsidR="0086053F" w:rsidRDefault="0086053F"/>
    <w:sectPr w:rsidR="0086053F" w:rsidSect="006413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864" w:right="1008" w:bottom="1152" w:left="1008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3F31F" w14:textId="77777777" w:rsidR="00662AA8" w:rsidRDefault="00662AA8" w:rsidP="00352639">
      <w:pPr>
        <w:spacing w:after="0" w:line="240" w:lineRule="auto"/>
      </w:pPr>
      <w:r>
        <w:separator/>
      </w:r>
    </w:p>
  </w:endnote>
  <w:endnote w:type="continuationSeparator" w:id="0">
    <w:p w14:paraId="79A4B7DA" w14:textId="77777777" w:rsidR="00662AA8" w:rsidRDefault="00662AA8" w:rsidP="0035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CE20D" w14:textId="77777777" w:rsidR="00352639" w:rsidRDefault="0035263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C84F" w14:textId="77777777" w:rsidR="00000000" w:rsidRPr="008B5364" w:rsidRDefault="00000000" w:rsidP="00771343">
    <w:pPr>
      <w:pStyle w:val="Voettekst"/>
    </w:pPr>
    <w:r>
      <w:rPr>
        <w:lang w:bidi="nl-NL"/>
      </w:rPr>
      <w:t>Vallende bakjes</w:t>
    </w:r>
    <w:r>
      <w:rPr>
        <w:lang w:bidi="nl-NL"/>
      </w:rPr>
      <w:tab/>
    </w:r>
    <w:r>
      <w:rPr>
        <w:lang w:bidi="nl-NL"/>
      </w:rPr>
      <w:tab/>
    </w:r>
    <w:r>
      <w:rPr>
        <w:lang w:bidi="nl-NL"/>
      </w:rPr>
      <w:tab/>
    </w:r>
    <w:r>
      <w:rPr>
        <w:lang w:bidi="nl-NL"/>
      </w:rPr>
      <w:t xml:space="preserve">CC </w:t>
    </w:r>
    <w:r>
      <w:rPr>
        <w:i/>
        <w:iCs/>
        <w:lang w:bidi="nl-NL"/>
      </w:rPr>
      <w:t>Modeldidactiek</w:t>
    </w:r>
    <w:r>
      <w:rPr>
        <w:lang w:bidi="nl-NL"/>
      </w:rPr>
      <w:tab/>
    </w:r>
    <w:r>
      <w:rPr>
        <w:lang w:bidi="nl-NL"/>
      </w:rPr>
      <w:tab/>
    </w:r>
    <w:r>
      <w:rPr>
        <w:lang w:bidi="nl-NL"/>
      </w:rPr>
      <w:tab/>
    </w:r>
    <w:r>
      <w:rPr>
        <w:lang w:bidi="nl-NL"/>
      </w:rPr>
      <w:tab/>
      <w:t xml:space="preserve">     </w:t>
    </w:r>
    <w:r w:rsidRPr="008B5364">
      <w:rPr>
        <w:lang w:bidi="nl-NL"/>
      </w:rPr>
      <w:t xml:space="preserve">Pagina </w:t>
    </w:r>
    <w:r w:rsidRPr="008B5364">
      <w:rPr>
        <w:lang w:bidi="nl-NL"/>
      </w:rPr>
      <w:fldChar w:fldCharType="begin"/>
    </w:r>
    <w:r w:rsidRPr="008B5364">
      <w:rPr>
        <w:lang w:bidi="nl-NL"/>
      </w:rPr>
      <w:instrText xml:space="preserve"> PAGE   \* MERGEFORMAT </w:instrText>
    </w:r>
    <w:r w:rsidRPr="008B5364">
      <w:rPr>
        <w:lang w:bidi="nl-NL"/>
      </w:rPr>
      <w:fldChar w:fldCharType="separate"/>
    </w:r>
    <w:r>
      <w:rPr>
        <w:noProof/>
        <w:lang w:bidi="nl-NL"/>
      </w:rPr>
      <w:t>2</w:t>
    </w:r>
    <w:r w:rsidRPr="008B5364">
      <w:rPr>
        <w:noProof/>
        <w:lang w:bidi="nl-N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4FCE" w14:textId="77777777" w:rsidR="00352639" w:rsidRDefault="003526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0E8D" w14:textId="77777777" w:rsidR="00662AA8" w:rsidRDefault="00662AA8" w:rsidP="00352639">
      <w:pPr>
        <w:spacing w:after="0" w:line="240" w:lineRule="auto"/>
      </w:pPr>
      <w:r>
        <w:separator/>
      </w:r>
    </w:p>
  </w:footnote>
  <w:footnote w:type="continuationSeparator" w:id="0">
    <w:p w14:paraId="19617605" w14:textId="77777777" w:rsidR="00662AA8" w:rsidRDefault="00662AA8" w:rsidP="00352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D33F" w14:textId="77777777" w:rsidR="00352639" w:rsidRDefault="0035263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86F1" w14:textId="77777777" w:rsidR="00000000" w:rsidRDefault="00000000" w:rsidP="00771343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BA07F4" wp14:editId="08CFFEC6">
          <wp:simplePos x="0" y="0"/>
          <wp:positionH relativeFrom="column">
            <wp:posOffset>5106670</wp:posOffset>
          </wp:positionH>
          <wp:positionV relativeFrom="paragraph">
            <wp:posOffset>-292100</wp:posOffset>
          </wp:positionV>
          <wp:extent cx="1642110" cy="374650"/>
          <wp:effectExtent l="0" t="0" r="0" b="6350"/>
          <wp:wrapTight wrapText="bothSides">
            <wp:wrapPolygon edited="0">
              <wp:start x="2255" y="2197"/>
              <wp:lineTo x="752" y="7688"/>
              <wp:lineTo x="752" y="16475"/>
              <wp:lineTo x="2255" y="20868"/>
              <wp:lineTo x="3508" y="20868"/>
              <wp:lineTo x="19044" y="19769"/>
              <wp:lineTo x="19044" y="4393"/>
              <wp:lineTo x="3508" y="2197"/>
              <wp:lineTo x="2255" y="2197"/>
            </wp:wrapPolygon>
          </wp:wrapTight>
          <wp:docPr id="365014990" name="Afbeelding 1" descr="Afbeelding met tekst, Lettertype, Graphics, logo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014990" name="Afbeelding 1" descr="Afbeelding met tekst, Lettertype, Graphics, logo&#10;&#10;Automatisch gegenereerde beschrijving"/>
                  <pic:cNvPicPr/>
                </pic:nvPicPr>
                <pic:blipFill rotWithShape="1">
                  <a:blip r:embed="rId1">
                    <a:clrChange>
                      <a:clrFrom>
                        <a:srgbClr val="F9FDFE"/>
                      </a:clrFrom>
                      <a:clrTo>
                        <a:srgbClr val="F9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202"/>
                  <a:stretch/>
                </pic:blipFill>
                <pic:spPr bwMode="auto">
                  <a:xfrm>
                    <a:off x="0" y="0"/>
                    <a:ext cx="1642110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9071" w14:textId="77777777" w:rsidR="00352639" w:rsidRDefault="0035263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39"/>
    <w:rsid w:val="001E2187"/>
    <w:rsid w:val="00352639"/>
    <w:rsid w:val="00662AA8"/>
    <w:rsid w:val="0086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277FCE"/>
  <w15:chartTrackingRefBased/>
  <w15:docId w15:val="{4A07BB5F-4328-4AD7-8323-30A436DA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52639"/>
    <w:pPr>
      <w:spacing w:after="120" w:line="276" w:lineRule="auto"/>
    </w:pPr>
    <w:rPr>
      <w:color w:val="404040" w:themeColor="text1" w:themeTint="BF"/>
      <w:kern w:val="0"/>
      <w:lang w:eastAsia="ja-JP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52639"/>
    <w:pPr>
      <w:tabs>
        <w:tab w:val="center" w:pos="4680"/>
        <w:tab w:val="right" w:pos="9360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352639"/>
    <w:rPr>
      <w:color w:val="404040" w:themeColor="text1" w:themeTint="BF"/>
      <w:kern w:val="0"/>
      <w:lang w:eastAsia="ja-JP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352639"/>
    <w:pPr>
      <w:pBdr>
        <w:top w:val="single" w:sz="4" w:space="6" w:color="2F5496" w:themeColor="accent1" w:themeShade="BF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VoettekstChar">
    <w:name w:val="Voettekst Char"/>
    <w:basedOn w:val="Standaardalinea-lettertype"/>
    <w:link w:val="Voettekst"/>
    <w:uiPriority w:val="99"/>
    <w:rsid w:val="00352639"/>
    <w:rPr>
      <w:b/>
      <w:bCs/>
      <w:color w:val="262626" w:themeColor="text1" w:themeTint="D9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Onne Slooten</dc:creator>
  <cp:keywords/>
  <dc:description/>
  <cp:lastModifiedBy>Onne Slooten</cp:lastModifiedBy>
  <cp:revision>1</cp:revision>
  <dcterms:created xsi:type="dcterms:W3CDTF">2024-02-20T11:21:00Z</dcterms:created>
  <dcterms:modified xsi:type="dcterms:W3CDTF">2024-02-20T11:22:00Z</dcterms:modified>
</cp:coreProperties>
</file>