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0C3D4" w14:textId="388BDE3C" w:rsidR="00E35A7E" w:rsidRPr="003744CB" w:rsidRDefault="008A2ECF" w:rsidP="00E35A7E">
      <w:pPr>
        <w:rPr>
          <w:rFonts w:ascii="Arial" w:hAnsi="Arial" w:cs="Arial"/>
          <w:b/>
          <w:sz w:val="28"/>
          <w:szCs w:val="28"/>
        </w:rPr>
      </w:pPr>
      <w:r>
        <w:rPr>
          <w:rFonts w:ascii="Arial" w:hAnsi="Arial" w:cs="Arial"/>
          <w:b/>
          <w:sz w:val="28"/>
          <w:szCs w:val="28"/>
        </w:rPr>
        <w:t xml:space="preserve">2.9 </w:t>
      </w:r>
      <w:r w:rsidR="00E35A7E">
        <w:rPr>
          <w:rFonts w:ascii="Arial" w:hAnsi="Arial" w:cs="Arial"/>
          <w:b/>
          <w:sz w:val="28"/>
          <w:szCs w:val="28"/>
        </w:rPr>
        <w:t xml:space="preserve">Huisvesting van </w:t>
      </w:r>
      <w:r>
        <w:rPr>
          <w:rFonts w:ascii="Arial" w:hAnsi="Arial" w:cs="Arial"/>
          <w:b/>
          <w:sz w:val="28"/>
          <w:szCs w:val="28"/>
        </w:rPr>
        <w:t>v</w:t>
      </w:r>
      <w:r w:rsidR="00E35A7E">
        <w:rPr>
          <w:rFonts w:ascii="Arial" w:hAnsi="Arial" w:cs="Arial"/>
          <w:b/>
          <w:sz w:val="28"/>
          <w:szCs w:val="28"/>
        </w:rPr>
        <w:t>arkens</w:t>
      </w:r>
    </w:p>
    <w:p w14:paraId="38D55809" w14:textId="6D020AEC" w:rsidR="00E35A7E" w:rsidRDefault="00E35A7E" w:rsidP="00E35A7E">
      <w:pPr>
        <w:rPr>
          <w:rFonts w:ascii="Arial" w:hAnsi="Arial" w:cs="Arial"/>
          <w:noProof/>
          <w:sz w:val="24"/>
          <w:szCs w:val="24"/>
          <w:lang w:eastAsia="nl-NL"/>
        </w:rPr>
      </w:pPr>
      <w:r>
        <w:rPr>
          <w:rFonts w:ascii="Arial" w:hAnsi="Arial" w:cs="Arial"/>
          <w:noProof/>
          <w:sz w:val="24"/>
          <w:szCs w:val="24"/>
          <w:lang w:eastAsia="nl-NL"/>
        </w:rPr>
        <w:t xml:space="preserve">Zet de gegeven huisvestingsvormen van varkens onder de juiste afbeelding. Kies uit: </w:t>
      </w:r>
    </w:p>
    <w:p w14:paraId="6B9F17B3" w14:textId="273D77F7" w:rsidR="00E35A7E" w:rsidRPr="001E2B9B" w:rsidRDefault="00E35A7E" w:rsidP="00E35A7E">
      <w:pPr>
        <w:rPr>
          <w:rFonts w:ascii="Arial" w:hAnsi="Arial" w:cs="Arial"/>
          <w:i/>
          <w:noProof/>
          <w:sz w:val="24"/>
          <w:szCs w:val="24"/>
          <w:lang w:eastAsia="nl-NL"/>
        </w:rPr>
      </w:pPr>
      <w:r>
        <w:rPr>
          <w:rFonts w:ascii="Arial" w:hAnsi="Arial" w:cs="Arial"/>
          <w:i/>
          <w:noProof/>
          <w:sz w:val="24"/>
          <w:szCs w:val="24"/>
          <w:lang w:eastAsia="nl-NL"/>
        </w:rPr>
        <w:t>Dragende zeugenstal, Vleesvarkenstal, Kraamhok</w:t>
      </w:r>
    </w:p>
    <w:tbl>
      <w:tblPr>
        <w:tblStyle w:val="Tabelraster"/>
        <w:tblW w:w="0" w:type="auto"/>
        <w:tblLook w:val="04A0" w:firstRow="1" w:lastRow="0" w:firstColumn="1" w:lastColumn="0" w:noHBand="0" w:noVBand="1"/>
      </w:tblPr>
      <w:tblGrid>
        <w:gridCol w:w="9062"/>
      </w:tblGrid>
      <w:tr w:rsidR="00E35A7E" w14:paraId="4BD8AE80" w14:textId="77777777" w:rsidTr="001D7941">
        <w:tc>
          <w:tcPr>
            <w:tcW w:w="9062" w:type="dxa"/>
          </w:tcPr>
          <w:p w14:paraId="7D47F03F" w14:textId="4B82B183" w:rsidR="00E35A7E" w:rsidRDefault="00E35A7E" w:rsidP="001D7941">
            <w:pPr>
              <w:rPr>
                <w:rFonts w:ascii="Arial" w:hAnsi="Arial" w:cs="Arial"/>
                <w:sz w:val="24"/>
                <w:szCs w:val="24"/>
              </w:rPr>
            </w:pPr>
            <w:r>
              <w:rPr>
                <w:rFonts w:ascii="Arial" w:hAnsi="Arial" w:cs="Arial"/>
                <w:sz w:val="24"/>
                <w:szCs w:val="24"/>
              </w:rPr>
              <w:t>Huisvesting van varkens</w:t>
            </w:r>
          </w:p>
        </w:tc>
      </w:tr>
      <w:tr w:rsidR="00E35A7E" w14:paraId="14204121" w14:textId="77777777" w:rsidTr="00FF7C07">
        <w:tc>
          <w:tcPr>
            <w:tcW w:w="9062" w:type="dxa"/>
          </w:tcPr>
          <w:p w14:paraId="1043CD1B" w14:textId="0BF75875" w:rsidR="00E35A7E" w:rsidRDefault="00E35A7E" w:rsidP="00964AED">
            <w:pPr>
              <w:jc w:val="right"/>
              <w:rPr>
                <w:rFonts w:ascii="Arial" w:hAnsi="Arial" w:cs="Arial"/>
                <w:sz w:val="24"/>
                <w:szCs w:val="24"/>
              </w:rPr>
            </w:pPr>
            <w:r>
              <w:rPr>
                <w:rFonts w:ascii="Arial" w:hAnsi="Arial" w:cs="Arial"/>
                <w:noProof/>
                <w:sz w:val="24"/>
                <w:szCs w:val="24"/>
              </w:rPr>
              <w:drawing>
                <wp:inline distT="0" distB="0" distL="0" distR="0" wp14:anchorId="4E44A77D" wp14:editId="3FA741DF">
                  <wp:extent cx="2148840" cy="2865120"/>
                  <wp:effectExtent l="0" t="0" r="3810" b="0"/>
                  <wp:docPr id="1" name="Afbeelding 1" descr="Afbeelding met persoon, binnen, metaal, ov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persoon, binnen, metaal, ov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48840" cy="2865120"/>
                          </a:xfrm>
                          <a:prstGeom prst="rect">
                            <a:avLst/>
                          </a:prstGeom>
                        </pic:spPr>
                      </pic:pic>
                    </a:graphicData>
                  </a:graphic>
                </wp:inline>
              </w:drawing>
            </w:r>
          </w:p>
        </w:tc>
      </w:tr>
      <w:tr w:rsidR="00E35A7E" w14:paraId="3C1F54F4" w14:textId="77777777" w:rsidTr="006720A9">
        <w:tc>
          <w:tcPr>
            <w:tcW w:w="9062" w:type="dxa"/>
          </w:tcPr>
          <w:p w14:paraId="2C9A724A" w14:textId="109A8048" w:rsidR="00E35A7E" w:rsidRDefault="00964AED" w:rsidP="00964AED">
            <w:pPr>
              <w:rPr>
                <w:rFonts w:ascii="Arial" w:hAnsi="Arial" w:cs="Arial"/>
                <w:sz w:val="24"/>
                <w:szCs w:val="24"/>
              </w:rPr>
            </w:pPr>
            <w:r>
              <w:rPr>
                <w:rFonts w:ascii="Arial" w:hAnsi="Arial" w:cs="Arial"/>
                <w:noProof/>
                <w:sz w:val="24"/>
                <w:szCs w:val="24"/>
              </w:rPr>
              <w:drawing>
                <wp:inline distT="0" distB="0" distL="0" distR="0" wp14:anchorId="7391D4B5" wp14:editId="7DBC3B6A">
                  <wp:extent cx="3439861" cy="2293620"/>
                  <wp:effectExtent l="0" t="0" r="8255" b="0"/>
                  <wp:docPr id="2" name="Afbeelding 2" descr="Afbeelding met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binnen&#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46510" cy="2298053"/>
                          </a:xfrm>
                          <a:prstGeom prst="rect">
                            <a:avLst/>
                          </a:prstGeom>
                        </pic:spPr>
                      </pic:pic>
                    </a:graphicData>
                  </a:graphic>
                </wp:inline>
              </w:drawing>
            </w:r>
          </w:p>
        </w:tc>
      </w:tr>
      <w:tr w:rsidR="00E35A7E" w14:paraId="76316999" w14:textId="77777777" w:rsidTr="00A4580F">
        <w:tc>
          <w:tcPr>
            <w:tcW w:w="9062" w:type="dxa"/>
          </w:tcPr>
          <w:p w14:paraId="5246838C" w14:textId="20579002" w:rsidR="00964AED" w:rsidRDefault="00964AED" w:rsidP="00964AED">
            <w:pPr>
              <w:jc w:val="right"/>
              <w:rPr>
                <w:rFonts w:ascii="Arial" w:hAnsi="Arial" w:cs="Arial"/>
                <w:sz w:val="24"/>
                <w:szCs w:val="24"/>
              </w:rPr>
            </w:pPr>
            <w:r>
              <w:rPr>
                <w:rFonts w:ascii="Arial" w:hAnsi="Arial" w:cs="Arial"/>
                <w:noProof/>
                <w:sz w:val="24"/>
                <w:szCs w:val="24"/>
              </w:rPr>
              <w:drawing>
                <wp:inline distT="0" distB="0" distL="0" distR="0" wp14:anchorId="5A3C51A0" wp14:editId="50143BEF">
                  <wp:extent cx="3342640" cy="2506980"/>
                  <wp:effectExtent l="0" t="0" r="0" b="7620"/>
                  <wp:docPr id="3" name="Afbeelding 3" descr="Afbeelding met binnen, zwijn, zoogdier, verschillend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binnen, zwijn, zoogdier, verschillende&#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3342640" cy="2506980"/>
                          </a:xfrm>
                          <a:prstGeom prst="rect">
                            <a:avLst/>
                          </a:prstGeom>
                        </pic:spPr>
                      </pic:pic>
                    </a:graphicData>
                  </a:graphic>
                </wp:inline>
              </w:drawing>
            </w:r>
          </w:p>
        </w:tc>
      </w:tr>
    </w:tbl>
    <w:p w14:paraId="3BD78649" w14:textId="248629A0" w:rsidR="00E35A7E" w:rsidRDefault="00964AED" w:rsidP="00E35A7E">
      <w:pPr>
        <w:rPr>
          <w:rFonts w:ascii="Arial" w:hAnsi="Arial" w:cs="Arial"/>
          <w:sz w:val="24"/>
          <w:szCs w:val="24"/>
        </w:rPr>
      </w:pPr>
      <w:r>
        <w:rPr>
          <w:rFonts w:ascii="Arial" w:hAnsi="Arial" w:cs="Arial"/>
          <w:sz w:val="24"/>
          <w:szCs w:val="24"/>
        </w:rPr>
        <w:lastRenderedPageBreak/>
        <w:t>Varkenshoude</w:t>
      </w:r>
      <w:r w:rsidR="00E35A7E">
        <w:rPr>
          <w:rFonts w:ascii="Arial" w:hAnsi="Arial" w:cs="Arial"/>
          <w:sz w:val="24"/>
          <w:szCs w:val="24"/>
        </w:rPr>
        <w:t>r</w:t>
      </w:r>
      <w:r>
        <w:rPr>
          <w:rFonts w:ascii="Arial" w:hAnsi="Arial" w:cs="Arial"/>
          <w:sz w:val="24"/>
          <w:szCs w:val="24"/>
        </w:rPr>
        <w:t xml:space="preserve"> Wouter de Beer </w:t>
      </w:r>
      <w:r w:rsidR="00E35A7E">
        <w:rPr>
          <w:rFonts w:ascii="Arial" w:hAnsi="Arial" w:cs="Arial"/>
          <w:sz w:val="24"/>
          <w:szCs w:val="24"/>
        </w:rPr>
        <w:t xml:space="preserve">heeft </w:t>
      </w:r>
      <w:r w:rsidR="00263F3A">
        <w:rPr>
          <w:rFonts w:ascii="Arial" w:hAnsi="Arial" w:cs="Arial"/>
          <w:sz w:val="24"/>
          <w:szCs w:val="24"/>
        </w:rPr>
        <w:t xml:space="preserve">een gesloten varkensbedrijf. </w:t>
      </w:r>
      <w:r w:rsidR="00957ABC">
        <w:rPr>
          <w:rFonts w:ascii="Arial" w:hAnsi="Arial" w:cs="Arial"/>
          <w:sz w:val="24"/>
          <w:szCs w:val="24"/>
        </w:rPr>
        <w:t xml:space="preserve">Zijn </w:t>
      </w:r>
      <w:r w:rsidR="00263F3A">
        <w:rPr>
          <w:rFonts w:ascii="Arial" w:hAnsi="Arial" w:cs="Arial"/>
          <w:sz w:val="24"/>
          <w:szCs w:val="24"/>
        </w:rPr>
        <w:t>75 fokzeugen</w:t>
      </w:r>
      <w:r w:rsidR="00957ABC">
        <w:rPr>
          <w:rFonts w:ascii="Arial" w:hAnsi="Arial" w:cs="Arial"/>
          <w:sz w:val="24"/>
          <w:szCs w:val="24"/>
        </w:rPr>
        <w:t xml:space="preserve"> hebben een gemiddelde worpgrootte van 1</w:t>
      </w:r>
      <w:r w:rsidR="00E13A3B">
        <w:rPr>
          <w:rFonts w:ascii="Arial" w:hAnsi="Arial" w:cs="Arial"/>
          <w:sz w:val="24"/>
          <w:szCs w:val="24"/>
        </w:rPr>
        <w:t>4</w:t>
      </w:r>
      <w:r w:rsidR="00957ABC">
        <w:rPr>
          <w:rFonts w:ascii="Arial" w:hAnsi="Arial" w:cs="Arial"/>
          <w:sz w:val="24"/>
          <w:szCs w:val="24"/>
        </w:rPr>
        <w:t xml:space="preserve"> biggen, met een</w:t>
      </w:r>
      <w:r w:rsidR="00653B83">
        <w:rPr>
          <w:rFonts w:ascii="Arial" w:hAnsi="Arial" w:cs="Arial"/>
          <w:sz w:val="24"/>
          <w:szCs w:val="24"/>
        </w:rPr>
        <w:t xml:space="preserve"> gemiddelde</w:t>
      </w:r>
      <w:r w:rsidR="00957ABC">
        <w:rPr>
          <w:rFonts w:ascii="Arial" w:hAnsi="Arial" w:cs="Arial"/>
          <w:sz w:val="24"/>
          <w:szCs w:val="24"/>
        </w:rPr>
        <w:t xml:space="preserve"> worpindex van 2,</w:t>
      </w:r>
      <w:r w:rsidR="00653B83">
        <w:rPr>
          <w:rFonts w:ascii="Arial" w:hAnsi="Arial" w:cs="Arial"/>
          <w:sz w:val="24"/>
          <w:szCs w:val="24"/>
        </w:rPr>
        <w:t>3</w:t>
      </w:r>
      <w:r w:rsidR="00F0695E">
        <w:rPr>
          <w:rFonts w:ascii="Arial" w:hAnsi="Arial" w:cs="Arial"/>
          <w:sz w:val="24"/>
          <w:szCs w:val="24"/>
        </w:rPr>
        <w:t xml:space="preserve"> per jaar. </w:t>
      </w:r>
    </w:p>
    <w:p w14:paraId="56476CBE" w14:textId="3AFAB21A" w:rsidR="00E35A7E" w:rsidRDefault="00E35A7E" w:rsidP="00E35A7E">
      <w:pPr>
        <w:rPr>
          <w:rFonts w:ascii="Arial" w:hAnsi="Arial" w:cs="Arial"/>
          <w:sz w:val="24"/>
          <w:szCs w:val="24"/>
        </w:rPr>
      </w:pPr>
    </w:p>
    <w:p w14:paraId="3E8F6324" w14:textId="4BC890BF" w:rsidR="00E13A3B" w:rsidRDefault="00E13A3B" w:rsidP="00E13A3B">
      <w:pPr>
        <w:pStyle w:val="Lijstalinea"/>
        <w:numPr>
          <w:ilvl w:val="0"/>
          <w:numId w:val="1"/>
        </w:numPr>
        <w:rPr>
          <w:rFonts w:ascii="Arial" w:hAnsi="Arial" w:cs="Arial"/>
          <w:sz w:val="24"/>
          <w:szCs w:val="24"/>
        </w:rPr>
      </w:pPr>
      <w:r>
        <w:rPr>
          <w:rFonts w:ascii="Arial" w:hAnsi="Arial" w:cs="Arial"/>
          <w:sz w:val="24"/>
          <w:szCs w:val="24"/>
        </w:rPr>
        <w:t xml:space="preserve">Welke diergroepen worden er gehouden op een gesloten varkensbedrijf? </w:t>
      </w:r>
    </w:p>
    <w:p w14:paraId="6865D031" w14:textId="77777777" w:rsidR="00E13A3B" w:rsidRPr="00E13A3B" w:rsidRDefault="00E13A3B" w:rsidP="00E13A3B">
      <w:pPr>
        <w:pStyle w:val="Lijstalinea"/>
        <w:rPr>
          <w:rFonts w:ascii="Arial" w:hAnsi="Arial" w:cs="Arial"/>
          <w:sz w:val="24"/>
          <w:szCs w:val="24"/>
        </w:rPr>
      </w:pPr>
    </w:p>
    <w:p w14:paraId="7F6077DE" w14:textId="77777777" w:rsidR="00E13A3B" w:rsidRDefault="00E13A3B" w:rsidP="00E13A3B">
      <w:pPr>
        <w:rPr>
          <w:rFonts w:ascii="Arial" w:hAnsi="Arial" w:cs="Arial"/>
          <w:sz w:val="24"/>
          <w:szCs w:val="24"/>
        </w:rPr>
      </w:pPr>
      <w:r>
        <w:rPr>
          <w:rFonts w:ascii="Arial" w:hAnsi="Arial" w:cs="Arial"/>
          <w:sz w:val="24"/>
          <w:szCs w:val="24"/>
        </w:rPr>
        <w:t>Guste zeugen</w:t>
      </w:r>
      <w:r>
        <w:rPr>
          <w:rFonts w:ascii="Arial" w:hAnsi="Arial" w:cs="Arial"/>
          <w:sz w:val="24"/>
          <w:szCs w:val="24"/>
        </w:rPr>
        <w:tab/>
      </w:r>
      <w:r>
        <w:rPr>
          <w:rFonts w:ascii="Arial" w:hAnsi="Arial" w:cs="Arial"/>
          <w:sz w:val="24"/>
          <w:szCs w:val="24"/>
        </w:rPr>
        <w:tab/>
      </w:r>
      <w:r>
        <w:rPr>
          <w:rFonts w:ascii="Arial" w:hAnsi="Arial" w:cs="Arial"/>
          <w:sz w:val="24"/>
          <w:szCs w:val="24"/>
        </w:rPr>
        <w:tab/>
        <w:t>Fokberen</w:t>
      </w:r>
      <w:r>
        <w:rPr>
          <w:rFonts w:ascii="Arial" w:hAnsi="Arial" w:cs="Arial"/>
          <w:sz w:val="24"/>
          <w:szCs w:val="24"/>
        </w:rPr>
        <w:tab/>
      </w:r>
      <w:r>
        <w:rPr>
          <w:rFonts w:ascii="Arial" w:hAnsi="Arial" w:cs="Arial"/>
          <w:sz w:val="24"/>
          <w:szCs w:val="24"/>
        </w:rPr>
        <w:tab/>
      </w:r>
      <w:r>
        <w:rPr>
          <w:rFonts w:ascii="Arial" w:hAnsi="Arial" w:cs="Arial"/>
          <w:sz w:val="24"/>
          <w:szCs w:val="24"/>
        </w:rPr>
        <w:tab/>
        <w:t>Fokzeugen</w:t>
      </w:r>
    </w:p>
    <w:p w14:paraId="5F729E33" w14:textId="77777777" w:rsidR="00E13A3B" w:rsidRDefault="00E13A3B" w:rsidP="00E13A3B">
      <w:pPr>
        <w:rPr>
          <w:rFonts w:ascii="Arial" w:hAnsi="Arial" w:cs="Arial"/>
          <w:sz w:val="24"/>
          <w:szCs w:val="24"/>
        </w:rPr>
      </w:pPr>
      <w:r>
        <w:rPr>
          <w:rFonts w:ascii="Arial" w:hAnsi="Arial" w:cs="Arial"/>
          <w:sz w:val="24"/>
          <w:szCs w:val="24"/>
        </w:rPr>
        <w:t>Drachtige zeugen</w:t>
      </w:r>
      <w:r>
        <w:rPr>
          <w:rFonts w:ascii="Arial" w:hAnsi="Arial" w:cs="Arial"/>
          <w:sz w:val="24"/>
          <w:szCs w:val="24"/>
        </w:rPr>
        <w:tab/>
      </w:r>
      <w:r>
        <w:rPr>
          <w:rFonts w:ascii="Arial" w:hAnsi="Arial" w:cs="Arial"/>
          <w:sz w:val="24"/>
          <w:szCs w:val="24"/>
        </w:rPr>
        <w:tab/>
      </w:r>
      <w:r>
        <w:rPr>
          <w:rFonts w:ascii="Arial" w:hAnsi="Arial" w:cs="Arial"/>
          <w:sz w:val="24"/>
          <w:szCs w:val="24"/>
        </w:rPr>
        <w:tab/>
        <w:t>Vleesvarkens</w:t>
      </w:r>
      <w:r>
        <w:rPr>
          <w:rFonts w:ascii="Arial" w:hAnsi="Arial" w:cs="Arial"/>
          <w:sz w:val="24"/>
          <w:szCs w:val="24"/>
        </w:rPr>
        <w:tab/>
      </w:r>
      <w:r>
        <w:rPr>
          <w:rFonts w:ascii="Arial" w:hAnsi="Arial" w:cs="Arial"/>
          <w:sz w:val="24"/>
          <w:szCs w:val="24"/>
        </w:rPr>
        <w:tab/>
        <w:t>Biggen</w:t>
      </w:r>
    </w:p>
    <w:p w14:paraId="05CF1E11" w14:textId="52501826" w:rsidR="00E13A3B" w:rsidRDefault="00E13A3B" w:rsidP="00E35A7E">
      <w:pPr>
        <w:rPr>
          <w:rFonts w:ascii="Arial" w:hAnsi="Arial" w:cs="Arial"/>
          <w:sz w:val="24"/>
          <w:szCs w:val="24"/>
        </w:rPr>
      </w:pPr>
    </w:p>
    <w:p w14:paraId="65BB38B4" w14:textId="3695B71E" w:rsidR="00653B83" w:rsidRDefault="00653B83" w:rsidP="00E35A7E">
      <w:pPr>
        <w:rPr>
          <w:rFonts w:ascii="Arial" w:hAnsi="Arial" w:cs="Arial"/>
          <w:sz w:val="24"/>
          <w:szCs w:val="24"/>
        </w:rPr>
      </w:pPr>
      <w:r>
        <w:rPr>
          <w:rFonts w:ascii="Arial" w:hAnsi="Arial" w:cs="Arial"/>
          <w:sz w:val="24"/>
          <w:szCs w:val="24"/>
        </w:rPr>
        <w:t xml:space="preserve">Hoeveel vleesvarkens heeft Wouter de Beer per jaar, als je rekent zonder uitval? </w:t>
      </w:r>
    </w:p>
    <w:p w14:paraId="289ECCC5" w14:textId="6F22775B" w:rsidR="00653B83" w:rsidRDefault="00653B83" w:rsidP="00E35A7E">
      <w:pPr>
        <w:rPr>
          <w:rFonts w:ascii="Arial" w:hAnsi="Arial" w:cs="Arial"/>
          <w:sz w:val="24"/>
          <w:szCs w:val="24"/>
        </w:rPr>
      </w:pPr>
    </w:p>
    <w:p w14:paraId="1849DD70" w14:textId="1456D953" w:rsidR="00653B83" w:rsidRDefault="00653B83" w:rsidP="00E35A7E">
      <w:pPr>
        <w:rPr>
          <w:rFonts w:ascii="Arial" w:hAnsi="Arial" w:cs="Arial"/>
          <w:sz w:val="24"/>
          <w:szCs w:val="24"/>
        </w:rPr>
      </w:pPr>
      <w:r>
        <w:rPr>
          <w:rFonts w:ascii="Arial" w:hAnsi="Arial" w:cs="Arial"/>
          <w:sz w:val="24"/>
          <w:szCs w:val="24"/>
        </w:rPr>
        <w:t>………………………………………………………………………………………………………………………………………………………………………………………………………………………………………………………………………………………………………………………………………………………………………………………………………….</w:t>
      </w:r>
    </w:p>
    <w:p w14:paraId="03CEF6E8" w14:textId="77777777" w:rsidR="00297150" w:rsidRDefault="00452B4B" w:rsidP="00E35A7E">
      <w:pPr>
        <w:rPr>
          <w:rFonts w:ascii="Arial" w:hAnsi="Arial" w:cs="Arial"/>
          <w:sz w:val="24"/>
          <w:szCs w:val="24"/>
        </w:rPr>
      </w:pPr>
      <w:r>
        <w:rPr>
          <w:rFonts w:ascii="Arial" w:hAnsi="Arial" w:cs="Arial"/>
          <w:sz w:val="24"/>
          <w:szCs w:val="24"/>
        </w:rPr>
        <w:t xml:space="preserve">Om te zorgen dat biggen door groeien tot gezonde vleesvarkens van zo’n 110 kg, het gewicht waarop ze geslacht worden, is er een checklist bigvitaliteit. Daarmee kan een veehouder eenvoudig controleren waar hij verbeteringen aan kan brengen om uitval van biggen en varkens te voorkomen. </w:t>
      </w:r>
    </w:p>
    <w:p w14:paraId="781B3C9A" w14:textId="77777777" w:rsidR="00297150" w:rsidRDefault="00297150" w:rsidP="00E35A7E">
      <w:pPr>
        <w:rPr>
          <w:rFonts w:ascii="Arial" w:hAnsi="Arial" w:cs="Arial"/>
          <w:sz w:val="24"/>
          <w:szCs w:val="24"/>
        </w:rPr>
      </w:pPr>
      <w:r>
        <w:rPr>
          <w:rFonts w:ascii="Arial" w:hAnsi="Arial" w:cs="Arial"/>
          <w:sz w:val="24"/>
          <w:szCs w:val="24"/>
        </w:rPr>
        <w:t xml:space="preserve">Bekijk de checklist Bigvitaliteit. </w:t>
      </w:r>
    </w:p>
    <w:p w14:paraId="38C1F4AE" w14:textId="77777777" w:rsidR="00297150" w:rsidRDefault="00297150" w:rsidP="00E35A7E">
      <w:pPr>
        <w:rPr>
          <w:rFonts w:ascii="Arial" w:hAnsi="Arial" w:cs="Arial"/>
          <w:sz w:val="24"/>
          <w:szCs w:val="24"/>
        </w:rPr>
      </w:pPr>
    </w:p>
    <w:p w14:paraId="66FB3CC6" w14:textId="77777777" w:rsidR="00297150" w:rsidRDefault="00297150" w:rsidP="00E35A7E">
      <w:pPr>
        <w:rPr>
          <w:rFonts w:ascii="Arial" w:hAnsi="Arial" w:cs="Arial"/>
          <w:sz w:val="24"/>
          <w:szCs w:val="24"/>
        </w:rPr>
      </w:pPr>
      <w:r>
        <w:rPr>
          <w:rFonts w:ascii="Arial" w:hAnsi="Arial" w:cs="Arial"/>
          <w:sz w:val="24"/>
          <w:szCs w:val="24"/>
        </w:rPr>
        <w:t xml:space="preserve">Uit welke zes delen bestaat de checklist? </w:t>
      </w:r>
    </w:p>
    <w:p w14:paraId="0FFB5BE3" w14:textId="77777777" w:rsidR="00297150" w:rsidRDefault="00297150" w:rsidP="00E35A7E">
      <w:pPr>
        <w:rPr>
          <w:rFonts w:ascii="Arial" w:hAnsi="Arial" w:cs="Arial"/>
          <w:sz w:val="24"/>
          <w:szCs w:val="24"/>
        </w:rPr>
      </w:pPr>
      <w:r>
        <w:rPr>
          <w:rFonts w:ascii="Arial" w:hAnsi="Arial" w:cs="Arial"/>
          <w:sz w:val="24"/>
          <w:szCs w:val="24"/>
        </w:rPr>
        <w:t>………………………………………………………………………………………………………………………………………………………………………………………………………………………………………………………………………………………………………………………………………………………………………………………………………………………………………………………………………………………………………………………………………………………………………………………………………………</w:t>
      </w:r>
    </w:p>
    <w:p w14:paraId="1BEF2B94" w14:textId="52270FF8" w:rsidR="00297150" w:rsidRDefault="00297150" w:rsidP="00E35A7E">
      <w:pPr>
        <w:rPr>
          <w:rFonts w:ascii="Arial" w:hAnsi="Arial" w:cs="Arial"/>
          <w:sz w:val="24"/>
          <w:szCs w:val="24"/>
        </w:rPr>
      </w:pPr>
      <w:r>
        <w:rPr>
          <w:rFonts w:ascii="Arial" w:hAnsi="Arial" w:cs="Arial"/>
          <w:sz w:val="24"/>
          <w:szCs w:val="24"/>
        </w:rPr>
        <w:t xml:space="preserve">Geef </w:t>
      </w:r>
      <w:r w:rsidR="00D54E53">
        <w:rPr>
          <w:rFonts w:ascii="Arial" w:hAnsi="Arial" w:cs="Arial"/>
          <w:sz w:val="24"/>
          <w:szCs w:val="24"/>
        </w:rPr>
        <w:t>de eisen die gesteld worden aan de vloer van de kraamstal.</w:t>
      </w:r>
    </w:p>
    <w:p w14:paraId="544506BC" w14:textId="77777777" w:rsidR="009D6A2C" w:rsidRDefault="00297150" w:rsidP="00E35A7E">
      <w:pPr>
        <w:rPr>
          <w:rFonts w:ascii="Arial" w:hAnsi="Arial" w:cs="Arial"/>
          <w:sz w:val="24"/>
          <w:szCs w:val="24"/>
        </w:rPr>
      </w:pPr>
      <w:r>
        <w:rPr>
          <w:rFonts w:ascii="Arial" w:hAnsi="Arial" w:cs="Arial"/>
          <w:sz w:val="24"/>
          <w:szCs w:val="24"/>
        </w:rPr>
        <w:t>………………………………………………………………………………………………………………………………………………………………………………………………………………………………………………………………………………………………………</w:t>
      </w:r>
    </w:p>
    <w:p w14:paraId="6AB1420B" w14:textId="0DD46C3A" w:rsidR="00653B83" w:rsidRDefault="00452B4B" w:rsidP="00E35A7E">
      <w:pPr>
        <w:rPr>
          <w:rFonts w:ascii="Arial" w:hAnsi="Arial" w:cs="Arial"/>
          <w:sz w:val="24"/>
          <w:szCs w:val="24"/>
        </w:rPr>
      </w:pPr>
      <w:r>
        <w:rPr>
          <w:rFonts w:ascii="Arial" w:hAnsi="Arial" w:cs="Arial"/>
          <w:sz w:val="24"/>
          <w:szCs w:val="24"/>
        </w:rPr>
        <w:t xml:space="preserve"> </w:t>
      </w:r>
      <w:r w:rsidR="00D54E53">
        <w:rPr>
          <w:rFonts w:ascii="Arial" w:hAnsi="Arial" w:cs="Arial"/>
          <w:sz w:val="24"/>
          <w:szCs w:val="24"/>
        </w:rPr>
        <w:t xml:space="preserve">Geef een voorbeeld van andere ventilatie dan deurventilatie, die toegepast zou kunnen worden in de kraamstal. </w:t>
      </w:r>
    </w:p>
    <w:p w14:paraId="04AD68D3" w14:textId="1C037F67" w:rsidR="009D6A2C" w:rsidRDefault="009D6A2C" w:rsidP="00E35A7E">
      <w:pPr>
        <w:rPr>
          <w:rFonts w:ascii="Arial" w:hAnsi="Arial" w:cs="Arial"/>
          <w:sz w:val="24"/>
          <w:szCs w:val="24"/>
        </w:rPr>
      </w:pPr>
      <w:r>
        <w:rPr>
          <w:rFonts w:ascii="Arial" w:hAnsi="Arial" w:cs="Arial"/>
          <w:sz w:val="24"/>
          <w:szCs w:val="24"/>
        </w:rPr>
        <w:t>………………………………………………………………………………………………………………………………………………………………………………………………………………………………………………………………………………………………………</w:t>
      </w:r>
    </w:p>
    <w:p w14:paraId="0D2864C4" w14:textId="2B246B8E" w:rsidR="00653B83" w:rsidRDefault="00653B83" w:rsidP="00E35A7E">
      <w:pPr>
        <w:rPr>
          <w:rFonts w:ascii="Arial" w:hAnsi="Arial" w:cs="Arial"/>
          <w:sz w:val="24"/>
          <w:szCs w:val="24"/>
        </w:rPr>
      </w:pPr>
      <w:r>
        <w:rPr>
          <w:rFonts w:ascii="Arial" w:hAnsi="Arial" w:cs="Arial"/>
          <w:sz w:val="24"/>
          <w:szCs w:val="24"/>
        </w:rPr>
        <w:lastRenderedPageBreak/>
        <w:t xml:space="preserve">De draagtijd van een zeug is 115 dagen. De biggen worden gespeend op het bedrijf op een leeftijd van 28 dagen. Hoeveel dagen per jaar is een zeug gemiddeld gust? </w:t>
      </w:r>
    </w:p>
    <w:p w14:paraId="70519CB1" w14:textId="5A611CB4" w:rsidR="00653B83" w:rsidRDefault="00653B83" w:rsidP="00E35A7E">
      <w:pPr>
        <w:rPr>
          <w:rFonts w:ascii="Arial" w:hAnsi="Arial" w:cs="Arial"/>
          <w:sz w:val="24"/>
          <w:szCs w:val="24"/>
        </w:rPr>
      </w:pPr>
      <w:r>
        <w:rPr>
          <w:rFonts w:ascii="Arial" w:hAnsi="Arial" w:cs="Arial"/>
          <w:sz w:val="24"/>
          <w:szCs w:val="24"/>
        </w:rPr>
        <w:t>…………………………………………………………………………………………………………………………………………………………………………………………………………………………………………………………………………………………………………………………………………………………………………………………………………</w:t>
      </w:r>
    </w:p>
    <w:p w14:paraId="5A970320" w14:textId="5FA79A5F" w:rsidR="000E61F9" w:rsidRDefault="000E61F9" w:rsidP="00E35A7E">
      <w:pPr>
        <w:rPr>
          <w:rFonts w:ascii="Arial" w:hAnsi="Arial" w:cs="Arial"/>
          <w:sz w:val="24"/>
          <w:szCs w:val="24"/>
        </w:rPr>
      </w:pPr>
    </w:p>
    <w:p w14:paraId="3BDA0A00" w14:textId="78948206" w:rsidR="000E61F9" w:rsidRDefault="000E61F9" w:rsidP="00E35A7E">
      <w:pPr>
        <w:rPr>
          <w:rFonts w:ascii="Arial" w:hAnsi="Arial" w:cs="Arial"/>
          <w:sz w:val="24"/>
          <w:szCs w:val="24"/>
        </w:rPr>
      </w:pPr>
      <w:r>
        <w:rPr>
          <w:rFonts w:ascii="Arial" w:hAnsi="Arial" w:cs="Arial"/>
          <w:sz w:val="24"/>
          <w:szCs w:val="24"/>
        </w:rPr>
        <w:t>Bovenaanzicht van de kraamstal van Wouter de Beer. Hij heeft</w:t>
      </w:r>
      <w:r w:rsidR="00AC44A7">
        <w:rPr>
          <w:rFonts w:ascii="Arial" w:hAnsi="Arial" w:cs="Arial"/>
          <w:sz w:val="24"/>
          <w:szCs w:val="24"/>
        </w:rPr>
        <w:t xml:space="preserve"> </w:t>
      </w:r>
      <w:r w:rsidR="00FE71F7">
        <w:rPr>
          <w:rFonts w:ascii="Arial" w:hAnsi="Arial" w:cs="Arial"/>
          <w:sz w:val="24"/>
          <w:szCs w:val="24"/>
        </w:rPr>
        <w:t>12</w:t>
      </w:r>
      <w:r>
        <w:rPr>
          <w:rFonts w:ascii="Arial" w:hAnsi="Arial" w:cs="Arial"/>
          <w:sz w:val="24"/>
          <w:szCs w:val="24"/>
        </w:rPr>
        <w:t xml:space="preserve"> kraamhokken</w:t>
      </w:r>
      <w:r w:rsidR="0070623B">
        <w:rPr>
          <w:rFonts w:ascii="Arial" w:hAnsi="Arial" w:cs="Arial"/>
          <w:sz w:val="24"/>
          <w:szCs w:val="24"/>
        </w:rPr>
        <w:t xml:space="preserve">, </w:t>
      </w:r>
      <w:r w:rsidR="00006284">
        <w:rPr>
          <w:rFonts w:ascii="Arial" w:hAnsi="Arial" w:cs="Arial"/>
          <w:sz w:val="24"/>
          <w:szCs w:val="24"/>
        </w:rPr>
        <w:t xml:space="preserve">zoals hieronder </w:t>
      </w:r>
      <w:r w:rsidR="004B7467">
        <w:rPr>
          <w:rFonts w:ascii="Arial" w:hAnsi="Arial" w:cs="Arial"/>
          <w:sz w:val="24"/>
          <w:szCs w:val="24"/>
        </w:rPr>
        <w:t>afgebeeld.</w:t>
      </w:r>
      <w:r w:rsidR="0070623B">
        <w:rPr>
          <w:rFonts w:ascii="Arial" w:hAnsi="Arial" w:cs="Arial"/>
          <w:sz w:val="24"/>
          <w:szCs w:val="24"/>
        </w:rPr>
        <w:t xml:space="preserve"> De kraamhokken</w:t>
      </w:r>
      <w:r w:rsidR="00D31092">
        <w:rPr>
          <w:rFonts w:ascii="Arial" w:hAnsi="Arial" w:cs="Arial"/>
          <w:sz w:val="24"/>
          <w:szCs w:val="24"/>
        </w:rPr>
        <w:t xml:space="preserve"> zitten in de zeugenstal, zes naast elkaar</w:t>
      </w:r>
      <w:r w:rsidR="0052139C">
        <w:rPr>
          <w:rFonts w:ascii="Arial" w:hAnsi="Arial" w:cs="Arial"/>
          <w:sz w:val="24"/>
          <w:szCs w:val="24"/>
        </w:rPr>
        <w:t xml:space="preserve"> tegen een buitenmuur aan. </w:t>
      </w:r>
      <w:r w:rsidR="00D31092">
        <w:rPr>
          <w:rFonts w:ascii="Arial" w:hAnsi="Arial" w:cs="Arial"/>
          <w:sz w:val="24"/>
          <w:szCs w:val="24"/>
        </w:rPr>
        <w:t xml:space="preserve">In het midden loopt een gang. </w:t>
      </w:r>
      <w:r w:rsidR="003A7F96">
        <w:rPr>
          <w:rFonts w:ascii="Arial" w:hAnsi="Arial" w:cs="Arial"/>
          <w:sz w:val="24"/>
          <w:szCs w:val="24"/>
        </w:rPr>
        <w:t xml:space="preserve">In dit deel van de stal is mechanische ventilatie en er is zowel kunstlicht als voldoende daglicht.  </w:t>
      </w:r>
    </w:p>
    <w:p w14:paraId="63545121" w14:textId="34B93AA0" w:rsidR="004B7467" w:rsidRDefault="004B7467" w:rsidP="00E35A7E">
      <w:pPr>
        <w:rPr>
          <w:rFonts w:ascii="Arial" w:hAnsi="Arial" w:cs="Arial"/>
          <w:sz w:val="24"/>
          <w:szCs w:val="24"/>
        </w:rPr>
      </w:pPr>
    </w:p>
    <w:p w14:paraId="410AEB95" w14:textId="28147C9C" w:rsidR="004B7467" w:rsidRDefault="004B7467" w:rsidP="008800B8">
      <w:pPr>
        <w:jc w:val="center"/>
        <w:rPr>
          <w:rFonts w:ascii="Arial" w:hAnsi="Arial" w:cs="Arial"/>
          <w:sz w:val="24"/>
          <w:szCs w:val="24"/>
        </w:rPr>
      </w:pPr>
      <w:r>
        <w:rPr>
          <w:rFonts w:ascii="Arial" w:hAnsi="Arial" w:cs="Arial"/>
          <w:noProof/>
          <w:sz w:val="24"/>
          <w:szCs w:val="24"/>
        </w:rPr>
        <w:drawing>
          <wp:inline distT="0" distB="0" distL="0" distR="0" wp14:anchorId="34FD30A2" wp14:editId="236C6E62">
            <wp:extent cx="3208020" cy="198476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pic:cNvPicPr/>
                  </pic:nvPicPr>
                  <pic:blipFill>
                    <a:blip r:embed="rId8">
                      <a:extLst>
                        <a:ext uri="{28A0092B-C50C-407E-A947-70E740481C1C}">
                          <a14:useLocalDpi xmlns:a14="http://schemas.microsoft.com/office/drawing/2010/main" val="0"/>
                        </a:ext>
                      </a:extLst>
                    </a:blip>
                    <a:stretch>
                      <a:fillRect/>
                    </a:stretch>
                  </pic:blipFill>
                  <pic:spPr>
                    <a:xfrm>
                      <a:off x="0" y="0"/>
                      <a:ext cx="3217317" cy="1990512"/>
                    </a:xfrm>
                    <a:prstGeom prst="rect">
                      <a:avLst/>
                    </a:prstGeom>
                  </pic:spPr>
                </pic:pic>
              </a:graphicData>
            </a:graphic>
          </wp:inline>
        </w:drawing>
      </w:r>
    </w:p>
    <w:p w14:paraId="191EA218" w14:textId="77777777" w:rsidR="00561D5A" w:rsidRDefault="00561D5A" w:rsidP="00E35A7E">
      <w:pPr>
        <w:rPr>
          <w:rFonts w:ascii="Arial" w:hAnsi="Arial" w:cs="Arial"/>
          <w:sz w:val="24"/>
          <w:szCs w:val="24"/>
        </w:rPr>
      </w:pPr>
    </w:p>
    <w:p w14:paraId="31C75C68" w14:textId="72D5822D" w:rsidR="00561D5A" w:rsidRDefault="00E13A3B" w:rsidP="00E35A7E">
      <w:pPr>
        <w:rPr>
          <w:rFonts w:ascii="Arial" w:hAnsi="Arial" w:cs="Arial"/>
          <w:sz w:val="24"/>
          <w:szCs w:val="24"/>
        </w:rPr>
      </w:pPr>
      <w:r>
        <w:rPr>
          <w:rFonts w:ascii="Arial" w:hAnsi="Arial" w:cs="Arial"/>
          <w:sz w:val="24"/>
          <w:szCs w:val="24"/>
        </w:rPr>
        <w:t>Wouter de Beer</w:t>
      </w:r>
      <w:r w:rsidR="00E35A7E">
        <w:rPr>
          <w:rFonts w:ascii="Arial" w:hAnsi="Arial" w:cs="Arial"/>
          <w:sz w:val="24"/>
          <w:szCs w:val="24"/>
        </w:rPr>
        <w:t xml:space="preserve"> wil omschakelen naar </w:t>
      </w:r>
      <w:r>
        <w:rPr>
          <w:rFonts w:ascii="Arial" w:hAnsi="Arial" w:cs="Arial"/>
          <w:sz w:val="24"/>
          <w:szCs w:val="24"/>
        </w:rPr>
        <w:t xml:space="preserve">een </w:t>
      </w:r>
      <w:r w:rsidR="00E35A7E">
        <w:rPr>
          <w:rFonts w:ascii="Arial" w:hAnsi="Arial" w:cs="Arial"/>
          <w:sz w:val="24"/>
          <w:szCs w:val="24"/>
        </w:rPr>
        <w:t>biologisch</w:t>
      </w:r>
      <w:r>
        <w:rPr>
          <w:rFonts w:ascii="Arial" w:hAnsi="Arial" w:cs="Arial"/>
          <w:sz w:val="24"/>
          <w:szCs w:val="24"/>
        </w:rPr>
        <w:t xml:space="preserve">e </w:t>
      </w:r>
      <w:r w:rsidR="009D6A2C">
        <w:rPr>
          <w:rFonts w:ascii="Arial" w:hAnsi="Arial" w:cs="Arial"/>
          <w:sz w:val="24"/>
          <w:szCs w:val="24"/>
        </w:rPr>
        <w:t>varkenshouderij</w:t>
      </w:r>
      <w:r w:rsidR="00E35A7E">
        <w:rPr>
          <w:rFonts w:ascii="Arial" w:hAnsi="Arial" w:cs="Arial"/>
          <w:sz w:val="24"/>
          <w:szCs w:val="24"/>
        </w:rPr>
        <w:t>.</w:t>
      </w:r>
      <w:r w:rsidR="008E26F4">
        <w:rPr>
          <w:rFonts w:ascii="Arial" w:hAnsi="Arial" w:cs="Arial"/>
          <w:sz w:val="24"/>
          <w:szCs w:val="24"/>
        </w:rPr>
        <w:t xml:space="preserve"> Jij controleert voor hem welke aanpassingen er gedaan moeten worden in de kraamstal, om te voldoen aan de eisen voor biologisc</w:t>
      </w:r>
      <w:r w:rsidR="005951BB">
        <w:rPr>
          <w:rFonts w:ascii="Arial" w:hAnsi="Arial" w:cs="Arial"/>
          <w:sz w:val="24"/>
          <w:szCs w:val="24"/>
        </w:rPr>
        <w:t>he varkenshouderij. In de bijlage vind je de huisvestingseisen</w:t>
      </w:r>
      <w:r w:rsidR="00D23165">
        <w:rPr>
          <w:rFonts w:ascii="Arial" w:hAnsi="Arial" w:cs="Arial"/>
          <w:sz w:val="24"/>
          <w:szCs w:val="24"/>
        </w:rPr>
        <w:t xml:space="preserve">. </w:t>
      </w:r>
    </w:p>
    <w:p w14:paraId="03EFE84B" w14:textId="6D1F1622" w:rsidR="00D23165" w:rsidRDefault="00D23165" w:rsidP="00E35A7E">
      <w:pPr>
        <w:rPr>
          <w:rFonts w:ascii="Arial" w:hAnsi="Arial" w:cs="Arial"/>
          <w:sz w:val="24"/>
          <w:szCs w:val="24"/>
        </w:rPr>
      </w:pPr>
    </w:p>
    <w:p w14:paraId="5CA10625" w14:textId="046AFA72" w:rsidR="00D23165" w:rsidRDefault="00D23165" w:rsidP="00E35A7E">
      <w:pPr>
        <w:rPr>
          <w:rFonts w:ascii="Arial" w:hAnsi="Arial" w:cs="Arial"/>
          <w:sz w:val="24"/>
          <w:szCs w:val="24"/>
        </w:rPr>
      </w:pPr>
      <w:r>
        <w:rPr>
          <w:rFonts w:ascii="Arial" w:hAnsi="Arial" w:cs="Arial"/>
          <w:sz w:val="24"/>
          <w:szCs w:val="24"/>
        </w:rPr>
        <w:t>Naar welke diergroep moet je kijken, als je gaat onderzoeken of de kraamstal voldoet?</w:t>
      </w:r>
    </w:p>
    <w:p w14:paraId="46373348" w14:textId="10219172" w:rsidR="00E35A7E" w:rsidRDefault="00E35A7E" w:rsidP="00E35A7E">
      <w:pPr>
        <w:rPr>
          <w:rFonts w:ascii="Arial" w:hAnsi="Arial" w:cs="Arial"/>
          <w:sz w:val="24"/>
          <w:szCs w:val="24"/>
        </w:rPr>
      </w:pPr>
      <w:r>
        <w:rPr>
          <w:rFonts w:ascii="Arial" w:hAnsi="Arial" w:cs="Arial"/>
          <w:sz w:val="24"/>
          <w:szCs w:val="24"/>
        </w:rPr>
        <w:t>…………………………………………………………………………………….</w:t>
      </w:r>
    </w:p>
    <w:p w14:paraId="4EB72680" w14:textId="364EDFBD" w:rsidR="00970B47" w:rsidRDefault="00970B47" w:rsidP="00782BC8">
      <w:pPr>
        <w:jc w:val="center"/>
        <w:rPr>
          <w:rFonts w:ascii="Arial" w:hAnsi="Arial" w:cs="Arial"/>
          <w:sz w:val="24"/>
          <w:szCs w:val="24"/>
        </w:rPr>
      </w:pPr>
    </w:p>
    <w:p w14:paraId="6F1FBA0D" w14:textId="2F201873" w:rsidR="00D23165" w:rsidRDefault="00D23165">
      <w:pPr>
        <w:rPr>
          <w:rFonts w:ascii="Arial" w:hAnsi="Arial" w:cs="Arial"/>
          <w:sz w:val="24"/>
          <w:szCs w:val="24"/>
        </w:rPr>
      </w:pPr>
      <w:r>
        <w:rPr>
          <w:rFonts w:ascii="Arial" w:hAnsi="Arial" w:cs="Arial"/>
          <w:sz w:val="24"/>
          <w:szCs w:val="24"/>
        </w:rPr>
        <w:t>Voldoet de stal aan de eis voor de minimale vloeroppervlakte? Geef dit aan met een berekening.</w:t>
      </w:r>
    </w:p>
    <w:p w14:paraId="026662C0" w14:textId="77777777" w:rsidR="00D23165" w:rsidRDefault="00D23165">
      <w:pPr>
        <w:rPr>
          <w:rFonts w:ascii="Arial" w:hAnsi="Arial" w:cs="Arial"/>
          <w:sz w:val="24"/>
          <w:szCs w:val="24"/>
        </w:rPr>
      </w:pPr>
      <w:r>
        <w:rPr>
          <w:rFonts w:ascii="Arial" w:hAnsi="Arial" w:cs="Arial"/>
          <w:sz w:val="24"/>
          <w:szCs w:val="24"/>
        </w:rPr>
        <w:t>……………………………………………………………………………………………………………………………………………………………………………………………………………………………………………………………………………………………………….</w:t>
      </w:r>
    </w:p>
    <w:p w14:paraId="3A5D4CC7" w14:textId="77777777" w:rsidR="00D23165" w:rsidRDefault="00D23165">
      <w:pPr>
        <w:rPr>
          <w:rFonts w:ascii="Arial" w:hAnsi="Arial" w:cs="Arial"/>
          <w:sz w:val="24"/>
          <w:szCs w:val="24"/>
        </w:rPr>
      </w:pPr>
    </w:p>
    <w:p w14:paraId="5B285488" w14:textId="27274C96" w:rsidR="00FA2F6D" w:rsidRDefault="00493432">
      <w:pPr>
        <w:rPr>
          <w:rFonts w:ascii="Arial" w:hAnsi="Arial" w:cs="Arial"/>
          <w:sz w:val="24"/>
          <w:szCs w:val="24"/>
        </w:rPr>
      </w:pPr>
      <w:r>
        <w:rPr>
          <w:rFonts w:ascii="Arial" w:hAnsi="Arial" w:cs="Arial"/>
          <w:sz w:val="24"/>
          <w:szCs w:val="24"/>
        </w:rPr>
        <w:lastRenderedPageBreak/>
        <w:t xml:space="preserve">In de huidige situatie hebben de kraamhokken geen uitloop naar buiten. Wouter de Beer wil graag uitlopen maken </w:t>
      </w:r>
      <w:r w:rsidR="00E20A9E">
        <w:rPr>
          <w:rFonts w:ascii="Arial" w:hAnsi="Arial" w:cs="Arial"/>
          <w:sz w:val="24"/>
          <w:szCs w:val="24"/>
        </w:rPr>
        <w:t>die</w:t>
      </w:r>
      <w:r w:rsidR="00525803">
        <w:rPr>
          <w:rFonts w:ascii="Arial" w:hAnsi="Arial" w:cs="Arial"/>
          <w:sz w:val="24"/>
          <w:szCs w:val="24"/>
        </w:rPr>
        <w:t xml:space="preserve"> twee keer</w:t>
      </w:r>
      <w:r w:rsidR="00E20A9E">
        <w:rPr>
          <w:rFonts w:ascii="Arial" w:hAnsi="Arial" w:cs="Arial"/>
          <w:sz w:val="24"/>
          <w:szCs w:val="24"/>
        </w:rPr>
        <w:t xml:space="preserve"> zo breed zijn als het kraamhok en geschikt voor één zeug met 1</w:t>
      </w:r>
      <w:r w:rsidR="00FA2F6D">
        <w:rPr>
          <w:rFonts w:ascii="Arial" w:hAnsi="Arial" w:cs="Arial"/>
          <w:sz w:val="24"/>
          <w:szCs w:val="24"/>
        </w:rPr>
        <w:t>3</w:t>
      </w:r>
      <w:r w:rsidR="00E20A9E">
        <w:rPr>
          <w:rFonts w:ascii="Arial" w:hAnsi="Arial" w:cs="Arial"/>
          <w:sz w:val="24"/>
          <w:szCs w:val="24"/>
        </w:rPr>
        <w:t xml:space="preserve"> biggen</w:t>
      </w:r>
      <w:r w:rsidR="00FA2F6D">
        <w:rPr>
          <w:rFonts w:ascii="Arial" w:hAnsi="Arial" w:cs="Arial"/>
          <w:sz w:val="24"/>
          <w:szCs w:val="24"/>
        </w:rPr>
        <w:t xml:space="preserve">. </w:t>
      </w:r>
    </w:p>
    <w:p w14:paraId="0D31BC05" w14:textId="4806BA6C" w:rsidR="00FA2F6D" w:rsidRDefault="00FA2F6D">
      <w:pPr>
        <w:rPr>
          <w:rFonts w:ascii="Arial" w:hAnsi="Arial" w:cs="Arial"/>
          <w:sz w:val="24"/>
          <w:szCs w:val="24"/>
        </w:rPr>
      </w:pPr>
    </w:p>
    <w:p w14:paraId="452AA8B3" w14:textId="0575314B" w:rsidR="00FA2F6D" w:rsidRDefault="00FA2F6D">
      <w:pPr>
        <w:rPr>
          <w:rFonts w:ascii="Arial" w:hAnsi="Arial" w:cs="Arial"/>
          <w:sz w:val="24"/>
          <w:szCs w:val="24"/>
        </w:rPr>
      </w:pPr>
      <w:r>
        <w:rPr>
          <w:rFonts w:ascii="Arial" w:hAnsi="Arial" w:cs="Arial"/>
          <w:sz w:val="24"/>
          <w:szCs w:val="24"/>
        </w:rPr>
        <w:t xml:space="preserve">Bereken hoe </w:t>
      </w:r>
      <w:r w:rsidR="00837122">
        <w:rPr>
          <w:rFonts w:ascii="Arial" w:hAnsi="Arial" w:cs="Arial"/>
          <w:sz w:val="24"/>
          <w:szCs w:val="24"/>
        </w:rPr>
        <w:t xml:space="preserve">lang de uitloop moet worden en geef je berekeningen. </w:t>
      </w:r>
    </w:p>
    <w:p w14:paraId="7BF0C6DC" w14:textId="70342FDA" w:rsidR="00837122" w:rsidRDefault="00837122">
      <w:pPr>
        <w:rPr>
          <w:rFonts w:ascii="Arial" w:hAnsi="Arial" w:cs="Arial"/>
          <w:sz w:val="24"/>
          <w:szCs w:val="24"/>
        </w:rPr>
      </w:pPr>
      <w:r>
        <w:rPr>
          <w:rFonts w:ascii="Arial" w:hAnsi="Arial" w:cs="Arial"/>
          <w:sz w:val="24"/>
          <w:szCs w:val="24"/>
        </w:rPr>
        <w:t>………………………………………………………………………………………………………………………………………………………………………………………………………………………………………………………………………………………………………………………………………………………………………………………………………….</w:t>
      </w:r>
    </w:p>
    <w:p w14:paraId="1D1CA094" w14:textId="75144465" w:rsidR="00837122" w:rsidRDefault="00837122">
      <w:pPr>
        <w:rPr>
          <w:rFonts w:ascii="Arial" w:hAnsi="Arial" w:cs="Arial"/>
          <w:sz w:val="24"/>
          <w:szCs w:val="24"/>
        </w:rPr>
      </w:pPr>
      <w:r>
        <w:rPr>
          <w:rFonts w:ascii="Arial" w:hAnsi="Arial" w:cs="Arial"/>
          <w:noProof/>
          <w:sz w:val="24"/>
          <w:szCs w:val="24"/>
        </w:rPr>
        <w:drawing>
          <wp:inline distT="0" distB="0" distL="0" distR="0" wp14:anchorId="2590BBC6" wp14:editId="400172D0">
            <wp:extent cx="4343400" cy="2148840"/>
            <wp:effectExtent l="0" t="0" r="0" b="3810"/>
            <wp:docPr id="13" name="Afbeelding 13" descr="Afbeelding met lucht, buiten, grond, gebo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descr="Afbeelding met lucht, buiten, grond, gebouw&#10;&#10;Automatisch gegenereerde beschrijving"/>
                    <pic:cNvPicPr/>
                  </pic:nvPicPr>
                  <pic:blipFill rotWithShape="1">
                    <a:blip r:embed="rId9">
                      <a:extLst>
                        <a:ext uri="{28A0092B-C50C-407E-A947-70E740481C1C}">
                          <a14:useLocalDpi xmlns:a14="http://schemas.microsoft.com/office/drawing/2010/main" val="0"/>
                        </a:ext>
                      </a:extLst>
                    </a:blip>
                    <a:srcRect l="20371" t="15873" r="4233" b="9524"/>
                    <a:stretch/>
                  </pic:blipFill>
                  <pic:spPr bwMode="auto">
                    <a:xfrm>
                      <a:off x="0" y="0"/>
                      <a:ext cx="4343400" cy="2148840"/>
                    </a:xfrm>
                    <a:prstGeom prst="rect">
                      <a:avLst/>
                    </a:prstGeom>
                    <a:ln>
                      <a:noFill/>
                    </a:ln>
                    <a:extLst>
                      <a:ext uri="{53640926-AAD7-44D8-BBD7-CCE9431645EC}">
                        <a14:shadowObscured xmlns:a14="http://schemas.microsoft.com/office/drawing/2010/main"/>
                      </a:ext>
                    </a:extLst>
                  </pic:spPr>
                </pic:pic>
              </a:graphicData>
            </a:graphic>
          </wp:inline>
        </w:drawing>
      </w:r>
    </w:p>
    <w:p w14:paraId="049B985A" w14:textId="3B2975DE" w:rsidR="00837122" w:rsidRDefault="00837122">
      <w:pPr>
        <w:rPr>
          <w:rFonts w:ascii="Arial" w:hAnsi="Arial" w:cs="Arial"/>
          <w:sz w:val="24"/>
          <w:szCs w:val="24"/>
        </w:rPr>
      </w:pPr>
      <w:r>
        <w:rPr>
          <w:rFonts w:ascii="Arial" w:hAnsi="Arial" w:cs="Arial"/>
          <w:sz w:val="24"/>
          <w:szCs w:val="24"/>
        </w:rPr>
        <w:t>De</w:t>
      </w:r>
      <w:r w:rsidR="00843A94">
        <w:rPr>
          <w:rFonts w:ascii="Arial" w:hAnsi="Arial" w:cs="Arial"/>
          <w:sz w:val="24"/>
          <w:szCs w:val="24"/>
        </w:rPr>
        <w:t xml:space="preserve"> uitloop bij de kraamstallen wordt helemaal verhard</w:t>
      </w:r>
      <w:r w:rsidR="0019153A">
        <w:rPr>
          <w:rFonts w:ascii="Arial" w:hAnsi="Arial" w:cs="Arial"/>
          <w:sz w:val="24"/>
          <w:szCs w:val="24"/>
        </w:rPr>
        <w:t xml:space="preserve">. Daarnaast wil Wouter de Beer graag </w:t>
      </w:r>
      <w:r w:rsidR="002802F1">
        <w:rPr>
          <w:rFonts w:ascii="Arial" w:hAnsi="Arial" w:cs="Arial"/>
          <w:sz w:val="24"/>
          <w:szCs w:val="24"/>
        </w:rPr>
        <w:t xml:space="preserve">de eerste 30% overkapt hebben, zoals hierboven op de foto. </w:t>
      </w:r>
    </w:p>
    <w:p w14:paraId="409BA81B" w14:textId="2E8CE136" w:rsidR="002802F1" w:rsidRDefault="002802F1">
      <w:pPr>
        <w:rPr>
          <w:rFonts w:ascii="Arial" w:hAnsi="Arial" w:cs="Arial"/>
          <w:sz w:val="24"/>
          <w:szCs w:val="24"/>
        </w:rPr>
      </w:pPr>
    </w:p>
    <w:p w14:paraId="6DA8A071" w14:textId="44B22DC4" w:rsidR="002802F1" w:rsidRDefault="002802F1">
      <w:pPr>
        <w:rPr>
          <w:rFonts w:ascii="Arial" w:hAnsi="Arial" w:cs="Arial"/>
          <w:sz w:val="24"/>
          <w:szCs w:val="24"/>
        </w:rPr>
      </w:pPr>
      <w:r>
        <w:rPr>
          <w:rFonts w:ascii="Arial" w:hAnsi="Arial" w:cs="Arial"/>
          <w:sz w:val="24"/>
          <w:szCs w:val="24"/>
        </w:rPr>
        <w:t xml:space="preserve">Hoe groot wordt het overdekte deel? </w:t>
      </w:r>
    </w:p>
    <w:p w14:paraId="02928575" w14:textId="738B7ED2" w:rsidR="002802F1" w:rsidRDefault="002802F1">
      <w:pPr>
        <w:rPr>
          <w:rFonts w:ascii="Arial" w:hAnsi="Arial" w:cs="Arial"/>
          <w:sz w:val="24"/>
          <w:szCs w:val="24"/>
        </w:rPr>
      </w:pPr>
      <w:r>
        <w:rPr>
          <w:rFonts w:ascii="Arial" w:hAnsi="Arial" w:cs="Arial"/>
          <w:sz w:val="24"/>
          <w:szCs w:val="24"/>
        </w:rPr>
        <w:t>…………………………………………………………………………………………………………………………………………………………………………………………………………………………………………………………………………………………………………………………………………………………………………………………………………………………………………………………………………………………………………….</w:t>
      </w:r>
    </w:p>
    <w:p w14:paraId="498D259D" w14:textId="5F657A60" w:rsidR="002802F1" w:rsidRDefault="002802F1">
      <w:pPr>
        <w:rPr>
          <w:rFonts w:ascii="Arial" w:hAnsi="Arial" w:cs="Arial"/>
          <w:sz w:val="24"/>
          <w:szCs w:val="24"/>
        </w:rPr>
      </w:pPr>
    </w:p>
    <w:p w14:paraId="6F912FF9" w14:textId="1DF9FB69" w:rsidR="002802F1" w:rsidRDefault="002802F1">
      <w:pPr>
        <w:rPr>
          <w:rFonts w:ascii="Arial" w:hAnsi="Arial" w:cs="Arial"/>
          <w:sz w:val="24"/>
          <w:szCs w:val="24"/>
        </w:rPr>
      </w:pPr>
      <w:r>
        <w:rPr>
          <w:rFonts w:ascii="Arial" w:hAnsi="Arial" w:cs="Arial"/>
          <w:sz w:val="24"/>
          <w:szCs w:val="24"/>
        </w:rPr>
        <w:t xml:space="preserve">Naast de kraamstal is er ook een verblijf voor guste en drachtige zeugen. Dit </w:t>
      </w:r>
      <w:r w:rsidR="00152B43">
        <w:rPr>
          <w:rFonts w:ascii="Arial" w:hAnsi="Arial" w:cs="Arial"/>
          <w:sz w:val="24"/>
          <w:szCs w:val="24"/>
        </w:rPr>
        <w:t>verblijf is berekend op 50 zeugen.</w:t>
      </w:r>
      <w:r w:rsidR="00E67599">
        <w:rPr>
          <w:rFonts w:ascii="Arial" w:hAnsi="Arial" w:cs="Arial"/>
          <w:sz w:val="24"/>
          <w:szCs w:val="24"/>
        </w:rPr>
        <w:t xml:space="preserve"> Bereken hoe groot de binnenruimte voor deze diergroep moet zijn. </w:t>
      </w:r>
    </w:p>
    <w:p w14:paraId="1A2E9C73" w14:textId="5EB3055E" w:rsidR="00E67599" w:rsidRDefault="00E67599">
      <w:pPr>
        <w:rPr>
          <w:rFonts w:ascii="Arial" w:hAnsi="Arial" w:cs="Arial"/>
          <w:sz w:val="24"/>
          <w:szCs w:val="24"/>
        </w:rPr>
      </w:pPr>
      <w:r>
        <w:rPr>
          <w:rFonts w:ascii="Arial" w:hAnsi="Arial" w:cs="Arial"/>
          <w:sz w:val="24"/>
          <w:szCs w:val="24"/>
        </w:rPr>
        <w:t>…………………………………………………………………………………………………………………………………………………………………………………………………………………………………………………………………………………………………………………………………………………………………………………………………………</w:t>
      </w:r>
    </w:p>
    <w:p w14:paraId="5FBAD8E1" w14:textId="77777777" w:rsidR="002802F1" w:rsidRDefault="002802F1">
      <w:pPr>
        <w:rPr>
          <w:rFonts w:ascii="Arial" w:hAnsi="Arial" w:cs="Arial"/>
          <w:sz w:val="24"/>
          <w:szCs w:val="24"/>
        </w:rPr>
      </w:pPr>
    </w:p>
    <w:p w14:paraId="04AFD8F9" w14:textId="5C699FE7" w:rsidR="00970B47" w:rsidRDefault="00970B47">
      <w:pPr>
        <w:rPr>
          <w:rFonts w:ascii="Arial" w:hAnsi="Arial" w:cs="Arial"/>
          <w:sz w:val="24"/>
          <w:szCs w:val="24"/>
        </w:rPr>
      </w:pPr>
      <w:r>
        <w:rPr>
          <w:rFonts w:ascii="Arial" w:hAnsi="Arial" w:cs="Arial"/>
          <w:sz w:val="24"/>
          <w:szCs w:val="24"/>
        </w:rPr>
        <w:br w:type="page"/>
      </w:r>
    </w:p>
    <w:p w14:paraId="7D130B08" w14:textId="5A1E4F08" w:rsidR="00E35A7E" w:rsidRPr="00046210" w:rsidRDefault="00970B47" w:rsidP="00970B47">
      <w:pPr>
        <w:rPr>
          <w:rFonts w:ascii="Arial" w:hAnsi="Arial" w:cs="Arial"/>
          <w:b/>
          <w:bCs/>
          <w:sz w:val="32"/>
          <w:szCs w:val="32"/>
        </w:rPr>
      </w:pPr>
      <w:r w:rsidRPr="00046210">
        <w:rPr>
          <w:rFonts w:ascii="Arial" w:hAnsi="Arial" w:cs="Arial"/>
          <w:b/>
          <w:bCs/>
          <w:sz w:val="32"/>
          <w:szCs w:val="32"/>
        </w:rPr>
        <w:lastRenderedPageBreak/>
        <w:t>Bijlage Eisen aan de huisvesting van Biologische Varkens</w:t>
      </w:r>
    </w:p>
    <w:p w14:paraId="57CAC0A5" w14:textId="184D5282" w:rsidR="00DA6FC3" w:rsidRPr="00046210" w:rsidRDefault="00DA6FC3" w:rsidP="00970B47">
      <w:pPr>
        <w:rPr>
          <w:rFonts w:ascii="Arial" w:hAnsi="Arial" w:cs="Arial"/>
          <w:sz w:val="24"/>
          <w:szCs w:val="24"/>
        </w:rPr>
      </w:pPr>
    </w:p>
    <w:p w14:paraId="27EBB060" w14:textId="77777777" w:rsidR="00DA6FC3" w:rsidRPr="00DA6FC3" w:rsidRDefault="00DA6FC3" w:rsidP="00DA6FC3">
      <w:pPr>
        <w:spacing w:after="168" w:line="240" w:lineRule="auto"/>
        <w:outlineLvl w:val="0"/>
        <w:rPr>
          <w:rFonts w:ascii="Arial" w:eastAsia="Times New Roman" w:hAnsi="Arial" w:cs="Arial"/>
          <w:b/>
          <w:bCs/>
          <w:kern w:val="36"/>
          <w:sz w:val="24"/>
          <w:szCs w:val="24"/>
          <w:lang w:eastAsia="nl-NL"/>
        </w:rPr>
      </w:pPr>
      <w:r w:rsidRPr="00DA6FC3">
        <w:rPr>
          <w:rFonts w:ascii="Arial" w:eastAsia="Times New Roman" w:hAnsi="Arial" w:cs="Arial"/>
          <w:b/>
          <w:bCs/>
          <w:kern w:val="36"/>
          <w:sz w:val="24"/>
          <w:szCs w:val="24"/>
          <w:lang w:eastAsia="nl-NL"/>
        </w:rPr>
        <w:t>Eisen biologische varkensstallen</w:t>
      </w:r>
    </w:p>
    <w:p w14:paraId="17DA229A" w14:textId="77777777" w:rsidR="00DA6FC3" w:rsidRPr="00DA6FC3" w:rsidRDefault="00DA6FC3" w:rsidP="00DA6FC3">
      <w:pPr>
        <w:spacing w:after="336" w:line="240" w:lineRule="auto"/>
        <w:rPr>
          <w:rFonts w:ascii="Arial" w:eastAsia="Times New Roman" w:hAnsi="Arial" w:cs="Arial"/>
          <w:b/>
          <w:bCs/>
          <w:color w:val="000000"/>
          <w:sz w:val="24"/>
          <w:szCs w:val="24"/>
          <w:lang w:eastAsia="nl-NL"/>
        </w:rPr>
      </w:pPr>
      <w:r w:rsidRPr="00DA6FC3">
        <w:rPr>
          <w:rFonts w:ascii="Arial" w:eastAsia="Times New Roman" w:hAnsi="Arial" w:cs="Arial"/>
          <w:b/>
          <w:bCs/>
          <w:color w:val="000000"/>
          <w:sz w:val="24"/>
          <w:szCs w:val="24"/>
          <w:lang w:eastAsia="nl-NL"/>
        </w:rPr>
        <w:t>Stallen en weilanden zijn zo ingericht dat de dieren zich zo natuurlijk mogelijk kunnen gedragen. De dieren kunnen altijd naar buiten.</w:t>
      </w:r>
    </w:p>
    <w:p w14:paraId="266E2B9D" w14:textId="77777777" w:rsidR="00DA6FC3" w:rsidRPr="00DA6FC3" w:rsidRDefault="00DA6FC3" w:rsidP="00DA6FC3">
      <w:pPr>
        <w:spacing w:after="336"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Biologische stallen voldoen aan de volgende algemene eisen:</w:t>
      </w:r>
    </w:p>
    <w:p w14:paraId="6B8BEC51" w14:textId="77777777" w:rsidR="00DA6FC3" w:rsidRPr="00DA6FC3" w:rsidRDefault="00DA6FC3" w:rsidP="00DA6FC3">
      <w:pPr>
        <w:numPr>
          <w:ilvl w:val="0"/>
          <w:numId w:val="3"/>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De vloeren zijn vlak zijn maar niet glad</w:t>
      </w:r>
    </w:p>
    <w:p w14:paraId="71F5C7CC" w14:textId="77777777" w:rsidR="00DA6FC3" w:rsidRPr="00DA6FC3" w:rsidRDefault="00DA6FC3" w:rsidP="00DA6FC3">
      <w:pPr>
        <w:numPr>
          <w:ilvl w:val="0"/>
          <w:numId w:val="3"/>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Voldoende daglicht</w:t>
      </w:r>
    </w:p>
    <w:p w14:paraId="7CFEDE5B" w14:textId="77777777" w:rsidR="00DA6FC3" w:rsidRPr="00DA6FC3" w:rsidRDefault="00DA6FC3" w:rsidP="00DA6FC3">
      <w:pPr>
        <w:numPr>
          <w:ilvl w:val="0"/>
          <w:numId w:val="3"/>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Natuurlijke ventilatie</w:t>
      </w:r>
    </w:p>
    <w:p w14:paraId="58A555FF" w14:textId="77777777" w:rsidR="00DA6FC3" w:rsidRPr="00DA6FC3" w:rsidRDefault="00DA6FC3" w:rsidP="00DA6FC3">
      <w:pPr>
        <w:numPr>
          <w:ilvl w:val="0"/>
          <w:numId w:val="3"/>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50% van het vloeroppervlak is dicht</w:t>
      </w:r>
    </w:p>
    <w:p w14:paraId="59E10B1A" w14:textId="77777777" w:rsidR="00DA6FC3" w:rsidRPr="00DA6FC3" w:rsidRDefault="00DA6FC3" w:rsidP="00DA6FC3">
      <w:pPr>
        <w:numPr>
          <w:ilvl w:val="0"/>
          <w:numId w:val="3"/>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Voldoende schone en droge ligruimte, die voldoende zijn ingestrooid met strooisel van natuurlijk materiaal</w:t>
      </w:r>
    </w:p>
    <w:p w14:paraId="2973BAC4" w14:textId="77777777" w:rsidR="00DA6FC3" w:rsidRPr="00DA6FC3" w:rsidRDefault="00DA6FC3" w:rsidP="00DA6FC3">
      <w:pPr>
        <w:numPr>
          <w:ilvl w:val="0"/>
          <w:numId w:val="3"/>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Gangbaar strooisel is eventueel toegestaan. Als het stro ook gebruikt wordt als ruwvoer, is al het stro biologisch</w:t>
      </w:r>
    </w:p>
    <w:p w14:paraId="57D0AE45" w14:textId="77777777" w:rsidR="00DA6FC3" w:rsidRPr="00DA6FC3" w:rsidRDefault="00DA6FC3" w:rsidP="00DA6FC3">
      <w:pPr>
        <w:numPr>
          <w:ilvl w:val="0"/>
          <w:numId w:val="3"/>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Dieren worden niet vastgezet, tenzij dit voor de veiligheid van een enkel dier voor een zeer beperkte periode nodig is</w:t>
      </w:r>
    </w:p>
    <w:p w14:paraId="06AE825C" w14:textId="77777777" w:rsidR="008B346A" w:rsidRDefault="00DA6FC3" w:rsidP="00467975">
      <w:pPr>
        <w:numPr>
          <w:ilvl w:val="0"/>
          <w:numId w:val="3"/>
        </w:numPr>
        <w:spacing w:before="100" w:beforeAutospacing="1" w:after="336"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 xml:space="preserve">Stallen en installaties worden schoongemaakt met water, stoom of reinigingsmiddelen die zijn </w:t>
      </w:r>
    </w:p>
    <w:p w14:paraId="3941417F" w14:textId="6FCBCA82" w:rsidR="00DA6FC3" w:rsidRPr="00DA6FC3" w:rsidRDefault="00DA6FC3" w:rsidP="008B346A">
      <w:pPr>
        <w:spacing w:before="100" w:beforeAutospacing="1" w:after="336" w:afterAutospacing="1"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Varkensstallen voldoen daarnaast aan de volgende aanvullende eisen:</w:t>
      </w:r>
    </w:p>
    <w:p w14:paraId="177A7D08" w14:textId="77777777" w:rsidR="00DA6FC3" w:rsidRPr="00DA6FC3" w:rsidRDefault="00DA6FC3" w:rsidP="00DA6FC3">
      <w:pPr>
        <w:numPr>
          <w:ilvl w:val="0"/>
          <w:numId w:val="4"/>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Varkens hebben voldoende schone en droge ligruimtes die voldoende zijn ingestrooid</w:t>
      </w:r>
    </w:p>
    <w:p w14:paraId="511B51DB" w14:textId="77777777" w:rsidR="00DA6FC3" w:rsidRPr="00DA6FC3" w:rsidRDefault="00DA6FC3" w:rsidP="00DA6FC3">
      <w:pPr>
        <w:numPr>
          <w:ilvl w:val="0"/>
          <w:numId w:val="4"/>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Weidegang voor varkens is niet verplicht, uitloop in de open lucht wel</w:t>
      </w:r>
    </w:p>
    <w:p w14:paraId="20201002" w14:textId="77777777" w:rsidR="00DA6FC3" w:rsidRPr="00DA6FC3" w:rsidRDefault="00DA6FC3" w:rsidP="00DA6FC3">
      <w:pPr>
        <w:numPr>
          <w:ilvl w:val="0"/>
          <w:numId w:val="4"/>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Zeugen houdt u in groepen, behalve in de laatste fase van de dracht en tijdens de zoogperiode</w:t>
      </w:r>
    </w:p>
    <w:p w14:paraId="0912E137" w14:textId="77777777" w:rsidR="00DA6FC3" w:rsidRPr="00DA6FC3" w:rsidRDefault="00DA6FC3" w:rsidP="00DA6FC3">
      <w:pPr>
        <w:numPr>
          <w:ilvl w:val="0"/>
          <w:numId w:val="4"/>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Biggen worden niet gehouden in vlakke batterijen of biggenkooien</w:t>
      </w:r>
    </w:p>
    <w:p w14:paraId="3456AF35" w14:textId="77777777" w:rsidR="00DA6FC3" w:rsidRPr="00DA6FC3" w:rsidRDefault="00DA6FC3" w:rsidP="00DA6FC3">
      <w:pPr>
        <w:numPr>
          <w:ilvl w:val="0"/>
          <w:numId w:val="4"/>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Varkens kunnen in de bewegingsruimten mesten en wroeten</w:t>
      </w:r>
    </w:p>
    <w:p w14:paraId="7C8C4EE1" w14:textId="77777777" w:rsidR="00DA6FC3" w:rsidRPr="00DA6FC3" w:rsidRDefault="00DA6FC3" w:rsidP="00DA6FC3">
      <w:pPr>
        <w:numPr>
          <w:ilvl w:val="0"/>
          <w:numId w:val="4"/>
        </w:numPr>
        <w:spacing w:before="100" w:beforeAutospacing="1" w:after="100" w:afterAutospacing="1" w:line="240" w:lineRule="auto"/>
        <w:ind w:left="1056"/>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De minimum oppervlaktes voor varkens zijn:</w:t>
      </w:r>
    </w:p>
    <w:p w14:paraId="2DBB0AA5" w14:textId="77777777" w:rsidR="00DA6FC3" w:rsidRPr="00DA6FC3" w:rsidRDefault="00DA6FC3" w:rsidP="00DA6FC3">
      <w:pPr>
        <w:shd w:val="clear" w:color="auto" w:fill="000000"/>
        <w:spacing w:after="0" w:line="240" w:lineRule="auto"/>
        <w:rPr>
          <w:rFonts w:ascii="Arial" w:eastAsia="Times New Roman" w:hAnsi="Arial" w:cs="Arial"/>
          <w:caps/>
          <w:color w:val="FFFFFF"/>
          <w:sz w:val="24"/>
          <w:szCs w:val="24"/>
          <w:lang w:eastAsia="nl-NL"/>
        </w:rPr>
      </w:pPr>
      <w:r w:rsidRPr="00DA6FC3">
        <w:rPr>
          <w:rFonts w:ascii="Arial" w:eastAsia="Times New Roman" w:hAnsi="Arial" w:cs="Arial"/>
          <w:caps/>
          <w:color w:val="FFFFFF"/>
          <w:sz w:val="24"/>
          <w:szCs w:val="24"/>
          <w:lang w:eastAsia="nl-NL"/>
        </w:rPr>
        <w:t>MINIMUM OPPERVLAKTES STALLEN - VARKENS</w:t>
      </w:r>
    </w:p>
    <w:p w14:paraId="7EB518C6" w14:textId="407583FF" w:rsidR="00DA6FC3" w:rsidRPr="00DA6FC3" w:rsidRDefault="00DA6FC3" w:rsidP="00DA6FC3">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Gespeende biggen tot 35 kg</w:t>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0.6 m2 per dier</w:t>
      </w:r>
    </w:p>
    <w:p w14:paraId="66F3B33C" w14:textId="3335EEAA" w:rsidR="00DA6FC3" w:rsidRPr="00DA6FC3" w:rsidRDefault="00DA6FC3" w:rsidP="00DA6FC3">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Vleesvarkens tot 50 kg</w:t>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0.8 m2 per dier</w:t>
      </w:r>
    </w:p>
    <w:p w14:paraId="7E547B2F" w14:textId="52EDE817" w:rsidR="00DA6FC3" w:rsidRPr="00DA6FC3" w:rsidRDefault="00DA6FC3" w:rsidP="00DA6FC3">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Vleesvarkens tot 85 kg</w:t>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1.1 m2 per dier</w:t>
      </w:r>
    </w:p>
    <w:p w14:paraId="3EC06BFE" w14:textId="12451A7A" w:rsidR="00DA6FC3" w:rsidRPr="00DA6FC3" w:rsidRDefault="00DA6FC3" w:rsidP="00DA6FC3">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Vleesvarkens tot 110 kg</w:t>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1.3 m2 per dier</w:t>
      </w:r>
    </w:p>
    <w:p w14:paraId="32EC5FE4" w14:textId="26C509CE" w:rsidR="00DA6FC3" w:rsidRPr="00DA6FC3" w:rsidRDefault="00DA6FC3" w:rsidP="00DA6FC3">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Vleesvarkens meer dan 110 kg</w:t>
      </w:r>
      <w:r w:rsidR="009C4BED">
        <w:rPr>
          <w:rFonts w:ascii="Arial" w:eastAsia="Times New Roman" w:hAnsi="Arial" w:cs="Arial"/>
          <w:color w:val="000000"/>
          <w:sz w:val="24"/>
          <w:szCs w:val="24"/>
          <w:lang w:eastAsia="nl-NL"/>
        </w:rPr>
        <w:tab/>
      </w:r>
      <w:r w:rsidR="009C4BED">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1,5 m2 per dier</w:t>
      </w:r>
    </w:p>
    <w:p w14:paraId="53AC46E1" w14:textId="7B8F5C46" w:rsidR="00DA6FC3" w:rsidRPr="00DA6FC3" w:rsidRDefault="00DA6FC3" w:rsidP="00DA6FC3">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Zogende zeugen met biggen tot 40 dagen oud</w:t>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7.5 m2 per dier</w:t>
      </w:r>
    </w:p>
    <w:p w14:paraId="02A10A21" w14:textId="5DC48055" w:rsidR="00DA6FC3" w:rsidRPr="00DA6FC3" w:rsidRDefault="00DA6FC3" w:rsidP="00DA6FC3">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Fokzeug</w:t>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2.5 m2 per dier</w:t>
      </w:r>
    </w:p>
    <w:p w14:paraId="78A7BF9C" w14:textId="418DE411" w:rsidR="00DA6FC3" w:rsidRPr="00DA6FC3" w:rsidRDefault="00DA6FC3" w:rsidP="00046210">
      <w:pPr>
        <w:spacing w:after="0" w:line="240" w:lineRule="auto"/>
        <w:rPr>
          <w:rFonts w:ascii="Arial" w:eastAsia="Times New Roman" w:hAnsi="Arial" w:cs="Arial"/>
          <w:color w:val="000000"/>
          <w:sz w:val="24"/>
          <w:szCs w:val="24"/>
          <w:lang w:eastAsia="nl-NL"/>
        </w:rPr>
      </w:pPr>
      <w:r w:rsidRPr="00DA6FC3">
        <w:rPr>
          <w:rFonts w:ascii="Arial" w:eastAsia="Times New Roman" w:hAnsi="Arial" w:cs="Arial"/>
          <w:color w:val="000000"/>
          <w:sz w:val="24"/>
          <w:szCs w:val="24"/>
          <w:lang w:eastAsia="nl-NL"/>
        </w:rPr>
        <w:t>Fokbeer</w:t>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00046210">
        <w:rPr>
          <w:rFonts w:ascii="Arial" w:eastAsia="Times New Roman" w:hAnsi="Arial" w:cs="Arial"/>
          <w:color w:val="000000"/>
          <w:sz w:val="24"/>
          <w:szCs w:val="24"/>
          <w:lang w:eastAsia="nl-NL"/>
        </w:rPr>
        <w:tab/>
      </w:r>
      <w:r w:rsidRPr="00DA6FC3">
        <w:rPr>
          <w:rFonts w:ascii="Arial" w:eastAsia="Times New Roman" w:hAnsi="Arial" w:cs="Arial"/>
          <w:color w:val="000000"/>
          <w:sz w:val="24"/>
          <w:szCs w:val="24"/>
          <w:lang w:eastAsia="nl-NL"/>
        </w:rPr>
        <w:t>6.0 m2 per dier</w:t>
      </w:r>
    </w:p>
    <w:p w14:paraId="69631386" w14:textId="77777777" w:rsidR="00DA6FC3" w:rsidRDefault="00DA6FC3" w:rsidP="00970B47">
      <w:pPr>
        <w:rPr>
          <w:rFonts w:ascii="Arial" w:hAnsi="Arial" w:cs="Arial"/>
          <w:sz w:val="24"/>
          <w:szCs w:val="24"/>
        </w:rPr>
      </w:pPr>
    </w:p>
    <w:p w14:paraId="2E82C700" w14:textId="6A190F55" w:rsidR="00970B47" w:rsidRDefault="00970B47" w:rsidP="00970B47">
      <w:pPr>
        <w:rPr>
          <w:rFonts w:ascii="Arial" w:hAnsi="Arial" w:cs="Arial"/>
          <w:sz w:val="24"/>
          <w:szCs w:val="24"/>
        </w:rPr>
      </w:pPr>
    </w:p>
    <w:p w14:paraId="7724A663" w14:textId="77777777" w:rsidR="00046210" w:rsidRDefault="00046210">
      <w:pPr>
        <w:rPr>
          <w:rFonts w:ascii="Arial" w:eastAsia="Times New Roman" w:hAnsi="Arial" w:cs="Arial"/>
          <w:b/>
          <w:bCs/>
          <w:kern w:val="36"/>
          <w:sz w:val="24"/>
          <w:szCs w:val="24"/>
          <w:lang w:eastAsia="nl-NL"/>
        </w:rPr>
      </w:pPr>
      <w:r>
        <w:rPr>
          <w:rFonts w:ascii="Arial" w:eastAsia="Times New Roman" w:hAnsi="Arial" w:cs="Arial"/>
          <w:b/>
          <w:bCs/>
          <w:kern w:val="36"/>
          <w:sz w:val="24"/>
          <w:szCs w:val="24"/>
          <w:lang w:eastAsia="nl-NL"/>
        </w:rPr>
        <w:br w:type="page"/>
      </w:r>
    </w:p>
    <w:p w14:paraId="0C85B91C" w14:textId="5312110B" w:rsidR="00970B47" w:rsidRPr="00970B47" w:rsidRDefault="00970B47" w:rsidP="00970B47">
      <w:pPr>
        <w:spacing w:after="168" w:line="240" w:lineRule="auto"/>
        <w:outlineLvl w:val="0"/>
        <w:rPr>
          <w:rFonts w:ascii="Arial" w:eastAsia="Times New Roman" w:hAnsi="Arial" w:cs="Arial"/>
          <w:b/>
          <w:bCs/>
          <w:kern w:val="36"/>
          <w:sz w:val="24"/>
          <w:szCs w:val="24"/>
          <w:lang w:eastAsia="nl-NL"/>
        </w:rPr>
      </w:pPr>
      <w:r w:rsidRPr="00970B47">
        <w:rPr>
          <w:rFonts w:ascii="Arial" w:eastAsia="Times New Roman" w:hAnsi="Arial" w:cs="Arial"/>
          <w:b/>
          <w:bCs/>
          <w:kern w:val="36"/>
          <w:sz w:val="24"/>
          <w:szCs w:val="24"/>
          <w:lang w:eastAsia="nl-NL"/>
        </w:rPr>
        <w:lastRenderedPageBreak/>
        <w:t>Eisen aan uitloop voor biologische varkens</w:t>
      </w:r>
    </w:p>
    <w:p w14:paraId="0AD9A173" w14:textId="77777777" w:rsidR="00970B47" w:rsidRPr="00970B47" w:rsidRDefault="00970B47" w:rsidP="00970B47">
      <w:pPr>
        <w:spacing w:after="336" w:line="240" w:lineRule="auto"/>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De uitlopen voor biologische varkens moeten voldoen aan de volgende eisen:</w:t>
      </w:r>
    </w:p>
    <w:p w14:paraId="5A137804" w14:textId="77777777" w:rsidR="00970B47" w:rsidRPr="00970B47" w:rsidRDefault="00970B47" w:rsidP="00970B47">
      <w:pPr>
        <w:numPr>
          <w:ilvl w:val="0"/>
          <w:numId w:val="2"/>
        </w:numPr>
        <w:spacing w:before="100" w:beforeAutospacing="1" w:after="100" w:afterAutospacing="1" w:line="240" w:lineRule="auto"/>
        <w:ind w:left="1056"/>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Een onverharde uitloop moet biologisch zijn. De omschakelingsperiode voor een uitloop is één jaar</w:t>
      </w:r>
    </w:p>
    <w:p w14:paraId="37F0227C" w14:textId="77777777" w:rsidR="00970B47" w:rsidRPr="00970B47" w:rsidRDefault="00970B47" w:rsidP="00970B47">
      <w:pPr>
        <w:numPr>
          <w:ilvl w:val="0"/>
          <w:numId w:val="2"/>
        </w:numPr>
        <w:spacing w:before="100" w:beforeAutospacing="1" w:after="100" w:afterAutospacing="1" w:line="240" w:lineRule="auto"/>
        <w:ind w:left="1056"/>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Uitlopen mogen verhard zijn. Hier geldt geen omschakelperiode voor. De bodemgesteldheid van een verharde uitloop is geen reden zijn om de varkens binnen te houden</w:t>
      </w:r>
    </w:p>
    <w:p w14:paraId="1267B5EF" w14:textId="77777777" w:rsidR="00970B47" w:rsidRPr="00970B47" w:rsidRDefault="00970B47" w:rsidP="00970B47">
      <w:pPr>
        <w:numPr>
          <w:ilvl w:val="0"/>
          <w:numId w:val="2"/>
        </w:numPr>
        <w:spacing w:before="100" w:beforeAutospacing="1" w:after="100" w:afterAutospacing="1" w:line="240" w:lineRule="auto"/>
        <w:ind w:left="1056"/>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Maximaal 75% overkapping</w:t>
      </w:r>
    </w:p>
    <w:p w14:paraId="2FBB3EDC" w14:textId="77777777" w:rsidR="00970B47" w:rsidRPr="00970B47" w:rsidRDefault="00970B47" w:rsidP="00970B47">
      <w:pPr>
        <w:numPr>
          <w:ilvl w:val="0"/>
          <w:numId w:val="2"/>
        </w:numPr>
        <w:spacing w:before="100" w:beforeAutospacing="1" w:after="100" w:afterAutospacing="1" w:line="240" w:lineRule="auto"/>
        <w:ind w:left="1056"/>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Vanaf het achterhek is er een vrije ruimte van minimaal 4 meter</w:t>
      </w:r>
    </w:p>
    <w:p w14:paraId="3D6737C4" w14:textId="77777777" w:rsidR="00970B47" w:rsidRPr="00970B47" w:rsidRDefault="00970B47" w:rsidP="00970B47">
      <w:pPr>
        <w:numPr>
          <w:ilvl w:val="0"/>
          <w:numId w:val="2"/>
        </w:numPr>
        <w:spacing w:before="100" w:beforeAutospacing="1" w:after="100" w:afterAutospacing="1" w:line="240" w:lineRule="auto"/>
        <w:ind w:left="1056"/>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De onderste 50 cm van het achterhek mag dicht zijn</w:t>
      </w:r>
    </w:p>
    <w:p w14:paraId="4DC1EC05" w14:textId="13B2911A" w:rsidR="0010570D" w:rsidRPr="00D30CDE" w:rsidRDefault="0010570D" w:rsidP="00D30CDE">
      <w:pPr>
        <w:shd w:val="clear" w:color="auto" w:fill="000000"/>
        <w:spacing w:after="0" w:line="240" w:lineRule="auto"/>
        <w:rPr>
          <w:rFonts w:ascii="Arial" w:eastAsia="Times New Roman" w:hAnsi="Arial" w:cs="Arial"/>
          <w:caps/>
          <w:color w:val="FFFFFF"/>
          <w:sz w:val="24"/>
          <w:szCs w:val="24"/>
          <w:lang w:eastAsia="nl-NL"/>
        </w:rPr>
      </w:pPr>
      <w:r w:rsidRPr="00DA6FC3">
        <w:rPr>
          <w:rFonts w:ascii="Arial" w:eastAsia="Times New Roman" w:hAnsi="Arial" w:cs="Arial"/>
          <w:caps/>
          <w:color w:val="FFFFFF"/>
          <w:sz w:val="24"/>
          <w:szCs w:val="24"/>
          <w:lang w:eastAsia="nl-NL"/>
        </w:rPr>
        <w:t xml:space="preserve">MINIMUM OPPERVLAKTES </w:t>
      </w:r>
      <w:r>
        <w:rPr>
          <w:rFonts w:ascii="Arial" w:eastAsia="Times New Roman" w:hAnsi="Arial" w:cs="Arial"/>
          <w:caps/>
          <w:color w:val="FFFFFF"/>
          <w:sz w:val="24"/>
          <w:szCs w:val="24"/>
          <w:lang w:eastAsia="nl-NL"/>
        </w:rPr>
        <w:t>uitloop</w:t>
      </w:r>
      <w:r w:rsidRPr="00DA6FC3">
        <w:rPr>
          <w:rFonts w:ascii="Arial" w:eastAsia="Times New Roman" w:hAnsi="Arial" w:cs="Arial"/>
          <w:caps/>
          <w:color w:val="FFFFFF"/>
          <w:sz w:val="24"/>
          <w:szCs w:val="24"/>
          <w:lang w:eastAsia="nl-NL"/>
        </w:rPr>
        <w:t xml:space="preserve"> - VARKENS</w:t>
      </w:r>
      <w:r w:rsidRPr="00970B47">
        <w:rPr>
          <w:rFonts w:ascii="Arial" w:eastAsia="Times New Roman" w:hAnsi="Arial" w:cs="Arial"/>
          <w:color w:val="000000"/>
          <w:sz w:val="24"/>
          <w:szCs w:val="24"/>
          <w:lang w:eastAsia="nl-NL"/>
        </w:rPr>
        <w:t xml:space="preserve"> </w:t>
      </w:r>
    </w:p>
    <w:p w14:paraId="6DEC74FD" w14:textId="77777777" w:rsidR="0010570D" w:rsidRPr="00970B47" w:rsidRDefault="0010570D" w:rsidP="00E724A9">
      <w:pPr>
        <w:spacing w:before="100" w:beforeAutospacing="1" w:after="100" w:afterAutospacing="1" w:line="240" w:lineRule="auto"/>
        <w:rPr>
          <w:rFonts w:ascii="Arial" w:eastAsia="Times New Roman" w:hAnsi="Arial" w:cs="Arial"/>
          <w:color w:val="000000"/>
          <w:sz w:val="24"/>
          <w:szCs w:val="24"/>
          <w:lang w:eastAsia="nl-NL"/>
        </w:rPr>
      </w:pPr>
    </w:p>
    <w:tbl>
      <w:tblPr>
        <w:tblW w:w="0" w:type="auto"/>
        <w:tblCellMar>
          <w:left w:w="0" w:type="dxa"/>
          <w:right w:w="0" w:type="dxa"/>
        </w:tblCellMar>
        <w:tblLook w:val="04A0" w:firstRow="1" w:lastRow="0" w:firstColumn="1" w:lastColumn="0" w:noHBand="0" w:noVBand="1"/>
      </w:tblPr>
      <w:tblGrid>
        <w:gridCol w:w="4530"/>
        <w:gridCol w:w="2700"/>
      </w:tblGrid>
      <w:tr w:rsidR="00970B47" w:rsidRPr="00970B47" w14:paraId="699B2F55" w14:textId="77777777" w:rsidTr="00970B47">
        <w:tc>
          <w:tcPr>
            <w:tcW w:w="4530" w:type="dxa"/>
            <w:hideMark/>
          </w:tcPr>
          <w:p w14:paraId="31CDCCAB"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Gespeende biggen t/m 35 kg</w:t>
            </w:r>
          </w:p>
        </w:tc>
        <w:tc>
          <w:tcPr>
            <w:tcW w:w="2700" w:type="dxa"/>
            <w:hideMark/>
          </w:tcPr>
          <w:p w14:paraId="3F3183D4"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0.4 m2 per dier</w:t>
            </w:r>
          </w:p>
        </w:tc>
      </w:tr>
      <w:tr w:rsidR="00970B47" w:rsidRPr="00970B47" w14:paraId="30DA1F3D" w14:textId="77777777" w:rsidTr="00970B47">
        <w:tc>
          <w:tcPr>
            <w:tcW w:w="4530" w:type="dxa"/>
            <w:hideMark/>
          </w:tcPr>
          <w:p w14:paraId="0173CF7C"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Vleesvarkens tot 50 kg</w:t>
            </w:r>
            <w:del w:id="0" w:author="Unknown">
              <w:r w:rsidRPr="00970B47">
                <w:rPr>
                  <w:rFonts w:ascii="Arial" w:eastAsia="Times New Roman" w:hAnsi="Arial" w:cs="Arial"/>
                  <w:color w:val="000000"/>
                  <w:sz w:val="24"/>
                  <w:szCs w:val="24"/>
                  <w:lang w:eastAsia="nl-NL"/>
                </w:rPr>
                <w:delText>.</w:delText>
              </w:r>
            </w:del>
          </w:p>
        </w:tc>
        <w:tc>
          <w:tcPr>
            <w:tcW w:w="2700" w:type="dxa"/>
            <w:hideMark/>
          </w:tcPr>
          <w:p w14:paraId="52EB8856"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0.6 m2 per dier</w:t>
            </w:r>
          </w:p>
        </w:tc>
      </w:tr>
      <w:tr w:rsidR="00970B47" w:rsidRPr="00970B47" w14:paraId="2A8C3678" w14:textId="77777777" w:rsidTr="00970B47">
        <w:tc>
          <w:tcPr>
            <w:tcW w:w="4530" w:type="dxa"/>
            <w:hideMark/>
          </w:tcPr>
          <w:p w14:paraId="3AED3DDA"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Vleesvarkens tot 85 kg</w:t>
            </w:r>
          </w:p>
        </w:tc>
        <w:tc>
          <w:tcPr>
            <w:tcW w:w="2700" w:type="dxa"/>
            <w:hideMark/>
          </w:tcPr>
          <w:p w14:paraId="3A6AB41B"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0,8 m2 per dier</w:t>
            </w:r>
          </w:p>
        </w:tc>
      </w:tr>
      <w:tr w:rsidR="00970B47" w:rsidRPr="00970B47" w14:paraId="15E323B7" w14:textId="77777777" w:rsidTr="00970B47">
        <w:tc>
          <w:tcPr>
            <w:tcW w:w="4530" w:type="dxa"/>
            <w:hideMark/>
          </w:tcPr>
          <w:p w14:paraId="60125815"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Vleesvarkens tot 110 kg</w:t>
            </w:r>
          </w:p>
          <w:p w14:paraId="3ACA0A33"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Vleesvarkens meer dan 110 kg</w:t>
            </w:r>
          </w:p>
        </w:tc>
        <w:tc>
          <w:tcPr>
            <w:tcW w:w="2700" w:type="dxa"/>
            <w:hideMark/>
          </w:tcPr>
          <w:p w14:paraId="73F627EE"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1.0 m2 per dier</w:t>
            </w:r>
          </w:p>
          <w:p w14:paraId="4566DAC2"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1,2 m2 per dier</w:t>
            </w:r>
          </w:p>
        </w:tc>
      </w:tr>
      <w:tr w:rsidR="00970B47" w:rsidRPr="00970B47" w14:paraId="6985A9C7" w14:textId="77777777" w:rsidTr="00970B47">
        <w:tc>
          <w:tcPr>
            <w:tcW w:w="4530" w:type="dxa"/>
            <w:hideMark/>
          </w:tcPr>
          <w:p w14:paraId="45DDD1C9" w14:textId="5800DB6F"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Zogende zeugen met biggen tot spening</w:t>
            </w:r>
          </w:p>
        </w:tc>
        <w:tc>
          <w:tcPr>
            <w:tcW w:w="2700" w:type="dxa"/>
            <w:hideMark/>
          </w:tcPr>
          <w:p w14:paraId="69C5EF99"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2.5 m2 per dier</w:t>
            </w:r>
          </w:p>
        </w:tc>
      </w:tr>
      <w:tr w:rsidR="00970B47" w:rsidRPr="00970B47" w14:paraId="418DD947" w14:textId="77777777" w:rsidTr="00970B47">
        <w:tc>
          <w:tcPr>
            <w:tcW w:w="4530" w:type="dxa"/>
            <w:hideMark/>
          </w:tcPr>
          <w:p w14:paraId="47CF3865"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Fokvarkens: guste en drachtige zeugen</w:t>
            </w:r>
          </w:p>
        </w:tc>
        <w:tc>
          <w:tcPr>
            <w:tcW w:w="2700" w:type="dxa"/>
            <w:hideMark/>
          </w:tcPr>
          <w:p w14:paraId="73B35341"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1.9 m2 per dier</w:t>
            </w:r>
          </w:p>
        </w:tc>
      </w:tr>
      <w:tr w:rsidR="00970B47" w:rsidRPr="00970B47" w14:paraId="4F572659" w14:textId="77777777" w:rsidTr="00970B47">
        <w:tc>
          <w:tcPr>
            <w:tcW w:w="4530" w:type="dxa"/>
            <w:hideMark/>
          </w:tcPr>
          <w:p w14:paraId="79D54B96"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Fokvarkens: beren</w:t>
            </w:r>
          </w:p>
        </w:tc>
        <w:tc>
          <w:tcPr>
            <w:tcW w:w="2700" w:type="dxa"/>
            <w:hideMark/>
          </w:tcPr>
          <w:p w14:paraId="06C1AEAF" w14:textId="77777777" w:rsidR="00970B47" w:rsidRPr="00970B47" w:rsidRDefault="00970B47" w:rsidP="00D30CDE">
            <w:pPr>
              <w:spacing w:before="100" w:beforeAutospacing="1" w:after="100" w:afterAutospacing="1" w:line="240" w:lineRule="auto"/>
              <w:contextualSpacing/>
              <w:rPr>
                <w:rFonts w:ascii="Arial" w:eastAsia="Times New Roman" w:hAnsi="Arial" w:cs="Arial"/>
                <w:color w:val="000000"/>
                <w:sz w:val="24"/>
                <w:szCs w:val="24"/>
                <w:lang w:eastAsia="nl-NL"/>
              </w:rPr>
            </w:pPr>
            <w:r w:rsidRPr="00970B47">
              <w:rPr>
                <w:rFonts w:ascii="Arial" w:eastAsia="Times New Roman" w:hAnsi="Arial" w:cs="Arial"/>
                <w:color w:val="000000"/>
                <w:sz w:val="24"/>
                <w:szCs w:val="24"/>
                <w:lang w:eastAsia="nl-NL"/>
              </w:rPr>
              <w:t>8.0 m2 per dier</w:t>
            </w:r>
          </w:p>
        </w:tc>
      </w:tr>
    </w:tbl>
    <w:p w14:paraId="5E6E22E4" w14:textId="77777777" w:rsidR="00970B47" w:rsidRDefault="00970B47" w:rsidP="00970B47">
      <w:pPr>
        <w:rPr>
          <w:rFonts w:ascii="Arial" w:hAnsi="Arial" w:cs="Arial"/>
          <w:sz w:val="24"/>
          <w:szCs w:val="24"/>
        </w:rPr>
      </w:pPr>
    </w:p>
    <w:sectPr w:rsidR="00970B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F01A5"/>
    <w:multiLevelType w:val="multilevel"/>
    <w:tmpl w:val="6CA43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0428DD"/>
    <w:multiLevelType w:val="multilevel"/>
    <w:tmpl w:val="C9CE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DF0154"/>
    <w:multiLevelType w:val="hybridMultilevel"/>
    <w:tmpl w:val="D9DC4ACC"/>
    <w:lvl w:ilvl="0" w:tplc="A8FC768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A5044B"/>
    <w:multiLevelType w:val="multilevel"/>
    <w:tmpl w:val="CD10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8116218">
    <w:abstractNumId w:val="2"/>
  </w:num>
  <w:num w:numId="2" w16cid:durableId="1298026943">
    <w:abstractNumId w:val="3"/>
  </w:num>
  <w:num w:numId="3" w16cid:durableId="848064458">
    <w:abstractNumId w:val="0"/>
  </w:num>
  <w:num w:numId="4" w16cid:durableId="1621305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A7E"/>
    <w:rsid w:val="00006284"/>
    <w:rsid w:val="00031D4C"/>
    <w:rsid w:val="00041209"/>
    <w:rsid w:val="00046210"/>
    <w:rsid w:val="000C5EA3"/>
    <w:rsid w:val="000E03EB"/>
    <w:rsid w:val="000E61F9"/>
    <w:rsid w:val="0010570D"/>
    <w:rsid w:val="00152B43"/>
    <w:rsid w:val="0019153A"/>
    <w:rsid w:val="00243AD1"/>
    <w:rsid w:val="00263F3A"/>
    <w:rsid w:val="002802F1"/>
    <w:rsid w:val="00297150"/>
    <w:rsid w:val="003A7F96"/>
    <w:rsid w:val="00401D1B"/>
    <w:rsid w:val="00452B4B"/>
    <w:rsid w:val="00493432"/>
    <w:rsid w:val="004B7467"/>
    <w:rsid w:val="00514A3B"/>
    <w:rsid w:val="0052139C"/>
    <w:rsid w:val="00525803"/>
    <w:rsid w:val="00561D5A"/>
    <w:rsid w:val="00563562"/>
    <w:rsid w:val="00564AC7"/>
    <w:rsid w:val="005951BB"/>
    <w:rsid w:val="00627226"/>
    <w:rsid w:val="00653B83"/>
    <w:rsid w:val="006E0BF1"/>
    <w:rsid w:val="0070623B"/>
    <w:rsid w:val="007115D1"/>
    <w:rsid w:val="00715313"/>
    <w:rsid w:val="00782BC8"/>
    <w:rsid w:val="00837122"/>
    <w:rsid w:val="00843A94"/>
    <w:rsid w:val="008800B8"/>
    <w:rsid w:val="008A2ECF"/>
    <w:rsid w:val="008B346A"/>
    <w:rsid w:val="008E26F4"/>
    <w:rsid w:val="008F34CB"/>
    <w:rsid w:val="00957ABC"/>
    <w:rsid w:val="00964AED"/>
    <w:rsid w:val="00970B47"/>
    <w:rsid w:val="009C4BED"/>
    <w:rsid w:val="009D6A2C"/>
    <w:rsid w:val="00A50512"/>
    <w:rsid w:val="00AA0287"/>
    <w:rsid w:val="00AC44A7"/>
    <w:rsid w:val="00AE1410"/>
    <w:rsid w:val="00B13FCD"/>
    <w:rsid w:val="00B272FC"/>
    <w:rsid w:val="00D23165"/>
    <w:rsid w:val="00D30CDE"/>
    <w:rsid w:val="00D31092"/>
    <w:rsid w:val="00D54E53"/>
    <w:rsid w:val="00D57747"/>
    <w:rsid w:val="00DA6FC3"/>
    <w:rsid w:val="00DB42E7"/>
    <w:rsid w:val="00E0635A"/>
    <w:rsid w:val="00E13A3B"/>
    <w:rsid w:val="00E20A9E"/>
    <w:rsid w:val="00E35A7E"/>
    <w:rsid w:val="00E67599"/>
    <w:rsid w:val="00E724A9"/>
    <w:rsid w:val="00F0695E"/>
    <w:rsid w:val="00FA2F6D"/>
    <w:rsid w:val="00FE71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563D8"/>
  <w15:chartTrackingRefBased/>
  <w15:docId w15:val="{986362A7-1DA6-473B-BE99-E4EDBB79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35A7E"/>
  </w:style>
  <w:style w:type="paragraph" w:styleId="Kop1">
    <w:name w:val="heading 1"/>
    <w:basedOn w:val="Standaard"/>
    <w:link w:val="Kop1Char"/>
    <w:uiPriority w:val="9"/>
    <w:qFormat/>
    <w:rsid w:val="00970B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970B4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35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13A3B"/>
    <w:pPr>
      <w:ind w:left="720"/>
      <w:contextualSpacing/>
    </w:pPr>
  </w:style>
  <w:style w:type="character" w:customStyle="1" w:styleId="Kop1Char">
    <w:name w:val="Kop 1 Char"/>
    <w:basedOn w:val="Standaardalinea-lettertype"/>
    <w:link w:val="Kop1"/>
    <w:uiPriority w:val="9"/>
    <w:rsid w:val="00970B47"/>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970B47"/>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970B4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909121">
      <w:bodyDiv w:val="1"/>
      <w:marLeft w:val="0"/>
      <w:marRight w:val="0"/>
      <w:marTop w:val="0"/>
      <w:marBottom w:val="0"/>
      <w:divBdr>
        <w:top w:val="none" w:sz="0" w:space="0" w:color="auto"/>
        <w:left w:val="none" w:sz="0" w:space="0" w:color="auto"/>
        <w:bottom w:val="none" w:sz="0" w:space="0" w:color="auto"/>
        <w:right w:val="none" w:sz="0" w:space="0" w:color="auto"/>
      </w:divBdr>
      <w:divsChild>
        <w:div w:id="1081872799">
          <w:marLeft w:val="0"/>
          <w:marRight w:val="0"/>
          <w:marTop w:val="0"/>
          <w:marBottom w:val="0"/>
          <w:divBdr>
            <w:top w:val="none" w:sz="0" w:space="0" w:color="auto"/>
            <w:left w:val="none" w:sz="0" w:space="0" w:color="auto"/>
            <w:bottom w:val="none" w:sz="0" w:space="0" w:color="auto"/>
            <w:right w:val="none" w:sz="0" w:space="0" w:color="auto"/>
          </w:divBdr>
        </w:div>
        <w:div w:id="132988900">
          <w:marLeft w:val="0"/>
          <w:marRight w:val="0"/>
          <w:marTop w:val="0"/>
          <w:marBottom w:val="0"/>
          <w:divBdr>
            <w:top w:val="none" w:sz="0" w:space="0" w:color="auto"/>
            <w:left w:val="none" w:sz="0" w:space="0" w:color="auto"/>
            <w:bottom w:val="none" w:sz="0" w:space="0" w:color="auto"/>
            <w:right w:val="none" w:sz="0" w:space="0" w:color="auto"/>
          </w:divBdr>
          <w:divsChild>
            <w:div w:id="164177079">
              <w:marLeft w:val="0"/>
              <w:marRight w:val="0"/>
              <w:marTop w:val="0"/>
              <w:marBottom w:val="0"/>
              <w:divBdr>
                <w:top w:val="none" w:sz="0" w:space="0" w:color="auto"/>
                <w:left w:val="none" w:sz="0" w:space="0" w:color="auto"/>
                <w:bottom w:val="none" w:sz="0" w:space="0" w:color="auto"/>
                <w:right w:val="none" w:sz="0" w:space="0" w:color="auto"/>
              </w:divBdr>
            </w:div>
            <w:div w:id="1325624501">
              <w:marLeft w:val="0"/>
              <w:marRight w:val="0"/>
              <w:marTop w:val="0"/>
              <w:marBottom w:val="240"/>
              <w:divBdr>
                <w:top w:val="none" w:sz="0" w:space="0" w:color="auto"/>
                <w:left w:val="none" w:sz="0" w:space="0" w:color="auto"/>
                <w:bottom w:val="none" w:sz="0" w:space="0" w:color="auto"/>
                <w:right w:val="none" w:sz="0" w:space="0" w:color="auto"/>
              </w:divBdr>
              <w:divsChild>
                <w:div w:id="354120304">
                  <w:marLeft w:val="0"/>
                  <w:marRight w:val="0"/>
                  <w:marTop w:val="0"/>
                  <w:marBottom w:val="0"/>
                  <w:divBdr>
                    <w:top w:val="none" w:sz="0" w:space="0" w:color="auto"/>
                    <w:left w:val="none" w:sz="0" w:space="0" w:color="auto"/>
                    <w:bottom w:val="none" w:sz="0" w:space="0" w:color="auto"/>
                    <w:right w:val="none" w:sz="0" w:space="0" w:color="auto"/>
                  </w:divBdr>
                </w:div>
                <w:div w:id="1760756632">
                  <w:marLeft w:val="0"/>
                  <w:marRight w:val="0"/>
                  <w:marTop w:val="0"/>
                  <w:marBottom w:val="0"/>
                  <w:divBdr>
                    <w:top w:val="none" w:sz="0" w:space="0" w:color="auto"/>
                    <w:left w:val="none" w:sz="0" w:space="0" w:color="auto"/>
                    <w:bottom w:val="none" w:sz="0" w:space="0" w:color="auto"/>
                    <w:right w:val="none" w:sz="0" w:space="0" w:color="auto"/>
                  </w:divBdr>
                </w:div>
                <w:div w:id="1640915629">
                  <w:marLeft w:val="0"/>
                  <w:marRight w:val="0"/>
                  <w:marTop w:val="0"/>
                  <w:marBottom w:val="0"/>
                  <w:divBdr>
                    <w:top w:val="none" w:sz="0" w:space="0" w:color="auto"/>
                    <w:left w:val="none" w:sz="0" w:space="0" w:color="auto"/>
                    <w:bottom w:val="none" w:sz="0" w:space="0" w:color="auto"/>
                    <w:right w:val="none" w:sz="0" w:space="0" w:color="auto"/>
                  </w:divBdr>
                </w:div>
                <w:div w:id="775708212">
                  <w:marLeft w:val="0"/>
                  <w:marRight w:val="0"/>
                  <w:marTop w:val="0"/>
                  <w:marBottom w:val="0"/>
                  <w:divBdr>
                    <w:top w:val="none" w:sz="0" w:space="0" w:color="auto"/>
                    <w:left w:val="none" w:sz="0" w:space="0" w:color="auto"/>
                    <w:bottom w:val="none" w:sz="0" w:space="0" w:color="auto"/>
                    <w:right w:val="none" w:sz="0" w:space="0" w:color="auto"/>
                  </w:divBdr>
                </w:div>
                <w:div w:id="588856967">
                  <w:marLeft w:val="0"/>
                  <w:marRight w:val="0"/>
                  <w:marTop w:val="0"/>
                  <w:marBottom w:val="0"/>
                  <w:divBdr>
                    <w:top w:val="none" w:sz="0" w:space="0" w:color="auto"/>
                    <w:left w:val="none" w:sz="0" w:space="0" w:color="auto"/>
                    <w:bottom w:val="none" w:sz="0" w:space="0" w:color="auto"/>
                    <w:right w:val="none" w:sz="0" w:space="0" w:color="auto"/>
                  </w:divBdr>
                </w:div>
                <w:div w:id="1542012443">
                  <w:marLeft w:val="0"/>
                  <w:marRight w:val="0"/>
                  <w:marTop w:val="0"/>
                  <w:marBottom w:val="0"/>
                  <w:divBdr>
                    <w:top w:val="none" w:sz="0" w:space="0" w:color="auto"/>
                    <w:left w:val="none" w:sz="0" w:space="0" w:color="auto"/>
                    <w:bottom w:val="none" w:sz="0" w:space="0" w:color="auto"/>
                    <w:right w:val="none" w:sz="0" w:space="0" w:color="auto"/>
                  </w:divBdr>
                </w:div>
                <w:div w:id="589508212">
                  <w:marLeft w:val="0"/>
                  <w:marRight w:val="0"/>
                  <w:marTop w:val="0"/>
                  <w:marBottom w:val="0"/>
                  <w:divBdr>
                    <w:top w:val="none" w:sz="0" w:space="0" w:color="auto"/>
                    <w:left w:val="none" w:sz="0" w:space="0" w:color="auto"/>
                    <w:bottom w:val="none" w:sz="0" w:space="0" w:color="auto"/>
                    <w:right w:val="none" w:sz="0" w:space="0" w:color="auto"/>
                  </w:divBdr>
                </w:div>
                <w:div w:id="797380108">
                  <w:marLeft w:val="0"/>
                  <w:marRight w:val="0"/>
                  <w:marTop w:val="0"/>
                  <w:marBottom w:val="0"/>
                  <w:divBdr>
                    <w:top w:val="none" w:sz="0" w:space="0" w:color="auto"/>
                    <w:left w:val="none" w:sz="0" w:space="0" w:color="auto"/>
                    <w:bottom w:val="none" w:sz="0" w:space="0" w:color="auto"/>
                    <w:right w:val="none" w:sz="0" w:space="0" w:color="auto"/>
                  </w:divBdr>
                </w:div>
                <w:div w:id="1659265515">
                  <w:marLeft w:val="0"/>
                  <w:marRight w:val="0"/>
                  <w:marTop w:val="0"/>
                  <w:marBottom w:val="0"/>
                  <w:divBdr>
                    <w:top w:val="none" w:sz="0" w:space="0" w:color="auto"/>
                    <w:left w:val="none" w:sz="0" w:space="0" w:color="auto"/>
                    <w:bottom w:val="none" w:sz="0" w:space="0" w:color="auto"/>
                    <w:right w:val="none" w:sz="0" w:space="0" w:color="auto"/>
                  </w:divBdr>
                </w:div>
                <w:div w:id="689598951">
                  <w:marLeft w:val="0"/>
                  <w:marRight w:val="0"/>
                  <w:marTop w:val="0"/>
                  <w:marBottom w:val="0"/>
                  <w:divBdr>
                    <w:top w:val="none" w:sz="0" w:space="0" w:color="auto"/>
                    <w:left w:val="none" w:sz="0" w:space="0" w:color="auto"/>
                    <w:bottom w:val="none" w:sz="0" w:space="0" w:color="auto"/>
                    <w:right w:val="none" w:sz="0" w:space="0" w:color="auto"/>
                  </w:divBdr>
                </w:div>
                <w:div w:id="1326014131">
                  <w:marLeft w:val="0"/>
                  <w:marRight w:val="0"/>
                  <w:marTop w:val="0"/>
                  <w:marBottom w:val="0"/>
                  <w:divBdr>
                    <w:top w:val="none" w:sz="0" w:space="0" w:color="auto"/>
                    <w:left w:val="none" w:sz="0" w:space="0" w:color="auto"/>
                    <w:bottom w:val="none" w:sz="0" w:space="0" w:color="auto"/>
                    <w:right w:val="none" w:sz="0" w:space="0" w:color="auto"/>
                  </w:divBdr>
                </w:div>
                <w:div w:id="794904707">
                  <w:marLeft w:val="0"/>
                  <w:marRight w:val="0"/>
                  <w:marTop w:val="0"/>
                  <w:marBottom w:val="0"/>
                  <w:divBdr>
                    <w:top w:val="none" w:sz="0" w:space="0" w:color="auto"/>
                    <w:left w:val="none" w:sz="0" w:space="0" w:color="auto"/>
                    <w:bottom w:val="none" w:sz="0" w:space="0" w:color="auto"/>
                    <w:right w:val="none" w:sz="0" w:space="0" w:color="auto"/>
                  </w:divBdr>
                </w:div>
                <w:div w:id="1676685024">
                  <w:marLeft w:val="0"/>
                  <w:marRight w:val="0"/>
                  <w:marTop w:val="0"/>
                  <w:marBottom w:val="0"/>
                  <w:divBdr>
                    <w:top w:val="none" w:sz="0" w:space="0" w:color="auto"/>
                    <w:left w:val="none" w:sz="0" w:space="0" w:color="auto"/>
                    <w:bottom w:val="none" w:sz="0" w:space="0" w:color="auto"/>
                    <w:right w:val="none" w:sz="0" w:space="0" w:color="auto"/>
                  </w:divBdr>
                </w:div>
                <w:div w:id="1312565900">
                  <w:marLeft w:val="0"/>
                  <w:marRight w:val="0"/>
                  <w:marTop w:val="0"/>
                  <w:marBottom w:val="0"/>
                  <w:divBdr>
                    <w:top w:val="none" w:sz="0" w:space="0" w:color="auto"/>
                    <w:left w:val="none" w:sz="0" w:space="0" w:color="auto"/>
                    <w:bottom w:val="none" w:sz="0" w:space="0" w:color="auto"/>
                    <w:right w:val="none" w:sz="0" w:space="0" w:color="auto"/>
                  </w:divBdr>
                </w:div>
                <w:div w:id="1617523798">
                  <w:marLeft w:val="0"/>
                  <w:marRight w:val="0"/>
                  <w:marTop w:val="0"/>
                  <w:marBottom w:val="0"/>
                  <w:divBdr>
                    <w:top w:val="none" w:sz="0" w:space="0" w:color="auto"/>
                    <w:left w:val="none" w:sz="0" w:space="0" w:color="auto"/>
                    <w:bottom w:val="none" w:sz="0" w:space="0" w:color="auto"/>
                    <w:right w:val="none" w:sz="0" w:space="0" w:color="auto"/>
                  </w:divBdr>
                </w:div>
                <w:div w:id="8785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7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6</Pages>
  <Words>1033</Words>
  <Characters>5687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58</cp:revision>
  <dcterms:created xsi:type="dcterms:W3CDTF">2022-01-18T14:32:00Z</dcterms:created>
  <dcterms:modified xsi:type="dcterms:W3CDTF">2022-06-28T09:27:00Z</dcterms:modified>
</cp:coreProperties>
</file>