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5817ADE0" w14:textId="77777777" w:rsidTr="1D23E4EA">
        <w:trPr>
          <w:trHeight w:val="691"/>
        </w:trPr>
        <w:tc>
          <w:tcPr>
            <w:tcW w:w="9212" w:type="dxa"/>
            <w:shd w:val="clear" w:color="auto" w:fill="FFFFFF" w:themeFill="background1"/>
          </w:tcPr>
          <w:p w14:paraId="433FEE4E" w14:textId="5EE6BC6C" w:rsidR="00EA57C8" w:rsidRPr="00F81D7F" w:rsidRDefault="00F44122" w:rsidP="00671640">
            <w:pPr>
              <w:rPr>
                <w:rFonts w:ascii="Arial" w:hAnsi="Arial" w:cs="Arial"/>
                <w:b/>
                <w:sz w:val="24"/>
                <w:szCs w:val="24"/>
              </w:rPr>
            </w:pPr>
            <w:r>
              <w:rPr>
                <w:rFonts w:ascii="Arial" w:hAnsi="Arial" w:cs="Arial"/>
                <w:b/>
                <w:sz w:val="24"/>
                <w:szCs w:val="24"/>
              </w:rPr>
              <w:t>Verkopen en adviseren</w:t>
            </w:r>
          </w:p>
          <w:p w14:paraId="06A5FB9C" w14:textId="54D75453" w:rsidR="00EA57C8" w:rsidRPr="00D53794" w:rsidRDefault="001D57C7" w:rsidP="00EA57C8">
            <w:pPr>
              <w:jc w:val="center"/>
              <w:rPr>
                <w:rFonts w:ascii="Arial" w:hAnsi="Arial" w:cs="Arial"/>
                <w:i/>
                <w:sz w:val="20"/>
                <w:szCs w:val="20"/>
              </w:rPr>
            </w:pPr>
            <w:r>
              <w:rPr>
                <w:rFonts w:ascii="Arial" w:hAnsi="Arial" w:cs="Arial"/>
                <w:b/>
                <w:noProof/>
                <w:sz w:val="24"/>
                <w:szCs w:val="24"/>
                <w:lang w:eastAsia="nl-NL"/>
              </w:rPr>
              <w:drawing>
                <wp:anchor distT="0" distB="0" distL="114300" distR="114300" simplePos="0" relativeHeight="251658240" behindDoc="0" locked="0" layoutInCell="1" allowOverlap="1" wp14:anchorId="0C74DC9B" wp14:editId="68905087">
                  <wp:simplePos x="0" y="0"/>
                  <wp:positionH relativeFrom="column">
                    <wp:posOffset>857250</wp:posOffset>
                  </wp:positionH>
                  <wp:positionV relativeFrom="paragraph">
                    <wp:posOffset>80645</wp:posOffset>
                  </wp:positionV>
                  <wp:extent cx="3552019" cy="2009775"/>
                  <wp:effectExtent l="0" t="0" r="0" b="0"/>
                  <wp:wrapThrough wrapText="bothSides">
                    <wp:wrapPolygon edited="0">
                      <wp:start x="0" y="0"/>
                      <wp:lineTo x="0" y="21293"/>
                      <wp:lineTo x="21434" y="21293"/>
                      <wp:lineTo x="21434"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11.jpg"/>
                          <pic:cNvPicPr/>
                        </pic:nvPicPr>
                        <pic:blipFill>
                          <a:blip r:embed="rId11">
                            <a:extLst>
                              <a:ext uri="{28A0092B-C50C-407E-A947-70E740481C1C}">
                                <a14:useLocalDpi xmlns:a14="http://schemas.microsoft.com/office/drawing/2010/main" val="0"/>
                              </a:ext>
                            </a:extLst>
                          </a:blip>
                          <a:stretch>
                            <a:fillRect/>
                          </a:stretch>
                        </pic:blipFill>
                        <pic:spPr>
                          <a:xfrm>
                            <a:off x="0" y="0"/>
                            <a:ext cx="3552019" cy="2009775"/>
                          </a:xfrm>
                          <a:prstGeom prst="rect">
                            <a:avLst/>
                          </a:prstGeom>
                        </pic:spPr>
                      </pic:pic>
                    </a:graphicData>
                  </a:graphic>
                  <wp14:sizeRelH relativeFrom="page">
                    <wp14:pctWidth>0</wp14:pctWidth>
                  </wp14:sizeRelH>
                  <wp14:sizeRelV relativeFrom="page">
                    <wp14:pctHeight>0</wp14:pctHeight>
                  </wp14:sizeRelV>
                </wp:anchor>
              </w:drawing>
            </w:r>
          </w:p>
          <w:p w14:paraId="28B237E9" w14:textId="7173D542" w:rsidR="00EA57C8" w:rsidRPr="00D53794" w:rsidRDefault="00EA57C8" w:rsidP="00854337">
            <w:pPr>
              <w:rPr>
                <w:rFonts w:ascii="Arial" w:hAnsi="Arial" w:cs="Arial"/>
                <w:i/>
                <w:sz w:val="20"/>
                <w:szCs w:val="20"/>
              </w:rPr>
            </w:pPr>
          </w:p>
        </w:tc>
      </w:tr>
    </w:tbl>
    <w:p w14:paraId="1F76481D" w14:textId="77777777" w:rsidR="00D35C19" w:rsidRPr="00D53794"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D53794" w14:paraId="4EFB8EB7" w14:textId="77777777" w:rsidTr="1D23E4EA">
        <w:tc>
          <w:tcPr>
            <w:tcW w:w="9212" w:type="dxa"/>
            <w:shd w:val="clear" w:color="auto" w:fill="auto"/>
          </w:tcPr>
          <w:p w14:paraId="17B93CEE" w14:textId="77777777" w:rsidR="00EA57C8" w:rsidRPr="00D53794" w:rsidRDefault="00EA57C8">
            <w:pPr>
              <w:rPr>
                <w:rFonts w:ascii="Arial" w:hAnsi="Arial" w:cs="Arial"/>
                <w:sz w:val="20"/>
                <w:szCs w:val="20"/>
              </w:rPr>
            </w:pPr>
          </w:p>
          <w:p w14:paraId="3863395F" w14:textId="7B43F8F4" w:rsidR="000B589E" w:rsidRPr="00D53794" w:rsidRDefault="00EA57C8" w:rsidP="00EA57C8">
            <w:pPr>
              <w:rPr>
                <w:rFonts w:ascii="Arial" w:hAnsi="Arial" w:cs="Arial"/>
                <w:i/>
                <w:sz w:val="20"/>
                <w:szCs w:val="20"/>
              </w:rPr>
            </w:pPr>
            <w:r w:rsidRPr="00D53794">
              <w:rPr>
                <w:rFonts w:ascii="Arial" w:hAnsi="Arial" w:cs="Arial"/>
                <w:b/>
                <w:sz w:val="20"/>
                <w:szCs w:val="20"/>
              </w:rPr>
              <w:t>Opleiding:</w:t>
            </w:r>
            <w:r w:rsidRPr="00D53794">
              <w:rPr>
                <w:rFonts w:ascii="Arial" w:hAnsi="Arial" w:cs="Arial"/>
                <w:sz w:val="20"/>
                <w:szCs w:val="20"/>
              </w:rPr>
              <w:t xml:space="preserve"> </w:t>
            </w:r>
            <w:r w:rsidR="00CC5F58">
              <w:rPr>
                <w:rFonts w:ascii="Arial" w:hAnsi="Arial" w:cs="Arial"/>
                <w:sz w:val="20"/>
                <w:szCs w:val="20"/>
              </w:rPr>
              <w:t>Vakbekwaam medewerker</w:t>
            </w:r>
            <w:r w:rsidR="000C00FB">
              <w:rPr>
                <w:rFonts w:ascii="Arial" w:hAnsi="Arial" w:cs="Arial"/>
                <w:sz w:val="20"/>
                <w:szCs w:val="20"/>
              </w:rPr>
              <w:t xml:space="preserve"> dierverzorging</w:t>
            </w:r>
          </w:p>
          <w:p w14:paraId="6119170E" w14:textId="7F235490" w:rsidR="00EA57C8" w:rsidRPr="00D53794" w:rsidRDefault="00EA57C8" w:rsidP="00EA57C8">
            <w:pPr>
              <w:rPr>
                <w:rFonts w:ascii="Arial" w:hAnsi="Arial" w:cs="Arial"/>
                <w:sz w:val="20"/>
                <w:szCs w:val="20"/>
              </w:rPr>
            </w:pPr>
          </w:p>
          <w:p w14:paraId="175FDEEC" w14:textId="77777777" w:rsidR="00EA57C8" w:rsidRPr="00D53794" w:rsidRDefault="00EA57C8" w:rsidP="00EA57C8">
            <w:pPr>
              <w:rPr>
                <w:rFonts w:ascii="Arial" w:hAnsi="Arial" w:cs="Arial"/>
                <w:sz w:val="20"/>
                <w:szCs w:val="20"/>
              </w:rPr>
            </w:pPr>
          </w:p>
          <w:p w14:paraId="53F7C080" w14:textId="06ECB8B7" w:rsidR="00BA1A48" w:rsidRPr="00D53794" w:rsidRDefault="00EA57C8" w:rsidP="00EA57C8">
            <w:pPr>
              <w:rPr>
                <w:rFonts w:ascii="Arial" w:hAnsi="Arial" w:cs="Arial"/>
                <w:b/>
                <w:sz w:val="20"/>
                <w:szCs w:val="20"/>
              </w:rPr>
            </w:pPr>
            <w:r w:rsidRPr="00D53794">
              <w:rPr>
                <w:rFonts w:ascii="Arial" w:hAnsi="Arial" w:cs="Arial"/>
                <w:b/>
                <w:sz w:val="20"/>
                <w:szCs w:val="20"/>
              </w:rPr>
              <w:t>Periode:</w:t>
            </w:r>
            <w:r w:rsidRPr="00F81D7F">
              <w:rPr>
                <w:rFonts w:ascii="Arial" w:hAnsi="Arial" w:cs="Arial"/>
                <w:sz w:val="20"/>
                <w:szCs w:val="20"/>
              </w:rPr>
              <w:t xml:space="preserve"> </w:t>
            </w:r>
            <w:r w:rsidR="00CC5F58">
              <w:rPr>
                <w:rFonts w:ascii="Arial" w:hAnsi="Arial" w:cs="Arial"/>
                <w:sz w:val="20"/>
                <w:szCs w:val="20"/>
              </w:rPr>
              <w:t>11</w:t>
            </w:r>
          </w:p>
          <w:p w14:paraId="62A0D440" w14:textId="77777777" w:rsidR="00EA57C8" w:rsidRPr="00D53794" w:rsidRDefault="00EA57C8" w:rsidP="000B589E">
            <w:pPr>
              <w:rPr>
                <w:rFonts w:ascii="Arial" w:hAnsi="Arial" w:cs="Arial"/>
                <w:sz w:val="20"/>
                <w:szCs w:val="20"/>
              </w:rPr>
            </w:pPr>
          </w:p>
        </w:tc>
      </w:tr>
    </w:tbl>
    <w:p w14:paraId="239ED8CD" w14:textId="77777777" w:rsidR="00EA57C8" w:rsidRPr="00D53794"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6F23E4FE" w14:textId="77777777" w:rsidTr="52DF0445">
        <w:tc>
          <w:tcPr>
            <w:tcW w:w="9212" w:type="dxa"/>
            <w:shd w:val="clear" w:color="auto" w:fill="FFFFFF" w:themeFill="background1"/>
          </w:tcPr>
          <w:p w14:paraId="1FEFED8B" w14:textId="77777777" w:rsidR="00EA57C8" w:rsidRPr="00D53794" w:rsidRDefault="00EA57C8" w:rsidP="00671640">
            <w:pPr>
              <w:rPr>
                <w:rFonts w:ascii="Arial" w:hAnsi="Arial" w:cs="Arial"/>
                <w:b/>
                <w:sz w:val="20"/>
                <w:szCs w:val="20"/>
              </w:rPr>
            </w:pPr>
            <w:r w:rsidRPr="00D53794">
              <w:rPr>
                <w:rFonts w:ascii="Arial" w:hAnsi="Arial" w:cs="Arial"/>
                <w:b/>
                <w:sz w:val="20"/>
                <w:szCs w:val="20"/>
              </w:rPr>
              <w:t>Kerntaken</w:t>
            </w:r>
            <w:r w:rsidR="007A4686" w:rsidRPr="00D53794">
              <w:rPr>
                <w:rFonts w:ascii="Arial" w:hAnsi="Arial" w:cs="Arial"/>
                <w:b/>
                <w:sz w:val="20"/>
                <w:szCs w:val="20"/>
              </w:rPr>
              <w:t xml:space="preserve"> en werkprocessen</w:t>
            </w:r>
            <w:r w:rsidRPr="00D53794">
              <w:rPr>
                <w:rFonts w:ascii="Arial" w:hAnsi="Arial" w:cs="Arial"/>
                <w:b/>
                <w:sz w:val="20"/>
                <w:szCs w:val="20"/>
              </w:rPr>
              <w:t>:</w:t>
            </w:r>
          </w:p>
          <w:p w14:paraId="76EA6588" w14:textId="62EB042A" w:rsidR="00EA57C8" w:rsidRPr="00D53794" w:rsidRDefault="00592106" w:rsidP="52DF0445">
            <w:pPr>
              <w:rPr>
                <w:rFonts w:ascii="Arial" w:hAnsi="Arial" w:cs="Arial"/>
                <w:sz w:val="20"/>
                <w:szCs w:val="20"/>
              </w:rPr>
            </w:pPr>
            <w:r w:rsidRPr="52DF0445">
              <w:rPr>
                <w:rFonts w:ascii="Arial" w:hAnsi="Arial" w:cs="Arial"/>
                <w:sz w:val="20"/>
                <w:szCs w:val="20"/>
              </w:rPr>
              <w:t xml:space="preserve"> </w:t>
            </w:r>
            <w:r w:rsidR="0642B8E0" w:rsidRPr="52DF0445">
              <w:rPr>
                <w:rFonts w:ascii="Arial" w:eastAsia="Arial" w:hAnsi="Arial" w:cs="Arial"/>
                <w:sz w:val="20"/>
                <w:szCs w:val="20"/>
              </w:rPr>
              <w:t xml:space="preserve">P2-K2:  Inspelen op de wens van klant en/of cliënt en/of publiek </w:t>
            </w:r>
          </w:p>
          <w:p w14:paraId="28C95D70" w14:textId="00FA0F9B" w:rsidR="00EA57C8" w:rsidRPr="00D53794" w:rsidRDefault="0642B8E0" w:rsidP="52DF0445">
            <w:pPr>
              <w:rPr>
                <w:rFonts w:ascii="Arial" w:hAnsi="Arial" w:cs="Arial"/>
                <w:sz w:val="20"/>
                <w:szCs w:val="20"/>
              </w:rPr>
            </w:pPr>
            <w:r w:rsidRPr="52DF0445">
              <w:rPr>
                <w:rFonts w:ascii="Arial" w:eastAsia="Arial" w:hAnsi="Arial" w:cs="Arial"/>
                <w:sz w:val="20"/>
                <w:szCs w:val="20"/>
              </w:rPr>
              <w:t>P2-K2-W1:  Instrueert en/of adviseert en/of verkoopt</w:t>
            </w:r>
          </w:p>
          <w:p w14:paraId="5B64580D" w14:textId="2C0F2700" w:rsidR="00EA57C8" w:rsidRPr="00D53794" w:rsidRDefault="0642B8E0" w:rsidP="52DF0445">
            <w:pPr>
              <w:rPr>
                <w:rFonts w:ascii="Arial" w:hAnsi="Arial" w:cs="Arial"/>
                <w:sz w:val="20"/>
                <w:szCs w:val="20"/>
              </w:rPr>
            </w:pPr>
            <w:r w:rsidRPr="52DF0445">
              <w:rPr>
                <w:rFonts w:ascii="Arial" w:eastAsia="Arial" w:hAnsi="Arial" w:cs="Arial"/>
                <w:sz w:val="20"/>
                <w:szCs w:val="20"/>
              </w:rPr>
              <w:t xml:space="preserve"> P2-K2-W2:  Behandelt klachten </w:t>
            </w:r>
          </w:p>
          <w:p w14:paraId="482FDC51" w14:textId="088CBB27" w:rsidR="00EA57C8" w:rsidRPr="00D53794" w:rsidRDefault="0642B8E0" w:rsidP="52DF0445">
            <w:pPr>
              <w:rPr>
                <w:rFonts w:ascii="Arial" w:hAnsi="Arial" w:cs="Arial"/>
                <w:sz w:val="20"/>
                <w:szCs w:val="20"/>
              </w:rPr>
            </w:pPr>
            <w:r w:rsidRPr="52DF0445">
              <w:rPr>
                <w:rFonts w:ascii="Arial" w:eastAsia="Arial" w:hAnsi="Arial" w:cs="Arial"/>
                <w:sz w:val="20"/>
                <w:szCs w:val="20"/>
              </w:rPr>
              <w:t xml:space="preserve"> P2-K2-W3:  Bewaakt de voorraad</w:t>
            </w:r>
          </w:p>
        </w:tc>
      </w:tr>
    </w:tbl>
    <w:p w14:paraId="4F14CEBF" w14:textId="77777777" w:rsidR="00C11152" w:rsidRPr="00D53794"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30"/>
        <w:gridCol w:w="453"/>
        <w:gridCol w:w="5789"/>
      </w:tblGrid>
      <w:tr w:rsidR="000B589E" w:rsidRPr="00D53794" w14:paraId="55A8437E" w14:textId="77777777" w:rsidTr="000B589E">
        <w:tc>
          <w:tcPr>
            <w:tcW w:w="2859" w:type="dxa"/>
            <w:tcBorders>
              <w:top w:val="nil"/>
              <w:left w:val="nil"/>
              <w:bottom w:val="nil"/>
              <w:right w:val="nil"/>
            </w:tcBorders>
          </w:tcPr>
          <w:p w14:paraId="6C4C5392" w14:textId="77777777" w:rsidR="000B589E" w:rsidRPr="00D53794" w:rsidRDefault="000B589E" w:rsidP="00671640">
            <w:pPr>
              <w:ind w:left="708"/>
              <w:rPr>
                <w:rFonts w:ascii="Arial" w:eastAsia="Calibri" w:hAnsi="Arial" w:cs="Arial"/>
                <w:b/>
                <w:sz w:val="20"/>
                <w:szCs w:val="20"/>
              </w:rPr>
            </w:pPr>
            <w:r w:rsidRPr="00D53794">
              <w:rPr>
                <w:rFonts w:ascii="Arial" w:eastAsia="Calibri" w:hAnsi="Arial" w:cs="Arial"/>
                <w:b/>
                <w:sz w:val="20"/>
                <w:szCs w:val="20"/>
              </w:rPr>
              <w:t>Complexiteit:</w:t>
            </w:r>
          </w:p>
        </w:tc>
        <w:sdt>
          <w:sdtPr>
            <w:rPr>
              <w:rFonts w:ascii="Arial" w:eastAsia="Calibri" w:hAnsi="Arial" w:cs="Arial"/>
              <w:b/>
              <w:sz w:val="20"/>
              <w:szCs w:val="20"/>
            </w:rPr>
            <w:id w:val="-880860562"/>
          </w:sdtPr>
          <w:sdtEndPr/>
          <w:sdtContent>
            <w:sdt>
              <w:sdtPr>
                <w:rPr>
                  <w:rFonts w:ascii="Arial" w:eastAsia="Calibri" w:hAnsi="Arial" w:cs="Arial"/>
                  <w:b/>
                  <w:sz w:val="20"/>
                  <w:szCs w:val="20"/>
                </w:rPr>
                <w:id w:val="1991668225"/>
              </w:sdtPr>
              <w:sdtEndPr/>
              <w:sdtContent>
                <w:tc>
                  <w:tcPr>
                    <w:tcW w:w="455" w:type="dxa"/>
                    <w:tcBorders>
                      <w:top w:val="nil"/>
                      <w:left w:val="nil"/>
                      <w:bottom w:val="nil"/>
                      <w:right w:val="nil"/>
                    </w:tcBorders>
                  </w:tcPr>
                  <w:p w14:paraId="472EEE3E" w14:textId="6D0B80F2" w:rsidR="000B589E" w:rsidRPr="00D53794" w:rsidRDefault="003C3983" w:rsidP="00671640">
                    <w:pPr>
                      <w:rPr>
                        <w:rFonts w:ascii="Arial" w:eastAsia="Calibri" w:hAnsi="Arial" w:cs="Arial"/>
                        <w:b/>
                        <w:sz w:val="20"/>
                        <w:szCs w:val="20"/>
                      </w:rPr>
                    </w:pPr>
                    <w:r w:rsidRPr="00D53794">
                      <w:rPr>
                        <w:rFonts w:ascii="MS Gothic" w:eastAsia="MS Gothic" w:hAnsi="MS Gothic" w:cs="MS Gothic" w:hint="eastAsia"/>
                        <w:b/>
                        <w:sz w:val="20"/>
                        <w:szCs w:val="20"/>
                      </w:rPr>
                      <w:t>☐</w:t>
                    </w:r>
                  </w:p>
                </w:tc>
              </w:sdtContent>
            </w:sdt>
          </w:sdtContent>
        </w:sdt>
        <w:tc>
          <w:tcPr>
            <w:tcW w:w="5974" w:type="dxa"/>
            <w:tcBorders>
              <w:top w:val="nil"/>
              <w:left w:val="nil"/>
              <w:bottom w:val="nil"/>
              <w:right w:val="nil"/>
            </w:tcBorders>
          </w:tcPr>
          <w:p w14:paraId="6E769112"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Starter</w:t>
            </w:r>
          </w:p>
        </w:tc>
      </w:tr>
      <w:tr w:rsidR="000B589E" w:rsidRPr="00D53794" w14:paraId="37CB611C" w14:textId="77777777" w:rsidTr="000B589E">
        <w:tc>
          <w:tcPr>
            <w:tcW w:w="2859" w:type="dxa"/>
            <w:tcBorders>
              <w:top w:val="nil"/>
              <w:left w:val="nil"/>
              <w:bottom w:val="nil"/>
              <w:right w:val="nil"/>
            </w:tcBorders>
          </w:tcPr>
          <w:p w14:paraId="33321E9A"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873272694"/>
          </w:sdtPr>
          <w:sdtEndPr/>
          <w:sdtContent>
            <w:sdt>
              <w:sdtPr>
                <w:rPr>
                  <w:rFonts w:ascii="Arial" w:eastAsia="Calibri" w:hAnsi="Arial" w:cs="Arial"/>
                  <w:b/>
                  <w:sz w:val="20"/>
                  <w:szCs w:val="20"/>
                </w:rPr>
                <w:id w:val="-1388177946"/>
              </w:sdtPr>
              <w:sdtEndPr/>
              <w:sdtContent>
                <w:tc>
                  <w:tcPr>
                    <w:tcW w:w="455" w:type="dxa"/>
                    <w:tcBorders>
                      <w:top w:val="nil"/>
                      <w:left w:val="nil"/>
                      <w:bottom w:val="nil"/>
                      <w:right w:val="nil"/>
                    </w:tcBorders>
                  </w:tcPr>
                  <w:p w14:paraId="24CCCE04" w14:textId="2CC5DB59" w:rsidR="000B589E" w:rsidRPr="00D53794" w:rsidRDefault="003C3983" w:rsidP="00671640">
                    <w:pPr>
                      <w:rPr>
                        <w:rFonts w:ascii="Arial" w:eastAsia="Calibri" w:hAnsi="Arial" w:cs="Arial"/>
                        <w:b/>
                        <w:sz w:val="20"/>
                        <w:szCs w:val="20"/>
                      </w:rPr>
                    </w:pPr>
                    <w:r>
                      <w:rPr>
                        <w:rFonts w:ascii="MS Gothic" w:eastAsia="MS Gothic" w:hAnsi="MS Gothic" w:cs="Arial" w:hint="eastAsia"/>
                        <w:b/>
                        <w:sz w:val="20"/>
                        <w:szCs w:val="20"/>
                      </w:rPr>
                      <w:t>☒</w:t>
                    </w:r>
                  </w:p>
                </w:tc>
              </w:sdtContent>
            </w:sdt>
          </w:sdtContent>
        </w:sdt>
        <w:tc>
          <w:tcPr>
            <w:tcW w:w="5974" w:type="dxa"/>
            <w:tcBorders>
              <w:top w:val="nil"/>
              <w:left w:val="nil"/>
              <w:bottom w:val="nil"/>
              <w:right w:val="nil"/>
            </w:tcBorders>
          </w:tcPr>
          <w:p w14:paraId="600841A6"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Geoefend</w:t>
            </w:r>
          </w:p>
        </w:tc>
      </w:tr>
      <w:tr w:rsidR="000B589E" w:rsidRPr="00D53794" w14:paraId="5E163AFB" w14:textId="77777777" w:rsidTr="000B589E">
        <w:tc>
          <w:tcPr>
            <w:tcW w:w="2859" w:type="dxa"/>
            <w:tcBorders>
              <w:top w:val="nil"/>
              <w:left w:val="nil"/>
              <w:bottom w:val="nil"/>
              <w:right w:val="nil"/>
            </w:tcBorders>
          </w:tcPr>
          <w:p w14:paraId="105946EB"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1356737057"/>
          </w:sdtPr>
          <w:sdtEndPr/>
          <w:sdtContent>
            <w:tc>
              <w:tcPr>
                <w:tcW w:w="455" w:type="dxa"/>
                <w:tcBorders>
                  <w:top w:val="nil"/>
                  <w:left w:val="nil"/>
                  <w:bottom w:val="nil"/>
                  <w:right w:val="nil"/>
                </w:tcBorders>
              </w:tcPr>
              <w:p w14:paraId="4C024D62" w14:textId="77777777" w:rsidR="000B589E" w:rsidRPr="00D53794" w:rsidRDefault="00F81D7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F5F824B"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Gevorderd</w:t>
            </w:r>
          </w:p>
        </w:tc>
      </w:tr>
      <w:tr w:rsidR="000B589E" w:rsidRPr="00D53794" w14:paraId="05942DCF" w14:textId="77777777" w:rsidTr="000B589E">
        <w:tc>
          <w:tcPr>
            <w:tcW w:w="2859" w:type="dxa"/>
            <w:tcBorders>
              <w:top w:val="nil"/>
              <w:left w:val="nil"/>
              <w:bottom w:val="nil"/>
              <w:right w:val="nil"/>
            </w:tcBorders>
          </w:tcPr>
          <w:p w14:paraId="15E190D1"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652037744"/>
          </w:sdtPr>
          <w:sdtEndPr/>
          <w:sdtContent>
            <w:tc>
              <w:tcPr>
                <w:tcW w:w="455" w:type="dxa"/>
                <w:tcBorders>
                  <w:top w:val="nil"/>
                  <w:left w:val="nil"/>
                  <w:bottom w:val="nil"/>
                  <w:right w:val="nil"/>
                </w:tcBorders>
              </w:tcPr>
              <w:p w14:paraId="097D6F68" w14:textId="77777777" w:rsidR="000B589E" w:rsidRPr="00D53794" w:rsidRDefault="000B589E" w:rsidP="00671640">
                <w:pPr>
                  <w:rPr>
                    <w:rFonts w:ascii="Arial" w:eastAsia="Calibri" w:hAnsi="Arial" w:cs="Arial"/>
                    <w:b/>
                    <w:sz w:val="20"/>
                    <w:szCs w:val="20"/>
                  </w:rPr>
                </w:pPr>
                <w:r w:rsidRPr="00D53794">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C279537"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Streefniveau</w:t>
            </w:r>
          </w:p>
        </w:tc>
      </w:tr>
      <w:tr w:rsidR="000B589E" w:rsidRPr="00D53794" w14:paraId="361784E7" w14:textId="77777777" w:rsidTr="000B589E">
        <w:tc>
          <w:tcPr>
            <w:tcW w:w="2859" w:type="dxa"/>
            <w:tcBorders>
              <w:top w:val="nil"/>
              <w:left w:val="nil"/>
              <w:bottom w:val="nil"/>
              <w:right w:val="nil"/>
            </w:tcBorders>
          </w:tcPr>
          <w:p w14:paraId="20AE14F9" w14:textId="77777777" w:rsidR="000B589E" w:rsidRPr="00D53794" w:rsidRDefault="000B589E" w:rsidP="00671640">
            <w:pPr>
              <w:rPr>
                <w:rFonts w:ascii="Arial" w:eastAsia="Calibri" w:hAnsi="Arial" w:cs="Arial"/>
                <w:b/>
                <w:sz w:val="20"/>
                <w:szCs w:val="20"/>
              </w:rPr>
            </w:pPr>
          </w:p>
        </w:tc>
        <w:tc>
          <w:tcPr>
            <w:tcW w:w="455" w:type="dxa"/>
            <w:tcBorders>
              <w:top w:val="nil"/>
              <w:left w:val="nil"/>
              <w:bottom w:val="nil"/>
              <w:right w:val="nil"/>
            </w:tcBorders>
          </w:tcPr>
          <w:p w14:paraId="516765D4" w14:textId="77777777" w:rsidR="000B589E" w:rsidRPr="00D53794"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BA59E6" w14:textId="77777777" w:rsidR="000B589E" w:rsidRPr="00D53794" w:rsidRDefault="000B589E" w:rsidP="00671640">
            <w:pPr>
              <w:rPr>
                <w:rFonts w:ascii="Arial" w:eastAsia="Calibri" w:hAnsi="Arial" w:cs="Arial"/>
                <w:b/>
                <w:sz w:val="20"/>
                <w:szCs w:val="20"/>
              </w:rPr>
            </w:pPr>
          </w:p>
        </w:tc>
      </w:tr>
      <w:tr w:rsidR="000B589E" w:rsidRPr="00D53794" w14:paraId="31DDBC37" w14:textId="77777777" w:rsidTr="000B589E">
        <w:tc>
          <w:tcPr>
            <w:tcW w:w="2859" w:type="dxa"/>
            <w:tcBorders>
              <w:top w:val="nil"/>
              <w:left w:val="nil"/>
              <w:bottom w:val="nil"/>
              <w:right w:val="nil"/>
            </w:tcBorders>
          </w:tcPr>
          <w:p w14:paraId="3F525C2C" w14:textId="77777777" w:rsidR="000B589E" w:rsidRPr="00D53794" w:rsidRDefault="000B589E" w:rsidP="00671640">
            <w:pPr>
              <w:rPr>
                <w:rFonts w:ascii="Arial" w:eastAsia="Calibri" w:hAnsi="Arial" w:cs="Arial"/>
                <w:b/>
                <w:sz w:val="20"/>
                <w:szCs w:val="20"/>
              </w:rPr>
            </w:pPr>
          </w:p>
        </w:tc>
        <w:tc>
          <w:tcPr>
            <w:tcW w:w="455" w:type="dxa"/>
            <w:tcBorders>
              <w:top w:val="nil"/>
              <w:left w:val="nil"/>
              <w:bottom w:val="nil"/>
              <w:right w:val="nil"/>
            </w:tcBorders>
          </w:tcPr>
          <w:p w14:paraId="55A6DE0C" w14:textId="77777777" w:rsidR="000B589E" w:rsidRPr="00D53794" w:rsidRDefault="000B589E" w:rsidP="00671640">
            <w:pPr>
              <w:rPr>
                <w:rFonts w:ascii="Arial" w:eastAsia="Calibri" w:hAnsi="Arial" w:cs="Arial"/>
                <w:b/>
                <w:sz w:val="20"/>
                <w:szCs w:val="20"/>
              </w:rPr>
            </w:pPr>
          </w:p>
        </w:tc>
        <w:tc>
          <w:tcPr>
            <w:tcW w:w="5974" w:type="dxa"/>
            <w:tcBorders>
              <w:top w:val="nil"/>
              <w:left w:val="nil"/>
              <w:bottom w:val="nil"/>
              <w:right w:val="nil"/>
            </w:tcBorders>
          </w:tcPr>
          <w:p w14:paraId="7DA158EF" w14:textId="77777777" w:rsidR="000B589E" w:rsidRPr="00D53794" w:rsidRDefault="000B589E" w:rsidP="00671640">
            <w:pPr>
              <w:rPr>
                <w:rFonts w:ascii="Arial" w:eastAsia="Calibri" w:hAnsi="Arial" w:cs="Arial"/>
                <w:b/>
                <w:sz w:val="20"/>
                <w:szCs w:val="20"/>
              </w:rPr>
            </w:pPr>
          </w:p>
        </w:tc>
      </w:tr>
      <w:tr w:rsidR="000B589E" w:rsidRPr="00D53794" w14:paraId="71376250" w14:textId="77777777" w:rsidTr="000B589E">
        <w:tc>
          <w:tcPr>
            <w:tcW w:w="2859" w:type="dxa"/>
            <w:tcBorders>
              <w:top w:val="nil"/>
              <w:left w:val="nil"/>
              <w:bottom w:val="nil"/>
              <w:right w:val="nil"/>
            </w:tcBorders>
          </w:tcPr>
          <w:p w14:paraId="228A5955"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Uitvoering:</w:t>
            </w:r>
          </w:p>
        </w:tc>
        <w:sdt>
          <w:sdtPr>
            <w:rPr>
              <w:rFonts w:ascii="Arial" w:eastAsia="Calibri" w:hAnsi="Arial" w:cs="Arial"/>
              <w:b/>
              <w:sz w:val="20"/>
              <w:szCs w:val="20"/>
            </w:rPr>
            <w:id w:val="1634831520"/>
          </w:sdtPr>
          <w:sdtEndPr/>
          <w:sdtContent>
            <w:tc>
              <w:tcPr>
                <w:tcW w:w="455" w:type="dxa"/>
                <w:tcBorders>
                  <w:top w:val="nil"/>
                  <w:left w:val="nil"/>
                  <w:bottom w:val="nil"/>
                  <w:right w:val="nil"/>
                </w:tcBorders>
              </w:tcPr>
              <w:p w14:paraId="3091D311" w14:textId="10559C2C" w:rsidR="000B589E" w:rsidRPr="00D53794" w:rsidRDefault="003E2C3B" w:rsidP="00057DF7">
                <w:pPr>
                  <w:rPr>
                    <w:rFonts w:ascii="Arial" w:eastAsia="Calibri" w:hAnsi="Arial" w:cs="Arial"/>
                    <w:b/>
                    <w:sz w:val="20"/>
                    <w:szCs w:val="20"/>
                  </w:rPr>
                </w:pPr>
                <w:sdt>
                  <w:sdtPr>
                    <w:rPr>
                      <w:rFonts w:ascii="Arial" w:eastAsia="Calibri" w:hAnsi="Arial" w:cs="Arial"/>
                      <w:b/>
                      <w:sz w:val="20"/>
                      <w:szCs w:val="20"/>
                    </w:rPr>
                    <w:id w:val="317857647"/>
                  </w:sdtPr>
                  <w:sdtEndPr/>
                  <w:sdtContent>
                    <w:r w:rsidR="00057DF7" w:rsidRPr="00D53794">
                      <w:rPr>
                        <w:rFonts w:ascii="MS Gothic" w:eastAsia="MS Gothic" w:hAnsi="MS Gothic" w:cs="MS Gothic" w:hint="eastAsia"/>
                        <w:b/>
                        <w:sz w:val="20"/>
                        <w:szCs w:val="20"/>
                      </w:rPr>
                      <w:t>☐</w:t>
                    </w:r>
                  </w:sdtContent>
                </w:sdt>
              </w:p>
            </w:tc>
          </w:sdtContent>
        </w:sdt>
        <w:tc>
          <w:tcPr>
            <w:tcW w:w="5974" w:type="dxa"/>
            <w:tcBorders>
              <w:top w:val="nil"/>
              <w:left w:val="nil"/>
              <w:bottom w:val="nil"/>
              <w:right w:val="nil"/>
            </w:tcBorders>
          </w:tcPr>
          <w:p w14:paraId="655B0E10" w14:textId="5F61BA9B" w:rsidR="000B589E" w:rsidRPr="00D53794" w:rsidRDefault="00057DF7" w:rsidP="00671640">
            <w:pPr>
              <w:rPr>
                <w:rFonts w:ascii="Arial" w:eastAsia="Calibri" w:hAnsi="Arial" w:cs="Arial"/>
                <w:b/>
                <w:sz w:val="20"/>
                <w:szCs w:val="20"/>
              </w:rPr>
            </w:pPr>
            <w:r>
              <w:rPr>
                <w:rFonts w:ascii="Arial" w:eastAsia="Calibri" w:hAnsi="Arial" w:cs="Arial"/>
                <w:b/>
                <w:sz w:val="20"/>
                <w:szCs w:val="20"/>
              </w:rPr>
              <w:t>Individueel</w:t>
            </w:r>
          </w:p>
        </w:tc>
      </w:tr>
      <w:tr w:rsidR="000B589E" w:rsidRPr="00D53794" w14:paraId="50CEE429" w14:textId="77777777" w:rsidTr="000B589E">
        <w:tc>
          <w:tcPr>
            <w:tcW w:w="2859" w:type="dxa"/>
            <w:tcBorders>
              <w:top w:val="nil"/>
              <w:left w:val="nil"/>
              <w:bottom w:val="nil"/>
              <w:right w:val="nil"/>
            </w:tcBorders>
          </w:tcPr>
          <w:p w14:paraId="74C3837B"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569392522"/>
          </w:sdtPr>
          <w:sdtEndPr/>
          <w:sdtContent>
            <w:tc>
              <w:tcPr>
                <w:tcW w:w="455" w:type="dxa"/>
                <w:tcBorders>
                  <w:top w:val="nil"/>
                  <w:left w:val="nil"/>
                  <w:bottom w:val="nil"/>
                  <w:right w:val="nil"/>
                </w:tcBorders>
              </w:tcPr>
              <w:p w14:paraId="0B97FF98" w14:textId="77777777" w:rsidR="000B589E" w:rsidRPr="00D53794" w:rsidRDefault="00F81D7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1353213" w14:textId="25EB2793" w:rsidR="000B589E" w:rsidRPr="00D53794" w:rsidRDefault="003C3983" w:rsidP="00F81D7F">
            <w:pPr>
              <w:rPr>
                <w:rFonts w:ascii="Arial" w:eastAsia="Calibri" w:hAnsi="Arial" w:cs="Arial"/>
                <w:b/>
                <w:sz w:val="20"/>
                <w:szCs w:val="20"/>
              </w:rPr>
            </w:pPr>
            <w:r>
              <w:rPr>
                <w:rFonts w:ascii="Arial" w:eastAsia="Calibri" w:hAnsi="Arial" w:cs="Arial"/>
                <w:b/>
                <w:sz w:val="20"/>
                <w:szCs w:val="20"/>
              </w:rPr>
              <w:t>In groepen van 4</w:t>
            </w:r>
            <w:r w:rsidR="006F298D">
              <w:rPr>
                <w:rFonts w:ascii="Arial" w:eastAsia="Calibri" w:hAnsi="Arial" w:cs="Arial"/>
                <w:b/>
                <w:sz w:val="20"/>
                <w:szCs w:val="20"/>
              </w:rPr>
              <w:t>/5</w:t>
            </w:r>
            <w:r w:rsidR="000B589E" w:rsidRPr="00D53794">
              <w:rPr>
                <w:rFonts w:ascii="Arial" w:eastAsia="Calibri" w:hAnsi="Arial" w:cs="Arial"/>
                <w:b/>
                <w:sz w:val="20"/>
                <w:szCs w:val="20"/>
              </w:rPr>
              <w:t xml:space="preserve"> personen</w:t>
            </w:r>
          </w:p>
        </w:tc>
      </w:tr>
      <w:tr w:rsidR="000B589E" w:rsidRPr="00D53794" w14:paraId="2AFA4159" w14:textId="77777777" w:rsidTr="000B589E">
        <w:tc>
          <w:tcPr>
            <w:tcW w:w="2859" w:type="dxa"/>
            <w:tcBorders>
              <w:top w:val="nil"/>
              <w:left w:val="nil"/>
              <w:bottom w:val="nil"/>
              <w:right w:val="nil"/>
            </w:tcBorders>
          </w:tcPr>
          <w:p w14:paraId="2C13C9E5" w14:textId="77777777" w:rsidR="000B589E" w:rsidRPr="00D53794" w:rsidRDefault="000B589E" w:rsidP="00671640">
            <w:pPr>
              <w:rPr>
                <w:rFonts w:ascii="Arial" w:eastAsia="Calibri" w:hAnsi="Arial" w:cs="Arial"/>
                <w:b/>
                <w:sz w:val="20"/>
                <w:szCs w:val="20"/>
              </w:rPr>
            </w:pPr>
          </w:p>
        </w:tc>
        <w:tc>
          <w:tcPr>
            <w:tcW w:w="455" w:type="dxa"/>
            <w:tcBorders>
              <w:top w:val="nil"/>
              <w:left w:val="nil"/>
              <w:bottom w:val="nil"/>
              <w:right w:val="nil"/>
            </w:tcBorders>
          </w:tcPr>
          <w:p w14:paraId="0E35173C" w14:textId="77777777" w:rsidR="000B589E" w:rsidRPr="00D53794" w:rsidRDefault="000B589E" w:rsidP="00671640">
            <w:pPr>
              <w:rPr>
                <w:rFonts w:ascii="Arial" w:eastAsia="Calibri" w:hAnsi="Arial" w:cs="Arial"/>
                <w:b/>
                <w:sz w:val="20"/>
                <w:szCs w:val="20"/>
              </w:rPr>
            </w:pPr>
          </w:p>
        </w:tc>
        <w:tc>
          <w:tcPr>
            <w:tcW w:w="5974" w:type="dxa"/>
            <w:tcBorders>
              <w:top w:val="nil"/>
              <w:left w:val="nil"/>
              <w:bottom w:val="nil"/>
              <w:right w:val="nil"/>
            </w:tcBorders>
          </w:tcPr>
          <w:p w14:paraId="25C8FF63" w14:textId="77777777" w:rsidR="000B589E" w:rsidRPr="00D53794" w:rsidRDefault="000B589E" w:rsidP="00671640">
            <w:pPr>
              <w:rPr>
                <w:rFonts w:ascii="Arial" w:eastAsia="Calibri" w:hAnsi="Arial" w:cs="Arial"/>
                <w:b/>
                <w:sz w:val="20"/>
                <w:szCs w:val="20"/>
              </w:rPr>
            </w:pPr>
          </w:p>
        </w:tc>
      </w:tr>
      <w:tr w:rsidR="000B589E" w:rsidRPr="00D53794" w14:paraId="765EC5E6" w14:textId="77777777" w:rsidTr="000B589E">
        <w:tc>
          <w:tcPr>
            <w:tcW w:w="2859" w:type="dxa"/>
            <w:tcBorders>
              <w:top w:val="nil"/>
              <w:left w:val="nil"/>
              <w:bottom w:val="nil"/>
              <w:right w:val="nil"/>
            </w:tcBorders>
          </w:tcPr>
          <w:p w14:paraId="5DA9B8A4"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Plaats:</w:t>
            </w:r>
          </w:p>
        </w:tc>
        <w:sdt>
          <w:sdtPr>
            <w:rPr>
              <w:rFonts w:ascii="Arial" w:eastAsia="Calibri" w:hAnsi="Arial" w:cs="Arial"/>
              <w:b/>
              <w:sz w:val="20"/>
              <w:szCs w:val="20"/>
            </w:rPr>
            <w:id w:val="561610661"/>
          </w:sdtPr>
          <w:sdtEndPr/>
          <w:sdtContent>
            <w:tc>
              <w:tcPr>
                <w:tcW w:w="455" w:type="dxa"/>
                <w:tcBorders>
                  <w:top w:val="nil"/>
                  <w:left w:val="nil"/>
                  <w:bottom w:val="nil"/>
                  <w:right w:val="nil"/>
                </w:tcBorders>
              </w:tcPr>
              <w:p w14:paraId="531D4617" w14:textId="77777777" w:rsidR="000B589E" w:rsidRPr="00D53794" w:rsidRDefault="00F04447"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516CA62"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Op school</w:t>
            </w:r>
          </w:p>
        </w:tc>
      </w:tr>
      <w:tr w:rsidR="000B589E" w:rsidRPr="00D53794" w14:paraId="28ADEAFA" w14:textId="77777777" w:rsidTr="000B589E">
        <w:tc>
          <w:tcPr>
            <w:tcW w:w="2859" w:type="dxa"/>
            <w:tcBorders>
              <w:top w:val="nil"/>
              <w:left w:val="nil"/>
              <w:bottom w:val="nil"/>
              <w:right w:val="nil"/>
            </w:tcBorders>
          </w:tcPr>
          <w:p w14:paraId="2CDB0084"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755862423"/>
          </w:sdtPr>
          <w:sdtEndPr/>
          <w:sdtContent>
            <w:tc>
              <w:tcPr>
                <w:tcW w:w="455" w:type="dxa"/>
                <w:tcBorders>
                  <w:top w:val="nil"/>
                  <w:left w:val="nil"/>
                  <w:bottom w:val="nil"/>
                  <w:right w:val="nil"/>
                </w:tcBorders>
              </w:tcPr>
              <w:p w14:paraId="68AF9A72" w14:textId="09383493" w:rsidR="000B589E" w:rsidRPr="00D53794" w:rsidRDefault="003E2C3B" w:rsidP="00B91F18">
                <w:pPr>
                  <w:rPr>
                    <w:rFonts w:ascii="Arial" w:eastAsia="Calibri" w:hAnsi="Arial" w:cs="Arial"/>
                    <w:b/>
                    <w:sz w:val="20"/>
                    <w:szCs w:val="20"/>
                  </w:rPr>
                </w:pPr>
                <w:sdt>
                  <w:sdtPr>
                    <w:rPr>
                      <w:rFonts w:ascii="Arial" w:eastAsia="Calibri" w:hAnsi="Arial" w:cs="Arial"/>
                      <w:b/>
                      <w:sz w:val="20"/>
                      <w:szCs w:val="20"/>
                    </w:rPr>
                    <w:id w:val="1621112275"/>
                  </w:sdtPr>
                  <w:sdtEndPr/>
                  <w:sdtContent>
                    <w:sdt>
                      <w:sdtPr>
                        <w:rPr>
                          <w:rFonts w:ascii="Arial" w:eastAsia="Calibri" w:hAnsi="Arial" w:cs="Arial"/>
                          <w:b/>
                          <w:sz w:val="20"/>
                          <w:szCs w:val="20"/>
                        </w:rPr>
                        <w:id w:val="951602520"/>
                      </w:sdtPr>
                      <w:sdtEndPr/>
                      <w:sdtContent>
                        <w:r w:rsidR="00057DF7" w:rsidRPr="00D53794">
                          <w:rPr>
                            <w:rFonts w:ascii="MS Gothic" w:eastAsia="MS Gothic" w:hAnsi="MS Gothic" w:cs="MS Gothic" w:hint="eastAsia"/>
                            <w:b/>
                            <w:sz w:val="20"/>
                            <w:szCs w:val="20"/>
                          </w:rPr>
                          <w:t>☐</w:t>
                        </w:r>
                      </w:sdtContent>
                    </w:sdt>
                  </w:sdtContent>
                </w:sdt>
              </w:p>
            </w:tc>
          </w:sdtContent>
        </w:sdt>
        <w:tc>
          <w:tcPr>
            <w:tcW w:w="5974" w:type="dxa"/>
            <w:tcBorders>
              <w:top w:val="nil"/>
              <w:left w:val="nil"/>
              <w:bottom w:val="nil"/>
              <w:right w:val="nil"/>
            </w:tcBorders>
          </w:tcPr>
          <w:p w14:paraId="33C50718"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 de beroepspraktijk</w:t>
            </w:r>
          </w:p>
        </w:tc>
      </w:tr>
      <w:tr w:rsidR="007A4686" w:rsidRPr="00D53794" w14:paraId="4CF435EF" w14:textId="77777777" w:rsidTr="000B589E">
        <w:tc>
          <w:tcPr>
            <w:tcW w:w="2859" w:type="dxa"/>
            <w:tcBorders>
              <w:top w:val="nil"/>
              <w:left w:val="nil"/>
              <w:bottom w:val="nil"/>
              <w:right w:val="nil"/>
            </w:tcBorders>
          </w:tcPr>
          <w:p w14:paraId="331C48B2" w14:textId="77777777" w:rsidR="007A4686" w:rsidRPr="00D53794" w:rsidRDefault="007A4686" w:rsidP="00491073">
            <w:pPr>
              <w:ind w:left="708"/>
              <w:rPr>
                <w:rFonts w:ascii="Arial" w:eastAsia="Calibri" w:hAnsi="Arial" w:cs="Arial"/>
                <w:b/>
                <w:sz w:val="20"/>
                <w:szCs w:val="20"/>
              </w:rPr>
            </w:pPr>
          </w:p>
        </w:tc>
        <w:tc>
          <w:tcPr>
            <w:tcW w:w="455" w:type="dxa"/>
            <w:tcBorders>
              <w:top w:val="nil"/>
              <w:left w:val="nil"/>
              <w:bottom w:val="nil"/>
              <w:right w:val="nil"/>
            </w:tcBorders>
          </w:tcPr>
          <w:p w14:paraId="5F1DA044" w14:textId="77777777" w:rsidR="007A4686" w:rsidRPr="00D53794" w:rsidRDefault="007A4686" w:rsidP="00671640">
            <w:pPr>
              <w:rPr>
                <w:rFonts w:ascii="Arial" w:eastAsia="Calibri" w:hAnsi="Arial" w:cs="Arial"/>
                <w:b/>
                <w:sz w:val="20"/>
                <w:szCs w:val="20"/>
              </w:rPr>
            </w:pPr>
          </w:p>
        </w:tc>
        <w:tc>
          <w:tcPr>
            <w:tcW w:w="5974" w:type="dxa"/>
            <w:tcBorders>
              <w:top w:val="nil"/>
              <w:left w:val="nil"/>
              <w:bottom w:val="nil"/>
              <w:right w:val="nil"/>
            </w:tcBorders>
          </w:tcPr>
          <w:p w14:paraId="0E9A351C" w14:textId="77777777" w:rsidR="007A4686" w:rsidRPr="00D53794" w:rsidRDefault="007A4686" w:rsidP="00671640">
            <w:pPr>
              <w:rPr>
                <w:rFonts w:ascii="Arial" w:eastAsia="Calibri" w:hAnsi="Arial" w:cs="Arial"/>
                <w:b/>
                <w:sz w:val="20"/>
                <w:szCs w:val="20"/>
              </w:rPr>
            </w:pPr>
          </w:p>
        </w:tc>
      </w:tr>
    </w:tbl>
    <w:p w14:paraId="4FC5E598" w14:textId="77777777" w:rsidR="00982157" w:rsidRDefault="00982157">
      <w:r>
        <w:br w:type="page"/>
      </w:r>
    </w:p>
    <w:tbl>
      <w:tblPr>
        <w:tblStyle w:val="Tabelraster1"/>
        <w:tblW w:w="0" w:type="auto"/>
        <w:tblLook w:val="04A0" w:firstRow="1" w:lastRow="0" w:firstColumn="1" w:lastColumn="0" w:noHBand="0" w:noVBand="1"/>
      </w:tblPr>
      <w:tblGrid>
        <w:gridCol w:w="2793"/>
        <w:gridCol w:w="449"/>
        <w:gridCol w:w="5830"/>
      </w:tblGrid>
      <w:tr w:rsidR="007A4686" w:rsidRPr="00D53794" w14:paraId="0416F59A" w14:textId="77777777">
        <w:tc>
          <w:tcPr>
            <w:tcW w:w="2859" w:type="dxa"/>
            <w:tcBorders>
              <w:top w:val="nil"/>
              <w:left w:val="nil"/>
              <w:bottom w:val="nil"/>
              <w:right w:val="nil"/>
            </w:tcBorders>
          </w:tcPr>
          <w:p w14:paraId="7605D4E7" w14:textId="77777777" w:rsidR="00BD2B23" w:rsidRPr="00D53794" w:rsidRDefault="00BD2B23" w:rsidP="00671640">
            <w:pPr>
              <w:rPr>
                <w:rFonts w:ascii="Arial" w:eastAsia="Calibri" w:hAnsi="Arial" w:cs="Arial"/>
                <w:b/>
                <w:sz w:val="20"/>
                <w:szCs w:val="20"/>
              </w:rPr>
            </w:pPr>
          </w:p>
        </w:tc>
        <w:tc>
          <w:tcPr>
            <w:tcW w:w="455" w:type="dxa"/>
            <w:tcBorders>
              <w:top w:val="nil"/>
              <w:left w:val="nil"/>
              <w:bottom w:val="nil"/>
              <w:right w:val="nil"/>
            </w:tcBorders>
          </w:tcPr>
          <w:p w14:paraId="58C59635" w14:textId="77777777" w:rsidR="007A4686" w:rsidRPr="00D53794" w:rsidRDefault="007A4686" w:rsidP="00671640">
            <w:pPr>
              <w:rPr>
                <w:rFonts w:ascii="Arial" w:eastAsia="Calibri" w:hAnsi="Arial" w:cs="Arial"/>
                <w:b/>
                <w:sz w:val="20"/>
                <w:szCs w:val="20"/>
              </w:rPr>
            </w:pPr>
          </w:p>
        </w:tc>
        <w:tc>
          <w:tcPr>
            <w:tcW w:w="5974" w:type="dxa"/>
            <w:tcBorders>
              <w:top w:val="nil"/>
              <w:left w:val="nil"/>
              <w:bottom w:val="nil"/>
              <w:right w:val="nil"/>
            </w:tcBorders>
          </w:tcPr>
          <w:p w14:paraId="2F20457F" w14:textId="77777777" w:rsidR="007A4686" w:rsidRPr="00D53794" w:rsidRDefault="007A4686" w:rsidP="0067164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F6AC2" w:rsidRPr="00D53794" w14:paraId="3B625F56" w14:textId="77777777" w:rsidTr="007A4568">
        <w:trPr>
          <w:cantSplit/>
        </w:trPr>
        <w:tc>
          <w:tcPr>
            <w:tcW w:w="9042" w:type="dxa"/>
            <w:shd w:val="clear" w:color="auto" w:fill="92D050"/>
            <w:vAlign w:val="center"/>
          </w:tcPr>
          <w:p w14:paraId="7FD8CDF6" w14:textId="77777777" w:rsidR="009F6AC2" w:rsidRPr="00982157" w:rsidRDefault="00820E94" w:rsidP="00982157">
            <w:pPr>
              <w:rPr>
                <w:rFonts w:ascii="Arial" w:hAnsi="Arial" w:cs="Arial"/>
                <w:b/>
                <w:color w:val="000000" w:themeColor="text1"/>
                <w:sz w:val="24"/>
                <w:szCs w:val="24"/>
              </w:rPr>
            </w:pPr>
            <w:r w:rsidRPr="00982157">
              <w:rPr>
                <w:rFonts w:ascii="Arial" w:hAnsi="Arial" w:cs="Arial"/>
                <w:b/>
                <w:color w:val="000000" w:themeColor="text1"/>
                <w:sz w:val="24"/>
                <w:szCs w:val="24"/>
              </w:rPr>
              <w:t>Beroepssituatie</w:t>
            </w:r>
            <w:r w:rsidR="00982157">
              <w:rPr>
                <w:rFonts w:ascii="Arial" w:hAnsi="Arial" w:cs="Arial"/>
                <w:b/>
                <w:color w:val="000000" w:themeColor="text1"/>
                <w:sz w:val="24"/>
                <w:szCs w:val="24"/>
              </w:rPr>
              <w:br/>
            </w:r>
          </w:p>
        </w:tc>
      </w:tr>
      <w:tr w:rsidR="007A4686" w:rsidRPr="00D53794" w14:paraId="06F1A42E" w14:textId="77777777" w:rsidTr="007A4568">
        <w:trPr>
          <w:cantSplit/>
          <w:trHeight w:val="567"/>
        </w:trPr>
        <w:tc>
          <w:tcPr>
            <w:tcW w:w="9042" w:type="dxa"/>
            <w:shd w:val="clear" w:color="auto" w:fill="FFFFFF" w:themeFill="background1"/>
          </w:tcPr>
          <w:p w14:paraId="47F04194" w14:textId="37FB63D1" w:rsidR="00F81D7F" w:rsidRDefault="00F44122" w:rsidP="009B13DA">
            <w:r>
              <w:t xml:space="preserve">Je bent </w:t>
            </w:r>
            <w:r w:rsidR="00450FA2">
              <w:t>vakbekwaam medewerker</w:t>
            </w:r>
            <w:r>
              <w:t xml:space="preserve"> in een dierenwinkel waar je de verantwoordelijk draagt voor de voorraad (dieren/spullen), verkoop en het klantencontact. Hier werk je natuurlijk niet alleen, maar heb je een heel team die je hierbij helpt. Met je team heb je regelmatig overleg om alles in goede banen te leiden. Tijdens de vergadering heb je het onder andere over de verkoopcijfers, de verkoopcontracten die gesloten worden en eventuele klachten van klanten. Hier worden notulen van gemaakt, zodat jij altijd een overzicht hebt van wat er besproken is. </w:t>
            </w:r>
          </w:p>
          <w:p w14:paraId="6710B4B6" w14:textId="77777777" w:rsidR="009B13DA" w:rsidRPr="00294ECA" w:rsidRDefault="009B13DA" w:rsidP="009B13DA"/>
        </w:tc>
      </w:tr>
      <w:tr w:rsidR="00D35C19" w:rsidRPr="00D53794" w14:paraId="0EF1E63A" w14:textId="77777777" w:rsidTr="007A4568">
        <w:tblPrEx>
          <w:shd w:val="clear" w:color="auto" w:fill="auto"/>
        </w:tblPrEx>
        <w:trPr>
          <w:cantSplit/>
          <w:trHeight w:val="616"/>
        </w:trPr>
        <w:tc>
          <w:tcPr>
            <w:tcW w:w="9042" w:type="dxa"/>
            <w:shd w:val="clear" w:color="auto" w:fill="92D050"/>
            <w:vAlign w:val="center"/>
          </w:tcPr>
          <w:p w14:paraId="7F342810" w14:textId="77777777" w:rsidR="00D35C19" w:rsidRPr="00982157" w:rsidRDefault="00820E94" w:rsidP="00D35C19">
            <w:pPr>
              <w:rPr>
                <w:rFonts w:ascii="Arial" w:hAnsi="Arial" w:cs="Arial"/>
                <w:sz w:val="24"/>
                <w:szCs w:val="24"/>
              </w:rPr>
            </w:pPr>
            <w:r w:rsidRPr="00982157">
              <w:rPr>
                <w:rFonts w:ascii="Arial" w:hAnsi="Arial" w:cs="Arial"/>
                <w:b/>
                <w:color w:val="000000" w:themeColor="text1"/>
                <w:sz w:val="24"/>
                <w:szCs w:val="24"/>
              </w:rPr>
              <w:t>Doelen van de opdracht</w:t>
            </w:r>
          </w:p>
        </w:tc>
      </w:tr>
      <w:tr w:rsidR="00D35C19" w:rsidRPr="00D53794" w14:paraId="3DF94171" w14:textId="77777777" w:rsidTr="007A4568">
        <w:tblPrEx>
          <w:shd w:val="clear" w:color="auto" w:fill="auto"/>
        </w:tblPrEx>
        <w:trPr>
          <w:cantSplit/>
          <w:trHeight w:val="2085"/>
        </w:trPr>
        <w:tc>
          <w:tcPr>
            <w:tcW w:w="9042" w:type="dxa"/>
            <w:shd w:val="clear" w:color="auto" w:fill="auto"/>
          </w:tcPr>
          <w:p w14:paraId="7119EEA6" w14:textId="77777777" w:rsidR="005B0574" w:rsidRDefault="005B0574" w:rsidP="005B0574">
            <w:pPr>
              <w:rPr>
                <w:rFonts w:ascii="Arial" w:hAnsi="Arial" w:cs="Arial"/>
                <w:sz w:val="20"/>
                <w:szCs w:val="20"/>
              </w:rPr>
            </w:pPr>
          </w:p>
          <w:p w14:paraId="0AE53D42" w14:textId="77777777" w:rsidR="005B0574" w:rsidRPr="009D5D51" w:rsidRDefault="005B0574" w:rsidP="005B0574">
            <w:pPr>
              <w:rPr>
                <w:rFonts w:cs="Arial"/>
              </w:rPr>
            </w:pPr>
            <w:r w:rsidRPr="009D5D51">
              <w:rPr>
                <w:rFonts w:cs="Arial"/>
              </w:rPr>
              <w:t>Je kunt:</w:t>
            </w:r>
          </w:p>
          <w:p w14:paraId="6251D576" w14:textId="4E0C12E0" w:rsidR="00F44122" w:rsidRPr="009D5D51" w:rsidRDefault="00F44122" w:rsidP="00F04447">
            <w:pPr>
              <w:pStyle w:val="Lijstalinea"/>
              <w:numPr>
                <w:ilvl w:val="0"/>
                <w:numId w:val="9"/>
              </w:numPr>
              <w:rPr>
                <w:rFonts w:cs="Arial"/>
              </w:rPr>
            </w:pPr>
            <w:r w:rsidRPr="009D5D51">
              <w:rPr>
                <w:rFonts w:cs="Arial"/>
              </w:rPr>
              <w:t xml:space="preserve">Een </w:t>
            </w:r>
            <w:r w:rsidR="00A0080A" w:rsidRPr="009D5D51">
              <w:rPr>
                <w:rFonts w:cs="Arial"/>
              </w:rPr>
              <w:t>verkoopcontract</w:t>
            </w:r>
            <w:r w:rsidRPr="009D5D51">
              <w:rPr>
                <w:rFonts w:cs="Arial"/>
              </w:rPr>
              <w:t xml:space="preserve"> opstellen</w:t>
            </w:r>
            <w:r w:rsidR="005D0F45" w:rsidRPr="009D5D51">
              <w:rPr>
                <w:rFonts w:cs="Arial"/>
              </w:rPr>
              <w:t>.</w:t>
            </w:r>
          </w:p>
          <w:p w14:paraId="6AA7D640" w14:textId="22D06B18" w:rsidR="00F44122" w:rsidRPr="009D5D51" w:rsidRDefault="00F44122" w:rsidP="00F04447">
            <w:pPr>
              <w:pStyle w:val="Lijstalinea"/>
              <w:numPr>
                <w:ilvl w:val="0"/>
                <w:numId w:val="9"/>
              </w:numPr>
              <w:rPr>
                <w:rFonts w:cs="Arial"/>
              </w:rPr>
            </w:pPr>
            <w:r w:rsidRPr="009D5D51">
              <w:rPr>
                <w:rFonts w:cs="Arial"/>
              </w:rPr>
              <w:t xml:space="preserve">Een </w:t>
            </w:r>
            <w:r w:rsidR="0006117B" w:rsidRPr="009D5D51">
              <w:rPr>
                <w:rFonts w:cs="Arial"/>
              </w:rPr>
              <w:t>bestellijst</w:t>
            </w:r>
            <w:r w:rsidRPr="009D5D51">
              <w:rPr>
                <w:rFonts w:cs="Arial"/>
              </w:rPr>
              <w:t xml:space="preserve"> maken, zodat de voorraad altijd op peil is.</w:t>
            </w:r>
          </w:p>
          <w:p w14:paraId="591528E0" w14:textId="1C784342" w:rsidR="00F44122" w:rsidRPr="009D5D51" w:rsidRDefault="00F44122" w:rsidP="00F04447">
            <w:pPr>
              <w:pStyle w:val="Lijstalinea"/>
              <w:numPr>
                <w:ilvl w:val="0"/>
                <w:numId w:val="9"/>
              </w:numPr>
              <w:rPr>
                <w:rFonts w:cs="Arial"/>
              </w:rPr>
            </w:pPr>
            <w:r w:rsidRPr="009D5D51">
              <w:rPr>
                <w:rFonts w:cs="Arial"/>
              </w:rPr>
              <w:t>Een verkoopgesprek voeren, waarin je de verzorging van de dieren bespreekt en netjes afrekent aan de kassa.</w:t>
            </w:r>
          </w:p>
          <w:p w14:paraId="79B264C7" w14:textId="54DE0AEF" w:rsidR="00F44122" w:rsidRPr="009D5D51" w:rsidRDefault="00F44122" w:rsidP="00F04447">
            <w:pPr>
              <w:pStyle w:val="Lijstalinea"/>
              <w:numPr>
                <w:ilvl w:val="0"/>
                <w:numId w:val="9"/>
              </w:numPr>
              <w:rPr>
                <w:rFonts w:cs="Arial"/>
              </w:rPr>
            </w:pPr>
            <w:r w:rsidRPr="009D5D51">
              <w:rPr>
                <w:rFonts w:cs="Arial"/>
              </w:rPr>
              <w:t>Een klachtengesprek voeren, waarin je de klant tegemoet komt en tot tevredenheid helpt.</w:t>
            </w:r>
          </w:p>
          <w:p w14:paraId="2687ACB4" w14:textId="5DAAD2AA" w:rsidR="003D714C" w:rsidRPr="00A63349" w:rsidRDefault="00F44122" w:rsidP="00854337">
            <w:pPr>
              <w:pStyle w:val="Lijstalinea"/>
              <w:numPr>
                <w:ilvl w:val="0"/>
                <w:numId w:val="9"/>
              </w:numPr>
              <w:rPr>
                <w:rFonts w:ascii="Arial" w:hAnsi="Arial" w:cs="Arial"/>
                <w:sz w:val="20"/>
                <w:szCs w:val="20"/>
              </w:rPr>
            </w:pPr>
            <w:r w:rsidRPr="009D5D51">
              <w:rPr>
                <w:rFonts w:cs="Arial"/>
              </w:rPr>
              <w:t>Een vergadering houden, waarin een agenda besproken wordt en notulen worden gemaakt. Hierbij worden de juiste communicatietechnieken gebruikt.</w:t>
            </w:r>
            <w:r>
              <w:rPr>
                <w:rFonts w:ascii="Arial" w:hAnsi="Arial" w:cs="Arial"/>
                <w:sz w:val="20"/>
                <w:szCs w:val="20"/>
              </w:rPr>
              <w:t xml:space="preserve"> </w:t>
            </w:r>
          </w:p>
        </w:tc>
      </w:tr>
      <w:tr w:rsidR="000F3056" w:rsidRPr="00D53794" w14:paraId="0F7B3552" w14:textId="77777777" w:rsidTr="00A43AE0">
        <w:trPr>
          <w:cantSplit/>
          <w:trHeight w:val="616"/>
        </w:trPr>
        <w:tc>
          <w:tcPr>
            <w:tcW w:w="9042" w:type="dxa"/>
            <w:shd w:val="clear" w:color="auto" w:fill="92D050"/>
            <w:vAlign w:val="center"/>
          </w:tcPr>
          <w:p w14:paraId="1E5073E7" w14:textId="77777777" w:rsidR="000F3056" w:rsidRPr="004B4C5C" w:rsidRDefault="000F3056" w:rsidP="00820E94">
            <w:pPr>
              <w:rPr>
                <w:rFonts w:ascii="Arial" w:hAnsi="Arial" w:cs="Arial"/>
                <w:sz w:val="24"/>
                <w:szCs w:val="24"/>
              </w:rPr>
            </w:pPr>
            <w:r w:rsidRPr="004B4C5C">
              <w:rPr>
                <w:rFonts w:ascii="Arial" w:hAnsi="Arial" w:cs="Arial"/>
                <w:b/>
                <w:color w:val="000000" w:themeColor="text1"/>
                <w:sz w:val="24"/>
                <w:szCs w:val="24"/>
              </w:rPr>
              <w:t>Opdracht</w:t>
            </w:r>
          </w:p>
        </w:tc>
      </w:tr>
      <w:tr w:rsidR="0053584B" w:rsidRPr="00D53794" w14:paraId="1100A685" w14:textId="77777777" w:rsidTr="00F0501F">
        <w:trPr>
          <w:cantSplit/>
          <w:trHeight w:val="7402"/>
        </w:trPr>
        <w:tc>
          <w:tcPr>
            <w:tcW w:w="9042" w:type="dxa"/>
            <w:shd w:val="clear" w:color="auto" w:fill="FFFFFF" w:themeFill="background1"/>
          </w:tcPr>
          <w:p w14:paraId="04B93A73" w14:textId="77777777" w:rsidR="0053584B" w:rsidRPr="009D5D51" w:rsidRDefault="0053584B" w:rsidP="00BA1A48">
            <w:pPr>
              <w:rPr>
                <w:rFonts w:cs="Arial"/>
                <w:b/>
              </w:rPr>
            </w:pPr>
            <w:r w:rsidRPr="009D5D51">
              <w:rPr>
                <w:rFonts w:cs="Arial"/>
                <w:b/>
              </w:rPr>
              <w:lastRenderedPageBreak/>
              <w:t>Werkwijze</w:t>
            </w:r>
          </w:p>
          <w:p w14:paraId="5103EEF8" w14:textId="77777777" w:rsidR="0053584B" w:rsidRPr="009D5D51" w:rsidRDefault="0053584B" w:rsidP="00BA1A48">
            <w:pPr>
              <w:rPr>
                <w:rFonts w:cs="Arial"/>
              </w:rPr>
            </w:pPr>
          </w:p>
          <w:p w14:paraId="2E461DB3" w14:textId="77777777" w:rsidR="00D236F6" w:rsidRPr="009D5D51" w:rsidRDefault="00D236F6" w:rsidP="00D236F6">
            <w:pPr>
              <w:pStyle w:val="Lijstalinea"/>
              <w:numPr>
                <w:ilvl w:val="0"/>
                <w:numId w:val="28"/>
              </w:numPr>
              <w:rPr>
                <w:rFonts w:cs="Arial"/>
              </w:rPr>
            </w:pPr>
            <w:r w:rsidRPr="009D5D51">
              <w:rPr>
                <w:rFonts w:cs="Arial"/>
              </w:rPr>
              <w:t>Lees goed de beschrijving van jullie dierenwinkel hieronder door:</w:t>
            </w:r>
          </w:p>
          <w:p w14:paraId="52A6C9FF" w14:textId="24067BFD" w:rsidR="00D236F6" w:rsidRPr="009D5D51" w:rsidRDefault="0033231E" w:rsidP="00D236F6">
            <w:pPr>
              <w:pStyle w:val="Lijstalinea"/>
              <w:numPr>
                <w:ilvl w:val="0"/>
                <w:numId w:val="37"/>
              </w:numPr>
              <w:rPr>
                <w:rFonts w:cs="Arial"/>
              </w:rPr>
            </w:pPr>
            <w:r w:rsidRPr="009D5D51">
              <w:rPr>
                <w:rFonts w:cs="Arial"/>
              </w:rPr>
              <w:t>Kleine dierenwinkel met 1 bedrijfsleider en 3 medewerkers;</w:t>
            </w:r>
          </w:p>
          <w:p w14:paraId="60D00B45" w14:textId="77777777" w:rsidR="00A9710E" w:rsidRPr="009D5D51" w:rsidRDefault="0033231E" w:rsidP="00D236F6">
            <w:pPr>
              <w:pStyle w:val="Lijstalinea"/>
              <w:numPr>
                <w:ilvl w:val="0"/>
                <w:numId w:val="37"/>
              </w:numPr>
              <w:rPr>
                <w:rFonts w:cs="Arial"/>
              </w:rPr>
            </w:pPr>
            <w:r w:rsidRPr="009D5D51">
              <w:rPr>
                <w:rFonts w:cs="Arial"/>
              </w:rPr>
              <w:t>Redelijk groot dierenbestand met</w:t>
            </w:r>
          </w:p>
          <w:p w14:paraId="093E26B3" w14:textId="77777777" w:rsidR="00A9710E" w:rsidRPr="009D5D51" w:rsidRDefault="00A9710E" w:rsidP="00A9710E">
            <w:pPr>
              <w:pStyle w:val="Lijstalinea"/>
              <w:ind w:left="360"/>
              <w:rPr>
                <w:rFonts w:cs="Arial"/>
              </w:rPr>
            </w:pPr>
            <w:r w:rsidRPr="009D5D51">
              <w:rPr>
                <w:rFonts w:cs="Arial"/>
              </w:rPr>
              <w:t xml:space="preserve">                    6 verblijven met hamsters</w:t>
            </w:r>
            <w:r w:rsidR="0033231E" w:rsidRPr="009D5D51">
              <w:rPr>
                <w:rFonts w:cs="Arial"/>
              </w:rPr>
              <w:t xml:space="preserve">, </w:t>
            </w:r>
            <w:r w:rsidRPr="009D5D51">
              <w:rPr>
                <w:rFonts w:cs="Arial"/>
              </w:rPr>
              <w:t>5 verblijven met muizen, 3 verblijven met ratten, 6</w:t>
            </w:r>
          </w:p>
          <w:p w14:paraId="21E34009" w14:textId="77777777" w:rsidR="00A9710E" w:rsidRPr="009D5D51" w:rsidRDefault="00A9710E" w:rsidP="00A9710E">
            <w:pPr>
              <w:pStyle w:val="Lijstalinea"/>
              <w:ind w:left="360"/>
              <w:rPr>
                <w:rFonts w:cs="Arial"/>
              </w:rPr>
            </w:pPr>
            <w:r w:rsidRPr="009D5D51">
              <w:rPr>
                <w:rFonts w:cs="Arial"/>
              </w:rPr>
              <w:t xml:space="preserve">                    verblijven met cavia’s, 5 verblijven met konijnen, 10 verblijven met </w:t>
            </w:r>
            <w:r w:rsidR="0033231E" w:rsidRPr="009D5D51">
              <w:rPr>
                <w:rFonts w:cs="Arial"/>
              </w:rPr>
              <w:t>reptielen en</w:t>
            </w:r>
          </w:p>
          <w:p w14:paraId="27CF5A19" w14:textId="75C2FDEC" w:rsidR="0033231E" w:rsidRPr="009D5D51" w:rsidRDefault="0033231E" w:rsidP="00A9710E">
            <w:pPr>
              <w:pStyle w:val="Lijstalinea"/>
              <w:ind w:left="360"/>
              <w:rPr>
                <w:rFonts w:cs="Arial"/>
              </w:rPr>
            </w:pPr>
            <w:r w:rsidRPr="009D5D51">
              <w:rPr>
                <w:rFonts w:cs="Arial"/>
              </w:rPr>
              <w:t xml:space="preserve"> </w:t>
            </w:r>
            <w:r w:rsidR="00A9710E" w:rsidRPr="009D5D51">
              <w:rPr>
                <w:rFonts w:cs="Arial"/>
              </w:rPr>
              <w:t xml:space="preserve">                   5 volières met </w:t>
            </w:r>
            <w:r w:rsidRPr="009D5D51">
              <w:rPr>
                <w:rFonts w:cs="Arial"/>
              </w:rPr>
              <w:t>volièrevogels</w:t>
            </w:r>
            <w:r w:rsidR="00A9710E" w:rsidRPr="009D5D51">
              <w:rPr>
                <w:rFonts w:cs="Arial"/>
              </w:rPr>
              <w:t xml:space="preserve"> en 10 broedkooien met vogels</w:t>
            </w:r>
            <w:r w:rsidRPr="009D5D51">
              <w:rPr>
                <w:rFonts w:cs="Arial"/>
              </w:rPr>
              <w:t>.</w:t>
            </w:r>
          </w:p>
          <w:p w14:paraId="200D5F50" w14:textId="4BE73275" w:rsidR="0033231E" w:rsidRPr="009D5D51" w:rsidRDefault="0033231E" w:rsidP="00D236F6">
            <w:pPr>
              <w:pStyle w:val="Lijstalinea"/>
              <w:numPr>
                <w:ilvl w:val="0"/>
                <w:numId w:val="37"/>
              </w:numPr>
              <w:rPr>
                <w:rFonts w:cs="Arial"/>
              </w:rPr>
            </w:pPr>
            <w:r w:rsidRPr="009D5D51">
              <w:rPr>
                <w:rFonts w:cs="Arial"/>
              </w:rPr>
              <w:t xml:space="preserve">Verkoop van voedsel en accessoires. Daarnaast een kleine apotheek. </w:t>
            </w:r>
          </w:p>
          <w:p w14:paraId="6B51B91E" w14:textId="5321931F" w:rsidR="00450FA2" w:rsidRPr="009D5D51" w:rsidRDefault="00450FA2" w:rsidP="00D236F6">
            <w:pPr>
              <w:pStyle w:val="Lijstalinea"/>
              <w:numPr>
                <w:ilvl w:val="0"/>
                <w:numId w:val="28"/>
              </w:numPr>
              <w:rPr>
                <w:rFonts w:cs="Arial"/>
              </w:rPr>
            </w:pPr>
            <w:r w:rsidRPr="009D5D51">
              <w:rPr>
                <w:rFonts w:cs="Arial"/>
              </w:rPr>
              <w:t>Maak een werkplanning voor een week voor jullie dierenwinkel. Geef hierin aan per uur wat er gedaan wordt en door wie. Hierin moet minimaal aan bod komen:</w:t>
            </w:r>
          </w:p>
          <w:p w14:paraId="436112F7" w14:textId="55729C45" w:rsidR="00450FA2" w:rsidRPr="009D5D51" w:rsidRDefault="00450FA2" w:rsidP="00450FA2">
            <w:pPr>
              <w:pStyle w:val="Lijstalinea"/>
              <w:numPr>
                <w:ilvl w:val="0"/>
                <w:numId w:val="39"/>
              </w:numPr>
              <w:rPr>
                <w:rFonts w:cs="Arial"/>
              </w:rPr>
            </w:pPr>
            <w:r w:rsidRPr="009D5D51">
              <w:rPr>
                <w:rFonts w:cs="Arial"/>
              </w:rPr>
              <w:t>Openingstijden;</w:t>
            </w:r>
          </w:p>
          <w:p w14:paraId="780964B2" w14:textId="0DC56953" w:rsidR="00450FA2" w:rsidRPr="009D5D51" w:rsidRDefault="00450FA2" w:rsidP="00450FA2">
            <w:pPr>
              <w:pStyle w:val="Lijstalinea"/>
              <w:numPr>
                <w:ilvl w:val="0"/>
                <w:numId w:val="39"/>
              </w:numPr>
              <w:rPr>
                <w:rFonts w:cs="Arial"/>
              </w:rPr>
            </w:pPr>
            <w:r w:rsidRPr="009D5D51">
              <w:rPr>
                <w:rFonts w:cs="Arial"/>
              </w:rPr>
              <w:t>Wanneer komt de vracht/verwerken van de vracht;</w:t>
            </w:r>
          </w:p>
          <w:p w14:paraId="6966470D" w14:textId="07DDBDFD" w:rsidR="00450FA2" w:rsidRPr="009D5D51" w:rsidRDefault="00450FA2" w:rsidP="00450FA2">
            <w:pPr>
              <w:pStyle w:val="Lijstalinea"/>
              <w:numPr>
                <w:ilvl w:val="0"/>
                <w:numId w:val="39"/>
              </w:numPr>
              <w:rPr>
                <w:rFonts w:cs="Arial"/>
              </w:rPr>
            </w:pPr>
            <w:r w:rsidRPr="009D5D51">
              <w:rPr>
                <w:rFonts w:cs="Arial"/>
              </w:rPr>
              <w:t>Schoonmaak dierenwinkel;</w:t>
            </w:r>
          </w:p>
          <w:p w14:paraId="60CE3CA5" w14:textId="7F60079A" w:rsidR="00450FA2" w:rsidRPr="009D5D51" w:rsidRDefault="00450FA2" w:rsidP="00450FA2">
            <w:pPr>
              <w:pStyle w:val="Lijstalinea"/>
              <w:numPr>
                <w:ilvl w:val="0"/>
                <w:numId w:val="39"/>
              </w:numPr>
              <w:rPr>
                <w:rFonts w:cs="Arial"/>
              </w:rPr>
            </w:pPr>
            <w:r w:rsidRPr="009D5D51">
              <w:rPr>
                <w:rFonts w:cs="Arial"/>
              </w:rPr>
              <w:t>Verzorging dieren;</w:t>
            </w:r>
          </w:p>
          <w:p w14:paraId="37B2F32F" w14:textId="47445CCA" w:rsidR="00450FA2" w:rsidRPr="009D5D51" w:rsidRDefault="00450FA2" w:rsidP="00450FA2">
            <w:pPr>
              <w:pStyle w:val="Lijstalinea"/>
              <w:numPr>
                <w:ilvl w:val="0"/>
                <w:numId w:val="39"/>
              </w:numPr>
              <w:rPr>
                <w:rFonts w:cs="Arial"/>
              </w:rPr>
            </w:pPr>
            <w:r w:rsidRPr="009D5D51">
              <w:rPr>
                <w:rFonts w:cs="Arial"/>
              </w:rPr>
              <w:t xml:space="preserve">1 extra activiteit, zelf te kiezen. </w:t>
            </w:r>
          </w:p>
          <w:p w14:paraId="0B5E4744" w14:textId="03FAACDD" w:rsidR="00450FA2" w:rsidRPr="009D5D51" w:rsidRDefault="00450FA2" w:rsidP="00D236F6">
            <w:pPr>
              <w:pStyle w:val="Lijstalinea"/>
              <w:numPr>
                <w:ilvl w:val="0"/>
                <w:numId w:val="28"/>
              </w:numPr>
              <w:rPr>
                <w:rFonts w:cs="Arial"/>
              </w:rPr>
            </w:pPr>
            <w:r w:rsidRPr="009D5D51">
              <w:rPr>
                <w:rFonts w:cs="Arial"/>
              </w:rPr>
              <w:t xml:space="preserve">Maak bij de werkplanning een logboek, zodat jullie aan het einde van de dag alle activiteiten van die dag kunnen afvinken. Hiermee houd je in de gaten dat alle werkzaamheden gedaan zijn. </w:t>
            </w:r>
          </w:p>
          <w:p w14:paraId="590D101B" w14:textId="08DC6D6B" w:rsidR="00D236F6" w:rsidRPr="009D5D51" w:rsidRDefault="00D236F6" w:rsidP="00D236F6">
            <w:pPr>
              <w:pStyle w:val="Lijstalinea"/>
              <w:numPr>
                <w:ilvl w:val="0"/>
                <w:numId w:val="28"/>
              </w:numPr>
              <w:rPr>
                <w:rFonts w:cs="Arial"/>
              </w:rPr>
            </w:pPr>
            <w:r w:rsidRPr="009D5D51">
              <w:rPr>
                <w:rFonts w:cs="Arial"/>
              </w:rPr>
              <w:t xml:space="preserve">Stel een </w:t>
            </w:r>
            <w:r w:rsidR="00A0080A" w:rsidRPr="009D5D51">
              <w:rPr>
                <w:rFonts w:cs="Arial"/>
              </w:rPr>
              <w:t>verkoopcontract</w:t>
            </w:r>
            <w:r w:rsidRPr="009D5D51">
              <w:rPr>
                <w:rFonts w:cs="Arial"/>
              </w:rPr>
              <w:t xml:space="preserve"> op voor de verkoop van jullie</w:t>
            </w:r>
            <w:r w:rsidR="00A0080A" w:rsidRPr="009D5D51">
              <w:rPr>
                <w:rFonts w:cs="Arial"/>
              </w:rPr>
              <w:t xml:space="preserve"> dier(en) naar keuze</w:t>
            </w:r>
            <w:r w:rsidRPr="009D5D51">
              <w:rPr>
                <w:rFonts w:cs="Arial"/>
              </w:rPr>
              <w:t xml:space="preserve">. </w:t>
            </w:r>
            <w:r w:rsidR="00A0080A" w:rsidRPr="009D5D51">
              <w:rPr>
                <w:rFonts w:cs="Arial"/>
              </w:rPr>
              <w:t xml:space="preserve">Gebruik het voorbeeld als inspiratie, maar maak een eigen contract. Hierin moet minimaal staan: diersoort, aantal dieren, geslacht, datum van verkoop en handtekening verkoper/koper.   </w:t>
            </w:r>
          </w:p>
          <w:p w14:paraId="6573FC1A" w14:textId="7A4D3121" w:rsidR="00D236F6" w:rsidRPr="009D5D51" w:rsidRDefault="005D0F45" w:rsidP="00D236F6">
            <w:pPr>
              <w:pStyle w:val="Lijstalinea"/>
              <w:numPr>
                <w:ilvl w:val="0"/>
                <w:numId w:val="28"/>
              </w:numPr>
              <w:rPr>
                <w:rFonts w:cs="Arial"/>
              </w:rPr>
            </w:pPr>
            <w:r w:rsidRPr="009D5D51">
              <w:rPr>
                <w:rFonts w:cs="Arial"/>
              </w:rPr>
              <w:t xml:space="preserve">Voer een verkoopgesprek met een klant. Geef hierbij uitleg over de verzorging van het dier dat je verkoopt. Bespreek het verkoopcontract en laat dit ondertekenen door beide partijen. Film twee verkoopgesprekken in twee verschillende duo’s. Je verkoopt per duo een andere diersoort. </w:t>
            </w:r>
          </w:p>
          <w:p w14:paraId="7E62B166" w14:textId="28305CD9" w:rsidR="005D0F45" w:rsidRPr="009D5D51" w:rsidRDefault="005D0F45" w:rsidP="00D236F6">
            <w:pPr>
              <w:pStyle w:val="Lijstalinea"/>
              <w:numPr>
                <w:ilvl w:val="0"/>
                <w:numId w:val="28"/>
              </w:numPr>
              <w:rPr>
                <w:rFonts w:cs="Arial"/>
              </w:rPr>
            </w:pPr>
            <w:r w:rsidRPr="009D5D51">
              <w:rPr>
                <w:rFonts w:cs="Arial"/>
              </w:rPr>
              <w:t xml:space="preserve">De klant komt terug met een klacht over het verkochte dier. Voer hierover </w:t>
            </w:r>
            <w:r w:rsidR="0033231E" w:rsidRPr="009D5D51">
              <w:rPr>
                <w:rFonts w:cs="Arial"/>
              </w:rPr>
              <w:t>een klachtengesprek. Vul het klachtenformulier in en laat dit door beide partijen onderteken</w:t>
            </w:r>
            <w:r w:rsidR="00A9710E" w:rsidRPr="009D5D51">
              <w:rPr>
                <w:rFonts w:cs="Arial"/>
              </w:rPr>
              <w:t>en</w:t>
            </w:r>
            <w:r w:rsidR="0033231E" w:rsidRPr="009D5D51">
              <w:rPr>
                <w:rFonts w:cs="Arial"/>
              </w:rPr>
              <w:t>. Kom de klant in dit gesprek tegemoet en zorg dat j</w:t>
            </w:r>
            <w:r w:rsidR="00A9710E" w:rsidRPr="009D5D51">
              <w:rPr>
                <w:rFonts w:cs="Arial"/>
              </w:rPr>
              <w:t xml:space="preserve">e de klant de winkel weer tevreden verlaat. </w:t>
            </w:r>
            <w:r w:rsidR="0033231E" w:rsidRPr="009D5D51">
              <w:rPr>
                <w:rFonts w:cs="Arial"/>
              </w:rPr>
              <w:t xml:space="preserve">Film twee klachtengesprekken in dezelfde duo’s als </w:t>
            </w:r>
            <w:r w:rsidR="00A9710E" w:rsidRPr="009D5D51">
              <w:rPr>
                <w:rFonts w:cs="Arial"/>
              </w:rPr>
              <w:t>de verkoopgesprekken. Dus de ver</w:t>
            </w:r>
            <w:r w:rsidR="0033231E" w:rsidRPr="009D5D51">
              <w:rPr>
                <w:rFonts w:cs="Arial"/>
              </w:rPr>
              <w:t xml:space="preserve">koper verwerkt nu de klacht. </w:t>
            </w:r>
          </w:p>
          <w:p w14:paraId="7BD23DF1" w14:textId="3878CEFC" w:rsidR="0033231E" w:rsidRPr="009D5D51" w:rsidRDefault="0033231E" w:rsidP="00D236F6">
            <w:pPr>
              <w:pStyle w:val="Lijstalinea"/>
              <w:numPr>
                <w:ilvl w:val="0"/>
                <w:numId w:val="28"/>
              </w:numPr>
              <w:rPr>
                <w:rFonts w:cs="Arial"/>
              </w:rPr>
            </w:pPr>
            <w:r w:rsidRPr="009D5D51">
              <w:rPr>
                <w:rFonts w:cs="Arial"/>
              </w:rPr>
              <w:t xml:space="preserve">Plan een vergadering waarin je de verkoop van de dieren bespreekt, de klachten bespreekt en andere zaken met betrekking tot je winkel. Maak hiervoor eerst een agenda, zorg dat er minimaal 5 punten op de agenda staan. Film de vergadering, hierin moet iedereen aan het woord komen. Er is 1 notulist en 1 voorzitter van de vergadering, de notulen moeten netjes uitgewerkt zijn inclusief actiepunten voor de komende tijd. </w:t>
            </w:r>
          </w:p>
          <w:p w14:paraId="0DA977F6" w14:textId="33CA7A9E" w:rsidR="00A112A3" w:rsidRPr="009D5D51" w:rsidRDefault="00A112A3" w:rsidP="00D236F6">
            <w:pPr>
              <w:pStyle w:val="Lijstalinea"/>
              <w:numPr>
                <w:ilvl w:val="0"/>
                <w:numId w:val="28"/>
              </w:numPr>
              <w:rPr>
                <w:rFonts w:cs="Arial"/>
              </w:rPr>
            </w:pPr>
            <w:r w:rsidRPr="009D5D51">
              <w:rPr>
                <w:rFonts w:cs="Arial"/>
              </w:rPr>
              <w:t xml:space="preserve">Lever de volgende producten in 1 document in via </w:t>
            </w:r>
            <w:proofErr w:type="spellStart"/>
            <w:r w:rsidRPr="009D5D51">
              <w:rPr>
                <w:rFonts w:cs="Arial"/>
              </w:rPr>
              <w:t>CumLaude</w:t>
            </w:r>
            <w:proofErr w:type="spellEnd"/>
            <w:r w:rsidRPr="009D5D51">
              <w:rPr>
                <w:rFonts w:cs="Arial"/>
              </w:rPr>
              <w:t>:</w:t>
            </w:r>
          </w:p>
          <w:p w14:paraId="79CEDD0E" w14:textId="1AC4CFFD" w:rsidR="00A112A3" w:rsidRPr="009D5D51" w:rsidRDefault="00450FA2" w:rsidP="00A112A3">
            <w:pPr>
              <w:pStyle w:val="Lijstalinea"/>
              <w:numPr>
                <w:ilvl w:val="0"/>
                <w:numId w:val="38"/>
              </w:numPr>
              <w:rPr>
                <w:rFonts w:cs="Arial"/>
              </w:rPr>
            </w:pPr>
            <w:r w:rsidRPr="009D5D51">
              <w:rPr>
                <w:rFonts w:cs="Arial"/>
              </w:rPr>
              <w:t>Werkplanning;</w:t>
            </w:r>
          </w:p>
          <w:p w14:paraId="0B6BECF0" w14:textId="30DBC922" w:rsidR="00450FA2" w:rsidRPr="009D5D51" w:rsidRDefault="00450FA2" w:rsidP="00A112A3">
            <w:pPr>
              <w:pStyle w:val="Lijstalinea"/>
              <w:numPr>
                <w:ilvl w:val="0"/>
                <w:numId w:val="38"/>
              </w:numPr>
              <w:rPr>
                <w:rFonts w:cs="Arial"/>
              </w:rPr>
            </w:pPr>
            <w:r w:rsidRPr="009D5D51">
              <w:rPr>
                <w:rFonts w:cs="Arial"/>
              </w:rPr>
              <w:t>Logboek;</w:t>
            </w:r>
          </w:p>
          <w:p w14:paraId="7595C1E8" w14:textId="0D4F8D3A" w:rsidR="00A112A3" w:rsidRPr="009D5D51" w:rsidRDefault="00A112A3" w:rsidP="00A112A3">
            <w:pPr>
              <w:pStyle w:val="Lijstalinea"/>
              <w:numPr>
                <w:ilvl w:val="0"/>
                <w:numId w:val="38"/>
              </w:numPr>
              <w:rPr>
                <w:rFonts w:cs="Arial"/>
              </w:rPr>
            </w:pPr>
            <w:r w:rsidRPr="009D5D51">
              <w:rPr>
                <w:rFonts w:cs="Arial"/>
              </w:rPr>
              <w:t>Twee verkoopcontracten;</w:t>
            </w:r>
          </w:p>
          <w:p w14:paraId="3FE9A318" w14:textId="22CD7B03" w:rsidR="00A112A3" w:rsidRPr="009D5D51" w:rsidRDefault="00A112A3" w:rsidP="00A112A3">
            <w:pPr>
              <w:pStyle w:val="Lijstalinea"/>
              <w:numPr>
                <w:ilvl w:val="0"/>
                <w:numId w:val="38"/>
              </w:numPr>
              <w:rPr>
                <w:rFonts w:cs="Arial"/>
              </w:rPr>
            </w:pPr>
            <w:r w:rsidRPr="009D5D51">
              <w:rPr>
                <w:rFonts w:cs="Arial"/>
              </w:rPr>
              <w:t>Twee klachtenformulieren;</w:t>
            </w:r>
          </w:p>
          <w:p w14:paraId="3FF4EB12" w14:textId="7C006C9F" w:rsidR="00A112A3" w:rsidRPr="009D5D51" w:rsidRDefault="00A112A3" w:rsidP="00A112A3">
            <w:pPr>
              <w:pStyle w:val="Lijstalinea"/>
              <w:numPr>
                <w:ilvl w:val="0"/>
                <w:numId w:val="38"/>
              </w:numPr>
              <w:rPr>
                <w:rFonts w:cs="Arial"/>
              </w:rPr>
            </w:pPr>
            <w:r w:rsidRPr="009D5D51">
              <w:rPr>
                <w:rFonts w:cs="Arial"/>
              </w:rPr>
              <w:t>Agenda + notulen van de vergadering;</w:t>
            </w:r>
          </w:p>
          <w:p w14:paraId="37541D3A" w14:textId="780FCE9A" w:rsidR="00A112A3" w:rsidRPr="009D5D51" w:rsidRDefault="00A112A3" w:rsidP="00A112A3">
            <w:pPr>
              <w:pStyle w:val="Lijstalinea"/>
              <w:numPr>
                <w:ilvl w:val="0"/>
                <w:numId w:val="38"/>
              </w:numPr>
              <w:rPr>
                <w:rFonts w:cs="Arial"/>
              </w:rPr>
            </w:pPr>
            <w:r w:rsidRPr="009D5D51">
              <w:rPr>
                <w:rFonts w:cs="Arial"/>
              </w:rPr>
              <w:t xml:space="preserve">Link naar YouTube waar de filmpjes te zien zijn. </w:t>
            </w:r>
          </w:p>
          <w:p w14:paraId="63F52127" w14:textId="77777777" w:rsidR="004E0CBD" w:rsidRPr="009D5D51" w:rsidRDefault="00700E66" w:rsidP="0033231E">
            <w:pPr>
              <w:pStyle w:val="Lijstalinea"/>
              <w:numPr>
                <w:ilvl w:val="0"/>
                <w:numId w:val="28"/>
              </w:numPr>
              <w:rPr>
                <w:rFonts w:cs="Arial"/>
              </w:rPr>
            </w:pPr>
            <w:r w:rsidRPr="009D5D51">
              <w:rPr>
                <w:rFonts w:cs="Arial"/>
                <w:b/>
              </w:rPr>
              <w:t>Harde eis:</w:t>
            </w:r>
            <w:r w:rsidRPr="009D5D51">
              <w:rPr>
                <w:rFonts w:cs="Arial"/>
              </w:rPr>
              <w:t xml:space="preserve"> </w:t>
            </w:r>
          </w:p>
          <w:p w14:paraId="7126DB26" w14:textId="09596F70" w:rsidR="0033231E" w:rsidRPr="009D5D51" w:rsidRDefault="0033231E" w:rsidP="0033231E">
            <w:pPr>
              <w:pStyle w:val="Lijstalinea"/>
              <w:numPr>
                <w:ilvl w:val="0"/>
                <w:numId w:val="37"/>
              </w:numPr>
              <w:rPr>
                <w:rFonts w:cs="Arial"/>
              </w:rPr>
            </w:pPr>
            <w:r w:rsidRPr="009D5D51">
              <w:rPr>
                <w:rFonts w:cs="Arial"/>
              </w:rPr>
              <w:t>Twee verkoopgesprekken (film)</w:t>
            </w:r>
          </w:p>
          <w:p w14:paraId="61186D90" w14:textId="77777777" w:rsidR="0033231E" w:rsidRPr="009D5D51" w:rsidRDefault="0033231E" w:rsidP="0033231E">
            <w:pPr>
              <w:pStyle w:val="Lijstalinea"/>
              <w:numPr>
                <w:ilvl w:val="0"/>
                <w:numId w:val="37"/>
              </w:numPr>
              <w:rPr>
                <w:rFonts w:cs="Arial"/>
              </w:rPr>
            </w:pPr>
            <w:r w:rsidRPr="009D5D51">
              <w:rPr>
                <w:rFonts w:cs="Arial"/>
              </w:rPr>
              <w:t>Twee klachtengesprekken (film)</w:t>
            </w:r>
          </w:p>
          <w:p w14:paraId="20B6630A" w14:textId="77777777" w:rsidR="0033231E" w:rsidRPr="009D5D51" w:rsidRDefault="0033231E" w:rsidP="0033231E">
            <w:pPr>
              <w:pStyle w:val="Lijstalinea"/>
              <w:numPr>
                <w:ilvl w:val="0"/>
                <w:numId w:val="37"/>
              </w:numPr>
              <w:rPr>
                <w:rFonts w:cs="Arial"/>
              </w:rPr>
            </w:pPr>
            <w:r w:rsidRPr="009D5D51">
              <w:rPr>
                <w:rFonts w:cs="Arial"/>
              </w:rPr>
              <w:t>1 vergadering (film)</w:t>
            </w:r>
          </w:p>
          <w:p w14:paraId="42CEC24C" w14:textId="6D343A24" w:rsidR="0033231E" w:rsidRPr="009D5D51" w:rsidRDefault="0033231E" w:rsidP="00A112A3">
            <w:pPr>
              <w:ind w:left="1080"/>
              <w:rPr>
                <w:rFonts w:cs="Arial"/>
              </w:rPr>
            </w:pPr>
          </w:p>
        </w:tc>
      </w:tr>
      <w:tr w:rsidR="00A9710E" w:rsidRPr="00D53794" w14:paraId="5CEDBEA6" w14:textId="77777777" w:rsidTr="00F0501F">
        <w:trPr>
          <w:cantSplit/>
          <w:trHeight w:val="7402"/>
        </w:trPr>
        <w:tc>
          <w:tcPr>
            <w:tcW w:w="9042" w:type="dxa"/>
            <w:shd w:val="clear" w:color="auto" w:fill="FFFFFF" w:themeFill="background1"/>
          </w:tcPr>
          <w:p w14:paraId="7ADBCA53" w14:textId="77777777" w:rsidR="00A9710E" w:rsidRPr="00392408" w:rsidRDefault="00A9710E" w:rsidP="00BA1A48">
            <w:pPr>
              <w:rPr>
                <w:rFonts w:ascii="Arial" w:hAnsi="Arial" w:cs="Arial"/>
                <w:b/>
                <w:sz w:val="20"/>
                <w:szCs w:val="20"/>
              </w:rPr>
            </w:pPr>
          </w:p>
        </w:tc>
      </w:tr>
    </w:tbl>
    <w:p w14:paraId="6100E5AD" w14:textId="77777777" w:rsidR="00E50377" w:rsidRDefault="00E50377" w:rsidP="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392408" w:rsidRPr="000F3056" w14:paraId="68ECDB05" w14:textId="77777777" w:rsidTr="00901B87">
        <w:tc>
          <w:tcPr>
            <w:tcW w:w="9212" w:type="dxa"/>
            <w:shd w:val="clear" w:color="auto" w:fill="92D050"/>
          </w:tcPr>
          <w:p w14:paraId="7A7801E0" w14:textId="77777777" w:rsidR="00392408" w:rsidRPr="000F3056" w:rsidRDefault="00392408" w:rsidP="00901B87">
            <w:pPr>
              <w:rPr>
                <w:b/>
                <w:color w:val="000000" w:themeColor="text1"/>
                <w:sz w:val="32"/>
                <w:szCs w:val="32"/>
              </w:rPr>
            </w:pPr>
            <w:r>
              <w:rPr>
                <w:b/>
                <w:color w:val="000000" w:themeColor="text1"/>
                <w:sz w:val="32"/>
                <w:szCs w:val="32"/>
              </w:rPr>
              <w:t>Resultaten</w:t>
            </w:r>
          </w:p>
        </w:tc>
      </w:tr>
      <w:tr w:rsidR="00392408" w:rsidRPr="001255E7" w14:paraId="1AA6ED5C" w14:textId="77777777" w:rsidTr="00901B87">
        <w:tc>
          <w:tcPr>
            <w:tcW w:w="9212" w:type="dxa"/>
            <w:shd w:val="clear" w:color="auto" w:fill="FFFFFF" w:themeFill="background1"/>
          </w:tcPr>
          <w:p w14:paraId="619B3757" w14:textId="77777777" w:rsidR="00392408" w:rsidRPr="001255E7" w:rsidRDefault="00392408" w:rsidP="00901B87">
            <w:pPr>
              <w:rPr>
                <w:b/>
              </w:rPr>
            </w:pPr>
            <w:r>
              <w:rPr>
                <w:b/>
              </w:rPr>
              <w:t>Producteisen</w:t>
            </w:r>
          </w:p>
        </w:tc>
      </w:tr>
      <w:tr w:rsidR="00392408" w14:paraId="64573232" w14:textId="77777777" w:rsidTr="00901B87">
        <w:trPr>
          <w:trHeight w:val="1134"/>
        </w:trPr>
        <w:tc>
          <w:tcPr>
            <w:tcW w:w="9212" w:type="dxa"/>
            <w:shd w:val="clear" w:color="auto" w:fill="FFFFFF" w:themeFill="background1"/>
          </w:tcPr>
          <w:p w14:paraId="08E80F5A" w14:textId="7CA5450E" w:rsidR="0006117B" w:rsidRPr="009D5D51" w:rsidRDefault="0006117B" w:rsidP="0006117B">
            <w:pPr>
              <w:rPr>
                <w:rFonts w:cs="Arial"/>
                <w:szCs w:val="20"/>
              </w:rPr>
            </w:pPr>
            <w:r w:rsidRPr="009D5D51">
              <w:rPr>
                <w:rFonts w:cs="Arial"/>
                <w:szCs w:val="20"/>
              </w:rPr>
              <w:t>Een verkoopcontract.</w:t>
            </w:r>
          </w:p>
          <w:p w14:paraId="49A1AF4F" w14:textId="43542BDD" w:rsidR="0006117B" w:rsidRPr="009D5D51" w:rsidRDefault="0006117B" w:rsidP="0006117B">
            <w:pPr>
              <w:rPr>
                <w:rFonts w:cs="Arial"/>
                <w:szCs w:val="20"/>
              </w:rPr>
            </w:pPr>
            <w:r w:rsidRPr="009D5D51">
              <w:rPr>
                <w:rFonts w:cs="Arial"/>
                <w:szCs w:val="20"/>
              </w:rPr>
              <w:t xml:space="preserve">Een </w:t>
            </w:r>
            <w:r w:rsidR="00450FA2" w:rsidRPr="009D5D51">
              <w:rPr>
                <w:rFonts w:cs="Arial"/>
                <w:szCs w:val="20"/>
              </w:rPr>
              <w:t>werkplanning.</w:t>
            </w:r>
          </w:p>
          <w:p w14:paraId="0F23A703" w14:textId="6EBEBE8C" w:rsidR="00450FA2" w:rsidRPr="009D5D51" w:rsidRDefault="00450FA2" w:rsidP="0006117B">
            <w:pPr>
              <w:rPr>
                <w:rFonts w:cs="Arial"/>
                <w:szCs w:val="20"/>
              </w:rPr>
            </w:pPr>
            <w:r w:rsidRPr="009D5D51">
              <w:rPr>
                <w:rFonts w:cs="Arial"/>
                <w:szCs w:val="20"/>
              </w:rPr>
              <w:t>Logboek</w:t>
            </w:r>
          </w:p>
          <w:p w14:paraId="5ACF4BB4" w14:textId="64FB7CF6" w:rsidR="0006117B" w:rsidRPr="009D5D51" w:rsidRDefault="0006117B" w:rsidP="0006117B">
            <w:pPr>
              <w:rPr>
                <w:rFonts w:cs="Arial"/>
                <w:szCs w:val="20"/>
              </w:rPr>
            </w:pPr>
            <w:r w:rsidRPr="009D5D51">
              <w:rPr>
                <w:rFonts w:cs="Arial"/>
                <w:szCs w:val="20"/>
              </w:rPr>
              <w:t>Een verkoopgesprek, waarin je de verzorging van de dieren bespreekt en netjes afrekent aan de kassa.</w:t>
            </w:r>
          </w:p>
          <w:p w14:paraId="5D9828B5" w14:textId="0A6B6820" w:rsidR="0006117B" w:rsidRPr="009D5D51" w:rsidRDefault="0006117B" w:rsidP="0006117B">
            <w:pPr>
              <w:rPr>
                <w:rFonts w:cs="Arial"/>
                <w:szCs w:val="20"/>
              </w:rPr>
            </w:pPr>
            <w:r w:rsidRPr="009D5D51">
              <w:rPr>
                <w:rFonts w:cs="Arial"/>
                <w:szCs w:val="20"/>
              </w:rPr>
              <w:t>Een klachtengesprek, waarin je de klant tegemoet komt en tot tevredenheid helpt.</w:t>
            </w:r>
          </w:p>
          <w:p w14:paraId="7980FC2D" w14:textId="67FDBFB0" w:rsidR="00353F2C" w:rsidRDefault="0006117B" w:rsidP="0006117B">
            <w:r w:rsidRPr="009D5D51">
              <w:rPr>
                <w:rFonts w:cs="Arial"/>
                <w:szCs w:val="20"/>
              </w:rPr>
              <w:t>Een vergadering, waarin een agenda besproken wordt en notulen worden gemaakt.</w:t>
            </w:r>
            <w:r w:rsidRPr="009D5D51">
              <w:rPr>
                <w:rFonts w:ascii="Arial" w:hAnsi="Arial" w:cs="Arial"/>
                <w:szCs w:val="20"/>
              </w:rPr>
              <w:t xml:space="preserve"> </w:t>
            </w:r>
            <w:ins w:id="0" w:author="Anne Marij Beijer" w:date="2016-05-27T12:55:00Z">
              <w:r w:rsidR="003524F9" w:rsidRPr="00F0501F">
                <w:br/>
              </w:r>
            </w:ins>
          </w:p>
        </w:tc>
      </w:tr>
      <w:tr w:rsidR="00392408" w14:paraId="713C7FDB" w14:textId="77777777" w:rsidTr="00901B87">
        <w:tc>
          <w:tcPr>
            <w:tcW w:w="9212" w:type="dxa"/>
            <w:shd w:val="clear" w:color="auto" w:fill="FFFFFF" w:themeFill="background1"/>
          </w:tcPr>
          <w:p w14:paraId="002D9F14" w14:textId="77777777" w:rsidR="00392408" w:rsidRDefault="00392408" w:rsidP="00901B87">
            <w:r>
              <w:rPr>
                <w:b/>
              </w:rPr>
              <w:t>Proceseisen</w:t>
            </w:r>
          </w:p>
        </w:tc>
      </w:tr>
      <w:tr w:rsidR="00392408" w14:paraId="2EABE787" w14:textId="77777777" w:rsidTr="00901B87">
        <w:trPr>
          <w:trHeight w:val="866"/>
        </w:trPr>
        <w:tc>
          <w:tcPr>
            <w:tcW w:w="9212" w:type="dxa"/>
            <w:shd w:val="clear" w:color="auto" w:fill="FFFFFF" w:themeFill="background1"/>
          </w:tcPr>
          <w:p w14:paraId="08663D7C" w14:textId="74291E4B" w:rsidR="00353F2C" w:rsidRPr="009D5D51" w:rsidRDefault="0006117B" w:rsidP="00901B87">
            <w:r w:rsidRPr="009D5D51">
              <w:rPr>
                <w:rFonts w:cs="Arial"/>
              </w:rPr>
              <w:t xml:space="preserve">De juiste communicatietechnieken zijn gebruikt. </w:t>
            </w:r>
          </w:p>
          <w:p w14:paraId="55517AD0" w14:textId="48F1CAA6" w:rsidR="00353F2C" w:rsidRPr="009D5D51" w:rsidRDefault="0006117B" w:rsidP="00901B87">
            <w:r w:rsidRPr="009D5D51">
              <w:t>Samenwerking met 3</w:t>
            </w:r>
            <w:r w:rsidR="006F298D" w:rsidRPr="009D5D51">
              <w:t>/4</w:t>
            </w:r>
            <w:r w:rsidRPr="009D5D51">
              <w:t xml:space="preserve"> klasgenoten. </w:t>
            </w:r>
          </w:p>
          <w:p w14:paraId="31E16351" w14:textId="77777777" w:rsidR="005667BF" w:rsidRDefault="005667BF" w:rsidP="005667BF"/>
        </w:tc>
      </w:tr>
    </w:tbl>
    <w:p w14:paraId="13DDFC5D" w14:textId="77777777" w:rsidR="00E50377" w:rsidRDefault="00E50377" w:rsidP="0006117B">
      <w:pPr>
        <w:rPr>
          <w:rFonts w:ascii="Arial" w:hAnsi="Arial" w:cs="Arial"/>
          <w:sz w:val="20"/>
          <w:szCs w:val="20"/>
        </w:rPr>
      </w:pPr>
    </w:p>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16F5" w14:textId="77777777" w:rsidR="00080087" w:rsidRDefault="00080087" w:rsidP="00EA57C8">
      <w:pPr>
        <w:spacing w:after="0" w:line="240" w:lineRule="auto"/>
      </w:pPr>
      <w:r>
        <w:separator/>
      </w:r>
    </w:p>
  </w:endnote>
  <w:endnote w:type="continuationSeparator" w:id="0">
    <w:p w14:paraId="04839E9B" w14:textId="77777777" w:rsidR="00080087" w:rsidRDefault="00080087"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529516"/>
      <w:docPartObj>
        <w:docPartGallery w:val="Page Numbers (Bottom of Page)"/>
        <w:docPartUnique/>
      </w:docPartObj>
    </w:sdtPr>
    <w:sdtEndPr/>
    <w:sdtContent>
      <w:p w14:paraId="390ECF02" w14:textId="6D0D7AE9" w:rsidR="00B92FD2" w:rsidRDefault="00FC7ED9">
        <w:pPr>
          <w:pStyle w:val="Voettekst"/>
          <w:jc w:val="right"/>
        </w:pPr>
        <w:r>
          <w:fldChar w:fldCharType="begin"/>
        </w:r>
        <w:r w:rsidR="00B92FD2">
          <w:instrText>PAGE   \* MERGEFORMAT</w:instrText>
        </w:r>
        <w:r>
          <w:fldChar w:fldCharType="separate"/>
        </w:r>
        <w:r w:rsidR="003434D4">
          <w:rPr>
            <w:noProof/>
          </w:rPr>
          <w:t>4</w:t>
        </w:r>
        <w:r>
          <w:fldChar w:fldCharType="end"/>
        </w:r>
      </w:p>
    </w:sdtContent>
  </w:sdt>
  <w:p w14:paraId="08284976" w14:textId="77777777" w:rsidR="00B92FD2" w:rsidRDefault="00B92FD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00994" w14:textId="77777777" w:rsidR="00080087" w:rsidRDefault="00080087" w:rsidP="00EA57C8">
      <w:pPr>
        <w:spacing w:after="0" w:line="240" w:lineRule="auto"/>
      </w:pPr>
      <w:r>
        <w:separator/>
      </w:r>
    </w:p>
  </w:footnote>
  <w:footnote w:type="continuationSeparator" w:id="0">
    <w:p w14:paraId="2AFAC124" w14:textId="77777777" w:rsidR="00080087" w:rsidRDefault="00080087"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725D" w14:textId="77777777" w:rsidR="00B92FD2" w:rsidRDefault="00B92FD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9BC"/>
    <w:multiLevelType w:val="hybridMultilevel"/>
    <w:tmpl w:val="06542B0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2523FC2"/>
    <w:multiLevelType w:val="hybridMultilevel"/>
    <w:tmpl w:val="C42ECC92"/>
    <w:lvl w:ilvl="0" w:tplc="B7DC28A0">
      <w:start w:val="3"/>
      <w:numFmt w:val="bullet"/>
      <w:lvlText w:val=""/>
      <w:lvlJc w:val="left"/>
      <w:pPr>
        <w:ind w:left="1080" w:hanging="360"/>
      </w:pPr>
      <w:rPr>
        <w:rFonts w:ascii="Symbol" w:eastAsiaTheme="minorHAnsi"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55E16F4"/>
    <w:multiLevelType w:val="hybridMultilevel"/>
    <w:tmpl w:val="73CE18F4"/>
    <w:lvl w:ilvl="0" w:tplc="04130001">
      <w:start w:val="1"/>
      <w:numFmt w:val="bullet"/>
      <w:lvlText w:val=""/>
      <w:lvlJc w:val="left"/>
      <w:pPr>
        <w:ind w:left="1133" w:hanging="360"/>
      </w:pPr>
      <w:rPr>
        <w:rFonts w:ascii="Symbol" w:hAnsi="Symbol" w:hint="default"/>
      </w:rPr>
    </w:lvl>
    <w:lvl w:ilvl="1" w:tplc="04130003" w:tentative="1">
      <w:start w:val="1"/>
      <w:numFmt w:val="bullet"/>
      <w:lvlText w:val="o"/>
      <w:lvlJc w:val="left"/>
      <w:pPr>
        <w:ind w:left="1853" w:hanging="360"/>
      </w:pPr>
      <w:rPr>
        <w:rFonts w:ascii="Courier New" w:hAnsi="Courier New" w:cs="Courier New" w:hint="default"/>
      </w:rPr>
    </w:lvl>
    <w:lvl w:ilvl="2" w:tplc="04130005" w:tentative="1">
      <w:start w:val="1"/>
      <w:numFmt w:val="bullet"/>
      <w:lvlText w:val=""/>
      <w:lvlJc w:val="left"/>
      <w:pPr>
        <w:ind w:left="2573" w:hanging="360"/>
      </w:pPr>
      <w:rPr>
        <w:rFonts w:ascii="Wingdings" w:hAnsi="Wingdings" w:hint="default"/>
      </w:rPr>
    </w:lvl>
    <w:lvl w:ilvl="3" w:tplc="04130001" w:tentative="1">
      <w:start w:val="1"/>
      <w:numFmt w:val="bullet"/>
      <w:lvlText w:val=""/>
      <w:lvlJc w:val="left"/>
      <w:pPr>
        <w:ind w:left="3293" w:hanging="360"/>
      </w:pPr>
      <w:rPr>
        <w:rFonts w:ascii="Symbol" w:hAnsi="Symbol" w:hint="default"/>
      </w:rPr>
    </w:lvl>
    <w:lvl w:ilvl="4" w:tplc="04130003" w:tentative="1">
      <w:start w:val="1"/>
      <w:numFmt w:val="bullet"/>
      <w:lvlText w:val="o"/>
      <w:lvlJc w:val="left"/>
      <w:pPr>
        <w:ind w:left="4013" w:hanging="360"/>
      </w:pPr>
      <w:rPr>
        <w:rFonts w:ascii="Courier New" w:hAnsi="Courier New" w:cs="Courier New" w:hint="default"/>
      </w:rPr>
    </w:lvl>
    <w:lvl w:ilvl="5" w:tplc="04130005" w:tentative="1">
      <w:start w:val="1"/>
      <w:numFmt w:val="bullet"/>
      <w:lvlText w:val=""/>
      <w:lvlJc w:val="left"/>
      <w:pPr>
        <w:ind w:left="4733" w:hanging="360"/>
      </w:pPr>
      <w:rPr>
        <w:rFonts w:ascii="Wingdings" w:hAnsi="Wingdings" w:hint="default"/>
      </w:rPr>
    </w:lvl>
    <w:lvl w:ilvl="6" w:tplc="04130001" w:tentative="1">
      <w:start w:val="1"/>
      <w:numFmt w:val="bullet"/>
      <w:lvlText w:val=""/>
      <w:lvlJc w:val="left"/>
      <w:pPr>
        <w:ind w:left="5453" w:hanging="360"/>
      </w:pPr>
      <w:rPr>
        <w:rFonts w:ascii="Symbol" w:hAnsi="Symbol" w:hint="default"/>
      </w:rPr>
    </w:lvl>
    <w:lvl w:ilvl="7" w:tplc="04130003" w:tentative="1">
      <w:start w:val="1"/>
      <w:numFmt w:val="bullet"/>
      <w:lvlText w:val="o"/>
      <w:lvlJc w:val="left"/>
      <w:pPr>
        <w:ind w:left="6173" w:hanging="360"/>
      </w:pPr>
      <w:rPr>
        <w:rFonts w:ascii="Courier New" w:hAnsi="Courier New" w:cs="Courier New" w:hint="default"/>
      </w:rPr>
    </w:lvl>
    <w:lvl w:ilvl="8" w:tplc="04130005" w:tentative="1">
      <w:start w:val="1"/>
      <w:numFmt w:val="bullet"/>
      <w:lvlText w:val=""/>
      <w:lvlJc w:val="left"/>
      <w:pPr>
        <w:ind w:left="6893" w:hanging="360"/>
      </w:pPr>
      <w:rPr>
        <w:rFonts w:ascii="Wingdings" w:hAnsi="Wingdings" w:hint="default"/>
      </w:rPr>
    </w:lvl>
  </w:abstractNum>
  <w:abstractNum w:abstractNumId="3" w15:restartNumberingAfterBreak="0">
    <w:nsid w:val="07267C03"/>
    <w:multiLevelType w:val="hybridMultilevel"/>
    <w:tmpl w:val="A988448E"/>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7904B6"/>
    <w:multiLevelType w:val="hybridMultilevel"/>
    <w:tmpl w:val="F37ECB10"/>
    <w:lvl w:ilvl="0" w:tplc="82E895AC">
      <w:start w:val="2"/>
      <w:numFmt w:val="bullet"/>
      <w:lvlText w:val="-"/>
      <w:lvlJc w:val="left"/>
      <w:pPr>
        <w:ind w:left="108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0F3A515E"/>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042E88"/>
    <w:multiLevelType w:val="hybridMultilevel"/>
    <w:tmpl w:val="C3202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193A96"/>
    <w:multiLevelType w:val="hybridMultilevel"/>
    <w:tmpl w:val="79EEFC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3E20212"/>
    <w:multiLevelType w:val="hybridMultilevel"/>
    <w:tmpl w:val="4A3C39B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180D5118"/>
    <w:multiLevelType w:val="hybridMultilevel"/>
    <w:tmpl w:val="8C503ED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1ADB015F"/>
    <w:multiLevelType w:val="hybridMultilevel"/>
    <w:tmpl w:val="8FFADC2A"/>
    <w:lvl w:ilvl="0" w:tplc="782CA4B8">
      <w:start w:val="1"/>
      <w:numFmt w:val="bullet"/>
      <w:lvlText w:val=""/>
      <w:lvlJc w:val="left"/>
      <w:pPr>
        <w:ind w:left="720" w:hanging="363"/>
      </w:pPr>
      <w:rPr>
        <w:rFonts w:ascii="Symbol" w:hAnsi="Symbol"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13" w15:restartNumberingAfterBreak="0">
    <w:nsid w:val="24354A89"/>
    <w:multiLevelType w:val="hybridMultilevel"/>
    <w:tmpl w:val="5D7486FC"/>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255017BD"/>
    <w:multiLevelType w:val="hybridMultilevel"/>
    <w:tmpl w:val="E6F86F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9C7A1F"/>
    <w:multiLevelType w:val="hybridMultilevel"/>
    <w:tmpl w:val="0BB44FE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6" w15:restartNumberingAfterBreak="0">
    <w:nsid w:val="2EDF5CF7"/>
    <w:multiLevelType w:val="hybridMultilevel"/>
    <w:tmpl w:val="53A679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0100329"/>
    <w:multiLevelType w:val="hybridMultilevel"/>
    <w:tmpl w:val="C45A4A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002749"/>
    <w:multiLevelType w:val="hybridMultilevel"/>
    <w:tmpl w:val="91D2A36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C7B7C5E"/>
    <w:multiLevelType w:val="hybridMultilevel"/>
    <w:tmpl w:val="08F4F6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D3944E6"/>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CE2261C"/>
    <w:multiLevelType w:val="hybridMultilevel"/>
    <w:tmpl w:val="6010BD28"/>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7033B2B"/>
    <w:multiLevelType w:val="hybridMultilevel"/>
    <w:tmpl w:val="279CF8AA"/>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9D97327"/>
    <w:multiLevelType w:val="hybridMultilevel"/>
    <w:tmpl w:val="D4EA8C20"/>
    <w:lvl w:ilvl="0" w:tplc="964203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DAF2117"/>
    <w:multiLevelType w:val="hybridMultilevel"/>
    <w:tmpl w:val="334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F572BB8"/>
    <w:multiLevelType w:val="hybridMultilevel"/>
    <w:tmpl w:val="F934E17A"/>
    <w:lvl w:ilvl="0" w:tplc="82E895AC">
      <w:start w:val="2"/>
      <w:numFmt w:val="bullet"/>
      <w:lvlText w:val="-"/>
      <w:lvlJc w:val="left"/>
      <w:pPr>
        <w:ind w:left="416" w:hanging="360"/>
      </w:pPr>
      <w:rPr>
        <w:rFonts w:ascii="Tahoma" w:eastAsia="Times New Roman" w:hAnsi="Tahoma" w:cs="Tahoma"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32"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6AE37AC"/>
    <w:multiLevelType w:val="hybridMultilevel"/>
    <w:tmpl w:val="DCF2D4E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74C7569"/>
    <w:multiLevelType w:val="hybridMultilevel"/>
    <w:tmpl w:val="28B4F75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79296865"/>
    <w:multiLevelType w:val="hybridMultilevel"/>
    <w:tmpl w:val="7BFA9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CDE1876"/>
    <w:multiLevelType w:val="hybridMultilevel"/>
    <w:tmpl w:val="8B30456E"/>
    <w:lvl w:ilvl="0" w:tplc="386AC19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D805A8"/>
    <w:multiLevelType w:val="hybridMultilevel"/>
    <w:tmpl w:val="3CD0676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8" w15:restartNumberingAfterBreak="0">
    <w:nsid w:val="7FE6733C"/>
    <w:multiLevelType w:val="hybridMultilevel"/>
    <w:tmpl w:val="142673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32640790">
    <w:abstractNumId w:val="22"/>
  </w:num>
  <w:num w:numId="2" w16cid:durableId="1768651570">
    <w:abstractNumId w:val="9"/>
  </w:num>
  <w:num w:numId="3" w16cid:durableId="32388643">
    <w:abstractNumId w:val="28"/>
  </w:num>
  <w:num w:numId="4" w16cid:durableId="196815737">
    <w:abstractNumId w:val="26"/>
  </w:num>
  <w:num w:numId="5" w16cid:durableId="166336269">
    <w:abstractNumId w:val="32"/>
  </w:num>
  <w:num w:numId="6" w16cid:durableId="320424064">
    <w:abstractNumId w:val="24"/>
  </w:num>
  <w:num w:numId="7" w16cid:durableId="1769081602">
    <w:abstractNumId w:val="19"/>
  </w:num>
  <w:num w:numId="8" w16cid:durableId="1130637503">
    <w:abstractNumId w:val="4"/>
  </w:num>
  <w:num w:numId="9" w16cid:durableId="1851603225">
    <w:abstractNumId w:val="34"/>
  </w:num>
  <w:num w:numId="10" w16cid:durableId="1842819250">
    <w:abstractNumId w:val="36"/>
  </w:num>
  <w:num w:numId="11" w16cid:durableId="528760418">
    <w:abstractNumId w:val="20"/>
  </w:num>
  <w:num w:numId="12" w16cid:durableId="1785154923">
    <w:abstractNumId w:val="13"/>
  </w:num>
  <w:num w:numId="13" w16cid:durableId="1503858200">
    <w:abstractNumId w:val="0"/>
  </w:num>
  <w:num w:numId="14" w16cid:durableId="658509128">
    <w:abstractNumId w:val="33"/>
  </w:num>
  <w:num w:numId="15" w16cid:durableId="130708908">
    <w:abstractNumId w:val="10"/>
  </w:num>
  <w:num w:numId="16" w16cid:durableId="1279028068">
    <w:abstractNumId w:val="25"/>
  </w:num>
  <w:num w:numId="17" w16cid:durableId="1689523997">
    <w:abstractNumId w:val="27"/>
  </w:num>
  <w:num w:numId="18" w16cid:durableId="1061097565">
    <w:abstractNumId w:val="31"/>
  </w:num>
  <w:num w:numId="19" w16cid:durableId="2059743056">
    <w:abstractNumId w:val="17"/>
  </w:num>
  <w:num w:numId="20" w16cid:durableId="2116633821">
    <w:abstractNumId w:val="8"/>
  </w:num>
  <w:num w:numId="21" w16cid:durableId="1983459922">
    <w:abstractNumId w:val="30"/>
  </w:num>
  <w:num w:numId="22" w16cid:durableId="1123157626">
    <w:abstractNumId w:val="35"/>
  </w:num>
  <w:num w:numId="23" w16cid:durableId="1564172126">
    <w:abstractNumId w:val="23"/>
  </w:num>
  <w:num w:numId="24" w16cid:durableId="938948091">
    <w:abstractNumId w:val="6"/>
  </w:num>
  <w:num w:numId="25" w16cid:durableId="1286041442">
    <w:abstractNumId w:val="29"/>
  </w:num>
  <w:num w:numId="26" w16cid:durableId="55980995">
    <w:abstractNumId w:val="7"/>
  </w:num>
  <w:num w:numId="27" w16cid:durableId="970332402">
    <w:abstractNumId w:val="1"/>
  </w:num>
  <w:num w:numId="28" w16cid:durableId="507596072">
    <w:abstractNumId w:val="3"/>
  </w:num>
  <w:num w:numId="29" w16cid:durableId="2094428745">
    <w:abstractNumId w:val="21"/>
  </w:num>
  <w:num w:numId="30" w16cid:durableId="1866824428">
    <w:abstractNumId w:val="5"/>
  </w:num>
  <w:num w:numId="31" w16cid:durableId="767504750">
    <w:abstractNumId w:val="12"/>
  </w:num>
  <w:num w:numId="32" w16cid:durableId="1096440079">
    <w:abstractNumId w:val="38"/>
  </w:num>
  <w:num w:numId="33" w16cid:durableId="1696348201">
    <w:abstractNumId w:val="14"/>
  </w:num>
  <w:num w:numId="34" w16cid:durableId="143860870">
    <w:abstractNumId w:val="18"/>
  </w:num>
  <w:num w:numId="35" w16cid:durableId="485436533">
    <w:abstractNumId w:val="2"/>
  </w:num>
  <w:num w:numId="36" w16cid:durableId="1241332506">
    <w:abstractNumId w:val="16"/>
  </w:num>
  <w:num w:numId="37" w16cid:durableId="1091047860">
    <w:abstractNumId w:val="15"/>
  </w:num>
  <w:num w:numId="38" w16cid:durableId="686567398">
    <w:abstractNumId w:val="37"/>
  </w:num>
  <w:num w:numId="39" w16cid:durableId="19400677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020BD"/>
    <w:rsid w:val="00057DF7"/>
    <w:rsid w:val="0006117B"/>
    <w:rsid w:val="0006212D"/>
    <w:rsid w:val="000676EE"/>
    <w:rsid w:val="00071510"/>
    <w:rsid w:val="00080087"/>
    <w:rsid w:val="00092210"/>
    <w:rsid w:val="00093018"/>
    <w:rsid w:val="00097C84"/>
    <w:rsid w:val="000B589E"/>
    <w:rsid w:val="000C00FB"/>
    <w:rsid w:val="000F3056"/>
    <w:rsid w:val="00105DC6"/>
    <w:rsid w:val="001157A3"/>
    <w:rsid w:val="001255E7"/>
    <w:rsid w:val="0012734C"/>
    <w:rsid w:val="001327CF"/>
    <w:rsid w:val="00144203"/>
    <w:rsid w:val="00175E9E"/>
    <w:rsid w:val="001B4303"/>
    <w:rsid w:val="001D57C7"/>
    <w:rsid w:val="001D5967"/>
    <w:rsid w:val="00212916"/>
    <w:rsid w:val="00213B01"/>
    <w:rsid w:val="00216AE4"/>
    <w:rsid w:val="00262DAE"/>
    <w:rsid w:val="002765A6"/>
    <w:rsid w:val="00294ECA"/>
    <w:rsid w:val="002B46CF"/>
    <w:rsid w:val="002C3C81"/>
    <w:rsid w:val="003036ED"/>
    <w:rsid w:val="0030692C"/>
    <w:rsid w:val="00320919"/>
    <w:rsid w:val="00321D37"/>
    <w:rsid w:val="003302A1"/>
    <w:rsid w:val="0033231E"/>
    <w:rsid w:val="0033323A"/>
    <w:rsid w:val="003434D4"/>
    <w:rsid w:val="00345859"/>
    <w:rsid w:val="003459E0"/>
    <w:rsid w:val="003524F9"/>
    <w:rsid w:val="00352EAD"/>
    <w:rsid w:val="00353F2C"/>
    <w:rsid w:val="00381470"/>
    <w:rsid w:val="00392408"/>
    <w:rsid w:val="003C3983"/>
    <w:rsid w:val="003C60C8"/>
    <w:rsid w:val="003D714C"/>
    <w:rsid w:val="003E2C3B"/>
    <w:rsid w:val="0044575A"/>
    <w:rsid w:val="00450FA2"/>
    <w:rsid w:val="0046652B"/>
    <w:rsid w:val="004806B2"/>
    <w:rsid w:val="00482AC4"/>
    <w:rsid w:val="00491073"/>
    <w:rsid w:val="004B4C5C"/>
    <w:rsid w:val="004C321A"/>
    <w:rsid w:val="004D0815"/>
    <w:rsid w:val="004E0CBD"/>
    <w:rsid w:val="00514D6D"/>
    <w:rsid w:val="0053584B"/>
    <w:rsid w:val="00552652"/>
    <w:rsid w:val="00553FB9"/>
    <w:rsid w:val="005542E6"/>
    <w:rsid w:val="005667BF"/>
    <w:rsid w:val="0057779B"/>
    <w:rsid w:val="00583CB6"/>
    <w:rsid w:val="00592106"/>
    <w:rsid w:val="005B0574"/>
    <w:rsid w:val="005C0477"/>
    <w:rsid w:val="005D0F45"/>
    <w:rsid w:val="00604AD2"/>
    <w:rsid w:val="00643827"/>
    <w:rsid w:val="00671640"/>
    <w:rsid w:val="00695F5B"/>
    <w:rsid w:val="006A7FFB"/>
    <w:rsid w:val="006B2C15"/>
    <w:rsid w:val="006C098C"/>
    <w:rsid w:val="006C3263"/>
    <w:rsid w:val="006C5732"/>
    <w:rsid w:val="006D609B"/>
    <w:rsid w:val="006F298D"/>
    <w:rsid w:val="006F5502"/>
    <w:rsid w:val="00700E66"/>
    <w:rsid w:val="007136A9"/>
    <w:rsid w:val="00744211"/>
    <w:rsid w:val="007450EE"/>
    <w:rsid w:val="00756416"/>
    <w:rsid w:val="007730F5"/>
    <w:rsid w:val="00790589"/>
    <w:rsid w:val="00792D01"/>
    <w:rsid w:val="007A4044"/>
    <w:rsid w:val="007A4568"/>
    <w:rsid w:val="007A4686"/>
    <w:rsid w:val="007C768B"/>
    <w:rsid w:val="007D3C26"/>
    <w:rsid w:val="007D7545"/>
    <w:rsid w:val="007D7BB0"/>
    <w:rsid w:val="007E139A"/>
    <w:rsid w:val="007F4BA7"/>
    <w:rsid w:val="0080364F"/>
    <w:rsid w:val="00810A2E"/>
    <w:rsid w:val="0082047A"/>
    <w:rsid w:val="00820E94"/>
    <w:rsid w:val="00854337"/>
    <w:rsid w:val="008A589E"/>
    <w:rsid w:val="008B51B5"/>
    <w:rsid w:val="008D2F18"/>
    <w:rsid w:val="00901B87"/>
    <w:rsid w:val="009166F4"/>
    <w:rsid w:val="009351D6"/>
    <w:rsid w:val="00940B88"/>
    <w:rsid w:val="00944AEC"/>
    <w:rsid w:val="00953748"/>
    <w:rsid w:val="009750F3"/>
    <w:rsid w:val="00982157"/>
    <w:rsid w:val="009A0D8A"/>
    <w:rsid w:val="009A28CC"/>
    <w:rsid w:val="009B13DA"/>
    <w:rsid w:val="009C2367"/>
    <w:rsid w:val="009D356D"/>
    <w:rsid w:val="009D5D51"/>
    <w:rsid w:val="009F6AC2"/>
    <w:rsid w:val="00A0080A"/>
    <w:rsid w:val="00A112A3"/>
    <w:rsid w:val="00A2068D"/>
    <w:rsid w:val="00A36310"/>
    <w:rsid w:val="00A43AE0"/>
    <w:rsid w:val="00A44ED8"/>
    <w:rsid w:val="00A52D8D"/>
    <w:rsid w:val="00A63349"/>
    <w:rsid w:val="00A673A3"/>
    <w:rsid w:val="00A9074B"/>
    <w:rsid w:val="00A91AED"/>
    <w:rsid w:val="00A9710E"/>
    <w:rsid w:val="00AA4640"/>
    <w:rsid w:val="00AD2228"/>
    <w:rsid w:val="00B01D41"/>
    <w:rsid w:val="00B33E3A"/>
    <w:rsid w:val="00B64B26"/>
    <w:rsid w:val="00B91F18"/>
    <w:rsid w:val="00B92FD2"/>
    <w:rsid w:val="00BA1A48"/>
    <w:rsid w:val="00BB065B"/>
    <w:rsid w:val="00BB2D87"/>
    <w:rsid w:val="00BC6E9B"/>
    <w:rsid w:val="00BD2B23"/>
    <w:rsid w:val="00BE6F94"/>
    <w:rsid w:val="00C11152"/>
    <w:rsid w:val="00C573AD"/>
    <w:rsid w:val="00C577A0"/>
    <w:rsid w:val="00C60222"/>
    <w:rsid w:val="00C66EF8"/>
    <w:rsid w:val="00C71C73"/>
    <w:rsid w:val="00CB7F2C"/>
    <w:rsid w:val="00CC5F58"/>
    <w:rsid w:val="00CC6EBF"/>
    <w:rsid w:val="00CD52C1"/>
    <w:rsid w:val="00CE080F"/>
    <w:rsid w:val="00CE500D"/>
    <w:rsid w:val="00CE68AF"/>
    <w:rsid w:val="00CF755B"/>
    <w:rsid w:val="00D20069"/>
    <w:rsid w:val="00D236F6"/>
    <w:rsid w:val="00D30025"/>
    <w:rsid w:val="00D35C19"/>
    <w:rsid w:val="00D446A3"/>
    <w:rsid w:val="00D52AA1"/>
    <w:rsid w:val="00D53794"/>
    <w:rsid w:val="00D56FB0"/>
    <w:rsid w:val="00D60478"/>
    <w:rsid w:val="00D61DEB"/>
    <w:rsid w:val="00D767AF"/>
    <w:rsid w:val="00D842C3"/>
    <w:rsid w:val="00DA0368"/>
    <w:rsid w:val="00DB044F"/>
    <w:rsid w:val="00DE735D"/>
    <w:rsid w:val="00DF3ACC"/>
    <w:rsid w:val="00E30C79"/>
    <w:rsid w:val="00E32885"/>
    <w:rsid w:val="00E43A27"/>
    <w:rsid w:val="00E50377"/>
    <w:rsid w:val="00E53A5E"/>
    <w:rsid w:val="00E605FF"/>
    <w:rsid w:val="00EA57C8"/>
    <w:rsid w:val="00EA5E29"/>
    <w:rsid w:val="00EB7BC0"/>
    <w:rsid w:val="00EC15AF"/>
    <w:rsid w:val="00ED4123"/>
    <w:rsid w:val="00EF7F45"/>
    <w:rsid w:val="00F04447"/>
    <w:rsid w:val="00F0501F"/>
    <w:rsid w:val="00F054F7"/>
    <w:rsid w:val="00F31858"/>
    <w:rsid w:val="00F35936"/>
    <w:rsid w:val="00F44122"/>
    <w:rsid w:val="00F473D6"/>
    <w:rsid w:val="00F54920"/>
    <w:rsid w:val="00F61111"/>
    <w:rsid w:val="00F77D78"/>
    <w:rsid w:val="00F81D7F"/>
    <w:rsid w:val="00F929B0"/>
    <w:rsid w:val="00FA5001"/>
    <w:rsid w:val="00FB709D"/>
    <w:rsid w:val="00FC7ED9"/>
    <w:rsid w:val="00FF2BE8"/>
    <w:rsid w:val="0642B8E0"/>
    <w:rsid w:val="14A99802"/>
    <w:rsid w:val="1D23E4EA"/>
    <w:rsid w:val="52DF0445"/>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D9E4BF"/>
  <w15:docId w15:val="{B87BBC77-E673-4F20-AAAF-A6DF4CE5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table" w:customStyle="1" w:styleId="Tabelraster2">
    <w:name w:val="Tabelraster2"/>
    <w:basedOn w:val="Standaardtabel"/>
    <w:next w:val="Tabelraster"/>
    <w:uiPriority w:val="39"/>
    <w:rsid w:val="00F7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0950E084C53E4C82A9ED8BF958CAB8" ma:contentTypeVersion="6" ma:contentTypeDescription="Een nieuw document maken." ma:contentTypeScope="" ma:versionID="b8e6b61713a5307a83955a2b9c2c77b0">
  <xsd:schema xmlns:xsd="http://www.w3.org/2001/XMLSchema" xmlns:xs="http://www.w3.org/2001/XMLSchema" xmlns:p="http://schemas.microsoft.com/office/2006/metadata/properties" xmlns:ns2="8b6b6acc-fc75-4dc6-a2a2-a872c4e99891" xmlns:ns3="0a1b4985-4f81-4aab-aac8-628a28039f28" targetNamespace="http://schemas.microsoft.com/office/2006/metadata/properties" ma:root="true" ma:fieldsID="38ba130da984d85730caa2e365de71a6" ns2:_="" ns3:_="">
    <xsd:import namespace="8b6b6acc-fc75-4dc6-a2a2-a872c4e99891"/>
    <xsd:import namespace="0a1b4985-4f81-4aab-aac8-628a28039f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b6acc-fc75-4dc6-a2a2-a872c4e998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1b4985-4f81-4aab-aac8-628a28039f2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a1b4985-4f81-4aab-aac8-628a28039f28">
      <UserInfo>
        <DisplayName>Nikki Pots</DisplayName>
        <AccountId>227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BF8789D9-B602-4624-8DEE-BE9D7844E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6b6acc-fc75-4dc6-a2a2-a872c4e99891"/>
    <ds:schemaRef ds:uri="0a1b4985-4f81-4aab-aac8-628a28039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 ds:uri="0a1b4985-4f81-4aab-aac8-628a28039f28"/>
  </ds:schemaRefs>
</ds:datastoreItem>
</file>

<file path=customXml/itemProps4.xml><?xml version="1.0" encoding="utf-8"?>
<ds:datastoreItem xmlns:ds="http://schemas.openxmlformats.org/officeDocument/2006/customXml" ds:itemID="{56ECBF13-6B69-4A76-B9DD-55B23AF3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726</Words>
  <Characters>3999</Characters>
  <Application>Microsoft Office Word</Application>
  <DocSecurity>0</DocSecurity>
  <Lines>33</Lines>
  <Paragraphs>9</Paragraphs>
  <ScaleCrop>false</ScaleCrop>
  <Company>AOC Oost</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Damhuis</dc:creator>
  <cp:keywords/>
  <dc:description/>
  <cp:lastModifiedBy>Emil van der Weijden</cp:lastModifiedBy>
  <cp:revision>2</cp:revision>
  <cp:lastPrinted>2016-05-20T12:09:00Z</cp:lastPrinted>
  <dcterms:created xsi:type="dcterms:W3CDTF">2023-05-24T12:19:00Z</dcterms:created>
  <dcterms:modified xsi:type="dcterms:W3CDTF">2023-05-24T12:19:00Z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0x010100530950E084C53E4C82A9ED8BF958CAB8</vt:lpwstr>
  </property>
  <property fmtid="{D5CDD505-2E9C-101B-9397-08002B2CF9AE}" pid="3" name="_dlc_DocIdItemGuid">
    <vt:lpwstr>18c0fe94-9a30-494c-bbda-1c240b7b8a7a</vt:lpwstr>
  </property>
</Properties>
</file>