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B387A5" w14:textId="77777777" w:rsidR="001B5526" w:rsidRDefault="00786BB3" w:rsidP="00786BB3">
      <w:pPr>
        <w:pStyle w:val="Kop1"/>
      </w:pPr>
      <w:r>
        <w:t>Klachtenformulier dierenwinkel</w:t>
      </w:r>
    </w:p>
    <w:p w14:paraId="18677559" w14:textId="77777777" w:rsidR="00786BB3" w:rsidRDefault="00786BB3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980"/>
        <w:gridCol w:w="5913"/>
      </w:tblGrid>
      <w:tr w:rsidR="00786BB3" w14:paraId="2887225F" w14:textId="77777777" w:rsidTr="00A34FC4">
        <w:tc>
          <w:tcPr>
            <w:tcW w:w="7893" w:type="dxa"/>
            <w:gridSpan w:val="2"/>
          </w:tcPr>
          <w:p w14:paraId="540D97D8" w14:textId="77777777" w:rsidR="00786BB3" w:rsidRPr="00786BB3" w:rsidRDefault="00786BB3">
            <w:pPr>
              <w:rPr>
                <w:b/>
              </w:rPr>
            </w:pPr>
            <w:r w:rsidRPr="00786BB3">
              <w:rPr>
                <w:b/>
              </w:rPr>
              <w:t>Gegevens winkel</w:t>
            </w:r>
          </w:p>
        </w:tc>
      </w:tr>
      <w:tr w:rsidR="00786BB3" w14:paraId="5CEE4CE6" w14:textId="77777777" w:rsidTr="005B0E88">
        <w:tc>
          <w:tcPr>
            <w:tcW w:w="1980" w:type="dxa"/>
          </w:tcPr>
          <w:p w14:paraId="633E5560" w14:textId="77777777" w:rsidR="00786BB3" w:rsidRDefault="00786BB3">
            <w:r>
              <w:t>Naam medewerker</w:t>
            </w:r>
          </w:p>
        </w:tc>
        <w:tc>
          <w:tcPr>
            <w:tcW w:w="5913" w:type="dxa"/>
          </w:tcPr>
          <w:p w14:paraId="695E2CEC" w14:textId="77777777" w:rsidR="00786BB3" w:rsidRDefault="00786BB3"/>
        </w:tc>
      </w:tr>
      <w:tr w:rsidR="00786BB3" w14:paraId="0009FA03" w14:textId="77777777" w:rsidTr="00826864">
        <w:tc>
          <w:tcPr>
            <w:tcW w:w="1980" w:type="dxa"/>
          </w:tcPr>
          <w:p w14:paraId="3D08F45D" w14:textId="77777777" w:rsidR="00786BB3" w:rsidRDefault="00786BB3">
            <w:r>
              <w:t>Datum</w:t>
            </w:r>
          </w:p>
        </w:tc>
        <w:tc>
          <w:tcPr>
            <w:tcW w:w="5913" w:type="dxa"/>
          </w:tcPr>
          <w:p w14:paraId="1B936157" w14:textId="77777777" w:rsidR="00786BB3" w:rsidRDefault="00786BB3"/>
        </w:tc>
      </w:tr>
      <w:tr w:rsidR="00786BB3" w14:paraId="39C24377" w14:textId="77777777" w:rsidTr="00483974">
        <w:tc>
          <w:tcPr>
            <w:tcW w:w="1980" w:type="dxa"/>
          </w:tcPr>
          <w:p w14:paraId="19C8E96F" w14:textId="77777777" w:rsidR="00786BB3" w:rsidRDefault="00786BB3">
            <w:r>
              <w:t>Tijdstip</w:t>
            </w:r>
          </w:p>
        </w:tc>
        <w:tc>
          <w:tcPr>
            <w:tcW w:w="5913" w:type="dxa"/>
          </w:tcPr>
          <w:p w14:paraId="4BAFFE79" w14:textId="77777777" w:rsidR="00786BB3" w:rsidRDefault="00786BB3"/>
        </w:tc>
      </w:tr>
      <w:tr w:rsidR="00786BB3" w14:paraId="42BFCE25" w14:textId="77777777" w:rsidTr="0017556B">
        <w:tc>
          <w:tcPr>
            <w:tcW w:w="7893" w:type="dxa"/>
            <w:gridSpan w:val="2"/>
          </w:tcPr>
          <w:p w14:paraId="6CA2F5E2" w14:textId="77777777" w:rsidR="00786BB3" w:rsidRDefault="00786BB3"/>
        </w:tc>
      </w:tr>
      <w:tr w:rsidR="00786BB3" w14:paraId="62927DE5" w14:textId="77777777" w:rsidTr="00983E86">
        <w:tc>
          <w:tcPr>
            <w:tcW w:w="7893" w:type="dxa"/>
            <w:gridSpan w:val="2"/>
          </w:tcPr>
          <w:p w14:paraId="535442C6" w14:textId="77777777" w:rsidR="00786BB3" w:rsidRPr="00786BB3" w:rsidRDefault="00786BB3">
            <w:pPr>
              <w:rPr>
                <w:b/>
              </w:rPr>
            </w:pPr>
            <w:r w:rsidRPr="00786BB3">
              <w:rPr>
                <w:b/>
              </w:rPr>
              <w:t>Gegevens klant</w:t>
            </w:r>
          </w:p>
        </w:tc>
      </w:tr>
      <w:tr w:rsidR="00786BB3" w14:paraId="6FC6CD60" w14:textId="77777777" w:rsidTr="00214102">
        <w:tc>
          <w:tcPr>
            <w:tcW w:w="1980" w:type="dxa"/>
          </w:tcPr>
          <w:p w14:paraId="28F49D79" w14:textId="77777777" w:rsidR="00786BB3" w:rsidRDefault="00786BB3">
            <w:r>
              <w:t>Naam</w:t>
            </w:r>
          </w:p>
        </w:tc>
        <w:tc>
          <w:tcPr>
            <w:tcW w:w="5913" w:type="dxa"/>
          </w:tcPr>
          <w:p w14:paraId="4B49F848" w14:textId="77777777" w:rsidR="00786BB3" w:rsidRDefault="00786BB3"/>
        </w:tc>
      </w:tr>
      <w:tr w:rsidR="00786BB3" w14:paraId="2C498E5E" w14:textId="77777777" w:rsidTr="00065BF0">
        <w:tc>
          <w:tcPr>
            <w:tcW w:w="1980" w:type="dxa"/>
          </w:tcPr>
          <w:p w14:paraId="38C1D94E" w14:textId="77777777" w:rsidR="00786BB3" w:rsidRDefault="00786BB3">
            <w:r>
              <w:t>Adres</w:t>
            </w:r>
          </w:p>
        </w:tc>
        <w:tc>
          <w:tcPr>
            <w:tcW w:w="5913" w:type="dxa"/>
          </w:tcPr>
          <w:p w14:paraId="7FBA61DE" w14:textId="77777777" w:rsidR="00786BB3" w:rsidRDefault="00786BB3"/>
        </w:tc>
      </w:tr>
      <w:tr w:rsidR="00786BB3" w14:paraId="63123A80" w14:textId="77777777" w:rsidTr="009157B0">
        <w:tc>
          <w:tcPr>
            <w:tcW w:w="1980" w:type="dxa"/>
          </w:tcPr>
          <w:p w14:paraId="1CE7646C" w14:textId="77777777" w:rsidR="00786BB3" w:rsidRDefault="00786BB3">
            <w:r>
              <w:t>Emailadres</w:t>
            </w:r>
          </w:p>
        </w:tc>
        <w:tc>
          <w:tcPr>
            <w:tcW w:w="5913" w:type="dxa"/>
          </w:tcPr>
          <w:p w14:paraId="74044684" w14:textId="77777777" w:rsidR="00786BB3" w:rsidRDefault="00786BB3"/>
        </w:tc>
      </w:tr>
      <w:tr w:rsidR="00786BB3" w14:paraId="30602009" w14:textId="77777777" w:rsidTr="009157B0">
        <w:tc>
          <w:tcPr>
            <w:tcW w:w="1980" w:type="dxa"/>
          </w:tcPr>
          <w:p w14:paraId="4D5B26C7" w14:textId="77777777" w:rsidR="00786BB3" w:rsidRDefault="00786BB3">
            <w:r>
              <w:t>Telefoonnummer</w:t>
            </w:r>
          </w:p>
        </w:tc>
        <w:tc>
          <w:tcPr>
            <w:tcW w:w="5913" w:type="dxa"/>
          </w:tcPr>
          <w:p w14:paraId="3CEB77CF" w14:textId="77777777" w:rsidR="00786BB3" w:rsidRDefault="00786BB3"/>
        </w:tc>
      </w:tr>
    </w:tbl>
    <w:p w14:paraId="72B9B8F5" w14:textId="77777777" w:rsidR="00786BB3" w:rsidRDefault="00786BB3"/>
    <w:p w14:paraId="59F977FA" w14:textId="77777777" w:rsidR="00786BB3" w:rsidRPr="00786BB3" w:rsidRDefault="00786BB3">
      <w:pPr>
        <w:rPr>
          <w:b/>
          <w:sz w:val="22"/>
        </w:rPr>
      </w:pPr>
      <w:r w:rsidRPr="00786BB3">
        <w:rPr>
          <w:b/>
          <w:sz w:val="22"/>
        </w:rPr>
        <w:t>De klacht: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86BB3" w14:paraId="11C9C441" w14:textId="77777777" w:rsidTr="00786BB3">
        <w:trPr>
          <w:trHeight w:val="3804"/>
        </w:trPr>
        <w:tc>
          <w:tcPr>
            <w:tcW w:w="9062" w:type="dxa"/>
          </w:tcPr>
          <w:p w14:paraId="527C9E17" w14:textId="77777777" w:rsidR="00786BB3" w:rsidRDefault="00786BB3"/>
        </w:tc>
      </w:tr>
    </w:tbl>
    <w:p w14:paraId="047ABAAC" w14:textId="77777777" w:rsidR="00786BB3" w:rsidRDefault="00786BB3"/>
    <w:p w14:paraId="73580FC7" w14:textId="77777777" w:rsidR="00786BB3" w:rsidRPr="00786BB3" w:rsidRDefault="00786BB3">
      <w:pPr>
        <w:rPr>
          <w:b/>
          <w:sz w:val="22"/>
        </w:rPr>
      </w:pPr>
      <w:r w:rsidRPr="00786BB3">
        <w:rPr>
          <w:b/>
          <w:sz w:val="22"/>
        </w:rPr>
        <w:t>De geboden oplossing: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86BB3" w14:paraId="3E3378C4" w14:textId="77777777" w:rsidTr="00786BB3">
        <w:trPr>
          <w:trHeight w:val="3233"/>
        </w:trPr>
        <w:tc>
          <w:tcPr>
            <w:tcW w:w="9062" w:type="dxa"/>
          </w:tcPr>
          <w:p w14:paraId="14624772" w14:textId="77777777" w:rsidR="00786BB3" w:rsidRDefault="00786BB3" w:rsidP="00786BB3">
            <w:pPr>
              <w:pStyle w:val="Lijstalinea"/>
              <w:numPr>
                <w:ilvl w:val="0"/>
                <w:numId w:val="1"/>
              </w:numPr>
            </w:pPr>
            <w:r>
              <w:t>Nieuw artikel of product</w:t>
            </w:r>
          </w:p>
          <w:p w14:paraId="195BA786" w14:textId="77777777" w:rsidR="00786BB3" w:rsidRDefault="00786BB3" w:rsidP="00786BB3">
            <w:pPr>
              <w:pStyle w:val="Lijstalinea"/>
              <w:numPr>
                <w:ilvl w:val="0"/>
                <w:numId w:val="1"/>
              </w:numPr>
            </w:pPr>
            <w:r>
              <w:t>Alternatief product</w:t>
            </w:r>
          </w:p>
          <w:p w14:paraId="6C36819D" w14:textId="77777777" w:rsidR="00786BB3" w:rsidRDefault="00786BB3" w:rsidP="00786BB3">
            <w:pPr>
              <w:pStyle w:val="Lijstalinea"/>
              <w:numPr>
                <w:ilvl w:val="0"/>
                <w:numId w:val="1"/>
              </w:numPr>
            </w:pPr>
            <w:r>
              <w:t xml:space="preserve">Tegoedbon </w:t>
            </w:r>
          </w:p>
          <w:p w14:paraId="02175E3F" w14:textId="77777777" w:rsidR="00786BB3" w:rsidRDefault="00786BB3" w:rsidP="00786BB3">
            <w:pPr>
              <w:pStyle w:val="Lijstalinea"/>
              <w:numPr>
                <w:ilvl w:val="0"/>
                <w:numId w:val="1"/>
              </w:numPr>
            </w:pPr>
            <w:r>
              <w:t>Geld terug</w:t>
            </w:r>
          </w:p>
          <w:p w14:paraId="55875441" w14:textId="77777777" w:rsidR="00786BB3" w:rsidRDefault="00786BB3" w:rsidP="00786BB3"/>
          <w:p w14:paraId="43B81263" w14:textId="77777777" w:rsidR="00786BB3" w:rsidRDefault="00786BB3" w:rsidP="00786BB3">
            <w:r>
              <w:t xml:space="preserve">Beschrijf hieronder de geboden oplossing. </w:t>
            </w:r>
          </w:p>
          <w:p w14:paraId="07A64978" w14:textId="77777777" w:rsidR="00786BB3" w:rsidRDefault="00786BB3" w:rsidP="00786BB3"/>
          <w:p w14:paraId="115D2A7B" w14:textId="77777777" w:rsidR="00786BB3" w:rsidRPr="00786BB3" w:rsidRDefault="00786BB3" w:rsidP="00786BB3"/>
        </w:tc>
      </w:tr>
    </w:tbl>
    <w:p w14:paraId="57ACC700" w14:textId="77777777" w:rsidR="00786BB3" w:rsidRDefault="00786BB3">
      <w:pPr>
        <w:rPr>
          <w:b/>
          <w:sz w:val="22"/>
        </w:rPr>
      </w:pPr>
    </w:p>
    <w:p w14:paraId="1A5B3600" w14:textId="77777777" w:rsidR="00786BB3" w:rsidRDefault="00786BB3">
      <w:pPr>
        <w:rPr>
          <w:b/>
          <w:sz w:val="22"/>
        </w:rPr>
      </w:pPr>
      <w:r>
        <w:rPr>
          <w:b/>
          <w:sz w:val="22"/>
        </w:rPr>
        <w:t>Handtekening medewerker:</w:t>
      </w:r>
    </w:p>
    <w:p w14:paraId="3833602A" w14:textId="77777777" w:rsidR="00786BB3" w:rsidRDefault="00786BB3">
      <w:pPr>
        <w:rPr>
          <w:b/>
          <w:sz w:val="22"/>
        </w:rPr>
      </w:pPr>
    </w:p>
    <w:p w14:paraId="25FCEDA5" w14:textId="77777777" w:rsidR="00786BB3" w:rsidRPr="00786BB3" w:rsidRDefault="00786BB3">
      <w:pPr>
        <w:rPr>
          <w:b/>
          <w:sz w:val="22"/>
        </w:rPr>
      </w:pPr>
      <w:r>
        <w:rPr>
          <w:b/>
          <w:sz w:val="22"/>
        </w:rPr>
        <w:t>Handtekening klant:</w:t>
      </w:r>
    </w:p>
    <w:sectPr w:rsidR="00786BB3" w:rsidRPr="00786B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0A3F0E"/>
    <w:multiLevelType w:val="hybridMultilevel"/>
    <w:tmpl w:val="71B487D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50817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BB3"/>
    <w:rsid w:val="0010342F"/>
    <w:rsid w:val="001B5526"/>
    <w:rsid w:val="00291E98"/>
    <w:rsid w:val="00786BB3"/>
    <w:rsid w:val="008449C6"/>
    <w:rsid w:val="00920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08AB9"/>
  <w15:chartTrackingRefBased/>
  <w15:docId w15:val="{4F043201-6A2A-417A-8051-D628A2EDB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786BB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786BB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elraster">
    <w:name w:val="Table Grid"/>
    <w:basedOn w:val="Standaardtabel"/>
    <w:uiPriority w:val="39"/>
    <w:rsid w:val="00786B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786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Huijberts</dc:creator>
  <cp:keywords/>
  <dc:description/>
  <cp:lastModifiedBy>Emil van der Weijden</cp:lastModifiedBy>
  <cp:revision>2</cp:revision>
  <dcterms:created xsi:type="dcterms:W3CDTF">2023-04-12T12:19:00Z</dcterms:created>
  <dcterms:modified xsi:type="dcterms:W3CDTF">2023-04-12T12:19:00Z</dcterms:modified>
</cp:coreProperties>
</file>