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5817ADE0" w14:textId="77777777">
        <w:trPr>
          <w:trHeight w:val="691"/>
        </w:trPr>
        <w:tc>
          <w:tcPr>
            <w:tcW w:w="9212" w:type="dxa"/>
            <w:shd w:val="clear" w:color="auto" w:fill="FFFFFF" w:themeFill="background1"/>
          </w:tcPr>
          <w:p w14:paraId="433FEE4E" w14:textId="4900CB23" w:rsidR="00EA57C8" w:rsidRPr="00F81D7F" w:rsidRDefault="00640E9D" w:rsidP="00671640">
            <w:pPr>
              <w:rPr>
                <w:rFonts w:ascii="Arial" w:hAnsi="Arial" w:cs="Arial"/>
                <w:b/>
                <w:sz w:val="24"/>
                <w:szCs w:val="24"/>
              </w:rPr>
            </w:pPr>
            <w:r>
              <w:rPr>
                <w:rFonts w:ascii="Arial" w:hAnsi="Arial" w:cs="Arial"/>
                <w:noProof/>
                <w:lang w:eastAsia="nl-NL"/>
              </w:rPr>
              <w:drawing>
                <wp:anchor distT="0" distB="0" distL="114300" distR="114300" simplePos="0" relativeHeight="251658240" behindDoc="1" locked="0" layoutInCell="1" allowOverlap="1" wp14:anchorId="4C9A8138" wp14:editId="2E97E08F">
                  <wp:simplePos x="0" y="0"/>
                  <wp:positionH relativeFrom="column">
                    <wp:posOffset>2794000</wp:posOffset>
                  </wp:positionH>
                  <wp:positionV relativeFrom="paragraph">
                    <wp:posOffset>0</wp:posOffset>
                  </wp:positionV>
                  <wp:extent cx="2848598" cy="1905000"/>
                  <wp:effectExtent l="0" t="0" r="9525" b="0"/>
                  <wp:wrapTight wrapText="bothSides">
                    <wp:wrapPolygon edited="0">
                      <wp:start x="0" y="0"/>
                      <wp:lineTo x="0" y="21384"/>
                      <wp:lineTo x="21528" y="21384"/>
                      <wp:lineTo x="21528" y="0"/>
                      <wp:lineTo x="0" y="0"/>
                    </wp:wrapPolygon>
                  </wp:wrapTight>
                  <wp:docPr id="1" name="Afbeelding 1" descr="Hond, Kat, Katten Vriendschap, Huisdieren, Spel, Ta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nd, Kat, Katten Vriendschap, Huisdieren, Spel, Tak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8598" cy="1905000"/>
                          </a:xfrm>
                          <a:prstGeom prst="rect">
                            <a:avLst/>
                          </a:prstGeom>
                          <a:noFill/>
                          <a:ln>
                            <a:noFill/>
                          </a:ln>
                        </pic:spPr>
                      </pic:pic>
                    </a:graphicData>
                  </a:graphic>
                </wp:anchor>
              </w:drawing>
            </w:r>
            <w:r w:rsidR="000B241A">
              <w:rPr>
                <w:rFonts w:ascii="Arial" w:hAnsi="Arial" w:cs="Arial"/>
                <w:b/>
                <w:sz w:val="24"/>
                <w:szCs w:val="24"/>
              </w:rPr>
              <w:t>IO  8 CE Hond &amp; K</w:t>
            </w:r>
            <w:r w:rsidR="009862D2">
              <w:rPr>
                <w:rFonts w:ascii="Arial" w:hAnsi="Arial" w:cs="Arial"/>
                <w:b/>
                <w:sz w:val="24"/>
                <w:szCs w:val="24"/>
              </w:rPr>
              <w:t>at</w:t>
            </w:r>
            <w:r w:rsidR="009862D2">
              <w:t xml:space="preserve"> </w:t>
            </w:r>
          </w:p>
          <w:p w14:paraId="06A5FB9C" w14:textId="77777777" w:rsidR="00EA57C8" w:rsidRPr="00D53794" w:rsidRDefault="00EA57C8" w:rsidP="00EA57C8">
            <w:pPr>
              <w:jc w:val="center"/>
              <w:rPr>
                <w:rFonts w:ascii="Arial" w:hAnsi="Arial" w:cs="Arial"/>
                <w:i/>
                <w:sz w:val="20"/>
                <w:szCs w:val="20"/>
              </w:rPr>
            </w:pPr>
          </w:p>
          <w:p w14:paraId="28B237E9" w14:textId="77777777" w:rsidR="00EA57C8" w:rsidRPr="00D53794" w:rsidRDefault="00EA57C8" w:rsidP="00854337">
            <w:pPr>
              <w:rPr>
                <w:rFonts w:ascii="Arial" w:hAnsi="Arial" w:cs="Arial"/>
                <w:i/>
                <w:sz w:val="20"/>
                <w:szCs w:val="20"/>
              </w:rPr>
            </w:pPr>
          </w:p>
        </w:tc>
      </w:tr>
    </w:tbl>
    <w:p w14:paraId="1F76481D" w14:textId="77777777" w:rsidR="00D35C19" w:rsidRPr="00D53794" w:rsidRDefault="00D35C19">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rsidRPr="00D53794" w14:paraId="4EFB8EB7" w14:textId="77777777">
        <w:tc>
          <w:tcPr>
            <w:tcW w:w="9212" w:type="dxa"/>
            <w:shd w:val="clear" w:color="auto" w:fill="auto"/>
          </w:tcPr>
          <w:p w14:paraId="17B93CEE" w14:textId="77777777" w:rsidR="00EA57C8" w:rsidRPr="00D53794" w:rsidRDefault="00EA57C8">
            <w:pPr>
              <w:rPr>
                <w:rFonts w:ascii="Arial" w:hAnsi="Arial" w:cs="Arial"/>
                <w:sz w:val="20"/>
                <w:szCs w:val="20"/>
              </w:rPr>
            </w:pPr>
          </w:p>
          <w:p w14:paraId="3863395F" w14:textId="77777777" w:rsidR="000B589E" w:rsidRPr="00D53794" w:rsidRDefault="00EA57C8" w:rsidP="00EA57C8">
            <w:pPr>
              <w:rPr>
                <w:rFonts w:ascii="Arial" w:hAnsi="Arial" w:cs="Arial"/>
                <w:i/>
                <w:sz w:val="20"/>
                <w:szCs w:val="20"/>
              </w:rPr>
            </w:pPr>
            <w:r w:rsidRPr="00D53794">
              <w:rPr>
                <w:rFonts w:ascii="Arial" w:hAnsi="Arial" w:cs="Arial"/>
                <w:b/>
                <w:sz w:val="20"/>
                <w:szCs w:val="20"/>
              </w:rPr>
              <w:t>Opleiding:</w:t>
            </w:r>
            <w:r w:rsidRPr="00D53794">
              <w:rPr>
                <w:rFonts w:ascii="Arial" w:hAnsi="Arial" w:cs="Arial"/>
                <w:sz w:val="20"/>
                <w:szCs w:val="20"/>
              </w:rPr>
              <w:t xml:space="preserve"> </w:t>
            </w:r>
            <w:r w:rsidR="000C00FB">
              <w:rPr>
                <w:rFonts w:ascii="Arial" w:hAnsi="Arial" w:cs="Arial"/>
                <w:sz w:val="20"/>
                <w:szCs w:val="20"/>
              </w:rPr>
              <w:t>Bedrijfsleider dierverzorging</w:t>
            </w:r>
          </w:p>
          <w:p w14:paraId="175FDEEC" w14:textId="34AA726B" w:rsidR="00EA57C8" w:rsidRPr="00D53794" w:rsidRDefault="00EA57C8" w:rsidP="00EA57C8">
            <w:pPr>
              <w:rPr>
                <w:rFonts w:ascii="Arial" w:hAnsi="Arial" w:cs="Arial"/>
                <w:sz w:val="20"/>
                <w:szCs w:val="20"/>
              </w:rPr>
            </w:pPr>
          </w:p>
          <w:p w14:paraId="53F7C080" w14:textId="60EDE445" w:rsidR="00BA1A48" w:rsidRPr="00D53794" w:rsidRDefault="00EA57C8" w:rsidP="00EA57C8">
            <w:pPr>
              <w:rPr>
                <w:rFonts w:ascii="Arial" w:hAnsi="Arial" w:cs="Arial"/>
                <w:b/>
                <w:sz w:val="20"/>
                <w:szCs w:val="20"/>
              </w:rPr>
            </w:pPr>
            <w:r w:rsidRPr="00D53794">
              <w:rPr>
                <w:rFonts w:ascii="Arial" w:hAnsi="Arial" w:cs="Arial"/>
                <w:b/>
                <w:sz w:val="20"/>
                <w:szCs w:val="20"/>
              </w:rPr>
              <w:t>Periode:</w:t>
            </w:r>
            <w:r w:rsidRPr="00F81D7F">
              <w:rPr>
                <w:rFonts w:ascii="Arial" w:hAnsi="Arial" w:cs="Arial"/>
                <w:sz w:val="20"/>
                <w:szCs w:val="20"/>
              </w:rPr>
              <w:t xml:space="preserve"> </w:t>
            </w:r>
            <w:r w:rsidR="004B7A47">
              <w:rPr>
                <w:rFonts w:ascii="Arial" w:hAnsi="Arial" w:cs="Arial"/>
                <w:sz w:val="20"/>
                <w:szCs w:val="20"/>
              </w:rPr>
              <w:t>8</w:t>
            </w:r>
          </w:p>
          <w:p w14:paraId="62A0D440" w14:textId="77777777" w:rsidR="00EA57C8" w:rsidRPr="00D53794" w:rsidRDefault="00EA57C8" w:rsidP="000B589E">
            <w:pPr>
              <w:rPr>
                <w:rFonts w:ascii="Arial" w:hAnsi="Arial" w:cs="Arial"/>
                <w:sz w:val="20"/>
                <w:szCs w:val="20"/>
              </w:rPr>
            </w:pPr>
          </w:p>
        </w:tc>
      </w:tr>
    </w:tbl>
    <w:p w14:paraId="239ED8CD" w14:textId="77777777" w:rsidR="00EA57C8" w:rsidRPr="00D53794" w:rsidRDefault="00EA57C8">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6F23E4FE" w14:textId="77777777">
        <w:tc>
          <w:tcPr>
            <w:tcW w:w="9212" w:type="dxa"/>
            <w:shd w:val="clear" w:color="auto" w:fill="FFFFFF" w:themeFill="background1"/>
          </w:tcPr>
          <w:p w14:paraId="1FEFED8B" w14:textId="77777777" w:rsidR="00EA57C8" w:rsidRPr="00D53794" w:rsidRDefault="00EA57C8" w:rsidP="00671640">
            <w:pPr>
              <w:rPr>
                <w:rFonts w:ascii="Arial" w:hAnsi="Arial" w:cs="Arial"/>
                <w:b/>
                <w:sz w:val="20"/>
                <w:szCs w:val="20"/>
              </w:rPr>
            </w:pPr>
            <w:r w:rsidRPr="00D53794">
              <w:rPr>
                <w:rFonts w:ascii="Arial" w:hAnsi="Arial" w:cs="Arial"/>
                <w:b/>
                <w:sz w:val="20"/>
                <w:szCs w:val="20"/>
              </w:rPr>
              <w:t>Kerntaken</w:t>
            </w:r>
            <w:r w:rsidR="007A4686" w:rsidRPr="00D53794">
              <w:rPr>
                <w:rFonts w:ascii="Arial" w:hAnsi="Arial" w:cs="Arial"/>
                <w:b/>
                <w:sz w:val="20"/>
                <w:szCs w:val="20"/>
              </w:rPr>
              <w:t xml:space="preserve"> en werkprocessen</w:t>
            </w:r>
            <w:r w:rsidRPr="00D53794">
              <w:rPr>
                <w:rFonts w:ascii="Arial" w:hAnsi="Arial" w:cs="Arial"/>
                <w:b/>
                <w:sz w:val="20"/>
                <w:szCs w:val="20"/>
              </w:rPr>
              <w:t>:</w:t>
            </w:r>
          </w:p>
          <w:p w14:paraId="1AB3C69B" w14:textId="77777777" w:rsidR="004B7A47" w:rsidRPr="00CD1460" w:rsidRDefault="004B7A47" w:rsidP="004B7A47">
            <w:pPr>
              <w:rPr>
                <w:rFonts w:ascii="Arial" w:hAnsi="Arial" w:cs="Arial"/>
                <w:color w:val="000000" w:themeColor="text1"/>
                <w:sz w:val="20"/>
                <w:szCs w:val="20"/>
              </w:rPr>
            </w:pPr>
            <w:r w:rsidRPr="00CD1460">
              <w:rPr>
                <w:rFonts w:ascii="Arial" w:hAnsi="Arial" w:cs="Arial"/>
                <w:color w:val="000000" w:themeColor="text1"/>
                <w:sz w:val="20"/>
                <w:szCs w:val="20"/>
              </w:rPr>
              <w:t>B1-K1-W1 Voert dieren</w:t>
            </w:r>
          </w:p>
          <w:p w14:paraId="7DD6E43F" w14:textId="77777777" w:rsidR="004B7A47" w:rsidRPr="00CD1460" w:rsidRDefault="004B7A47" w:rsidP="004B7A47">
            <w:pPr>
              <w:rPr>
                <w:rFonts w:ascii="Arial" w:hAnsi="Arial" w:cs="Arial"/>
                <w:color w:val="000000" w:themeColor="text1"/>
                <w:sz w:val="20"/>
                <w:szCs w:val="20"/>
              </w:rPr>
            </w:pPr>
            <w:r w:rsidRPr="00CD1460">
              <w:rPr>
                <w:rFonts w:ascii="Arial" w:hAnsi="Arial" w:cs="Arial"/>
                <w:color w:val="000000" w:themeColor="text1"/>
                <w:sz w:val="20"/>
                <w:szCs w:val="20"/>
              </w:rPr>
              <w:t xml:space="preserve">B1-K1-W2 Verzorgt dieren </w:t>
            </w:r>
          </w:p>
          <w:p w14:paraId="37FF5114" w14:textId="77777777" w:rsidR="004B7A47" w:rsidRPr="00CD1460" w:rsidRDefault="004B7A47" w:rsidP="004B7A47">
            <w:pPr>
              <w:rPr>
                <w:rFonts w:ascii="Arial" w:hAnsi="Arial" w:cs="Arial"/>
                <w:color w:val="000000" w:themeColor="text1"/>
                <w:sz w:val="20"/>
                <w:szCs w:val="20"/>
              </w:rPr>
            </w:pPr>
            <w:r w:rsidRPr="00CD1460">
              <w:rPr>
                <w:rFonts w:ascii="Arial" w:hAnsi="Arial" w:cs="Arial"/>
                <w:color w:val="000000" w:themeColor="text1"/>
                <w:sz w:val="20"/>
                <w:szCs w:val="20"/>
              </w:rPr>
              <w:t>B1-K1-W3 Onderhoudt leef- en werkomgeving</w:t>
            </w:r>
          </w:p>
          <w:p w14:paraId="58D64069" w14:textId="77777777" w:rsidR="004B7A47" w:rsidRPr="00CD1460" w:rsidRDefault="004B7A47" w:rsidP="004B7A47">
            <w:pPr>
              <w:rPr>
                <w:rFonts w:ascii="Arial" w:hAnsi="Arial" w:cs="Arial"/>
                <w:color w:val="000000" w:themeColor="text1"/>
                <w:sz w:val="20"/>
                <w:szCs w:val="20"/>
              </w:rPr>
            </w:pPr>
            <w:r w:rsidRPr="00CD1460">
              <w:rPr>
                <w:rFonts w:ascii="Arial" w:hAnsi="Arial" w:cs="Arial"/>
                <w:color w:val="000000" w:themeColor="text1"/>
                <w:sz w:val="20"/>
                <w:szCs w:val="20"/>
              </w:rPr>
              <w:t>B1-K2-W1 Informeert collega’s, klanten, publiek</w:t>
            </w:r>
          </w:p>
          <w:p w14:paraId="0ABAE2B9" w14:textId="77777777" w:rsidR="004B7A47" w:rsidRPr="00CD1460" w:rsidRDefault="004B7A47" w:rsidP="004B7A47">
            <w:pPr>
              <w:rPr>
                <w:rFonts w:ascii="Arial" w:hAnsi="Arial" w:cs="Arial"/>
                <w:color w:val="000000" w:themeColor="text1"/>
                <w:sz w:val="20"/>
                <w:szCs w:val="20"/>
              </w:rPr>
            </w:pPr>
            <w:r w:rsidRPr="00CD1460">
              <w:rPr>
                <w:rFonts w:ascii="Arial" w:hAnsi="Arial" w:cs="Arial"/>
                <w:color w:val="000000" w:themeColor="text1"/>
                <w:sz w:val="20"/>
                <w:szCs w:val="20"/>
              </w:rPr>
              <w:t>P3-K1-W3 Verzorgt moeder en jongen</w:t>
            </w:r>
          </w:p>
          <w:p w14:paraId="482FDC51" w14:textId="3E9877B3" w:rsidR="00EA57C8" w:rsidRPr="00D53794" w:rsidRDefault="004B7A47" w:rsidP="004B7A47">
            <w:pPr>
              <w:rPr>
                <w:rFonts w:ascii="Arial" w:hAnsi="Arial" w:cs="Arial"/>
                <w:sz w:val="20"/>
                <w:szCs w:val="20"/>
              </w:rPr>
            </w:pPr>
            <w:r w:rsidRPr="00CD1460">
              <w:rPr>
                <w:rFonts w:ascii="Arial" w:hAnsi="Arial" w:cs="Arial"/>
                <w:color w:val="000000" w:themeColor="text1"/>
                <w:sz w:val="20"/>
                <w:szCs w:val="20"/>
              </w:rPr>
              <w:t>P3-K1-W4 Socialiseert jonge dieren</w:t>
            </w:r>
          </w:p>
        </w:tc>
      </w:tr>
    </w:tbl>
    <w:p w14:paraId="4F14CEBF" w14:textId="77777777" w:rsidR="00C11152" w:rsidRPr="00D53794" w:rsidRDefault="00C11152">
      <w:pPr>
        <w:rPr>
          <w:rFonts w:ascii="Arial" w:hAnsi="Arial" w:cs="Arial"/>
          <w:sz w:val="20"/>
          <w:szCs w:val="20"/>
        </w:rPr>
      </w:pPr>
    </w:p>
    <w:p w14:paraId="2120BD9B" w14:textId="77777777" w:rsidR="006571D1" w:rsidRPr="00B741A0" w:rsidRDefault="006571D1" w:rsidP="006571D1">
      <w:pPr>
        <w:pStyle w:val="Geenafstand"/>
        <w:rPr>
          <w:b/>
        </w:rPr>
      </w:pPr>
      <w:r w:rsidRPr="00B741A0">
        <w:rPr>
          <w:b/>
        </w:rPr>
        <w:t>Complexiteit:</w:t>
      </w:r>
      <w:r w:rsidRPr="00B741A0">
        <w:rPr>
          <w:b/>
        </w:rPr>
        <w:tab/>
      </w:r>
      <w:r w:rsidRPr="00B741A0">
        <w:rPr>
          <w:b/>
        </w:rPr>
        <w:tab/>
        <w:t>O Starter</w:t>
      </w:r>
    </w:p>
    <w:p w14:paraId="0016B8BB" w14:textId="77777777" w:rsidR="006571D1" w:rsidRPr="00B741A0" w:rsidRDefault="006571D1" w:rsidP="006571D1">
      <w:pPr>
        <w:pStyle w:val="Geenafstand"/>
        <w:rPr>
          <w:b/>
        </w:rPr>
      </w:pPr>
      <w:r w:rsidRPr="00B741A0">
        <w:rPr>
          <w:b/>
        </w:rPr>
        <w:tab/>
      </w:r>
      <w:r w:rsidRPr="00B741A0">
        <w:rPr>
          <w:b/>
        </w:rPr>
        <w:tab/>
      </w:r>
      <w:r w:rsidRPr="00B741A0">
        <w:rPr>
          <w:b/>
        </w:rPr>
        <w:tab/>
        <w:t>O Geoefend</w:t>
      </w:r>
    </w:p>
    <w:p w14:paraId="02B9941C" w14:textId="77777777" w:rsidR="006571D1" w:rsidRPr="00B741A0" w:rsidRDefault="006571D1" w:rsidP="006571D1">
      <w:pPr>
        <w:pStyle w:val="Geenafstand"/>
        <w:rPr>
          <w:b/>
        </w:rPr>
      </w:pPr>
      <w:r w:rsidRPr="00B741A0">
        <w:rPr>
          <w:b/>
        </w:rPr>
        <w:tab/>
      </w:r>
      <w:r w:rsidRPr="00B741A0">
        <w:rPr>
          <w:b/>
        </w:rPr>
        <w:tab/>
      </w:r>
      <w:r w:rsidRPr="00B741A0">
        <w:rPr>
          <w:b/>
        </w:rPr>
        <w:tab/>
        <w:t>O Gevorderd</w:t>
      </w:r>
    </w:p>
    <w:p w14:paraId="2473B62A" w14:textId="77777777" w:rsidR="006571D1" w:rsidRPr="00B741A0" w:rsidRDefault="006571D1" w:rsidP="006571D1">
      <w:pPr>
        <w:pStyle w:val="Geenafstand"/>
        <w:rPr>
          <w:b/>
        </w:rPr>
      </w:pPr>
      <w:r w:rsidRPr="00B741A0">
        <w:rPr>
          <w:b/>
        </w:rPr>
        <w:tab/>
      </w:r>
      <w:r w:rsidRPr="00B741A0">
        <w:rPr>
          <w:b/>
        </w:rPr>
        <w:tab/>
      </w:r>
      <w:r w:rsidRPr="00B741A0">
        <w:rPr>
          <w:b/>
        </w:rPr>
        <w:tab/>
        <w:t>X Streefniveau</w:t>
      </w:r>
    </w:p>
    <w:p w14:paraId="06202F0A" w14:textId="77777777" w:rsidR="006571D1" w:rsidRPr="00B741A0" w:rsidRDefault="006571D1" w:rsidP="006571D1">
      <w:pPr>
        <w:pStyle w:val="Geenafstand"/>
        <w:rPr>
          <w:b/>
        </w:rPr>
      </w:pPr>
    </w:p>
    <w:p w14:paraId="1BB9425D" w14:textId="77777777" w:rsidR="006571D1" w:rsidRPr="00B741A0" w:rsidRDefault="006571D1" w:rsidP="006571D1">
      <w:pPr>
        <w:pStyle w:val="Geenafstand"/>
        <w:rPr>
          <w:b/>
        </w:rPr>
      </w:pPr>
      <w:r w:rsidRPr="00B741A0">
        <w:rPr>
          <w:b/>
        </w:rPr>
        <w:t>Uitvoering:</w:t>
      </w:r>
      <w:r w:rsidRPr="00B741A0">
        <w:rPr>
          <w:b/>
        </w:rPr>
        <w:tab/>
      </w:r>
      <w:r w:rsidRPr="00B741A0">
        <w:rPr>
          <w:b/>
        </w:rPr>
        <w:tab/>
        <w:t>O Individueel</w:t>
      </w:r>
    </w:p>
    <w:p w14:paraId="2D33B850" w14:textId="77777777" w:rsidR="006571D1" w:rsidRPr="00B741A0" w:rsidRDefault="006571D1" w:rsidP="006571D1">
      <w:pPr>
        <w:pStyle w:val="Geenafstand"/>
        <w:rPr>
          <w:b/>
        </w:rPr>
      </w:pPr>
      <w:r w:rsidRPr="00B741A0">
        <w:rPr>
          <w:b/>
        </w:rPr>
        <w:tab/>
      </w:r>
      <w:r w:rsidRPr="00B741A0">
        <w:rPr>
          <w:b/>
        </w:rPr>
        <w:tab/>
      </w:r>
      <w:r w:rsidRPr="00B741A0">
        <w:rPr>
          <w:b/>
        </w:rPr>
        <w:tab/>
        <w:t>X In groepen van 2/3 personen</w:t>
      </w:r>
    </w:p>
    <w:p w14:paraId="34329653" w14:textId="77777777" w:rsidR="006571D1" w:rsidRPr="00B741A0" w:rsidRDefault="006571D1" w:rsidP="006571D1">
      <w:pPr>
        <w:pStyle w:val="Geenafstand"/>
        <w:rPr>
          <w:b/>
        </w:rPr>
      </w:pPr>
    </w:p>
    <w:p w14:paraId="13BDD003" w14:textId="77777777" w:rsidR="006571D1" w:rsidRPr="00B741A0" w:rsidRDefault="006571D1" w:rsidP="006571D1">
      <w:pPr>
        <w:pStyle w:val="Geenafstand"/>
        <w:rPr>
          <w:b/>
        </w:rPr>
      </w:pPr>
      <w:r w:rsidRPr="00B741A0">
        <w:rPr>
          <w:b/>
        </w:rPr>
        <w:t>Plaats:</w:t>
      </w:r>
      <w:r w:rsidRPr="00B741A0">
        <w:rPr>
          <w:b/>
        </w:rPr>
        <w:tab/>
      </w:r>
      <w:r w:rsidRPr="00B741A0">
        <w:rPr>
          <w:b/>
        </w:rPr>
        <w:tab/>
      </w:r>
      <w:r w:rsidRPr="00B741A0">
        <w:rPr>
          <w:b/>
        </w:rPr>
        <w:tab/>
        <w:t>X Op school</w:t>
      </w:r>
    </w:p>
    <w:p w14:paraId="04BAC8B5" w14:textId="73E1BF1B" w:rsidR="006571D1" w:rsidRDefault="006571D1" w:rsidP="006571D1">
      <w:r w:rsidRPr="00B741A0">
        <w:rPr>
          <w:b/>
        </w:rPr>
        <w:tab/>
      </w:r>
      <w:r w:rsidRPr="00B741A0">
        <w:rPr>
          <w:b/>
        </w:rPr>
        <w:tab/>
      </w:r>
      <w:r w:rsidRPr="00B741A0">
        <w:rPr>
          <w:b/>
        </w:rPr>
        <w:tab/>
        <w:t>X in de beroepspraktijk</w:t>
      </w:r>
      <w:r>
        <w:tab/>
      </w:r>
    </w:p>
    <w:p w14:paraId="3D2F6F99" w14:textId="77777777" w:rsidR="006571D1" w:rsidRPr="006571D1" w:rsidRDefault="006571D1" w:rsidP="006571D1">
      <w:pPr>
        <w:pStyle w:val="Geenafstand"/>
      </w:pPr>
    </w:p>
    <w:p w14:paraId="4FC5E598" w14:textId="5ABFD450" w:rsidR="00982157" w:rsidRDefault="006571D1">
      <w:r>
        <w:tab/>
      </w:r>
      <w:r w:rsidR="00982157">
        <w:br w:type="page"/>
      </w:r>
    </w:p>
    <w:tbl>
      <w:tblPr>
        <w:tblStyle w:val="Tabelraster1"/>
        <w:tblW w:w="0" w:type="auto"/>
        <w:tblLook w:val="04A0" w:firstRow="1" w:lastRow="0" w:firstColumn="1" w:lastColumn="0" w:noHBand="0" w:noVBand="1"/>
      </w:tblPr>
      <w:tblGrid>
        <w:gridCol w:w="2793"/>
        <w:gridCol w:w="449"/>
        <w:gridCol w:w="5830"/>
      </w:tblGrid>
      <w:tr w:rsidR="007A4686" w:rsidRPr="00D53794" w14:paraId="0416F59A" w14:textId="77777777">
        <w:tc>
          <w:tcPr>
            <w:tcW w:w="2859" w:type="dxa"/>
            <w:tcBorders>
              <w:top w:val="nil"/>
              <w:left w:val="nil"/>
              <w:bottom w:val="nil"/>
              <w:right w:val="nil"/>
            </w:tcBorders>
          </w:tcPr>
          <w:p w14:paraId="7605D4E7" w14:textId="77777777" w:rsidR="00BD2B23" w:rsidRPr="00D53794" w:rsidRDefault="00BD2B23" w:rsidP="00671640">
            <w:pPr>
              <w:rPr>
                <w:rFonts w:ascii="Arial" w:eastAsia="Calibri" w:hAnsi="Arial" w:cs="Arial"/>
                <w:b/>
                <w:sz w:val="20"/>
                <w:szCs w:val="20"/>
              </w:rPr>
            </w:pPr>
          </w:p>
        </w:tc>
        <w:tc>
          <w:tcPr>
            <w:tcW w:w="455" w:type="dxa"/>
            <w:tcBorders>
              <w:top w:val="nil"/>
              <w:left w:val="nil"/>
              <w:bottom w:val="nil"/>
              <w:right w:val="nil"/>
            </w:tcBorders>
          </w:tcPr>
          <w:p w14:paraId="58C59635" w14:textId="77777777" w:rsidR="007A4686" w:rsidRPr="00D53794" w:rsidRDefault="007A4686" w:rsidP="00671640">
            <w:pPr>
              <w:rPr>
                <w:rFonts w:ascii="Arial" w:eastAsia="Calibri" w:hAnsi="Arial" w:cs="Arial"/>
                <w:b/>
                <w:sz w:val="20"/>
                <w:szCs w:val="20"/>
              </w:rPr>
            </w:pPr>
          </w:p>
        </w:tc>
        <w:tc>
          <w:tcPr>
            <w:tcW w:w="5974" w:type="dxa"/>
            <w:tcBorders>
              <w:top w:val="nil"/>
              <w:left w:val="nil"/>
              <w:bottom w:val="nil"/>
              <w:right w:val="nil"/>
            </w:tcBorders>
          </w:tcPr>
          <w:p w14:paraId="2F20457F" w14:textId="77777777" w:rsidR="007A4686" w:rsidRPr="00D53794" w:rsidRDefault="007A4686" w:rsidP="0067164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F6AC2" w:rsidRPr="00D53794" w14:paraId="3B625F56" w14:textId="77777777" w:rsidTr="75691BC8">
        <w:trPr>
          <w:cantSplit/>
        </w:trPr>
        <w:tc>
          <w:tcPr>
            <w:tcW w:w="9042" w:type="dxa"/>
            <w:shd w:val="clear" w:color="auto" w:fill="92D050"/>
            <w:vAlign w:val="center"/>
          </w:tcPr>
          <w:p w14:paraId="7FD8CDF6" w14:textId="77777777" w:rsidR="009F6AC2" w:rsidRPr="00982157" w:rsidRDefault="00820E94" w:rsidP="00982157">
            <w:pPr>
              <w:rPr>
                <w:rFonts w:ascii="Arial" w:hAnsi="Arial" w:cs="Arial"/>
                <w:b/>
                <w:color w:val="000000" w:themeColor="text1"/>
                <w:sz w:val="24"/>
                <w:szCs w:val="24"/>
              </w:rPr>
            </w:pPr>
            <w:r w:rsidRPr="00982157">
              <w:rPr>
                <w:rFonts w:ascii="Arial" w:hAnsi="Arial" w:cs="Arial"/>
                <w:b/>
                <w:color w:val="000000" w:themeColor="text1"/>
                <w:sz w:val="24"/>
                <w:szCs w:val="24"/>
              </w:rPr>
              <w:t>Beroepssituatie</w:t>
            </w:r>
            <w:r w:rsidR="00982157">
              <w:rPr>
                <w:rFonts w:ascii="Arial" w:hAnsi="Arial" w:cs="Arial"/>
                <w:b/>
                <w:color w:val="000000" w:themeColor="text1"/>
                <w:sz w:val="24"/>
                <w:szCs w:val="24"/>
              </w:rPr>
              <w:br/>
            </w:r>
          </w:p>
        </w:tc>
      </w:tr>
      <w:tr w:rsidR="007A4686" w:rsidRPr="00D53794" w14:paraId="06F1A42E" w14:textId="77777777" w:rsidTr="75691BC8">
        <w:trPr>
          <w:cantSplit/>
          <w:trHeight w:val="567"/>
        </w:trPr>
        <w:tc>
          <w:tcPr>
            <w:tcW w:w="9042" w:type="dxa"/>
            <w:shd w:val="clear" w:color="auto" w:fill="FFFFFF" w:themeFill="background1"/>
          </w:tcPr>
          <w:p w14:paraId="6710B4B6" w14:textId="2AAE64FC" w:rsidR="009B13DA" w:rsidRPr="00294ECA" w:rsidRDefault="003B145C" w:rsidP="00551189">
            <w:pPr>
              <w:pStyle w:val="Geenafstand"/>
            </w:pPr>
            <w:r>
              <w:t>In het dierenas</w:t>
            </w:r>
            <w:r w:rsidR="00640E9D">
              <w:t xml:space="preserve">iel waar je werkt wordt een </w:t>
            </w:r>
            <w:r w:rsidR="00551189">
              <w:t>voorlichtingsactiviteit voor jonge dieren</w:t>
            </w:r>
            <w:r>
              <w:t xml:space="preserve"> georganiseerd. Dit is een leuke educatieve bijeenkomst voor eigenaar en dier. Hier krijgt de eigenaar informatie over de meest belangrijke dingen die komen kijken bij het houden van een hond of kat. Hierbij valt te denken aan de onderwerpen opvoeding, gezondheid en verzorging met de belangrijkste aspecten van de socialisatie van het dier. Aan het eind van de </w:t>
            </w:r>
            <w:r w:rsidR="00640E9D">
              <w:t>activiteit</w:t>
            </w:r>
            <w:r>
              <w:t xml:space="preserve"> krijgt de eigenaar een informatiefolder mee met alle informatie nog eens uitgelegd. Jij moet er samen met jouw collega voor zorgen dat het een groot succes wordt.</w:t>
            </w:r>
          </w:p>
        </w:tc>
      </w:tr>
      <w:tr w:rsidR="00D35C19" w:rsidRPr="00D53794" w14:paraId="0EF1E63A" w14:textId="77777777" w:rsidTr="75691BC8">
        <w:tblPrEx>
          <w:shd w:val="clear" w:color="auto" w:fill="auto"/>
        </w:tblPrEx>
        <w:trPr>
          <w:cantSplit/>
          <w:trHeight w:val="616"/>
        </w:trPr>
        <w:tc>
          <w:tcPr>
            <w:tcW w:w="9042" w:type="dxa"/>
            <w:shd w:val="clear" w:color="auto" w:fill="92D050"/>
            <w:vAlign w:val="center"/>
          </w:tcPr>
          <w:p w14:paraId="7F342810" w14:textId="77777777" w:rsidR="00D35C19" w:rsidRPr="00982157" w:rsidRDefault="00820E94" w:rsidP="00D35C19">
            <w:pPr>
              <w:rPr>
                <w:rFonts w:ascii="Arial" w:hAnsi="Arial" w:cs="Arial"/>
                <w:sz w:val="24"/>
                <w:szCs w:val="24"/>
              </w:rPr>
            </w:pPr>
            <w:r w:rsidRPr="00982157">
              <w:rPr>
                <w:rFonts w:ascii="Arial" w:hAnsi="Arial" w:cs="Arial"/>
                <w:b/>
                <w:color w:val="000000" w:themeColor="text1"/>
                <w:sz w:val="24"/>
                <w:szCs w:val="24"/>
              </w:rPr>
              <w:t>Doelen van de opdracht</w:t>
            </w:r>
          </w:p>
        </w:tc>
      </w:tr>
      <w:tr w:rsidR="00D35C19" w:rsidRPr="00D53794" w14:paraId="3DF94171" w14:textId="77777777" w:rsidTr="75691BC8">
        <w:tblPrEx>
          <w:shd w:val="clear" w:color="auto" w:fill="auto"/>
        </w:tblPrEx>
        <w:trPr>
          <w:cantSplit/>
          <w:trHeight w:val="2085"/>
        </w:trPr>
        <w:tc>
          <w:tcPr>
            <w:tcW w:w="9042" w:type="dxa"/>
            <w:shd w:val="clear" w:color="auto" w:fill="auto"/>
          </w:tcPr>
          <w:p w14:paraId="5A66A73A" w14:textId="41A84610" w:rsidR="004B5363" w:rsidRPr="005B0574" w:rsidRDefault="004B5363" w:rsidP="004B5363">
            <w:pPr>
              <w:pStyle w:val="Geenafstand"/>
            </w:pPr>
            <w:r w:rsidRPr="00F0501F">
              <w:t>Je:</w:t>
            </w:r>
          </w:p>
          <w:p w14:paraId="2F2A51EF" w14:textId="1B5126D2" w:rsidR="004B5363" w:rsidRPr="00C43846" w:rsidRDefault="004B5363" w:rsidP="004B5363">
            <w:pPr>
              <w:pStyle w:val="Geenafstand"/>
              <w:numPr>
                <w:ilvl w:val="0"/>
                <w:numId w:val="39"/>
              </w:numPr>
            </w:pPr>
            <w:r>
              <w:t>hebt</w:t>
            </w:r>
            <w:r w:rsidRPr="00C43846">
              <w:t xml:space="preserve"> kennis van wet- en regelgeving rond het importeren, verkopen, houden en vervoeren van honden en/of katten</w:t>
            </w:r>
            <w:r>
              <w:t>;</w:t>
            </w:r>
          </w:p>
          <w:p w14:paraId="05960CF4" w14:textId="7A7DFF37" w:rsidR="004B5363" w:rsidRPr="00C43846" w:rsidRDefault="004B5363" w:rsidP="004B5363">
            <w:pPr>
              <w:pStyle w:val="Geenafstand"/>
              <w:numPr>
                <w:ilvl w:val="0"/>
                <w:numId w:val="39"/>
              </w:numPr>
            </w:pPr>
            <w:r>
              <w:t>hebt</w:t>
            </w:r>
            <w:r w:rsidRPr="00C43846">
              <w:t xml:space="preserve"> kennis van voersoorten, hoeveelheden, voermethode en frequentie</w:t>
            </w:r>
            <w:r>
              <w:t>;</w:t>
            </w:r>
          </w:p>
          <w:p w14:paraId="687B98EC" w14:textId="0536CCFA" w:rsidR="004B5363" w:rsidRPr="00C43846" w:rsidRDefault="004B5363" w:rsidP="004B5363">
            <w:pPr>
              <w:pStyle w:val="Geenafstand"/>
              <w:numPr>
                <w:ilvl w:val="0"/>
                <w:numId w:val="39"/>
              </w:numPr>
            </w:pPr>
            <w:r>
              <w:t>hebt</w:t>
            </w:r>
            <w:r w:rsidRPr="00C43846">
              <w:t xml:space="preserve"> kennis van de huisvesting van honden en/of katten, afhankelijk van leeftijd, levensfase, seizoen</w:t>
            </w:r>
            <w:r>
              <w:t>;</w:t>
            </w:r>
          </w:p>
          <w:p w14:paraId="68A67CFC" w14:textId="76487BD9" w:rsidR="004B5363" w:rsidRPr="00C43846" w:rsidRDefault="004B5363" w:rsidP="004B5363">
            <w:pPr>
              <w:pStyle w:val="Geenafstand"/>
              <w:numPr>
                <w:ilvl w:val="0"/>
                <w:numId w:val="39"/>
              </w:numPr>
            </w:pPr>
            <w:r>
              <w:t>hebt</w:t>
            </w:r>
            <w:r w:rsidRPr="00C43846">
              <w:t xml:space="preserve"> kennis van huisvestingsomstandigheden en verrijking van de leefomgeving</w:t>
            </w:r>
            <w:r>
              <w:t>;</w:t>
            </w:r>
          </w:p>
          <w:p w14:paraId="5615B4ED" w14:textId="69E09410" w:rsidR="004B5363" w:rsidRPr="00C43846" w:rsidRDefault="004B5363" w:rsidP="004B5363">
            <w:pPr>
              <w:pStyle w:val="Geenafstand"/>
              <w:numPr>
                <w:ilvl w:val="0"/>
                <w:numId w:val="39"/>
              </w:numPr>
            </w:pPr>
            <w:r>
              <w:t>hebt</w:t>
            </w:r>
            <w:r w:rsidRPr="00C43846">
              <w:t xml:space="preserve"> kennis van natuurlijk gedrag van honden en/of katten</w:t>
            </w:r>
            <w:r>
              <w:t>;</w:t>
            </w:r>
          </w:p>
          <w:p w14:paraId="19CAB8B9" w14:textId="7E854E75" w:rsidR="004B5363" w:rsidRPr="00C43846" w:rsidRDefault="004B5363" w:rsidP="004B5363">
            <w:pPr>
              <w:pStyle w:val="Geenafstand"/>
              <w:numPr>
                <w:ilvl w:val="0"/>
                <w:numId w:val="39"/>
              </w:numPr>
            </w:pPr>
            <w:r>
              <w:t>hebt</w:t>
            </w:r>
            <w:r w:rsidRPr="00C43846">
              <w:t xml:space="preserve"> kennis van ziektebeelden, zoönosen, fysieke en gedragsmatige afwijkingen bij honden en/of katten</w:t>
            </w:r>
            <w:r>
              <w:t>;</w:t>
            </w:r>
          </w:p>
          <w:p w14:paraId="111D55C5" w14:textId="029A6F43" w:rsidR="004B5363" w:rsidRPr="00C43846" w:rsidRDefault="004B5363" w:rsidP="004B5363">
            <w:pPr>
              <w:pStyle w:val="Geenafstand"/>
              <w:numPr>
                <w:ilvl w:val="0"/>
                <w:numId w:val="39"/>
              </w:numPr>
            </w:pPr>
            <w:r>
              <w:t>hebt</w:t>
            </w:r>
            <w:r w:rsidRPr="00C43846">
              <w:t xml:space="preserve"> kennis van wet- en regelgeving en branche-eisen t.a.v. fokken met, handelen in en opvangen van honden en/of katten</w:t>
            </w:r>
            <w:r>
              <w:t>;</w:t>
            </w:r>
          </w:p>
          <w:p w14:paraId="2D7021C3" w14:textId="1E3579EF" w:rsidR="004B5363" w:rsidRPr="00C43846" w:rsidRDefault="004B5363" w:rsidP="004B5363">
            <w:pPr>
              <w:pStyle w:val="Geenafstand"/>
              <w:numPr>
                <w:ilvl w:val="0"/>
                <w:numId w:val="39"/>
              </w:numPr>
            </w:pPr>
            <w:r>
              <w:t>hebt</w:t>
            </w:r>
            <w:r w:rsidRPr="00C43846">
              <w:t xml:space="preserve"> kennis van betrouwbare informatiebronnen</w:t>
            </w:r>
            <w:r>
              <w:t>;</w:t>
            </w:r>
          </w:p>
          <w:p w14:paraId="2687ACB4" w14:textId="41CBFC59" w:rsidR="003D714C" w:rsidRPr="00854337" w:rsidRDefault="004B5363" w:rsidP="004B5363">
            <w:pPr>
              <w:pStyle w:val="Geenafstand"/>
              <w:numPr>
                <w:ilvl w:val="0"/>
                <w:numId w:val="39"/>
              </w:numPr>
            </w:pPr>
            <w:r w:rsidRPr="00C43846">
              <w:t>kan schriftelijk en mondeling voorlichting geven over het houden en verzorgen van honden en/of katten</w:t>
            </w:r>
            <w:r>
              <w:t>.</w:t>
            </w:r>
          </w:p>
        </w:tc>
      </w:tr>
    </w:tbl>
    <w:p w14:paraId="334AA678" w14:textId="77777777" w:rsidR="00420EAD" w:rsidRDefault="00420EAD">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53794" w14:paraId="0F7B3552" w14:textId="77777777" w:rsidTr="75691BC8">
        <w:trPr>
          <w:cantSplit/>
          <w:trHeight w:val="616"/>
        </w:trPr>
        <w:tc>
          <w:tcPr>
            <w:tcW w:w="9042" w:type="dxa"/>
            <w:shd w:val="clear" w:color="auto" w:fill="92D050"/>
            <w:vAlign w:val="center"/>
          </w:tcPr>
          <w:p w14:paraId="1E5073E7" w14:textId="70597782" w:rsidR="000F3056" w:rsidRPr="004B4C5C" w:rsidRDefault="000F3056" w:rsidP="00820E94">
            <w:pPr>
              <w:rPr>
                <w:rFonts w:ascii="Arial" w:hAnsi="Arial" w:cs="Arial"/>
                <w:sz w:val="24"/>
                <w:szCs w:val="24"/>
              </w:rPr>
            </w:pPr>
            <w:r w:rsidRPr="004B4C5C">
              <w:rPr>
                <w:rFonts w:ascii="Arial" w:hAnsi="Arial" w:cs="Arial"/>
                <w:b/>
                <w:color w:val="000000" w:themeColor="text1"/>
                <w:sz w:val="24"/>
                <w:szCs w:val="24"/>
              </w:rPr>
              <w:lastRenderedPageBreak/>
              <w:t>Opdracht</w:t>
            </w:r>
          </w:p>
        </w:tc>
      </w:tr>
      <w:tr w:rsidR="0053584B" w:rsidRPr="00D53794" w14:paraId="1100A685" w14:textId="77777777" w:rsidTr="00420EAD">
        <w:trPr>
          <w:cantSplit/>
          <w:trHeight w:val="7133"/>
        </w:trPr>
        <w:tc>
          <w:tcPr>
            <w:tcW w:w="9042" w:type="dxa"/>
            <w:shd w:val="clear" w:color="auto" w:fill="FFFFFF" w:themeFill="background1"/>
          </w:tcPr>
          <w:p w14:paraId="45739586" w14:textId="77777777" w:rsidR="00420EAD" w:rsidRPr="00420EAD" w:rsidRDefault="00420EAD" w:rsidP="00420EAD">
            <w:pPr>
              <w:pStyle w:val="Geenafstand"/>
              <w:rPr>
                <w:b/>
              </w:rPr>
            </w:pPr>
            <w:r w:rsidRPr="00420EAD">
              <w:rPr>
                <w:b/>
              </w:rPr>
              <w:t>Werkwijze</w:t>
            </w:r>
          </w:p>
          <w:p w14:paraId="7E3C0613" w14:textId="77777777" w:rsidR="00420EAD" w:rsidRDefault="00420EAD" w:rsidP="00420EAD">
            <w:pPr>
              <w:pStyle w:val="Geenafstand"/>
            </w:pPr>
          </w:p>
          <w:p w14:paraId="5FC20348" w14:textId="56CF27FD" w:rsidR="00420EAD" w:rsidRDefault="00420EAD" w:rsidP="00420EAD">
            <w:pPr>
              <w:pStyle w:val="Geenafstand"/>
              <w:numPr>
                <w:ilvl w:val="0"/>
                <w:numId w:val="40"/>
              </w:numPr>
            </w:pPr>
            <w:r>
              <w:t xml:space="preserve">Neem contact op met een dierenartsenpraktijk/dierenpension of een ander bedrijf dat weleens een </w:t>
            </w:r>
            <w:r w:rsidR="00551189">
              <w:t>voorlichtingsactiviteit voor jonge dieren (denk hierbij aan puppyparty of kittenparty)</w:t>
            </w:r>
            <w:r>
              <w:t xml:space="preserve"> organiseert. Vraag of zij jullie informatie kunnen geven over wat er tijdens zo’n </w:t>
            </w:r>
            <w:r w:rsidR="00242567">
              <w:t>activiteit</w:t>
            </w:r>
            <w:r>
              <w:t xml:space="preserve"> aan bod komt. Bedenk wat jullie nog meer aan informatie nodig hebben om de IO uit te kunnen werken. </w:t>
            </w:r>
          </w:p>
          <w:p w14:paraId="3104CF14" w14:textId="77777777" w:rsidR="00420EAD" w:rsidRPr="0018502C" w:rsidRDefault="00420EAD" w:rsidP="00420EAD">
            <w:pPr>
              <w:pStyle w:val="Geenafstand"/>
              <w:numPr>
                <w:ilvl w:val="0"/>
                <w:numId w:val="40"/>
              </w:numPr>
              <w:rPr>
                <w:i/>
              </w:rPr>
            </w:pPr>
            <w:r w:rsidRPr="0018502C">
              <w:rPr>
                <w:i/>
              </w:rPr>
              <w:t xml:space="preserve">Langsgaan werkt vaak beter dan via de mail/telefoon.  </w:t>
            </w:r>
          </w:p>
          <w:p w14:paraId="2088F7A7" w14:textId="7B5D8DE7" w:rsidR="00420EAD" w:rsidRPr="00D236F6" w:rsidRDefault="00420EAD" w:rsidP="00420EAD">
            <w:pPr>
              <w:pStyle w:val="Geenafstand"/>
              <w:numPr>
                <w:ilvl w:val="0"/>
                <w:numId w:val="40"/>
              </w:numPr>
            </w:pPr>
            <w:r>
              <w:t xml:space="preserve">Maak een poster waarop jullie aangeven wanneer de </w:t>
            </w:r>
            <w:r w:rsidR="00242567">
              <w:t>activiteit</w:t>
            </w:r>
            <w:r>
              <w:t xml:space="preserve"> plaatsvindt. Kijk goed op internet naar voorbeelden en kijk wat verdere voor informatie hierop handig is voor geïnteresseerden. Geef op de poster ook aan waarom het voor de pup/kitten erg leerzaam is om mee te komen naar de </w:t>
            </w:r>
            <w:r w:rsidR="00242567">
              <w:t>activiteit</w:t>
            </w:r>
            <w:r>
              <w:t xml:space="preserve">. </w:t>
            </w:r>
          </w:p>
          <w:p w14:paraId="41917CC9" w14:textId="243D6790" w:rsidR="00420EAD" w:rsidRDefault="00420EAD" w:rsidP="00420EAD">
            <w:pPr>
              <w:pStyle w:val="Geenafstand"/>
              <w:numPr>
                <w:ilvl w:val="0"/>
                <w:numId w:val="40"/>
              </w:numPr>
            </w:pPr>
            <w:r>
              <w:t xml:space="preserve">Om tijdens de </w:t>
            </w:r>
            <w:r w:rsidR="00242567">
              <w:t>activiteit</w:t>
            </w:r>
            <w:r>
              <w:t xml:space="preserve"> voorlichting te kunnen geven maken jullie een PowerPoint. Hierop moet in ieder geval aan bod komen: voersoorten, hoeveelheid voer, voermethode, voerfrequentie, huisvesting (neem leeftijd, levensfase en seizoen hierin mee), verrijking, natuurlijk gedrag, afwijkend gedrag, fysieke afwijkingen, ziektekenmerken (hoe ziet de eigenaar dat de pup/kitten ziek is), zoönosen. Jullie mogen hem aanvullen met informatie die jullie zelf belangrijk vinden om ook te vermelden. </w:t>
            </w:r>
          </w:p>
          <w:p w14:paraId="056D10ED" w14:textId="77777777" w:rsidR="00420EAD" w:rsidRDefault="00420EAD" w:rsidP="00420EAD">
            <w:pPr>
              <w:pStyle w:val="Geenafstand"/>
              <w:numPr>
                <w:ilvl w:val="0"/>
                <w:numId w:val="40"/>
              </w:numPr>
            </w:pPr>
            <w:r>
              <w:t xml:space="preserve">Om aan het eind van de party voorlichtingsmateriaal mee te kunnen geven, maken jullie een informatiefolder. Hierin moet in ieder geval de informatie uit de PowerPoint in staan. Daarnaast moet het worden aangevuld met: wet- en regelgeving en branche-eisen over het fokken met het dier, handelen met het dier en wat er moet gebeuren als de eigenaar niet meer kan zorgen voor het dier en het ter opvang aangeboden moet worden. </w:t>
            </w:r>
            <w:r w:rsidRPr="009C7B6E">
              <w:rPr>
                <w:i/>
              </w:rPr>
              <w:t>Tip: Raad van Beheer.</w:t>
            </w:r>
            <w:r>
              <w:t xml:space="preserve"> Wees volledig!</w:t>
            </w:r>
          </w:p>
          <w:p w14:paraId="42CEC24C" w14:textId="38D560D0" w:rsidR="004E0CBD" w:rsidRPr="004E0CBD" w:rsidRDefault="00420EAD" w:rsidP="00242567">
            <w:pPr>
              <w:pStyle w:val="Geenafstand"/>
            </w:pPr>
            <w:r>
              <w:t xml:space="preserve">Harde eis: contact met een dierenartsenpraktijk/dierenpension waar informatie is opgevraagd over de organisatie van een </w:t>
            </w:r>
            <w:r w:rsidR="00242567">
              <w:t>activiteit</w:t>
            </w:r>
            <w:r>
              <w:t>. Bewijs d.m.v. handtekening en telefoonnummer van het bedrijf.</w:t>
            </w:r>
          </w:p>
        </w:tc>
      </w:tr>
    </w:tbl>
    <w:p w14:paraId="6100E5AD" w14:textId="77777777" w:rsidR="00E50377" w:rsidRDefault="00E50377" w:rsidP="00820E94">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392408" w:rsidRPr="000F3056" w14:paraId="68ECDB05" w14:textId="77777777" w:rsidTr="75691BC8">
        <w:tc>
          <w:tcPr>
            <w:tcW w:w="9212" w:type="dxa"/>
            <w:shd w:val="clear" w:color="auto" w:fill="92D050"/>
          </w:tcPr>
          <w:p w14:paraId="7A7801E0" w14:textId="77777777" w:rsidR="00392408" w:rsidRPr="000F3056" w:rsidRDefault="00392408" w:rsidP="00901B87">
            <w:pPr>
              <w:rPr>
                <w:b/>
                <w:color w:val="000000" w:themeColor="text1"/>
                <w:sz w:val="32"/>
                <w:szCs w:val="32"/>
              </w:rPr>
            </w:pPr>
            <w:r>
              <w:rPr>
                <w:b/>
                <w:color w:val="000000" w:themeColor="text1"/>
                <w:sz w:val="32"/>
                <w:szCs w:val="32"/>
              </w:rPr>
              <w:t>Resultaten</w:t>
            </w:r>
          </w:p>
        </w:tc>
      </w:tr>
      <w:tr w:rsidR="00392408" w:rsidRPr="001255E7" w14:paraId="1AA6ED5C" w14:textId="77777777" w:rsidTr="75691BC8">
        <w:tc>
          <w:tcPr>
            <w:tcW w:w="9212" w:type="dxa"/>
            <w:shd w:val="clear" w:color="auto" w:fill="FFFFFF" w:themeFill="background1"/>
          </w:tcPr>
          <w:p w14:paraId="619B3757" w14:textId="77777777" w:rsidR="00392408" w:rsidRPr="001255E7" w:rsidRDefault="00392408" w:rsidP="00901B87">
            <w:pPr>
              <w:rPr>
                <w:b/>
              </w:rPr>
            </w:pPr>
            <w:r>
              <w:rPr>
                <w:b/>
              </w:rPr>
              <w:t>Producteisen</w:t>
            </w:r>
          </w:p>
        </w:tc>
      </w:tr>
      <w:tr w:rsidR="00392408" w14:paraId="64573232" w14:textId="77777777" w:rsidTr="75691BC8">
        <w:trPr>
          <w:trHeight w:val="1134"/>
        </w:trPr>
        <w:tc>
          <w:tcPr>
            <w:tcW w:w="9212" w:type="dxa"/>
            <w:shd w:val="clear" w:color="auto" w:fill="FFFFFF" w:themeFill="background1"/>
          </w:tcPr>
          <w:p w14:paraId="2207D9E3" w14:textId="77777777" w:rsidR="006A2282" w:rsidRDefault="006A2282" w:rsidP="006A2282">
            <w:r>
              <w:t>Poster:</w:t>
            </w:r>
          </w:p>
          <w:p w14:paraId="223E9D6D" w14:textId="77777777" w:rsidR="006A2282" w:rsidRDefault="006A2282" w:rsidP="006A2282">
            <w:pPr>
              <w:pStyle w:val="Lijstalinea"/>
              <w:numPr>
                <w:ilvl w:val="0"/>
                <w:numId w:val="41"/>
              </w:numPr>
            </w:pPr>
            <w:r>
              <w:t xml:space="preserve">De student </w:t>
            </w:r>
            <w:r w:rsidRPr="00C43846">
              <w:t>kan schriftelijk en mondeling voorlichting geven over het houden en verzorgen van honden en/of katten</w:t>
            </w:r>
            <w:r>
              <w:t>.</w:t>
            </w:r>
          </w:p>
          <w:p w14:paraId="572A2EC5" w14:textId="77777777" w:rsidR="006A2282" w:rsidRDefault="006A2282" w:rsidP="006A2282"/>
          <w:p w14:paraId="0851230C" w14:textId="77777777" w:rsidR="006A2282" w:rsidRDefault="006A2282" w:rsidP="006A2282">
            <w:r>
              <w:t>PowerPoint:</w:t>
            </w:r>
          </w:p>
          <w:p w14:paraId="2BBA30EB" w14:textId="77777777" w:rsidR="006A2282" w:rsidRPr="00C43846" w:rsidRDefault="006A2282" w:rsidP="006A2282">
            <w:pPr>
              <w:pStyle w:val="Lijstalinea"/>
              <w:numPr>
                <w:ilvl w:val="0"/>
                <w:numId w:val="41"/>
              </w:numPr>
            </w:pPr>
            <w:r>
              <w:t xml:space="preserve">De student </w:t>
            </w:r>
            <w:r w:rsidRPr="00C43846">
              <w:t>heeft kennis van voersoorten, hoeveelheden, voermethode en frequentie</w:t>
            </w:r>
            <w:r>
              <w:t>;</w:t>
            </w:r>
          </w:p>
          <w:p w14:paraId="20F36BA2" w14:textId="77777777" w:rsidR="006A2282" w:rsidRPr="00C43846" w:rsidRDefault="006A2282" w:rsidP="006A2282">
            <w:pPr>
              <w:pStyle w:val="Lijstalinea"/>
              <w:numPr>
                <w:ilvl w:val="0"/>
                <w:numId w:val="41"/>
              </w:numPr>
            </w:pPr>
            <w:r>
              <w:t xml:space="preserve">De student </w:t>
            </w:r>
            <w:r w:rsidRPr="00C43846">
              <w:t>heeft kennis van de huisvesting van honden en/of katten, afhankelijk van leeftijd, levensfase, seizoen</w:t>
            </w:r>
            <w:r>
              <w:t>;</w:t>
            </w:r>
          </w:p>
          <w:p w14:paraId="3574EB89" w14:textId="77777777" w:rsidR="006A2282" w:rsidRPr="00C43846" w:rsidRDefault="006A2282" w:rsidP="006A2282">
            <w:pPr>
              <w:pStyle w:val="Lijstalinea"/>
              <w:numPr>
                <w:ilvl w:val="0"/>
                <w:numId w:val="41"/>
              </w:numPr>
            </w:pPr>
            <w:r>
              <w:t xml:space="preserve">De student </w:t>
            </w:r>
            <w:r w:rsidRPr="00C43846">
              <w:t>heeft kennis van huisvestingsomstandigheden en verrijking van de leefomgeving</w:t>
            </w:r>
            <w:r>
              <w:t>;</w:t>
            </w:r>
          </w:p>
          <w:p w14:paraId="617CBDC2" w14:textId="77777777" w:rsidR="006A2282" w:rsidRPr="00C43846" w:rsidRDefault="006A2282" w:rsidP="006A2282">
            <w:pPr>
              <w:pStyle w:val="Lijstalinea"/>
              <w:numPr>
                <w:ilvl w:val="0"/>
                <w:numId w:val="41"/>
              </w:numPr>
            </w:pPr>
            <w:r>
              <w:t xml:space="preserve">De student </w:t>
            </w:r>
            <w:r w:rsidRPr="00C43846">
              <w:t>heeft kennis van natuurlijk gedrag van honden en/of katten</w:t>
            </w:r>
            <w:r>
              <w:t>;</w:t>
            </w:r>
          </w:p>
          <w:p w14:paraId="0988B743" w14:textId="77777777" w:rsidR="006A2282" w:rsidRPr="00C43846" w:rsidRDefault="006A2282" w:rsidP="006A2282">
            <w:pPr>
              <w:pStyle w:val="Lijstalinea"/>
              <w:numPr>
                <w:ilvl w:val="0"/>
                <w:numId w:val="41"/>
              </w:numPr>
            </w:pPr>
            <w:r>
              <w:t xml:space="preserve">De student </w:t>
            </w:r>
            <w:r w:rsidRPr="00C43846">
              <w:t>heeft kennis van ziektebeelden, zoönosen, fysieke en gedragsmatige afwijkingen bij honden en/of katten</w:t>
            </w:r>
            <w:r>
              <w:t>;</w:t>
            </w:r>
          </w:p>
          <w:p w14:paraId="5CEB3B83" w14:textId="77777777" w:rsidR="006A2282" w:rsidRDefault="006A2282" w:rsidP="006A2282"/>
          <w:p w14:paraId="4756F6F1" w14:textId="77777777" w:rsidR="006A2282" w:rsidRDefault="006A2282" w:rsidP="006A2282">
            <w:r>
              <w:t>Informatiefolder:</w:t>
            </w:r>
          </w:p>
          <w:p w14:paraId="6E4C5A08" w14:textId="77777777" w:rsidR="006A2282" w:rsidRPr="00C43846" w:rsidRDefault="006A2282" w:rsidP="006A2282">
            <w:pPr>
              <w:pStyle w:val="Lijstalinea"/>
              <w:numPr>
                <w:ilvl w:val="0"/>
                <w:numId w:val="42"/>
              </w:numPr>
            </w:pPr>
            <w:r>
              <w:t xml:space="preserve">De student </w:t>
            </w:r>
            <w:r w:rsidRPr="00C43846">
              <w:t>heeft kennis van voersoorten, hoeveelheden, voermethode en frequentie</w:t>
            </w:r>
            <w:r>
              <w:t>;</w:t>
            </w:r>
          </w:p>
          <w:p w14:paraId="0226E6FC" w14:textId="77777777" w:rsidR="006A2282" w:rsidRPr="00C43846" w:rsidRDefault="006A2282" w:rsidP="006A2282">
            <w:pPr>
              <w:pStyle w:val="Lijstalinea"/>
              <w:numPr>
                <w:ilvl w:val="0"/>
                <w:numId w:val="42"/>
              </w:numPr>
            </w:pPr>
            <w:r>
              <w:t xml:space="preserve">De student </w:t>
            </w:r>
            <w:r w:rsidRPr="00C43846">
              <w:t>heeft kennis van de huisvesting van honden en/of katten, afhankelijk van leeftijd, levensfase, seizoen</w:t>
            </w:r>
            <w:r>
              <w:t>;</w:t>
            </w:r>
          </w:p>
          <w:p w14:paraId="2978119D" w14:textId="77777777" w:rsidR="006A2282" w:rsidRPr="00C43846" w:rsidRDefault="006A2282" w:rsidP="006A2282">
            <w:pPr>
              <w:pStyle w:val="Lijstalinea"/>
              <w:numPr>
                <w:ilvl w:val="0"/>
                <w:numId w:val="42"/>
              </w:numPr>
            </w:pPr>
            <w:r>
              <w:lastRenderedPageBreak/>
              <w:t xml:space="preserve">De student </w:t>
            </w:r>
            <w:r w:rsidRPr="00C43846">
              <w:t>heeft kennis van huisvestingsomstandigheden en verrijking van de leefomgeving</w:t>
            </w:r>
            <w:r>
              <w:t>;</w:t>
            </w:r>
          </w:p>
          <w:p w14:paraId="7E487320" w14:textId="77777777" w:rsidR="006A2282" w:rsidRPr="00C43846" w:rsidRDefault="006A2282" w:rsidP="006A2282">
            <w:pPr>
              <w:pStyle w:val="Lijstalinea"/>
              <w:numPr>
                <w:ilvl w:val="0"/>
                <w:numId w:val="42"/>
              </w:numPr>
            </w:pPr>
            <w:r>
              <w:t xml:space="preserve">De student </w:t>
            </w:r>
            <w:r w:rsidRPr="00C43846">
              <w:t>heeft kennis van natuurlijk gedrag van honden en/of katten</w:t>
            </w:r>
            <w:r>
              <w:t>;</w:t>
            </w:r>
          </w:p>
          <w:p w14:paraId="3C758138" w14:textId="77777777" w:rsidR="006A2282" w:rsidRPr="00C43846" w:rsidRDefault="006A2282" w:rsidP="006A2282">
            <w:pPr>
              <w:pStyle w:val="Lijstalinea"/>
              <w:numPr>
                <w:ilvl w:val="0"/>
                <w:numId w:val="42"/>
              </w:numPr>
            </w:pPr>
            <w:r>
              <w:t xml:space="preserve">De student </w:t>
            </w:r>
            <w:r w:rsidRPr="00C43846">
              <w:t>heeft kennis van ziektebeelden, zoönosen, fysieke en gedragsmatige afwijkingen bij honden en/of katten</w:t>
            </w:r>
            <w:r>
              <w:t>;</w:t>
            </w:r>
          </w:p>
          <w:p w14:paraId="02EB1F15" w14:textId="77777777" w:rsidR="006A2282" w:rsidRPr="00C43846" w:rsidRDefault="006A2282" w:rsidP="006A2282">
            <w:pPr>
              <w:pStyle w:val="Lijstalinea"/>
              <w:numPr>
                <w:ilvl w:val="0"/>
                <w:numId w:val="42"/>
              </w:numPr>
            </w:pPr>
            <w:r>
              <w:t xml:space="preserve">De student </w:t>
            </w:r>
            <w:r w:rsidRPr="00C43846">
              <w:t>heeft kennis van wet- en regelgeving en branche-eisen t.a.v. fokken met, handelen in en opvangen van honden en/of katten</w:t>
            </w:r>
            <w:r>
              <w:t>;</w:t>
            </w:r>
          </w:p>
          <w:p w14:paraId="7980FC2D" w14:textId="11142506" w:rsidR="00353F2C" w:rsidRDefault="006A2282" w:rsidP="006A2282">
            <w:pPr>
              <w:pStyle w:val="Lijstalinea"/>
              <w:numPr>
                <w:ilvl w:val="0"/>
                <w:numId w:val="42"/>
              </w:numPr>
            </w:pPr>
            <w:r>
              <w:t xml:space="preserve">De student </w:t>
            </w:r>
            <w:r w:rsidRPr="00C43846">
              <w:t>heeft kennis van wet- en regelgeving rond het importeren, verkopen, houden en vervoeren van honden en/of katten</w:t>
            </w:r>
            <w:r>
              <w:t>;</w:t>
            </w:r>
            <w:ins w:id="0" w:author="Anne Marij Beijer" w:date="2016-05-27T12:55:00Z">
              <w:r w:rsidR="003524F9" w:rsidRPr="00F0501F">
                <w:br/>
              </w:r>
            </w:ins>
          </w:p>
        </w:tc>
      </w:tr>
      <w:tr w:rsidR="00392408" w14:paraId="713C7FDB" w14:textId="77777777" w:rsidTr="75691BC8">
        <w:tc>
          <w:tcPr>
            <w:tcW w:w="9212" w:type="dxa"/>
            <w:shd w:val="clear" w:color="auto" w:fill="FFFFFF" w:themeFill="background1"/>
          </w:tcPr>
          <w:p w14:paraId="002D9F14" w14:textId="77777777" w:rsidR="00392408" w:rsidRDefault="00392408" w:rsidP="00901B87">
            <w:r>
              <w:rPr>
                <w:b/>
              </w:rPr>
              <w:lastRenderedPageBreak/>
              <w:t>Proceseisen</w:t>
            </w:r>
          </w:p>
        </w:tc>
      </w:tr>
      <w:tr w:rsidR="00392408" w14:paraId="2EABE787" w14:textId="77777777" w:rsidTr="75691BC8">
        <w:trPr>
          <w:trHeight w:val="866"/>
        </w:trPr>
        <w:tc>
          <w:tcPr>
            <w:tcW w:w="9212" w:type="dxa"/>
            <w:shd w:val="clear" w:color="auto" w:fill="FFFFFF" w:themeFill="background1"/>
          </w:tcPr>
          <w:p w14:paraId="2F55FC24" w14:textId="3B165498" w:rsidR="006A2282" w:rsidRPr="006A2282" w:rsidRDefault="006A2282" w:rsidP="006A2282">
            <w:pPr>
              <w:pStyle w:val="Geenafstand"/>
              <w:numPr>
                <w:ilvl w:val="0"/>
                <w:numId w:val="43"/>
              </w:numPr>
            </w:pPr>
            <w:r w:rsidRPr="006A2282">
              <w:t xml:space="preserve">Er is contact geweest met een dierenartsenpraktijk/dierenpension over het organiseren van een </w:t>
            </w:r>
            <w:r w:rsidR="00242567">
              <w:t>activiteit</w:t>
            </w:r>
            <w:r w:rsidRPr="006A2282">
              <w:t xml:space="preserve">. </w:t>
            </w:r>
          </w:p>
          <w:p w14:paraId="10B6ADFF" w14:textId="77777777" w:rsidR="006A2282" w:rsidRPr="006A2282" w:rsidRDefault="006A2282" w:rsidP="006A2282">
            <w:pPr>
              <w:pStyle w:val="Geenafstand"/>
              <w:numPr>
                <w:ilvl w:val="0"/>
                <w:numId w:val="43"/>
              </w:numPr>
            </w:pPr>
            <w:r w:rsidRPr="006A2282">
              <w:t xml:space="preserve">Samenwerking met 1/2 klasgenoten. </w:t>
            </w:r>
          </w:p>
          <w:p w14:paraId="4B3DDCF6" w14:textId="77777777" w:rsidR="006A2282" w:rsidRPr="006A2282" w:rsidRDefault="006A2282" w:rsidP="006A2282">
            <w:pPr>
              <w:pStyle w:val="Geenafstand"/>
              <w:numPr>
                <w:ilvl w:val="0"/>
                <w:numId w:val="43"/>
              </w:numPr>
            </w:pPr>
            <w:r w:rsidRPr="006A2282">
              <w:t>De student heeft kennis van betrouwbare informatiebronnen;</w:t>
            </w:r>
          </w:p>
          <w:p w14:paraId="31E16351" w14:textId="77777777" w:rsidR="005667BF" w:rsidRDefault="005667BF" w:rsidP="005667BF"/>
        </w:tc>
      </w:tr>
    </w:tbl>
    <w:p w14:paraId="5A3C088E" w14:textId="12D4EED8" w:rsidR="00EE3EBB" w:rsidRDefault="00EE3EBB" w:rsidP="000B241A">
      <w:pPr>
        <w:rPr>
          <w:rFonts w:ascii="Arial" w:hAnsi="Arial" w:cs="Arial"/>
          <w:sz w:val="20"/>
          <w:szCs w:val="20"/>
        </w:rPr>
      </w:pPr>
    </w:p>
    <w:p w14:paraId="0DDBA0E6" w14:textId="77777777" w:rsidR="000B241A" w:rsidRDefault="000B241A" w:rsidP="000B241A">
      <w:pPr>
        <w:rPr>
          <w:rFonts w:ascii="Arial" w:hAnsi="Arial" w:cs="Arial"/>
          <w:sz w:val="20"/>
          <w:szCs w:val="20"/>
        </w:rPr>
      </w:pPr>
    </w:p>
    <w:sectPr w:rsidR="000B241A"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3D471" w14:textId="77777777" w:rsidR="00E83457" w:rsidRDefault="00E83457" w:rsidP="00EA57C8">
      <w:pPr>
        <w:spacing w:after="0" w:line="240" w:lineRule="auto"/>
      </w:pPr>
      <w:r>
        <w:separator/>
      </w:r>
    </w:p>
  </w:endnote>
  <w:endnote w:type="continuationSeparator" w:id="0">
    <w:p w14:paraId="7AADD428" w14:textId="77777777" w:rsidR="00E83457" w:rsidRDefault="00E83457"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529516"/>
      <w:docPartObj>
        <w:docPartGallery w:val="Page Numbers (Bottom of Page)"/>
        <w:docPartUnique/>
      </w:docPartObj>
    </w:sdtPr>
    <w:sdtEndPr/>
    <w:sdtContent>
      <w:p w14:paraId="390ECF02" w14:textId="2CF340D9" w:rsidR="00B92FD2" w:rsidRDefault="00FC7ED9">
        <w:pPr>
          <w:pStyle w:val="Voettekst"/>
          <w:jc w:val="right"/>
        </w:pPr>
        <w:r>
          <w:fldChar w:fldCharType="begin"/>
        </w:r>
        <w:r w:rsidR="00B92FD2">
          <w:instrText>PAGE   \* MERGEFORMAT</w:instrText>
        </w:r>
        <w:r>
          <w:fldChar w:fldCharType="separate"/>
        </w:r>
        <w:r w:rsidR="00665746">
          <w:rPr>
            <w:noProof/>
          </w:rPr>
          <w:t>4</w:t>
        </w:r>
        <w:r>
          <w:fldChar w:fldCharType="end"/>
        </w:r>
      </w:p>
    </w:sdtContent>
  </w:sdt>
  <w:p w14:paraId="08284976" w14:textId="77777777" w:rsidR="00B92FD2" w:rsidRDefault="00B92FD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FBC44" w14:textId="77777777" w:rsidR="00E83457" w:rsidRDefault="00E83457" w:rsidP="00EA57C8">
      <w:pPr>
        <w:spacing w:after="0" w:line="240" w:lineRule="auto"/>
      </w:pPr>
      <w:r>
        <w:separator/>
      </w:r>
    </w:p>
  </w:footnote>
  <w:footnote w:type="continuationSeparator" w:id="0">
    <w:p w14:paraId="3EE96CE8" w14:textId="77777777" w:rsidR="00E83457" w:rsidRDefault="00E83457"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725D" w14:textId="77777777" w:rsidR="00B92FD2" w:rsidRDefault="00B92FD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9BC"/>
    <w:multiLevelType w:val="hybridMultilevel"/>
    <w:tmpl w:val="06542B0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2523FC2"/>
    <w:multiLevelType w:val="hybridMultilevel"/>
    <w:tmpl w:val="C42ECC92"/>
    <w:lvl w:ilvl="0" w:tplc="B7DC28A0">
      <w:start w:val="3"/>
      <w:numFmt w:val="bullet"/>
      <w:lvlText w:val=""/>
      <w:lvlJc w:val="left"/>
      <w:pPr>
        <w:ind w:left="1080" w:hanging="360"/>
      </w:pPr>
      <w:rPr>
        <w:rFonts w:ascii="Symbol" w:eastAsiaTheme="minorHAnsi"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55E16F4"/>
    <w:multiLevelType w:val="hybridMultilevel"/>
    <w:tmpl w:val="73CE18F4"/>
    <w:lvl w:ilvl="0" w:tplc="FFFFFFFF">
      <w:start w:val="1"/>
      <w:numFmt w:val="bullet"/>
      <w:lvlText w:val=""/>
      <w:lvlJc w:val="left"/>
      <w:pPr>
        <w:ind w:left="1133" w:hanging="360"/>
      </w:pPr>
      <w:rPr>
        <w:rFonts w:ascii="Symbol" w:hAnsi="Symbol" w:hint="default"/>
      </w:rPr>
    </w:lvl>
    <w:lvl w:ilvl="1" w:tplc="04130003" w:tentative="1">
      <w:start w:val="1"/>
      <w:numFmt w:val="bullet"/>
      <w:lvlText w:val="o"/>
      <w:lvlJc w:val="left"/>
      <w:pPr>
        <w:ind w:left="1853" w:hanging="360"/>
      </w:pPr>
      <w:rPr>
        <w:rFonts w:ascii="Courier New" w:hAnsi="Courier New" w:cs="Courier New" w:hint="default"/>
      </w:rPr>
    </w:lvl>
    <w:lvl w:ilvl="2" w:tplc="04130005" w:tentative="1">
      <w:start w:val="1"/>
      <w:numFmt w:val="bullet"/>
      <w:lvlText w:val=""/>
      <w:lvlJc w:val="left"/>
      <w:pPr>
        <w:ind w:left="2573" w:hanging="360"/>
      </w:pPr>
      <w:rPr>
        <w:rFonts w:ascii="Wingdings" w:hAnsi="Wingdings" w:hint="default"/>
      </w:rPr>
    </w:lvl>
    <w:lvl w:ilvl="3" w:tplc="04130001" w:tentative="1">
      <w:start w:val="1"/>
      <w:numFmt w:val="bullet"/>
      <w:lvlText w:val=""/>
      <w:lvlJc w:val="left"/>
      <w:pPr>
        <w:ind w:left="3293" w:hanging="360"/>
      </w:pPr>
      <w:rPr>
        <w:rFonts w:ascii="Symbol" w:hAnsi="Symbol" w:hint="default"/>
      </w:rPr>
    </w:lvl>
    <w:lvl w:ilvl="4" w:tplc="04130003" w:tentative="1">
      <w:start w:val="1"/>
      <w:numFmt w:val="bullet"/>
      <w:lvlText w:val="o"/>
      <w:lvlJc w:val="left"/>
      <w:pPr>
        <w:ind w:left="4013" w:hanging="360"/>
      </w:pPr>
      <w:rPr>
        <w:rFonts w:ascii="Courier New" w:hAnsi="Courier New" w:cs="Courier New" w:hint="default"/>
      </w:rPr>
    </w:lvl>
    <w:lvl w:ilvl="5" w:tplc="04130005" w:tentative="1">
      <w:start w:val="1"/>
      <w:numFmt w:val="bullet"/>
      <w:lvlText w:val=""/>
      <w:lvlJc w:val="left"/>
      <w:pPr>
        <w:ind w:left="4733" w:hanging="360"/>
      </w:pPr>
      <w:rPr>
        <w:rFonts w:ascii="Wingdings" w:hAnsi="Wingdings" w:hint="default"/>
      </w:rPr>
    </w:lvl>
    <w:lvl w:ilvl="6" w:tplc="04130001" w:tentative="1">
      <w:start w:val="1"/>
      <w:numFmt w:val="bullet"/>
      <w:lvlText w:val=""/>
      <w:lvlJc w:val="left"/>
      <w:pPr>
        <w:ind w:left="5453" w:hanging="360"/>
      </w:pPr>
      <w:rPr>
        <w:rFonts w:ascii="Symbol" w:hAnsi="Symbol" w:hint="default"/>
      </w:rPr>
    </w:lvl>
    <w:lvl w:ilvl="7" w:tplc="04130003" w:tentative="1">
      <w:start w:val="1"/>
      <w:numFmt w:val="bullet"/>
      <w:lvlText w:val="o"/>
      <w:lvlJc w:val="left"/>
      <w:pPr>
        <w:ind w:left="6173" w:hanging="360"/>
      </w:pPr>
      <w:rPr>
        <w:rFonts w:ascii="Courier New" w:hAnsi="Courier New" w:cs="Courier New" w:hint="default"/>
      </w:rPr>
    </w:lvl>
    <w:lvl w:ilvl="8" w:tplc="04130005" w:tentative="1">
      <w:start w:val="1"/>
      <w:numFmt w:val="bullet"/>
      <w:lvlText w:val=""/>
      <w:lvlJc w:val="left"/>
      <w:pPr>
        <w:ind w:left="6893" w:hanging="360"/>
      </w:pPr>
      <w:rPr>
        <w:rFonts w:ascii="Wingdings" w:hAnsi="Wingdings" w:hint="default"/>
      </w:rPr>
    </w:lvl>
  </w:abstractNum>
  <w:abstractNum w:abstractNumId="3" w15:restartNumberingAfterBreak="0">
    <w:nsid w:val="07267C03"/>
    <w:multiLevelType w:val="hybridMultilevel"/>
    <w:tmpl w:val="A988448E"/>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3F4116"/>
    <w:multiLevelType w:val="hybridMultilevel"/>
    <w:tmpl w:val="414C5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7904B6"/>
    <w:multiLevelType w:val="hybridMultilevel"/>
    <w:tmpl w:val="F37ECB10"/>
    <w:lvl w:ilvl="0" w:tplc="82E895AC">
      <w:start w:val="2"/>
      <w:numFmt w:val="bullet"/>
      <w:lvlText w:val="-"/>
      <w:lvlJc w:val="left"/>
      <w:pPr>
        <w:ind w:left="1080" w:hanging="360"/>
      </w:pPr>
      <w:rPr>
        <w:rFonts w:ascii="Tahoma" w:eastAsia="Times New Roman"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0F3A515E"/>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0042E88"/>
    <w:multiLevelType w:val="hybridMultilevel"/>
    <w:tmpl w:val="C3202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0193A96"/>
    <w:multiLevelType w:val="hybridMultilevel"/>
    <w:tmpl w:val="79EEFC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3E20212"/>
    <w:multiLevelType w:val="hybridMultilevel"/>
    <w:tmpl w:val="4A3C39B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1ADB015F"/>
    <w:multiLevelType w:val="hybridMultilevel"/>
    <w:tmpl w:val="8FFADC2A"/>
    <w:lvl w:ilvl="0" w:tplc="782CA4B8">
      <w:start w:val="1"/>
      <w:numFmt w:val="bullet"/>
      <w:lvlText w:val=""/>
      <w:lvlJc w:val="left"/>
      <w:pPr>
        <w:ind w:left="720" w:hanging="363"/>
      </w:pPr>
      <w:rPr>
        <w:rFonts w:ascii="Symbol" w:hAnsi="Symbol" w:hint="default"/>
      </w:rPr>
    </w:lvl>
    <w:lvl w:ilvl="1" w:tplc="04130003" w:tentative="1">
      <w:start w:val="1"/>
      <w:numFmt w:val="bullet"/>
      <w:lvlText w:val="o"/>
      <w:lvlJc w:val="left"/>
      <w:pPr>
        <w:ind w:left="1496" w:hanging="360"/>
      </w:pPr>
      <w:rPr>
        <w:rFonts w:ascii="Courier New" w:hAnsi="Courier New" w:cs="Courier New" w:hint="default"/>
      </w:rPr>
    </w:lvl>
    <w:lvl w:ilvl="2" w:tplc="04130005" w:tentative="1">
      <w:start w:val="1"/>
      <w:numFmt w:val="bullet"/>
      <w:lvlText w:val=""/>
      <w:lvlJc w:val="left"/>
      <w:pPr>
        <w:ind w:left="2216" w:hanging="360"/>
      </w:pPr>
      <w:rPr>
        <w:rFonts w:ascii="Wingdings" w:hAnsi="Wingdings" w:hint="default"/>
      </w:rPr>
    </w:lvl>
    <w:lvl w:ilvl="3" w:tplc="04130001" w:tentative="1">
      <w:start w:val="1"/>
      <w:numFmt w:val="bullet"/>
      <w:lvlText w:val=""/>
      <w:lvlJc w:val="left"/>
      <w:pPr>
        <w:ind w:left="2936" w:hanging="360"/>
      </w:pPr>
      <w:rPr>
        <w:rFonts w:ascii="Symbol" w:hAnsi="Symbol" w:hint="default"/>
      </w:rPr>
    </w:lvl>
    <w:lvl w:ilvl="4" w:tplc="04130003" w:tentative="1">
      <w:start w:val="1"/>
      <w:numFmt w:val="bullet"/>
      <w:lvlText w:val="o"/>
      <w:lvlJc w:val="left"/>
      <w:pPr>
        <w:ind w:left="3656" w:hanging="360"/>
      </w:pPr>
      <w:rPr>
        <w:rFonts w:ascii="Courier New" w:hAnsi="Courier New" w:cs="Courier New" w:hint="default"/>
      </w:rPr>
    </w:lvl>
    <w:lvl w:ilvl="5" w:tplc="04130005" w:tentative="1">
      <w:start w:val="1"/>
      <w:numFmt w:val="bullet"/>
      <w:lvlText w:val=""/>
      <w:lvlJc w:val="left"/>
      <w:pPr>
        <w:ind w:left="4376" w:hanging="360"/>
      </w:pPr>
      <w:rPr>
        <w:rFonts w:ascii="Wingdings" w:hAnsi="Wingdings" w:hint="default"/>
      </w:rPr>
    </w:lvl>
    <w:lvl w:ilvl="6" w:tplc="04130001" w:tentative="1">
      <w:start w:val="1"/>
      <w:numFmt w:val="bullet"/>
      <w:lvlText w:val=""/>
      <w:lvlJc w:val="left"/>
      <w:pPr>
        <w:ind w:left="5096" w:hanging="360"/>
      </w:pPr>
      <w:rPr>
        <w:rFonts w:ascii="Symbol" w:hAnsi="Symbol" w:hint="default"/>
      </w:rPr>
    </w:lvl>
    <w:lvl w:ilvl="7" w:tplc="04130003" w:tentative="1">
      <w:start w:val="1"/>
      <w:numFmt w:val="bullet"/>
      <w:lvlText w:val="o"/>
      <w:lvlJc w:val="left"/>
      <w:pPr>
        <w:ind w:left="5816" w:hanging="360"/>
      </w:pPr>
      <w:rPr>
        <w:rFonts w:ascii="Courier New" w:hAnsi="Courier New" w:cs="Courier New" w:hint="default"/>
      </w:rPr>
    </w:lvl>
    <w:lvl w:ilvl="8" w:tplc="04130005" w:tentative="1">
      <w:start w:val="1"/>
      <w:numFmt w:val="bullet"/>
      <w:lvlText w:val=""/>
      <w:lvlJc w:val="left"/>
      <w:pPr>
        <w:ind w:left="6536" w:hanging="360"/>
      </w:pPr>
      <w:rPr>
        <w:rFonts w:ascii="Wingdings" w:hAnsi="Wingdings" w:hint="default"/>
      </w:rPr>
    </w:lvl>
  </w:abstractNum>
  <w:abstractNum w:abstractNumId="12" w15:restartNumberingAfterBreak="0">
    <w:nsid w:val="1B2354C9"/>
    <w:multiLevelType w:val="hybridMultilevel"/>
    <w:tmpl w:val="CFA218EE"/>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B5948E5"/>
    <w:multiLevelType w:val="hybridMultilevel"/>
    <w:tmpl w:val="950C5B38"/>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DBE3A6A"/>
    <w:multiLevelType w:val="hybridMultilevel"/>
    <w:tmpl w:val="5B82FDF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F3F7782"/>
    <w:multiLevelType w:val="hybridMultilevel"/>
    <w:tmpl w:val="4A62FF54"/>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24354A89"/>
    <w:multiLevelType w:val="hybridMultilevel"/>
    <w:tmpl w:val="5D7486FC"/>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255017BD"/>
    <w:multiLevelType w:val="hybridMultilevel"/>
    <w:tmpl w:val="E6F86F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EDF5CF7"/>
    <w:multiLevelType w:val="hybridMultilevel"/>
    <w:tmpl w:val="53A679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0100329"/>
    <w:multiLevelType w:val="hybridMultilevel"/>
    <w:tmpl w:val="C45A4A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002749"/>
    <w:multiLevelType w:val="hybridMultilevel"/>
    <w:tmpl w:val="91D2A36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C7B7C5E"/>
    <w:multiLevelType w:val="hybridMultilevel"/>
    <w:tmpl w:val="08F4F6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105221B"/>
    <w:multiLevelType w:val="hybridMultilevel"/>
    <w:tmpl w:val="3A88E4C2"/>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43000DBC"/>
    <w:multiLevelType w:val="hybridMultilevel"/>
    <w:tmpl w:val="3092A65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AFB42A9"/>
    <w:multiLevelType w:val="hybridMultilevel"/>
    <w:tmpl w:val="205A95E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D3944E6"/>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5850571"/>
    <w:multiLevelType w:val="hybridMultilevel"/>
    <w:tmpl w:val="F33E4D32"/>
    <w:lvl w:ilvl="0" w:tplc="82E895AC">
      <w:start w:val="2"/>
      <w:numFmt w:val="bullet"/>
      <w:lvlText w:val="-"/>
      <w:lvlJc w:val="left"/>
      <w:pPr>
        <w:ind w:left="1080" w:hanging="360"/>
      </w:pPr>
      <w:rPr>
        <w:rFonts w:ascii="Tahoma" w:eastAsia="Times New Roman" w:hAnsi="Tahoma" w:cs="Tahoma"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1" w15:restartNumberingAfterBreak="0">
    <w:nsid w:val="55AA2266"/>
    <w:multiLevelType w:val="hybridMultilevel"/>
    <w:tmpl w:val="CD164C2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9357E1E"/>
    <w:multiLevelType w:val="hybridMultilevel"/>
    <w:tmpl w:val="57DE6C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CE2261C"/>
    <w:multiLevelType w:val="hybridMultilevel"/>
    <w:tmpl w:val="6010BD28"/>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6407131"/>
    <w:multiLevelType w:val="hybridMultilevel"/>
    <w:tmpl w:val="671AE4DC"/>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7033B2B"/>
    <w:multiLevelType w:val="hybridMultilevel"/>
    <w:tmpl w:val="279CF8AA"/>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9D97327"/>
    <w:multiLevelType w:val="hybridMultilevel"/>
    <w:tmpl w:val="D4EA8C20"/>
    <w:lvl w:ilvl="0" w:tplc="964203B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DAF2117"/>
    <w:multiLevelType w:val="hybridMultilevel"/>
    <w:tmpl w:val="3348C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F572BB8"/>
    <w:multiLevelType w:val="hybridMultilevel"/>
    <w:tmpl w:val="F934E17A"/>
    <w:lvl w:ilvl="0" w:tplc="82E895AC">
      <w:start w:val="2"/>
      <w:numFmt w:val="bullet"/>
      <w:lvlText w:val="-"/>
      <w:lvlJc w:val="left"/>
      <w:pPr>
        <w:ind w:left="416" w:hanging="360"/>
      </w:pPr>
      <w:rPr>
        <w:rFonts w:ascii="Tahoma" w:eastAsia="Times New Roman" w:hAnsi="Tahoma" w:cs="Tahoma" w:hint="default"/>
      </w:rPr>
    </w:lvl>
    <w:lvl w:ilvl="1" w:tplc="04130003" w:tentative="1">
      <w:start w:val="1"/>
      <w:numFmt w:val="bullet"/>
      <w:lvlText w:val="o"/>
      <w:lvlJc w:val="left"/>
      <w:pPr>
        <w:ind w:left="1496" w:hanging="360"/>
      </w:pPr>
      <w:rPr>
        <w:rFonts w:ascii="Courier New" w:hAnsi="Courier New" w:cs="Courier New" w:hint="default"/>
      </w:rPr>
    </w:lvl>
    <w:lvl w:ilvl="2" w:tplc="04130005" w:tentative="1">
      <w:start w:val="1"/>
      <w:numFmt w:val="bullet"/>
      <w:lvlText w:val=""/>
      <w:lvlJc w:val="left"/>
      <w:pPr>
        <w:ind w:left="2216" w:hanging="360"/>
      </w:pPr>
      <w:rPr>
        <w:rFonts w:ascii="Wingdings" w:hAnsi="Wingdings" w:hint="default"/>
      </w:rPr>
    </w:lvl>
    <w:lvl w:ilvl="3" w:tplc="04130001" w:tentative="1">
      <w:start w:val="1"/>
      <w:numFmt w:val="bullet"/>
      <w:lvlText w:val=""/>
      <w:lvlJc w:val="left"/>
      <w:pPr>
        <w:ind w:left="2936" w:hanging="360"/>
      </w:pPr>
      <w:rPr>
        <w:rFonts w:ascii="Symbol" w:hAnsi="Symbol" w:hint="default"/>
      </w:rPr>
    </w:lvl>
    <w:lvl w:ilvl="4" w:tplc="04130003" w:tentative="1">
      <w:start w:val="1"/>
      <w:numFmt w:val="bullet"/>
      <w:lvlText w:val="o"/>
      <w:lvlJc w:val="left"/>
      <w:pPr>
        <w:ind w:left="3656" w:hanging="360"/>
      </w:pPr>
      <w:rPr>
        <w:rFonts w:ascii="Courier New" w:hAnsi="Courier New" w:cs="Courier New" w:hint="default"/>
      </w:rPr>
    </w:lvl>
    <w:lvl w:ilvl="5" w:tplc="04130005" w:tentative="1">
      <w:start w:val="1"/>
      <w:numFmt w:val="bullet"/>
      <w:lvlText w:val=""/>
      <w:lvlJc w:val="left"/>
      <w:pPr>
        <w:ind w:left="4376" w:hanging="360"/>
      </w:pPr>
      <w:rPr>
        <w:rFonts w:ascii="Wingdings" w:hAnsi="Wingdings" w:hint="default"/>
      </w:rPr>
    </w:lvl>
    <w:lvl w:ilvl="6" w:tplc="04130001" w:tentative="1">
      <w:start w:val="1"/>
      <w:numFmt w:val="bullet"/>
      <w:lvlText w:val=""/>
      <w:lvlJc w:val="left"/>
      <w:pPr>
        <w:ind w:left="5096" w:hanging="360"/>
      </w:pPr>
      <w:rPr>
        <w:rFonts w:ascii="Symbol" w:hAnsi="Symbol" w:hint="default"/>
      </w:rPr>
    </w:lvl>
    <w:lvl w:ilvl="7" w:tplc="04130003" w:tentative="1">
      <w:start w:val="1"/>
      <w:numFmt w:val="bullet"/>
      <w:lvlText w:val="o"/>
      <w:lvlJc w:val="left"/>
      <w:pPr>
        <w:ind w:left="5816" w:hanging="360"/>
      </w:pPr>
      <w:rPr>
        <w:rFonts w:ascii="Courier New" w:hAnsi="Courier New" w:cs="Courier New" w:hint="default"/>
      </w:rPr>
    </w:lvl>
    <w:lvl w:ilvl="8" w:tplc="04130005" w:tentative="1">
      <w:start w:val="1"/>
      <w:numFmt w:val="bullet"/>
      <w:lvlText w:val=""/>
      <w:lvlJc w:val="left"/>
      <w:pPr>
        <w:ind w:left="6536" w:hanging="360"/>
      </w:pPr>
      <w:rPr>
        <w:rFonts w:ascii="Wingdings" w:hAnsi="Wingdings" w:hint="default"/>
      </w:rPr>
    </w:lvl>
  </w:abstractNum>
  <w:abstractNum w:abstractNumId="41"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6AE37AC"/>
    <w:multiLevelType w:val="hybridMultilevel"/>
    <w:tmpl w:val="DCF2D4E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72346CF"/>
    <w:multiLevelType w:val="hybridMultilevel"/>
    <w:tmpl w:val="52504DD0"/>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15:restartNumberingAfterBreak="0">
    <w:nsid w:val="774C7569"/>
    <w:multiLevelType w:val="hybridMultilevel"/>
    <w:tmpl w:val="28B4F75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79296865"/>
    <w:multiLevelType w:val="hybridMultilevel"/>
    <w:tmpl w:val="7BFA95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B21625C"/>
    <w:multiLevelType w:val="hybridMultilevel"/>
    <w:tmpl w:val="3FDE94E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7" w15:restartNumberingAfterBreak="0">
    <w:nsid w:val="7CDE1876"/>
    <w:multiLevelType w:val="hybridMultilevel"/>
    <w:tmpl w:val="8B30456E"/>
    <w:lvl w:ilvl="0" w:tplc="386AC19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FE6733C"/>
    <w:multiLevelType w:val="hybridMultilevel"/>
    <w:tmpl w:val="142673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94467820">
    <w:abstractNumId w:val="26"/>
  </w:num>
  <w:num w:numId="2" w16cid:durableId="1353804785">
    <w:abstractNumId w:val="9"/>
  </w:num>
  <w:num w:numId="3" w16cid:durableId="867181725">
    <w:abstractNumId w:val="37"/>
  </w:num>
  <w:num w:numId="4" w16cid:durableId="315770071">
    <w:abstractNumId w:val="34"/>
  </w:num>
  <w:num w:numId="5" w16cid:durableId="1505704033">
    <w:abstractNumId w:val="41"/>
  </w:num>
  <w:num w:numId="6" w16cid:durableId="341855461">
    <w:abstractNumId w:val="29"/>
  </w:num>
  <w:num w:numId="7" w16cid:durableId="1920404242">
    <w:abstractNumId w:val="21"/>
  </w:num>
  <w:num w:numId="8" w16cid:durableId="1633708489">
    <w:abstractNumId w:val="4"/>
  </w:num>
  <w:num w:numId="9" w16cid:durableId="1772388131">
    <w:abstractNumId w:val="44"/>
  </w:num>
  <w:num w:numId="10" w16cid:durableId="953942019">
    <w:abstractNumId w:val="47"/>
  </w:num>
  <w:num w:numId="11" w16cid:durableId="286280206">
    <w:abstractNumId w:val="22"/>
  </w:num>
  <w:num w:numId="12" w16cid:durableId="930817788">
    <w:abstractNumId w:val="16"/>
  </w:num>
  <w:num w:numId="13" w16cid:durableId="1285038311">
    <w:abstractNumId w:val="0"/>
  </w:num>
  <w:num w:numId="14" w16cid:durableId="671104763">
    <w:abstractNumId w:val="42"/>
  </w:num>
  <w:num w:numId="15" w16cid:durableId="1762338203">
    <w:abstractNumId w:val="10"/>
  </w:num>
  <w:num w:numId="16" w16cid:durableId="411779839">
    <w:abstractNumId w:val="33"/>
  </w:num>
  <w:num w:numId="17" w16cid:durableId="1803766284">
    <w:abstractNumId w:val="36"/>
  </w:num>
  <w:num w:numId="18" w16cid:durableId="1267270689">
    <w:abstractNumId w:val="40"/>
  </w:num>
  <w:num w:numId="19" w16cid:durableId="1062093296">
    <w:abstractNumId w:val="19"/>
  </w:num>
  <w:num w:numId="20" w16cid:durableId="1183668229">
    <w:abstractNumId w:val="8"/>
  </w:num>
  <w:num w:numId="21" w16cid:durableId="1786535760">
    <w:abstractNumId w:val="39"/>
  </w:num>
  <w:num w:numId="22" w16cid:durableId="540170803">
    <w:abstractNumId w:val="45"/>
  </w:num>
  <w:num w:numId="23" w16cid:durableId="1888760117">
    <w:abstractNumId w:val="28"/>
  </w:num>
  <w:num w:numId="24" w16cid:durableId="1098407360">
    <w:abstractNumId w:val="6"/>
  </w:num>
  <w:num w:numId="25" w16cid:durableId="462962108">
    <w:abstractNumId w:val="38"/>
  </w:num>
  <w:num w:numId="26" w16cid:durableId="843398853">
    <w:abstractNumId w:val="7"/>
  </w:num>
  <w:num w:numId="27" w16cid:durableId="881210114">
    <w:abstractNumId w:val="1"/>
  </w:num>
  <w:num w:numId="28" w16cid:durableId="752897172">
    <w:abstractNumId w:val="3"/>
  </w:num>
  <w:num w:numId="29" w16cid:durableId="179054259">
    <w:abstractNumId w:val="23"/>
  </w:num>
  <w:num w:numId="30" w16cid:durableId="1629626730">
    <w:abstractNumId w:val="5"/>
  </w:num>
  <w:num w:numId="31" w16cid:durableId="1526554367">
    <w:abstractNumId w:val="11"/>
  </w:num>
  <w:num w:numId="32" w16cid:durableId="1869485590">
    <w:abstractNumId w:val="48"/>
  </w:num>
  <w:num w:numId="33" w16cid:durableId="418871790">
    <w:abstractNumId w:val="17"/>
  </w:num>
  <w:num w:numId="34" w16cid:durableId="524831626">
    <w:abstractNumId w:val="20"/>
  </w:num>
  <w:num w:numId="35" w16cid:durableId="815492490">
    <w:abstractNumId w:val="2"/>
  </w:num>
  <w:num w:numId="36" w16cid:durableId="1079015583">
    <w:abstractNumId w:val="18"/>
  </w:num>
  <w:num w:numId="37" w16cid:durableId="1955281255">
    <w:abstractNumId w:val="13"/>
  </w:num>
  <w:num w:numId="38" w16cid:durableId="1407725091">
    <w:abstractNumId w:val="32"/>
  </w:num>
  <w:num w:numId="39" w16cid:durableId="623117428">
    <w:abstractNumId w:val="14"/>
  </w:num>
  <w:num w:numId="40" w16cid:durableId="1042748014">
    <w:abstractNumId w:val="25"/>
  </w:num>
  <w:num w:numId="41" w16cid:durableId="221261625">
    <w:abstractNumId w:val="15"/>
  </w:num>
  <w:num w:numId="42" w16cid:durableId="408818816">
    <w:abstractNumId w:val="43"/>
  </w:num>
  <w:num w:numId="43" w16cid:durableId="1022902124">
    <w:abstractNumId w:val="24"/>
  </w:num>
  <w:num w:numId="44" w16cid:durableId="495456687">
    <w:abstractNumId w:val="27"/>
  </w:num>
  <w:num w:numId="45" w16cid:durableId="484975544">
    <w:abstractNumId w:val="46"/>
  </w:num>
  <w:num w:numId="46" w16cid:durableId="748506402">
    <w:abstractNumId w:val="30"/>
  </w:num>
  <w:num w:numId="47" w16cid:durableId="383143351">
    <w:abstractNumId w:val="31"/>
  </w:num>
  <w:num w:numId="48" w16cid:durableId="1755470141">
    <w:abstractNumId w:val="12"/>
  </w:num>
  <w:num w:numId="49" w16cid:durableId="146061358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C19"/>
    <w:rsid w:val="000020BD"/>
    <w:rsid w:val="00057DF7"/>
    <w:rsid w:val="0006212D"/>
    <w:rsid w:val="000676EE"/>
    <w:rsid w:val="00092210"/>
    <w:rsid w:val="00093018"/>
    <w:rsid w:val="00097C84"/>
    <w:rsid w:val="000B241A"/>
    <w:rsid w:val="000B589E"/>
    <w:rsid w:val="000C00FB"/>
    <w:rsid w:val="000F3056"/>
    <w:rsid w:val="001157A3"/>
    <w:rsid w:val="001255E7"/>
    <w:rsid w:val="0012734C"/>
    <w:rsid w:val="001327CF"/>
    <w:rsid w:val="00144203"/>
    <w:rsid w:val="0016033A"/>
    <w:rsid w:val="00175E9E"/>
    <w:rsid w:val="001B4303"/>
    <w:rsid w:val="001D5967"/>
    <w:rsid w:val="00212916"/>
    <w:rsid w:val="00213B01"/>
    <w:rsid w:val="00216AE4"/>
    <w:rsid w:val="00242567"/>
    <w:rsid w:val="00262DAE"/>
    <w:rsid w:val="002765A6"/>
    <w:rsid w:val="00294ECA"/>
    <w:rsid w:val="002B46CF"/>
    <w:rsid w:val="002C3C81"/>
    <w:rsid w:val="002F5C8D"/>
    <w:rsid w:val="003036ED"/>
    <w:rsid w:val="00320919"/>
    <w:rsid w:val="00321D37"/>
    <w:rsid w:val="003302A1"/>
    <w:rsid w:val="0033323A"/>
    <w:rsid w:val="00345859"/>
    <w:rsid w:val="003459E0"/>
    <w:rsid w:val="003524F9"/>
    <w:rsid w:val="00352EAD"/>
    <w:rsid w:val="00353F2C"/>
    <w:rsid w:val="00371FD6"/>
    <w:rsid w:val="00381470"/>
    <w:rsid w:val="00392408"/>
    <w:rsid w:val="003B12F5"/>
    <w:rsid w:val="003B145C"/>
    <w:rsid w:val="003C60C8"/>
    <w:rsid w:val="003D714C"/>
    <w:rsid w:val="00412C74"/>
    <w:rsid w:val="00420EAD"/>
    <w:rsid w:val="0044575A"/>
    <w:rsid w:val="0046652B"/>
    <w:rsid w:val="004806B2"/>
    <w:rsid w:val="00482AC4"/>
    <w:rsid w:val="00491073"/>
    <w:rsid w:val="004B4C5C"/>
    <w:rsid w:val="004B5363"/>
    <w:rsid w:val="004B7A47"/>
    <w:rsid w:val="004C321A"/>
    <w:rsid w:val="004D0815"/>
    <w:rsid w:val="004E0CBD"/>
    <w:rsid w:val="00514D6D"/>
    <w:rsid w:val="00516430"/>
    <w:rsid w:val="0053584B"/>
    <w:rsid w:val="00551189"/>
    <w:rsid w:val="00552652"/>
    <w:rsid w:val="00553FB9"/>
    <w:rsid w:val="005542E6"/>
    <w:rsid w:val="005667BF"/>
    <w:rsid w:val="0057779B"/>
    <w:rsid w:val="00583CB6"/>
    <w:rsid w:val="005B0574"/>
    <w:rsid w:val="005C0477"/>
    <w:rsid w:val="00604AD2"/>
    <w:rsid w:val="00640E9D"/>
    <w:rsid w:val="00643827"/>
    <w:rsid w:val="006571D1"/>
    <w:rsid w:val="00665746"/>
    <w:rsid w:val="00671640"/>
    <w:rsid w:val="00695F5B"/>
    <w:rsid w:val="006A2282"/>
    <w:rsid w:val="006A7FFB"/>
    <w:rsid w:val="006B2C15"/>
    <w:rsid w:val="006C098C"/>
    <w:rsid w:val="006C3263"/>
    <w:rsid w:val="006C5732"/>
    <w:rsid w:val="006D609B"/>
    <w:rsid w:val="006E4AEE"/>
    <w:rsid w:val="006F5502"/>
    <w:rsid w:val="00700E66"/>
    <w:rsid w:val="007136A9"/>
    <w:rsid w:val="00744211"/>
    <w:rsid w:val="007450EE"/>
    <w:rsid w:val="00756416"/>
    <w:rsid w:val="007730F5"/>
    <w:rsid w:val="00790589"/>
    <w:rsid w:val="00792D01"/>
    <w:rsid w:val="007A4044"/>
    <w:rsid w:val="007A4568"/>
    <w:rsid w:val="007A4686"/>
    <w:rsid w:val="007C768B"/>
    <w:rsid w:val="007D3C26"/>
    <w:rsid w:val="007D7545"/>
    <w:rsid w:val="007E139A"/>
    <w:rsid w:val="007F4BA7"/>
    <w:rsid w:val="0080364F"/>
    <w:rsid w:val="00805BF5"/>
    <w:rsid w:val="00810A2E"/>
    <w:rsid w:val="0082047A"/>
    <w:rsid w:val="00820E94"/>
    <w:rsid w:val="00854337"/>
    <w:rsid w:val="008A589E"/>
    <w:rsid w:val="008B51B5"/>
    <w:rsid w:val="008D2F18"/>
    <w:rsid w:val="00901B87"/>
    <w:rsid w:val="009166F4"/>
    <w:rsid w:val="009351D6"/>
    <w:rsid w:val="00940B88"/>
    <w:rsid w:val="00944AEC"/>
    <w:rsid w:val="00953748"/>
    <w:rsid w:val="009750F3"/>
    <w:rsid w:val="00982157"/>
    <w:rsid w:val="009862D2"/>
    <w:rsid w:val="009A0D8A"/>
    <w:rsid w:val="009B13DA"/>
    <w:rsid w:val="009C2367"/>
    <w:rsid w:val="009D356D"/>
    <w:rsid w:val="009E3AF8"/>
    <w:rsid w:val="009F6AC2"/>
    <w:rsid w:val="00A43AE0"/>
    <w:rsid w:val="00A44ED8"/>
    <w:rsid w:val="00A52D8D"/>
    <w:rsid w:val="00A673A3"/>
    <w:rsid w:val="00A9074B"/>
    <w:rsid w:val="00A91AED"/>
    <w:rsid w:val="00AA4640"/>
    <w:rsid w:val="00AD2228"/>
    <w:rsid w:val="00B01D41"/>
    <w:rsid w:val="00B1409F"/>
    <w:rsid w:val="00B33E3A"/>
    <w:rsid w:val="00B64B26"/>
    <w:rsid w:val="00B91F18"/>
    <w:rsid w:val="00B92FD2"/>
    <w:rsid w:val="00BA1A48"/>
    <w:rsid w:val="00BB065B"/>
    <w:rsid w:val="00BB2D87"/>
    <w:rsid w:val="00BC6E9B"/>
    <w:rsid w:val="00BD2B23"/>
    <w:rsid w:val="00BE6F94"/>
    <w:rsid w:val="00C11152"/>
    <w:rsid w:val="00C573AD"/>
    <w:rsid w:val="00C577A0"/>
    <w:rsid w:val="00C60222"/>
    <w:rsid w:val="00C66EF8"/>
    <w:rsid w:val="00C71C73"/>
    <w:rsid w:val="00CB7F2C"/>
    <w:rsid w:val="00CC6EBF"/>
    <w:rsid w:val="00CD52C1"/>
    <w:rsid w:val="00CE080F"/>
    <w:rsid w:val="00CE68AF"/>
    <w:rsid w:val="00CF755B"/>
    <w:rsid w:val="00D20069"/>
    <w:rsid w:val="00D30025"/>
    <w:rsid w:val="00D35C19"/>
    <w:rsid w:val="00D446A3"/>
    <w:rsid w:val="00D52AA1"/>
    <w:rsid w:val="00D53794"/>
    <w:rsid w:val="00D60478"/>
    <w:rsid w:val="00D61DEB"/>
    <w:rsid w:val="00D767AF"/>
    <w:rsid w:val="00DA0368"/>
    <w:rsid w:val="00DB044F"/>
    <w:rsid w:val="00DE735D"/>
    <w:rsid w:val="00DF3ACC"/>
    <w:rsid w:val="00E30C79"/>
    <w:rsid w:val="00E32885"/>
    <w:rsid w:val="00E43A27"/>
    <w:rsid w:val="00E50377"/>
    <w:rsid w:val="00E53A5E"/>
    <w:rsid w:val="00E605FF"/>
    <w:rsid w:val="00E83457"/>
    <w:rsid w:val="00EA57C8"/>
    <w:rsid w:val="00EA5E29"/>
    <w:rsid w:val="00EB7BC0"/>
    <w:rsid w:val="00EC15AF"/>
    <w:rsid w:val="00EE3EBB"/>
    <w:rsid w:val="00EF7F45"/>
    <w:rsid w:val="00F04447"/>
    <w:rsid w:val="00F0501F"/>
    <w:rsid w:val="00F054F7"/>
    <w:rsid w:val="00F26099"/>
    <w:rsid w:val="00F31858"/>
    <w:rsid w:val="00F35936"/>
    <w:rsid w:val="00F473D6"/>
    <w:rsid w:val="00F54920"/>
    <w:rsid w:val="00F77D78"/>
    <w:rsid w:val="00F81D7F"/>
    <w:rsid w:val="00F902B2"/>
    <w:rsid w:val="00F929B0"/>
    <w:rsid w:val="00FA5001"/>
    <w:rsid w:val="00FB709D"/>
    <w:rsid w:val="00FC7ED9"/>
    <w:rsid w:val="00FF2BE8"/>
    <w:rsid w:val="75691BC8"/>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9E4BF"/>
  <w15:docId w15:val="{E7B0174A-5E3B-4E8D-9563-FAE2AD3D6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6">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table" w:customStyle="1" w:styleId="Tabelraster2">
    <w:name w:val="Tabelraster2"/>
    <w:basedOn w:val="Standaardtabel"/>
    <w:next w:val="Tabelraster"/>
    <w:uiPriority w:val="39"/>
    <w:rsid w:val="00F7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6571D1"/>
    <w:pPr>
      <w:spacing w:after="0" w:line="240" w:lineRule="auto"/>
    </w:pPr>
  </w:style>
  <w:style w:type="character" w:customStyle="1" w:styleId="GeenafstandChar">
    <w:name w:val="Geen afstand Char"/>
    <w:basedOn w:val="Standaardalinea-lettertype"/>
    <w:link w:val="Geenafstand"/>
    <w:uiPriority w:val="1"/>
    <w:qFormat/>
    <w:locked/>
    <w:rsid w:val="00657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96906FEACE5F47B5E6E378C54287BA" ma:contentTypeVersion="0" ma:contentTypeDescription="Een nieuw document maken." ma:contentTypeScope="" ma:versionID="a27f6fd5eb186b3874039d4bb4007438">
  <xsd:schema xmlns:xsd="http://www.w3.org/2001/XMLSchema" xmlns:xs="http://www.w3.org/2001/XMLSchema" xmlns:p="http://schemas.microsoft.com/office/2006/metadata/properties" targetNamespace="http://schemas.microsoft.com/office/2006/metadata/properties" ma:root="true" ma:fieldsID="7486072b19df990a9f41351d0c05062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8A2D7-8DFB-44CA-A59D-83F414ACD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A4959DA-1F4F-44FC-915E-DCB2A62CF2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36ECEDD6-889D-45C5-B806-AC719155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843</Words>
  <Characters>4639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Maxime Van Straten</cp:lastModifiedBy>
  <cp:revision>2</cp:revision>
  <cp:lastPrinted>2016-05-20T12:09:00Z</cp:lastPrinted>
  <dcterms:created xsi:type="dcterms:W3CDTF">2022-11-02T14:12:00Z</dcterms:created>
  <dcterms:modified xsi:type="dcterms:W3CDTF">2022-11-02T14:12:00Z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0x010100D496906FEACE5F47B5E6E378C54287BA</vt:lpwstr>
  </property>
  <property fmtid="{D5CDD505-2E9C-101B-9397-08002B2CF9AE}" pid="3" name="_dlc_DocIdItemGuid">
    <vt:lpwstr>18c0fe94-9a30-494c-bbda-1c240b7b8a7a</vt:lpwstr>
  </property>
</Properties>
</file>