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52681" w14:textId="14745BF6" w:rsidR="00825E89" w:rsidRDefault="00825E89" w:rsidP="00825E89">
      <w:pPr>
        <w:pStyle w:val="paragraph"/>
        <w:textAlignment w:val="baseline"/>
      </w:pPr>
      <w:r>
        <w:rPr>
          <w:rStyle w:val="normaltextrun"/>
          <w:rFonts w:ascii="Arial" w:hAnsi="Arial" w:cs="Arial"/>
          <w:b/>
          <w:bCs/>
        </w:rPr>
        <w:t>Reflectieformulier bezoek open dag / voorlichting</w:t>
      </w:r>
      <w:r w:rsidR="002D3F25">
        <w:rPr>
          <w:rStyle w:val="normaltextrun"/>
          <w:rFonts w:ascii="Arial" w:hAnsi="Arial" w:cs="Arial"/>
          <w:b/>
          <w:bCs/>
        </w:rPr>
        <w:t xml:space="preserve"> 2021</w:t>
      </w:r>
      <w:r w:rsidR="00D62111">
        <w:rPr>
          <w:rStyle w:val="normaltextrun"/>
          <w:rFonts w:ascii="Arial" w:hAnsi="Arial" w:cs="Arial"/>
          <w:b/>
          <w:bCs/>
        </w:rPr>
        <w:t>-2022</w:t>
      </w:r>
      <w:r>
        <w:rPr>
          <w:rStyle w:val="normaltextrun"/>
          <w:rFonts w:ascii="Arial" w:hAnsi="Arial" w:cs="Arial"/>
          <w:b/>
          <w:bCs/>
        </w:rPr>
        <w:t> </w:t>
      </w:r>
      <w:r>
        <w:rPr>
          <w:rStyle w:val="eop"/>
          <w:rFonts w:ascii="Arial" w:hAnsi="Arial" w:cs="Arial"/>
        </w:rPr>
        <w:t> </w:t>
      </w:r>
    </w:p>
    <w:p w14:paraId="72F2E2A0" w14:textId="77777777" w:rsidR="00825E89" w:rsidRDefault="00825E89" w:rsidP="00825E89">
      <w:pPr>
        <w:pStyle w:val="paragraph"/>
        <w:textAlignment w:val="baseline"/>
      </w:pPr>
      <w:r>
        <w:rPr>
          <w:rStyle w:val="eop"/>
          <w:rFonts w:ascii="Arial" w:hAnsi="Arial" w:cs="Arial"/>
        </w:rPr>
        <w:t> </w:t>
      </w:r>
    </w:p>
    <w:p w14:paraId="6AED0411" w14:textId="38038B28" w:rsidR="00825E89" w:rsidRDefault="00825E89" w:rsidP="00825E89">
      <w:pPr>
        <w:pStyle w:val="paragraph"/>
        <w:textAlignment w:val="baseline"/>
      </w:pPr>
      <w:r>
        <w:rPr>
          <w:rStyle w:val="normaltextrun"/>
          <w:rFonts w:ascii="Arial" w:hAnsi="Arial" w:cs="Arial"/>
        </w:rPr>
        <w:t>Als je een open dag of voorlichting hebt bezocht, vul je dit reflectieformulier in. Dit formulier bespreek je tijdens een loopbaangesprek met je mentor</w:t>
      </w:r>
      <w:r w:rsidR="002D3F25">
        <w:rPr>
          <w:rStyle w:val="normaltextrun"/>
          <w:rFonts w:ascii="Arial" w:hAnsi="Arial" w:cs="Arial"/>
        </w:rPr>
        <w:t>. Sla het reflectieformulier in je WIKIWIJS portfolio op.</w:t>
      </w:r>
    </w:p>
    <w:p w14:paraId="26FD845F" w14:textId="4EF8BB1E" w:rsidR="00825E89" w:rsidRPr="00825E89" w:rsidRDefault="00825E89" w:rsidP="00825E89">
      <w:pPr>
        <w:pStyle w:val="paragraph"/>
        <w:textAlignment w:val="baseline"/>
        <w:rPr>
          <w:b/>
          <w:bCs/>
        </w:rPr>
      </w:pPr>
      <w:r w:rsidRPr="00825E89">
        <w:rPr>
          <w:rStyle w:val="normaltextrun"/>
          <w:rFonts w:ascii="Arial" w:hAnsi="Arial" w:cs="Arial"/>
          <w:b/>
          <w:bCs/>
        </w:rPr>
        <w:t>Algemene gegevens</w:t>
      </w:r>
      <w:r w:rsidRPr="00825E89">
        <w:rPr>
          <w:rStyle w:val="eop"/>
          <w:rFonts w:ascii="Arial" w:hAnsi="Arial" w:cs="Arial"/>
          <w:b/>
          <w:bCs/>
        </w:rPr>
        <w:t> </w:t>
      </w:r>
    </w:p>
    <w:p w14:paraId="66CBF8E4" w14:textId="58567C4D" w:rsidR="00825E89" w:rsidRDefault="00825E89" w:rsidP="00825E89">
      <w:pPr>
        <w:pStyle w:val="paragraph"/>
        <w:textAlignment w:val="baseline"/>
      </w:pPr>
      <w:r>
        <w:rPr>
          <w:rStyle w:val="contextualspellingandgrammarerror"/>
          <w:rFonts w:ascii="Arial" w:hAnsi="Arial" w:cs="Arial"/>
        </w:rPr>
        <w:t>Naam:</w:t>
      </w:r>
      <w:r>
        <w:rPr>
          <w:rStyle w:val="eop"/>
          <w:rFonts w:ascii="Arial" w:hAnsi="Arial" w:cs="Arial"/>
        </w:rPr>
        <w:t> </w:t>
      </w:r>
      <w:proofErr w:type="spellStart"/>
      <w:r w:rsidR="009E5F78">
        <w:rPr>
          <w:rStyle w:val="eop"/>
          <w:rFonts w:ascii="Arial" w:hAnsi="Arial" w:cs="Arial"/>
        </w:rPr>
        <w:t>xander</w:t>
      </w:r>
      <w:proofErr w:type="spellEnd"/>
      <w:r w:rsidR="009E5F78">
        <w:rPr>
          <w:rStyle w:val="eop"/>
          <w:rFonts w:ascii="Arial" w:hAnsi="Arial" w:cs="Arial"/>
        </w:rPr>
        <w:t xml:space="preserve"> van veen</w:t>
      </w:r>
    </w:p>
    <w:p w14:paraId="3A182E80" w14:textId="1A4DE156" w:rsidR="00825E89" w:rsidRDefault="00825E89" w:rsidP="00825E89">
      <w:pPr>
        <w:pStyle w:val="paragraph"/>
        <w:textAlignment w:val="baseline"/>
      </w:pPr>
      <w:r>
        <w:rPr>
          <w:rStyle w:val="normaltextrun"/>
          <w:rFonts w:ascii="Arial" w:hAnsi="Arial" w:cs="Arial"/>
        </w:rPr>
        <w:t>Klas:</w:t>
      </w:r>
      <w:r w:rsidR="009E5F78">
        <w:rPr>
          <w:rStyle w:val="normaltextrun"/>
          <w:rFonts w:ascii="Arial" w:hAnsi="Arial" w:cs="Arial"/>
        </w:rPr>
        <w:t>3m1</w:t>
      </w:r>
      <w:r>
        <w:rPr>
          <w:rStyle w:val="normaltextrun"/>
          <w:rFonts w:ascii="Arial" w:hAnsi="Arial" w:cs="Arial"/>
        </w:rPr>
        <w:t xml:space="preserve">      </w:t>
      </w:r>
    </w:p>
    <w:p w14:paraId="7410F514" w14:textId="16E36707" w:rsidR="00825E89" w:rsidRDefault="00825E89" w:rsidP="00825E89">
      <w:pPr>
        <w:pStyle w:val="paragraph"/>
        <w:textAlignment w:val="baseline"/>
        <w:rPr>
          <w:rStyle w:val="eop"/>
          <w:rFonts w:ascii="Arial" w:hAnsi="Arial" w:cs="Arial"/>
          <w:b/>
          <w:bCs/>
        </w:rPr>
      </w:pPr>
      <w:r>
        <w:rPr>
          <w:rStyle w:val="normaltextrun"/>
          <w:rFonts w:ascii="Arial" w:hAnsi="Arial" w:cs="Arial"/>
        </w:rPr>
        <w:t xml:space="preserve">Mentor: </w:t>
      </w:r>
      <w:proofErr w:type="spellStart"/>
      <w:r w:rsidR="009E5F78">
        <w:rPr>
          <w:rStyle w:val="normaltextrun"/>
          <w:rFonts w:ascii="Arial" w:hAnsi="Arial" w:cs="Arial"/>
        </w:rPr>
        <w:t>r.van</w:t>
      </w:r>
      <w:proofErr w:type="spellEnd"/>
      <w:r w:rsidR="009E5F78">
        <w:rPr>
          <w:rStyle w:val="normaltextrun"/>
          <w:rFonts w:ascii="Arial" w:hAnsi="Arial" w:cs="Arial"/>
        </w:rPr>
        <w:t xml:space="preserve"> </w:t>
      </w:r>
      <w:proofErr w:type="spellStart"/>
      <w:r w:rsidR="009E5F78">
        <w:rPr>
          <w:rStyle w:val="normaltextrun"/>
          <w:rFonts w:ascii="Arial" w:hAnsi="Arial" w:cs="Arial"/>
        </w:rPr>
        <w:t>willegenburg</w:t>
      </w:r>
      <w:proofErr w:type="spellEnd"/>
    </w:p>
    <w:p w14:paraId="04EEF334" w14:textId="656879AE" w:rsidR="00825E89" w:rsidRPr="00825E89" w:rsidRDefault="00825E89" w:rsidP="00825E89">
      <w:pPr>
        <w:pStyle w:val="paragraph"/>
        <w:textAlignment w:val="baseline"/>
        <w:rPr>
          <w:b/>
          <w:bCs/>
        </w:rPr>
      </w:pPr>
      <w:r w:rsidRPr="00825E89">
        <w:rPr>
          <w:rStyle w:val="normaltextrun"/>
          <w:rFonts w:ascii="Arial" w:hAnsi="Arial" w:cs="Arial"/>
          <w:b/>
          <w:bCs/>
        </w:rPr>
        <w:t>Verwachtingen</w:t>
      </w:r>
      <w:r w:rsidRPr="00825E89">
        <w:rPr>
          <w:rStyle w:val="eop"/>
          <w:rFonts w:ascii="Arial" w:hAnsi="Arial" w:cs="Arial"/>
          <w:b/>
          <w:bCs/>
        </w:rPr>
        <w:t> </w:t>
      </w:r>
    </w:p>
    <w:p w14:paraId="449D87BD" w14:textId="4996FD8C" w:rsidR="00825E89" w:rsidRDefault="00825E89" w:rsidP="00825E89">
      <w:pPr>
        <w:pStyle w:val="paragraph"/>
        <w:textAlignment w:val="baseline"/>
        <w:rPr>
          <w:rStyle w:val="eop"/>
          <w:rFonts w:ascii="Arial" w:hAnsi="Arial" w:cs="Arial"/>
        </w:rPr>
      </w:pPr>
      <w:r>
        <w:rPr>
          <w:rStyle w:val="normaltextrun"/>
          <w:rFonts w:ascii="Arial" w:hAnsi="Arial" w:cs="Arial"/>
        </w:rPr>
        <w:t>Wat verwachtte je van de open dag/ voorlichting voordat je deze bezocht?</w:t>
      </w:r>
      <w:r>
        <w:rPr>
          <w:rStyle w:val="eop"/>
          <w:rFonts w:ascii="Arial" w:hAnsi="Arial" w:cs="Arial"/>
        </w:rPr>
        <w:t> </w:t>
      </w:r>
    </w:p>
    <w:p w14:paraId="3C22033C" w14:textId="4F96C92F" w:rsidR="00825E89" w:rsidRDefault="009E5F78" w:rsidP="00825E89">
      <w:pPr>
        <w:pStyle w:val="paragraph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 xml:space="preserve">Dat we veel informatie kregen </w:t>
      </w:r>
      <w:r w:rsidR="006548CE">
        <w:rPr>
          <w:rStyle w:val="normaltextrun"/>
          <w:rFonts w:ascii="Arial" w:hAnsi="Arial" w:cs="Arial"/>
        </w:rPr>
        <w:br/>
      </w:r>
      <w:r w:rsidR="00825E89">
        <w:rPr>
          <w:rStyle w:val="normaltextrun"/>
          <w:rFonts w:ascii="Arial" w:hAnsi="Arial" w:cs="Arial"/>
        </w:rPr>
        <w:t>Waarom heb je voor deze open dag/ voorlichting gekozen?</w:t>
      </w:r>
      <w:r w:rsidR="00825E89">
        <w:rPr>
          <w:rStyle w:val="eop"/>
          <w:rFonts w:ascii="Arial" w:hAnsi="Arial" w:cs="Arial"/>
        </w:rPr>
        <w:t> </w:t>
      </w:r>
      <w:r w:rsidR="00825E89">
        <w:rPr>
          <w:rStyle w:val="normaltextrun"/>
          <w:rFonts w:ascii="Arial" w:hAnsi="Arial" w:cs="Arial"/>
        </w:rPr>
        <w:t>Wat vond je van je (online) bezoek? Op welke punten kwam dit overeen met je verwachtingen en op welke punten niet?</w:t>
      </w:r>
    </w:p>
    <w:p w14:paraId="66B0E74A" w14:textId="2C3899D0" w:rsidR="009E5F78" w:rsidRDefault="009E5F78" w:rsidP="00825E89">
      <w:pPr>
        <w:pStyle w:val="paragraph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 xml:space="preserve">Ik vond het zeer </w:t>
      </w:r>
      <w:proofErr w:type="spellStart"/>
      <w:r>
        <w:rPr>
          <w:rStyle w:val="normaltextrun"/>
          <w:rFonts w:ascii="Arial" w:hAnsi="Arial" w:cs="Arial"/>
        </w:rPr>
        <w:t>intresand</w:t>
      </w:r>
      <w:proofErr w:type="spellEnd"/>
      <w:r>
        <w:rPr>
          <w:rStyle w:val="normaltextrun"/>
          <w:rFonts w:ascii="Arial" w:hAnsi="Arial" w:cs="Arial"/>
        </w:rPr>
        <w:t xml:space="preserve"> onderwerp het was best </w:t>
      </w:r>
      <w:proofErr w:type="spellStart"/>
      <w:r>
        <w:rPr>
          <w:rStyle w:val="normaltextrun"/>
          <w:rFonts w:ascii="Arial" w:hAnsi="Arial" w:cs="Arial"/>
        </w:rPr>
        <w:t>interesand</w:t>
      </w:r>
      <w:proofErr w:type="spellEnd"/>
    </w:p>
    <w:p w14:paraId="416803B0" w14:textId="77777777" w:rsidR="00825E89" w:rsidRDefault="00825E89" w:rsidP="00825E89">
      <w:pPr>
        <w:pStyle w:val="paragraph"/>
        <w:textAlignment w:val="baseline"/>
        <w:rPr>
          <w:rStyle w:val="normaltextrun"/>
          <w:rFonts w:ascii="Arial" w:hAnsi="Arial" w:cs="Arial"/>
        </w:rPr>
      </w:pPr>
    </w:p>
    <w:p w14:paraId="2C1F8434" w14:textId="5539C98B" w:rsidR="00825E89" w:rsidRPr="00825E89" w:rsidRDefault="00825E89" w:rsidP="00825E89">
      <w:pPr>
        <w:pStyle w:val="paragraph"/>
        <w:textAlignment w:val="baseline"/>
        <w:rPr>
          <w:rStyle w:val="normaltextrun"/>
          <w:rFonts w:ascii="Arial" w:hAnsi="Arial" w:cs="Arial"/>
          <w:b/>
          <w:bCs/>
        </w:rPr>
      </w:pPr>
      <w:r w:rsidRPr="00825E89">
        <w:rPr>
          <w:rStyle w:val="normaltextrun"/>
          <w:rFonts w:ascii="Arial" w:hAnsi="Arial" w:cs="Arial"/>
          <w:b/>
          <w:bCs/>
        </w:rPr>
        <w:t>Informatie</w:t>
      </w:r>
    </w:p>
    <w:p w14:paraId="4D373497" w14:textId="12718952" w:rsidR="00825E89" w:rsidRDefault="00825E89" w:rsidP="00825E89">
      <w:pPr>
        <w:pStyle w:val="paragraph"/>
        <w:textAlignment w:val="baseline"/>
        <w:rPr>
          <w:rStyle w:val="eop"/>
          <w:rFonts w:ascii="Arial" w:hAnsi="Arial" w:cs="Arial"/>
        </w:rPr>
      </w:pPr>
      <w:r>
        <w:rPr>
          <w:rStyle w:val="normaltextrun"/>
          <w:rFonts w:ascii="Arial" w:hAnsi="Arial" w:cs="Arial"/>
        </w:rPr>
        <w:t>Welke nieuwe/bruikbare informatie heb je gekregen?</w:t>
      </w:r>
      <w:r>
        <w:rPr>
          <w:rStyle w:val="eop"/>
          <w:rFonts w:ascii="Arial" w:hAnsi="Arial" w:cs="Arial"/>
        </w:rPr>
        <w:t> </w:t>
      </w:r>
      <w:r>
        <w:rPr>
          <w:rStyle w:val="normaltextrun"/>
          <w:rFonts w:ascii="Arial" w:hAnsi="Arial" w:cs="Arial"/>
        </w:rPr>
        <w:t>Heeft deelname aan de online</w:t>
      </w:r>
      <w:r w:rsidR="002D3F25">
        <w:rPr>
          <w:rStyle w:val="normaltextrun"/>
          <w:rFonts w:ascii="Arial" w:hAnsi="Arial" w:cs="Arial"/>
        </w:rPr>
        <w:t xml:space="preserve">/ </w:t>
      </w:r>
      <w:r>
        <w:rPr>
          <w:rStyle w:val="normaltextrun"/>
          <w:rFonts w:ascii="Arial" w:hAnsi="Arial" w:cs="Arial"/>
        </w:rPr>
        <w:t>life open dag of voorlichting een bijdrage geleverd aan de keuze voor je vervolgopleiding? Waarom wel/niet?</w:t>
      </w:r>
      <w:r>
        <w:rPr>
          <w:rStyle w:val="eop"/>
          <w:rFonts w:ascii="Arial" w:hAnsi="Arial" w:cs="Arial"/>
        </w:rPr>
        <w:t> </w:t>
      </w:r>
    </w:p>
    <w:p w14:paraId="28ADD094" w14:textId="72D32AD4" w:rsidR="009E5F78" w:rsidRDefault="009E5F78" w:rsidP="00825E89">
      <w:pPr>
        <w:pStyle w:val="paragraph"/>
        <w:textAlignment w:val="baseline"/>
        <w:rPr>
          <w:rStyle w:val="eop"/>
          <w:rFonts w:ascii="Arial" w:hAnsi="Arial" w:cs="Arial"/>
        </w:rPr>
      </w:pPr>
      <w:r>
        <w:rPr>
          <w:rStyle w:val="eop"/>
          <w:rFonts w:ascii="Arial" w:hAnsi="Arial" w:cs="Arial"/>
        </w:rPr>
        <w:t xml:space="preserve">Een klein beetje wand ik weet niet wat er nog meer is in de om </w:t>
      </w:r>
      <w:proofErr w:type="spellStart"/>
      <w:r>
        <w:rPr>
          <w:rStyle w:val="eop"/>
          <w:rFonts w:ascii="Arial" w:hAnsi="Arial" w:cs="Arial"/>
        </w:rPr>
        <w:t>geving</w:t>
      </w:r>
      <w:proofErr w:type="spellEnd"/>
    </w:p>
    <w:p w14:paraId="642C2EE8" w14:textId="0E1065E2" w:rsidR="00825E89" w:rsidRDefault="00825E89" w:rsidP="00825E89">
      <w:pPr>
        <w:pStyle w:val="paragraph"/>
        <w:textAlignment w:val="baseline"/>
        <w:rPr>
          <w:rStyle w:val="eop"/>
          <w:rFonts w:ascii="Arial" w:hAnsi="Arial" w:cs="Arial"/>
        </w:rPr>
      </w:pPr>
    </w:p>
    <w:p w14:paraId="26213C49" w14:textId="77777777" w:rsidR="00825E89" w:rsidRDefault="00825E89" w:rsidP="00825E89">
      <w:pPr>
        <w:pStyle w:val="paragraph"/>
        <w:textAlignment w:val="baseline"/>
        <w:rPr>
          <w:rStyle w:val="eop"/>
          <w:rFonts w:ascii="Arial" w:hAnsi="Arial" w:cs="Arial"/>
        </w:rPr>
      </w:pPr>
    </w:p>
    <w:p w14:paraId="6081007E" w14:textId="13248964" w:rsidR="00825E89" w:rsidRDefault="00825E89" w:rsidP="00825E89">
      <w:pPr>
        <w:pStyle w:val="paragraph"/>
        <w:textAlignment w:val="baseline"/>
        <w:rPr>
          <w:rStyle w:val="eop"/>
          <w:rFonts w:ascii="Arial" w:hAnsi="Arial" w:cs="Arial"/>
        </w:rPr>
      </w:pPr>
      <w:r>
        <w:rPr>
          <w:rStyle w:val="normaltextrun"/>
          <w:rFonts w:ascii="Arial" w:hAnsi="Arial" w:cs="Arial"/>
        </w:rPr>
        <w:t>Welke vrag</w:t>
      </w:r>
      <w:r>
        <w:rPr>
          <w:rStyle w:val="eop"/>
          <w:rFonts w:ascii="Arial" w:hAnsi="Arial" w:cs="Arial"/>
        </w:rPr>
        <w:t>en heb je nog na je bezoek?</w:t>
      </w:r>
    </w:p>
    <w:p w14:paraId="7BB76B0F" w14:textId="5F33E055" w:rsidR="00825E89" w:rsidRDefault="009E5F78" w:rsidP="00825E89">
      <w:pPr>
        <w:pStyle w:val="paragraph"/>
        <w:textAlignment w:val="baseline"/>
        <w:rPr>
          <w:rStyle w:val="eop"/>
          <w:rFonts w:ascii="Arial" w:hAnsi="Arial" w:cs="Arial"/>
        </w:rPr>
      </w:pPr>
      <w:r>
        <w:rPr>
          <w:rStyle w:val="eop"/>
          <w:rFonts w:ascii="Arial" w:hAnsi="Arial" w:cs="Arial"/>
        </w:rPr>
        <w:t xml:space="preserve">Eigenlijk geen alle vragen die ik had die heb ik </w:t>
      </w:r>
      <w:proofErr w:type="spellStart"/>
      <w:r>
        <w:rPr>
          <w:rStyle w:val="eop"/>
          <w:rFonts w:ascii="Arial" w:hAnsi="Arial" w:cs="Arial"/>
        </w:rPr>
        <w:t>gevraagt</w:t>
      </w:r>
      <w:proofErr w:type="spellEnd"/>
    </w:p>
    <w:p w14:paraId="160B92D5" w14:textId="77777777" w:rsidR="00825E89" w:rsidRDefault="00825E89" w:rsidP="00825E89">
      <w:pPr>
        <w:pStyle w:val="paragraph"/>
        <w:textAlignment w:val="baseline"/>
        <w:rPr>
          <w:rStyle w:val="eop"/>
          <w:rFonts w:ascii="Arial" w:hAnsi="Arial" w:cs="Arial"/>
        </w:rPr>
      </w:pPr>
    </w:p>
    <w:p w14:paraId="0B8DC2B2" w14:textId="77777777" w:rsidR="00825E89" w:rsidRDefault="00825E89" w:rsidP="00825E89">
      <w:pPr>
        <w:pStyle w:val="paragraph"/>
        <w:textAlignment w:val="baseline"/>
      </w:pPr>
      <w:r>
        <w:rPr>
          <w:rStyle w:val="normaltextrun"/>
          <w:rFonts w:ascii="Arial" w:hAnsi="Arial" w:cs="Arial"/>
        </w:rPr>
        <w:t>Wat is jouw volgende actie (op het gebied van keuze voor je vervolgopleiding)?</w:t>
      </w:r>
      <w:r>
        <w:rPr>
          <w:rStyle w:val="eop"/>
          <w:rFonts w:ascii="Arial" w:hAnsi="Arial" w:cs="Arial"/>
        </w:rPr>
        <w:t> </w:t>
      </w:r>
    </w:p>
    <w:p w14:paraId="4E52C5B1" w14:textId="1422343D" w:rsidR="00825E89" w:rsidRDefault="009E5F78" w:rsidP="00825E89">
      <w:pPr>
        <w:pStyle w:val="paragraph"/>
        <w:textAlignment w:val="baseline"/>
        <w:rPr>
          <w:rStyle w:val="eop"/>
          <w:rFonts w:ascii="Arial" w:hAnsi="Arial" w:cs="Arial"/>
        </w:rPr>
      </w:pPr>
      <w:r>
        <w:rPr>
          <w:rStyle w:val="eop"/>
          <w:rFonts w:ascii="Arial" w:hAnsi="Arial" w:cs="Arial"/>
        </w:rPr>
        <w:t xml:space="preserve">Ik ga kijken naar volg </w:t>
      </w:r>
      <w:proofErr w:type="spellStart"/>
      <w:r>
        <w:rPr>
          <w:rStyle w:val="eop"/>
          <w:rFonts w:ascii="Arial" w:hAnsi="Arial" w:cs="Arial"/>
        </w:rPr>
        <w:t>oplijdingen</w:t>
      </w:r>
      <w:proofErr w:type="spellEnd"/>
      <w:r>
        <w:rPr>
          <w:rStyle w:val="eop"/>
          <w:rFonts w:ascii="Arial" w:hAnsi="Arial" w:cs="Arial"/>
        </w:rPr>
        <w:t xml:space="preserve"> maar deze was zeer interesand</w:t>
      </w:r>
    </w:p>
    <w:sectPr w:rsidR="00825E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E89"/>
    <w:rsid w:val="002D3F25"/>
    <w:rsid w:val="006548CE"/>
    <w:rsid w:val="00723550"/>
    <w:rsid w:val="00825E89"/>
    <w:rsid w:val="009A258C"/>
    <w:rsid w:val="009E5F78"/>
    <w:rsid w:val="00B95FAB"/>
    <w:rsid w:val="00D6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7C5D5"/>
  <w15:chartTrackingRefBased/>
  <w15:docId w15:val="{7F43E888-7850-4A34-B40A-72579026F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825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825E89"/>
  </w:style>
  <w:style w:type="character" w:customStyle="1" w:styleId="eop">
    <w:name w:val="eop"/>
    <w:basedOn w:val="Standaardalinea-lettertype"/>
    <w:rsid w:val="00825E89"/>
  </w:style>
  <w:style w:type="character" w:customStyle="1" w:styleId="contextualspellingandgrammarerror">
    <w:name w:val="contextualspellingandgrammarerror"/>
    <w:basedOn w:val="Standaardalinea-lettertype"/>
    <w:rsid w:val="00825E89"/>
  </w:style>
  <w:style w:type="character" w:customStyle="1" w:styleId="pagebreaktextspan">
    <w:name w:val="pagebreaktextspan"/>
    <w:basedOn w:val="Standaardalinea-lettertype"/>
    <w:rsid w:val="00825E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6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8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0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4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4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 van der Molen</dc:creator>
  <cp:keywords/>
  <dc:description/>
  <cp:lastModifiedBy>Xander van Veen</cp:lastModifiedBy>
  <cp:revision>2</cp:revision>
  <dcterms:created xsi:type="dcterms:W3CDTF">2021-12-06T08:26:00Z</dcterms:created>
  <dcterms:modified xsi:type="dcterms:W3CDTF">2021-12-06T08:26:00Z</dcterms:modified>
</cp:coreProperties>
</file>