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895E3" w14:textId="33594E2E" w:rsidR="00C80A25" w:rsidRPr="00284349" w:rsidRDefault="00382282" w:rsidP="00284349">
      <w:pPr>
        <w:ind w:left="-284" w:right="-426" w:firstLine="284"/>
        <w:contextualSpacing/>
        <w:jc w:val="both"/>
        <w:rPr>
          <w:b/>
          <w:i/>
          <w:sz w:val="28"/>
          <w:szCs w:val="28"/>
        </w:rPr>
      </w:pPr>
      <w:r>
        <w:rPr>
          <w:b/>
          <w:i/>
          <w:sz w:val="28"/>
          <w:szCs w:val="28"/>
        </w:rPr>
        <w:t>Thema</w:t>
      </w:r>
      <w:r w:rsidR="00054759">
        <w:rPr>
          <w:b/>
          <w:i/>
          <w:sz w:val="28"/>
          <w:szCs w:val="28"/>
        </w:rPr>
        <w:t xml:space="preserve"> 1</w:t>
      </w:r>
      <w:r w:rsidR="009258F8">
        <w:rPr>
          <w:b/>
          <w:i/>
          <w:sz w:val="28"/>
          <w:szCs w:val="28"/>
        </w:rPr>
        <w:t>0</w:t>
      </w:r>
      <w:r w:rsidR="004021D2">
        <w:rPr>
          <w:b/>
          <w:i/>
          <w:sz w:val="28"/>
          <w:szCs w:val="28"/>
        </w:rPr>
        <w:t xml:space="preserve">: </w:t>
      </w:r>
      <w:r w:rsidR="00494ED9">
        <w:rPr>
          <w:b/>
          <w:i/>
          <w:sz w:val="28"/>
          <w:szCs w:val="28"/>
        </w:rPr>
        <w:t>Bijna beginnend beroepsbeoefenaar</w:t>
      </w:r>
    </w:p>
    <w:p w14:paraId="03FAD1E7" w14:textId="77777777" w:rsidR="00811737" w:rsidRPr="00CE64B5" w:rsidRDefault="00811737" w:rsidP="007F57EA">
      <w:pPr>
        <w:rPr>
          <w:rFonts w:asciiTheme="minorHAnsi" w:hAnsiTheme="minorHAnsi" w:cstheme="minorHAnsi"/>
        </w:rPr>
      </w:pPr>
    </w:p>
    <w:p w14:paraId="48533361" w14:textId="77777777" w:rsidR="00B0198B" w:rsidRDefault="00D67335"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b/>
          <w:bCs/>
        </w:rPr>
      </w:pPr>
      <w:r w:rsidRPr="00D67335">
        <w:rPr>
          <w:rFonts w:asciiTheme="minorHAnsi" w:hAnsiTheme="minorHAnsi" w:cstheme="minorHAnsi"/>
          <w:b/>
          <w:bCs/>
        </w:rPr>
        <w:t>Inleiding:</w:t>
      </w:r>
    </w:p>
    <w:p w14:paraId="3AE6ED60" w14:textId="77777777" w:rsidR="00AA0961" w:rsidRDefault="00AA0961"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b/>
          <w:bCs/>
        </w:rPr>
      </w:pPr>
    </w:p>
    <w:p w14:paraId="482D4D3F" w14:textId="77777777" w:rsidR="00AA0961" w:rsidRPr="008251B5" w:rsidRDefault="00AA0961" w:rsidP="00AA0961">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strike/>
          <w:color w:val="FF0000"/>
        </w:rPr>
      </w:pPr>
      <w:r>
        <w:rPr>
          <w:rFonts w:asciiTheme="minorHAnsi" w:hAnsiTheme="minorHAnsi" w:cstheme="minorHAnsi"/>
        </w:rPr>
        <w:t xml:space="preserve">Tijdens dit thema combineer je de </w:t>
      </w:r>
      <w:r w:rsidRPr="00B312EA">
        <w:rPr>
          <w:rFonts w:asciiTheme="minorHAnsi" w:hAnsiTheme="minorHAnsi" w:cstheme="minorHAnsi"/>
        </w:rPr>
        <w:t xml:space="preserve">onderwerpen deskundigheidsbevordering </w:t>
      </w:r>
      <w:r>
        <w:rPr>
          <w:rFonts w:asciiTheme="minorHAnsi" w:hAnsiTheme="minorHAnsi" w:cstheme="minorHAnsi"/>
        </w:rPr>
        <w:t>en kwaliteitszorg. Je gaat een bijdrage  leveren aan de professionalisering van het beroep mbo-verpleegkundige en aan de verbetering van de kwaliteit van de zorgverlening zodat je dit kunt toepassen</w:t>
      </w:r>
      <w:r w:rsidR="00C61F32">
        <w:rPr>
          <w:rFonts w:asciiTheme="minorHAnsi" w:hAnsiTheme="minorHAnsi" w:cstheme="minorHAnsi"/>
        </w:rPr>
        <w:t xml:space="preserve"> </w:t>
      </w:r>
      <w:r>
        <w:rPr>
          <w:rFonts w:asciiTheme="minorHAnsi" w:hAnsiTheme="minorHAnsi" w:cstheme="minorHAnsi"/>
        </w:rPr>
        <w:t xml:space="preserve">in je beroepsuitoefening. </w:t>
      </w:r>
    </w:p>
    <w:p w14:paraId="0CF94DC5" w14:textId="60D9060A" w:rsidR="00AA0961" w:rsidRPr="002E1C6D" w:rsidRDefault="00C61F32"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O</w:t>
      </w:r>
      <w:r w:rsidR="00AA0961">
        <w:rPr>
          <w:rFonts w:asciiTheme="minorHAnsi" w:hAnsiTheme="minorHAnsi" w:cstheme="minorHAnsi"/>
        </w:rPr>
        <w:t xml:space="preserve">m hier mee aan de slag te kunnen </w:t>
      </w:r>
      <w:r>
        <w:rPr>
          <w:rFonts w:asciiTheme="minorHAnsi" w:hAnsiTheme="minorHAnsi" w:cstheme="minorHAnsi"/>
        </w:rPr>
        <w:t>ga</w:t>
      </w:r>
      <w:r w:rsidR="00AA0961">
        <w:rPr>
          <w:rFonts w:asciiTheme="minorHAnsi" w:hAnsiTheme="minorHAnsi" w:cstheme="minorHAnsi"/>
        </w:rPr>
        <w:t xml:space="preserve"> je eerst verdiep</w:t>
      </w:r>
      <w:r w:rsidR="00EE2AE2">
        <w:rPr>
          <w:rFonts w:asciiTheme="minorHAnsi" w:hAnsiTheme="minorHAnsi" w:cstheme="minorHAnsi"/>
        </w:rPr>
        <w:t>ing</w:t>
      </w:r>
      <w:r>
        <w:rPr>
          <w:rFonts w:asciiTheme="minorHAnsi" w:hAnsiTheme="minorHAnsi" w:cstheme="minorHAnsi"/>
        </w:rPr>
        <w:t xml:space="preserve"> zoeken</w:t>
      </w:r>
      <w:r w:rsidR="00AA0961">
        <w:rPr>
          <w:rFonts w:asciiTheme="minorHAnsi" w:hAnsiTheme="minorHAnsi" w:cstheme="minorHAnsi"/>
        </w:rPr>
        <w:t xml:space="preserve">, je gaat werken aan je deskundigheid zodat je weet waar je het over hebt. </w:t>
      </w:r>
      <w:r w:rsidR="005621E5">
        <w:rPr>
          <w:rFonts w:asciiTheme="minorHAnsi" w:hAnsiTheme="minorHAnsi" w:cstheme="minorHAnsi"/>
        </w:rPr>
        <w:t>D</w:t>
      </w:r>
      <w:r w:rsidR="00AA0961">
        <w:rPr>
          <w:rFonts w:asciiTheme="minorHAnsi" w:hAnsiTheme="minorHAnsi" w:cstheme="minorHAnsi"/>
        </w:rPr>
        <w:t xml:space="preserve">ie deskundigheid ga je onderbouwen. Hoe dit proces precies verloopt kun je lezen in </w:t>
      </w:r>
      <w:r w:rsidR="00DC6A0F">
        <w:rPr>
          <w:rFonts w:asciiTheme="minorHAnsi" w:hAnsiTheme="minorHAnsi" w:cstheme="minorHAnsi"/>
        </w:rPr>
        <w:t>het</w:t>
      </w:r>
      <w:r w:rsidR="00AA0961">
        <w:rPr>
          <w:rFonts w:asciiTheme="minorHAnsi" w:hAnsiTheme="minorHAnsi" w:cstheme="minorHAnsi"/>
        </w:rPr>
        <w:t xml:space="preserve"> stappenplan</w:t>
      </w:r>
      <w:r w:rsidR="00BA2CDE">
        <w:rPr>
          <w:rFonts w:asciiTheme="minorHAnsi" w:hAnsiTheme="minorHAnsi" w:cstheme="minorHAnsi"/>
        </w:rPr>
        <w:t xml:space="preserve"> wat in dit thema verwerkt is</w:t>
      </w:r>
      <w:r w:rsidR="00AA0961">
        <w:rPr>
          <w:rFonts w:asciiTheme="minorHAnsi" w:hAnsiTheme="minorHAnsi" w:cstheme="minorHAnsi"/>
        </w:rPr>
        <w:t xml:space="preserve">. </w:t>
      </w:r>
    </w:p>
    <w:p w14:paraId="532936E9" w14:textId="77777777" w:rsidR="00D05D9A" w:rsidRDefault="004733AA" w:rsidP="00366AAD">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In je werk </w:t>
      </w:r>
      <w:r w:rsidR="00433638">
        <w:rPr>
          <w:rFonts w:asciiTheme="minorHAnsi" w:hAnsiTheme="minorHAnsi" w:cstheme="minorHAnsi"/>
        </w:rPr>
        <w:t xml:space="preserve">en/of </w:t>
      </w:r>
      <w:r w:rsidR="00BF08AC">
        <w:rPr>
          <w:rFonts w:asciiTheme="minorHAnsi" w:hAnsiTheme="minorHAnsi" w:cstheme="minorHAnsi"/>
        </w:rPr>
        <w:t xml:space="preserve">stage </w:t>
      </w:r>
      <w:r w:rsidR="00BE1855">
        <w:rPr>
          <w:rFonts w:asciiTheme="minorHAnsi" w:hAnsiTheme="minorHAnsi" w:cstheme="minorHAnsi"/>
        </w:rPr>
        <w:t>worden er vele eisen aan je gesteld</w:t>
      </w:r>
      <w:r w:rsidR="00391ABD">
        <w:rPr>
          <w:rFonts w:asciiTheme="minorHAnsi" w:hAnsiTheme="minorHAnsi" w:cstheme="minorHAnsi"/>
        </w:rPr>
        <w:t>. De zorg verander</w:t>
      </w:r>
      <w:r w:rsidR="0036135E">
        <w:rPr>
          <w:rFonts w:asciiTheme="minorHAnsi" w:hAnsiTheme="minorHAnsi" w:cstheme="minorHAnsi"/>
        </w:rPr>
        <w:t>t</w:t>
      </w:r>
      <w:r w:rsidR="00391ABD">
        <w:rPr>
          <w:rFonts w:asciiTheme="minorHAnsi" w:hAnsiTheme="minorHAnsi" w:cstheme="minorHAnsi"/>
        </w:rPr>
        <w:t xml:space="preserve"> voortdurend </w:t>
      </w:r>
      <w:r w:rsidR="00383AFD">
        <w:rPr>
          <w:rFonts w:asciiTheme="minorHAnsi" w:hAnsiTheme="minorHAnsi" w:cstheme="minorHAnsi"/>
        </w:rPr>
        <w:t>w</w:t>
      </w:r>
      <w:r w:rsidR="00CC02DA">
        <w:rPr>
          <w:rFonts w:asciiTheme="minorHAnsi" w:hAnsiTheme="minorHAnsi" w:cstheme="minorHAnsi"/>
        </w:rPr>
        <w:t xml:space="preserve">aarbij er ook nog eens een groeiend bewustzijn is van kwaliteitseisen bij de zorgvrager. Dit vraagt van verpleegkundigen </w:t>
      </w:r>
      <w:r w:rsidR="00B41131">
        <w:rPr>
          <w:rFonts w:asciiTheme="minorHAnsi" w:hAnsiTheme="minorHAnsi" w:cstheme="minorHAnsi"/>
        </w:rPr>
        <w:t xml:space="preserve">een flexibele houding en grote deskundigheid. </w:t>
      </w:r>
    </w:p>
    <w:p w14:paraId="6F2C7942" w14:textId="77777777" w:rsidR="00836BF9" w:rsidRDefault="00F366CA" w:rsidP="00F366CA">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In thema</w:t>
      </w:r>
      <w:r w:rsidR="00664766">
        <w:rPr>
          <w:rFonts w:asciiTheme="minorHAnsi" w:hAnsiTheme="minorHAnsi" w:cstheme="minorHAnsi"/>
        </w:rPr>
        <w:t xml:space="preserve"> 7</w:t>
      </w:r>
      <w:r>
        <w:rPr>
          <w:rFonts w:asciiTheme="minorHAnsi" w:hAnsiTheme="minorHAnsi" w:cstheme="minorHAnsi"/>
        </w:rPr>
        <w:t xml:space="preserve"> heb je kennis gemaakt met het begrip kwaliteit en geleerd welke modellen en methoden van kwaliteitsbewaking er zijn.  </w:t>
      </w:r>
      <w:r w:rsidR="002276D7">
        <w:rPr>
          <w:rFonts w:asciiTheme="minorHAnsi" w:hAnsiTheme="minorHAnsi" w:cstheme="minorHAnsi"/>
        </w:rPr>
        <w:t>I</w:t>
      </w:r>
      <w:r w:rsidR="00883D2A">
        <w:rPr>
          <w:rFonts w:asciiTheme="minorHAnsi" w:hAnsiTheme="minorHAnsi" w:cstheme="minorHAnsi"/>
        </w:rPr>
        <w:t>n</w:t>
      </w:r>
      <w:r w:rsidR="00C90837">
        <w:rPr>
          <w:rFonts w:asciiTheme="minorHAnsi" w:hAnsiTheme="minorHAnsi" w:cstheme="minorHAnsi"/>
        </w:rPr>
        <w:t xml:space="preserve"> </w:t>
      </w:r>
      <w:r w:rsidR="00883D2A">
        <w:rPr>
          <w:rFonts w:asciiTheme="minorHAnsi" w:hAnsiTheme="minorHAnsi" w:cstheme="minorHAnsi"/>
        </w:rPr>
        <w:t>leerjaar</w:t>
      </w:r>
      <w:r w:rsidR="00547933">
        <w:rPr>
          <w:rFonts w:asciiTheme="minorHAnsi" w:hAnsiTheme="minorHAnsi" w:cstheme="minorHAnsi"/>
        </w:rPr>
        <w:t xml:space="preserve"> </w:t>
      </w:r>
      <w:r w:rsidR="00664766">
        <w:rPr>
          <w:rFonts w:asciiTheme="minorHAnsi" w:hAnsiTheme="minorHAnsi" w:cstheme="minorHAnsi"/>
        </w:rPr>
        <w:t>3</w:t>
      </w:r>
      <w:r w:rsidR="00883D2A">
        <w:rPr>
          <w:rFonts w:asciiTheme="minorHAnsi" w:hAnsiTheme="minorHAnsi" w:cstheme="minorHAnsi"/>
        </w:rPr>
        <w:t xml:space="preserve"> </w:t>
      </w:r>
      <w:r w:rsidR="002276D7">
        <w:rPr>
          <w:rFonts w:asciiTheme="minorHAnsi" w:hAnsiTheme="minorHAnsi" w:cstheme="minorHAnsi"/>
        </w:rPr>
        <w:t xml:space="preserve">heb je </w:t>
      </w:r>
      <w:r w:rsidR="00C422B3">
        <w:rPr>
          <w:rFonts w:asciiTheme="minorHAnsi" w:hAnsiTheme="minorHAnsi" w:cstheme="minorHAnsi"/>
        </w:rPr>
        <w:t>lessen gehad over het onderwerp best</w:t>
      </w:r>
      <w:r w:rsidR="001068F5">
        <w:rPr>
          <w:rFonts w:asciiTheme="minorHAnsi" w:hAnsiTheme="minorHAnsi" w:cstheme="minorHAnsi"/>
        </w:rPr>
        <w:t xml:space="preserve"> </w:t>
      </w:r>
      <w:r w:rsidR="00C422B3">
        <w:rPr>
          <w:rFonts w:asciiTheme="minorHAnsi" w:hAnsiTheme="minorHAnsi" w:cstheme="minorHAnsi"/>
        </w:rPr>
        <w:t>practice</w:t>
      </w:r>
      <w:r w:rsidR="000A3F53">
        <w:rPr>
          <w:rFonts w:asciiTheme="minorHAnsi" w:hAnsiTheme="minorHAnsi" w:cstheme="minorHAnsi"/>
        </w:rPr>
        <w:t xml:space="preserve"> wat een onderdeel is van kwaliteitszorg</w:t>
      </w:r>
      <w:r w:rsidR="00324BD9" w:rsidRPr="00836BF9">
        <w:rPr>
          <w:rFonts w:asciiTheme="minorHAnsi" w:hAnsiTheme="minorHAnsi" w:cstheme="minorHAnsi"/>
        </w:rPr>
        <w:t>.</w:t>
      </w:r>
      <w:r w:rsidR="00984ABA" w:rsidRPr="00836BF9">
        <w:rPr>
          <w:rFonts w:asciiTheme="minorHAnsi" w:hAnsiTheme="minorHAnsi" w:cstheme="minorHAnsi"/>
        </w:rPr>
        <w:t xml:space="preserve"> Deze lessen kun je gebruiken voor dit thema en de examen onderdelen die hier </w:t>
      </w:r>
      <w:r w:rsidR="00557759" w:rsidRPr="00836BF9">
        <w:rPr>
          <w:rFonts w:asciiTheme="minorHAnsi" w:hAnsiTheme="minorHAnsi" w:cstheme="minorHAnsi"/>
        </w:rPr>
        <w:t>geëxamineerd</w:t>
      </w:r>
      <w:r w:rsidR="00984ABA" w:rsidRPr="00836BF9">
        <w:rPr>
          <w:rFonts w:asciiTheme="minorHAnsi" w:hAnsiTheme="minorHAnsi" w:cstheme="minorHAnsi"/>
        </w:rPr>
        <w:t xml:space="preserve"> worden.</w:t>
      </w:r>
      <w:r w:rsidR="00C370E0" w:rsidRPr="00836BF9">
        <w:rPr>
          <w:rFonts w:asciiTheme="minorHAnsi" w:hAnsiTheme="minorHAnsi" w:cstheme="minorHAnsi"/>
        </w:rPr>
        <w:t xml:space="preserve"> </w:t>
      </w:r>
      <w:r w:rsidR="002974B5" w:rsidRPr="00E44C44">
        <w:rPr>
          <w:rFonts w:asciiTheme="minorHAnsi" w:hAnsiTheme="minorHAnsi" w:cstheme="minorHAnsi"/>
        </w:rPr>
        <w:t xml:space="preserve">Het vak </w:t>
      </w:r>
      <w:r w:rsidR="00C370E0" w:rsidRPr="00E44C44">
        <w:rPr>
          <w:rFonts w:asciiTheme="minorHAnsi" w:hAnsiTheme="minorHAnsi" w:cstheme="minorHAnsi"/>
        </w:rPr>
        <w:t xml:space="preserve">Nederlands </w:t>
      </w:r>
      <w:r w:rsidR="00C370E0">
        <w:rPr>
          <w:rFonts w:asciiTheme="minorHAnsi" w:hAnsiTheme="minorHAnsi" w:cstheme="minorHAnsi"/>
        </w:rPr>
        <w:t xml:space="preserve">speelt een belangrijke rol in </w:t>
      </w:r>
      <w:r w:rsidR="00411B08">
        <w:rPr>
          <w:rFonts w:asciiTheme="minorHAnsi" w:hAnsiTheme="minorHAnsi" w:cstheme="minorHAnsi"/>
        </w:rPr>
        <w:t xml:space="preserve">dit examenonderdeel, met name de onderdelen: </w:t>
      </w:r>
      <w:r w:rsidR="00646108">
        <w:rPr>
          <w:rFonts w:asciiTheme="minorHAnsi" w:hAnsiTheme="minorHAnsi" w:cstheme="minorHAnsi"/>
        </w:rPr>
        <w:t xml:space="preserve"> </w:t>
      </w:r>
    </w:p>
    <w:p w14:paraId="1834D968" w14:textId="77777777" w:rsidR="00816B84" w:rsidRDefault="00836BF9" w:rsidP="00836BF9">
      <w:pPr>
        <w:pBdr>
          <w:top w:val="single" w:sz="4" w:space="1" w:color="auto"/>
          <w:left w:val="single" w:sz="4" w:space="4" w:color="auto"/>
          <w:bottom w:val="single" w:sz="4" w:space="1" w:color="auto"/>
          <w:right w:val="single" w:sz="4" w:space="4" w:color="auto"/>
        </w:pBdr>
        <w:shd w:val="clear" w:color="auto" w:fill="DEEAF6" w:themeFill="accent1" w:themeFillTint="33"/>
        <w:ind w:firstLine="708"/>
        <w:contextualSpacing/>
        <w:rPr>
          <w:rFonts w:asciiTheme="minorHAnsi" w:hAnsiTheme="minorHAnsi" w:cstheme="minorHAnsi"/>
        </w:rPr>
      </w:pPr>
      <w:r>
        <w:rPr>
          <w:rFonts w:asciiTheme="minorHAnsi" w:hAnsiTheme="minorHAnsi" w:cstheme="minorHAnsi"/>
        </w:rPr>
        <w:t xml:space="preserve">          </w:t>
      </w:r>
      <w:r w:rsidR="00646108">
        <w:rPr>
          <w:rFonts w:asciiTheme="minorHAnsi" w:hAnsiTheme="minorHAnsi" w:cstheme="minorHAnsi"/>
        </w:rPr>
        <w:t xml:space="preserve">- </w:t>
      </w:r>
      <w:r w:rsidR="00557759">
        <w:rPr>
          <w:rFonts w:asciiTheme="minorHAnsi" w:hAnsiTheme="minorHAnsi" w:cstheme="minorHAnsi"/>
        </w:rPr>
        <w:t>S</w:t>
      </w:r>
      <w:r w:rsidR="00646108">
        <w:rPr>
          <w:rFonts w:asciiTheme="minorHAnsi" w:hAnsiTheme="minorHAnsi" w:cstheme="minorHAnsi"/>
        </w:rPr>
        <w:t>chrijven</w:t>
      </w:r>
    </w:p>
    <w:p w14:paraId="3E852B25" w14:textId="77777777" w:rsidR="00646108" w:rsidRDefault="00646108" w:rsidP="00F366CA">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ab/>
        <w:t xml:space="preserve">          - </w:t>
      </w:r>
      <w:r w:rsidR="004F5CB3">
        <w:rPr>
          <w:rFonts w:asciiTheme="minorHAnsi" w:hAnsiTheme="minorHAnsi" w:cstheme="minorHAnsi"/>
        </w:rPr>
        <w:t>Taalverzorging</w:t>
      </w:r>
    </w:p>
    <w:p w14:paraId="15D50568" w14:textId="77777777" w:rsidR="00A168A5" w:rsidRDefault="004F5CB3" w:rsidP="00D06A5B">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                        - </w:t>
      </w:r>
      <w:r w:rsidR="00557759">
        <w:rPr>
          <w:rFonts w:asciiTheme="minorHAnsi" w:hAnsiTheme="minorHAnsi" w:cstheme="minorHAnsi"/>
        </w:rPr>
        <w:t>Spreekvaardigheid</w:t>
      </w:r>
    </w:p>
    <w:p w14:paraId="283D2DE4" w14:textId="77777777" w:rsidR="001D09F0" w:rsidRDefault="00084027" w:rsidP="00D06A5B">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Tijdens en aan </w:t>
      </w:r>
      <w:r w:rsidR="0072232D">
        <w:rPr>
          <w:rFonts w:asciiTheme="minorHAnsi" w:hAnsiTheme="minorHAnsi" w:cstheme="minorHAnsi"/>
        </w:rPr>
        <w:t>het eind van dit thema worden de onderstaande examens geëxamineerd.</w:t>
      </w:r>
    </w:p>
    <w:p w14:paraId="4E1645C4" w14:textId="77777777" w:rsidR="00475AEE" w:rsidRDefault="00D06A5B" w:rsidP="00D06A5B">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B1-K2-W1 Werkt aan eigen deskundigheid</w:t>
      </w:r>
    </w:p>
    <w:p w14:paraId="477F440C" w14:textId="77777777" w:rsidR="00054759" w:rsidRDefault="00D06A5B"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B1-K2-W3 Werkt aan bevorderen en bewaken van kwaliteitszorg.</w:t>
      </w:r>
    </w:p>
    <w:p w14:paraId="78626403" w14:textId="77777777" w:rsidR="00D86CB2" w:rsidRDefault="00D86CB2"/>
    <w:p w14:paraId="71A3B741" w14:textId="77777777" w:rsidR="00FC5057" w:rsidRPr="0089066F" w:rsidRDefault="00865173" w:rsidP="0089066F">
      <w:pPr>
        <w:pBdr>
          <w:top w:val="single" w:sz="4" w:space="1" w:color="auto"/>
          <w:left w:val="single" w:sz="4" w:space="4" w:color="auto"/>
          <w:bottom w:val="single" w:sz="4" w:space="1" w:color="auto"/>
          <w:right w:val="single" w:sz="4" w:space="4" w:color="auto"/>
        </w:pBdr>
        <w:shd w:val="clear" w:color="auto" w:fill="DEEAF6" w:themeFill="accent1" w:themeFillTint="33"/>
        <w:rPr>
          <w:b/>
          <w:bCs/>
        </w:rPr>
      </w:pPr>
      <w:r w:rsidRPr="002657D7">
        <w:rPr>
          <w:b/>
          <w:bCs/>
        </w:rPr>
        <w:t>Uitleg lessen</w:t>
      </w:r>
    </w:p>
    <w:p w14:paraId="30BA35AB" w14:textId="77777777" w:rsidR="00865173" w:rsidRPr="00E70264" w:rsidRDefault="00865173" w:rsidP="00865173">
      <w:pPr>
        <w:pBdr>
          <w:top w:val="single" w:sz="4" w:space="1" w:color="auto"/>
          <w:left w:val="single" w:sz="4" w:space="4" w:color="auto"/>
          <w:bottom w:val="single" w:sz="4" w:space="1" w:color="auto"/>
          <w:right w:val="single" w:sz="4" w:space="4" w:color="auto"/>
        </w:pBdr>
        <w:shd w:val="clear" w:color="auto" w:fill="DEEAF6" w:themeFill="accent1" w:themeFillTint="33"/>
        <w:spacing w:after="0"/>
        <w:rPr>
          <w:i/>
          <w:iCs/>
        </w:rPr>
      </w:pPr>
      <w:r w:rsidRPr="00E70264">
        <w:rPr>
          <w:i/>
          <w:iCs/>
        </w:rPr>
        <w:t>Onlinelessen:</w:t>
      </w:r>
    </w:p>
    <w:p w14:paraId="72A9C11A" w14:textId="77777777" w:rsidR="00865173" w:rsidRDefault="00865173" w:rsidP="00865173">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De opdrachten en PowerPoints voor dit thema staan in de</w:t>
      </w:r>
      <w:r w:rsidR="00023084">
        <w:t xml:space="preserve"> digitale leeromgeving</w:t>
      </w:r>
      <w:r w:rsidR="00CF1573">
        <w:t xml:space="preserve">. </w:t>
      </w:r>
      <w:r>
        <w:t xml:space="preserve">Je volgt deze zelfstandig volgens schema. </w:t>
      </w:r>
    </w:p>
    <w:p w14:paraId="7561F66E" w14:textId="77777777" w:rsidR="00865173" w:rsidRPr="00E70264" w:rsidRDefault="00865173" w:rsidP="00865173">
      <w:pPr>
        <w:pBdr>
          <w:top w:val="single" w:sz="4" w:space="1" w:color="auto"/>
          <w:left w:val="single" w:sz="4" w:space="4" w:color="auto"/>
          <w:bottom w:val="single" w:sz="4" w:space="1" w:color="auto"/>
          <w:right w:val="single" w:sz="4" w:space="4" w:color="auto"/>
        </w:pBdr>
        <w:shd w:val="clear" w:color="auto" w:fill="DEEAF6" w:themeFill="accent1" w:themeFillTint="33"/>
        <w:spacing w:after="0"/>
        <w:rPr>
          <w:i/>
          <w:iCs/>
        </w:rPr>
      </w:pPr>
      <w:r w:rsidRPr="00E70264">
        <w:rPr>
          <w:i/>
          <w:iCs/>
        </w:rPr>
        <w:t>Begeleidingslessen:</w:t>
      </w:r>
    </w:p>
    <w:p w14:paraId="4A37E10E" w14:textId="77777777" w:rsidR="00865173" w:rsidRDefault="00865173" w:rsidP="00865173">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Tijdens deze lessen kun je extra informatie vragen over het thema en de opdrachten. Daarnaast k</w:t>
      </w:r>
      <w:r w:rsidR="00286581">
        <w:t xml:space="preserve">rijg je verdiepingslessen en opdrachten voor de </w:t>
      </w:r>
      <w:r w:rsidR="00E70264">
        <w:t xml:space="preserve">onderdelen deskundigheidsbevordering en </w:t>
      </w:r>
      <w:r w:rsidR="00026E41">
        <w:t>kwaliteitszorg</w:t>
      </w:r>
      <w:r w:rsidR="00E70264">
        <w:t>.</w:t>
      </w:r>
    </w:p>
    <w:p w14:paraId="5CC1C31B" w14:textId="77777777" w:rsidR="00865173" w:rsidRDefault="00865173"/>
    <w:p w14:paraId="1066C7AA" w14:textId="77777777" w:rsidR="00366AAD" w:rsidRDefault="00366AAD"/>
    <w:p w14:paraId="52068AF7" w14:textId="77777777" w:rsidR="00F27DF6" w:rsidRDefault="00F27DF6">
      <w:r>
        <w:br w:type="page"/>
      </w:r>
    </w:p>
    <w:tbl>
      <w:tblPr>
        <w:tblStyle w:val="Tabelraster"/>
        <w:tblW w:w="9782" w:type="dxa"/>
        <w:tblInd w:w="-289" w:type="dxa"/>
        <w:tblLayout w:type="fixed"/>
        <w:tblLook w:val="04A0" w:firstRow="1" w:lastRow="0" w:firstColumn="1" w:lastColumn="0" w:noHBand="0" w:noVBand="1"/>
      </w:tblPr>
      <w:tblGrid>
        <w:gridCol w:w="1844"/>
        <w:gridCol w:w="7938"/>
      </w:tblGrid>
      <w:tr w:rsidR="00865173" w:rsidRPr="00C215F3" w14:paraId="3961388E" w14:textId="77777777" w:rsidTr="00FF30D5">
        <w:trPr>
          <w:trHeight w:val="841"/>
        </w:trPr>
        <w:tc>
          <w:tcPr>
            <w:tcW w:w="1844" w:type="dxa"/>
          </w:tcPr>
          <w:p w14:paraId="600E0723" w14:textId="77777777" w:rsidR="00865173" w:rsidRPr="00CE64B5" w:rsidRDefault="00865173" w:rsidP="00FF30D5">
            <w:pPr>
              <w:tabs>
                <w:tab w:val="left" w:pos="720"/>
              </w:tabs>
              <w:spacing w:after="0"/>
              <w:rPr>
                <w:rFonts w:asciiTheme="minorHAnsi" w:hAnsiTheme="minorHAnsi" w:cstheme="minorHAnsi"/>
                <w:b/>
              </w:rPr>
            </w:pPr>
            <w:r>
              <w:rPr>
                <w:rFonts w:asciiTheme="minorHAnsi" w:hAnsiTheme="minorHAnsi" w:cstheme="minorHAnsi"/>
                <w:b/>
              </w:rPr>
              <w:lastRenderedPageBreak/>
              <w:t xml:space="preserve">Opdrachten </w:t>
            </w:r>
          </w:p>
        </w:tc>
        <w:tc>
          <w:tcPr>
            <w:tcW w:w="7938" w:type="dxa"/>
          </w:tcPr>
          <w:p w14:paraId="1534A8A7" w14:textId="77777777" w:rsidR="00B73FF1" w:rsidRDefault="00B73FF1" w:rsidP="00FC145F">
            <w:pPr>
              <w:pBdr>
                <w:top w:val="single" w:sz="4" w:space="1" w:color="auto"/>
                <w:left w:val="single" w:sz="4" w:space="5" w:color="auto"/>
                <w:bottom w:val="single" w:sz="4" w:space="1" w:color="auto"/>
                <w:right w:val="single" w:sz="4" w:space="4" w:color="auto"/>
              </w:pBdr>
              <w:spacing w:after="0"/>
            </w:pPr>
            <w:r>
              <w:t>In het stappenplan</w:t>
            </w:r>
            <w:r w:rsidR="00146AA8">
              <w:t xml:space="preserve"> </w:t>
            </w:r>
            <w:r>
              <w:t>staat beschreven in fasen hoe dit proces verloopt en welke opdrachten daarbij horen</w:t>
            </w:r>
            <w:r w:rsidR="00463CC0">
              <w:t>,</w:t>
            </w:r>
            <w:r>
              <w:t xml:space="preserve"> hier kun je in het kort lezen welke dat zijn</w:t>
            </w:r>
            <w:r w:rsidR="00463CC0">
              <w:t>;</w:t>
            </w:r>
          </w:p>
          <w:p w14:paraId="2036C777" w14:textId="77777777" w:rsidR="00885220" w:rsidRDefault="00885220" w:rsidP="00FC145F">
            <w:pPr>
              <w:pBdr>
                <w:top w:val="single" w:sz="4" w:space="1" w:color="auto"/>
                <w:left w:val="single" w:sz="4" w:space="5" w:color="auto"/>
                <w:bottom w:val="single" w:sz="4" w:space="1" w:color="auto"/>
                <w:right w:val="single" w:sz="4" w:space="4" w:color="auto"/>
              </w:pBdr>
              <w:spacing w:after="0"/>
              <w:rPr>
                <w:b/>
                <w:bCs/>
              </w:rPr>
            </w:pPr>
          </w:p>
          <w:p w14:paraId="708EEDEE" w14:textId="77777777" w:rsidR="00683F24" w:rsidRPr="00353FC1" w:rsidRDefault="00353FC1" w:rsidP="00FC145F">
            <w:pPr>
              <w:pBdr>
                <w:top w:val="single" w:sz="4" w:space="1" w:color="auto"/>
                <w:left w:val="single" w:sz="4" w:space="5" w:color="auto"/>
                <w:bottom w:val="single" w:sz="4" w:space="1" w:color="auto"/>
                <w:right w:val="single" w:sz="4" w:space="4" w:color="auto"/>
              </w:pBdr>
              <w:spacing w:after="0"/>
              <w:rPr>
                <w:b/>
                <w:bCs/>
              </w:rPr>
            </w:pPr>
            <w:r w:rsidRPr="00353FC1">
              <w:rPr>
                <w:b/>
                <w:bCs/>
              </w:rPr>
              <w:t>Individueel:</w:t>
            </w:r>
          </w:p>
          <w:p w14:paraId="364AAB2A" w14:textId="77777777" w:rsidR="00B73FF1" w:rsidRPr="00887012" w:rsidRDefault="00F91414" w:rsidP="00FC145F">
            <w:pPr>
              <w:pBdr>
                <w:top w:val="single" w:sz="4" w:space="1" w:color="auto"/>
                <w:left w:val="single" w:sz="4" w:space="5" w:color="auto"/>
                <w:bottom w:val="single" w:sz="4" w:space="1" w:color="auto"/>
                <w:right w:val="single" w:sz="4" w:space="4" w:color="auto"/>
              </w:pBdr>
              <w:spacing w:after="0"/>
              <w:rPr>
                <w:b/>
                <w:bCs/>
                <w:i/>
                <w:iCs/>
              </w:rPr>
            </w:pPr>
            <w:r>
              <w:rPr>
                <w:b/>
                <w:bCs/>
                <w:i/>
                <w:iCs/>
              </w:rPr>
              <w:t>J</w:t>
            </w:r>
            <w:r w:rsidR="003A7354" w:rsidRPr="00887012">
              <w:rPr>
                <w:b/>
                <w:bCs/>
                <w:i/>
                <w:iCs/>
              </w:rPr>
              <w:t>e deskundigheid bevorderen</w:t>
            </w:r>
            <w:r w:rsidR="00146AA8" w:rsidRPr="00887012">
              <w:rPr>
                <w:b/>
                <w:bCs/>
                <w:i/>
                <w:iCs/>
              </w:rPr>
              <w:t>:</w:t>
            </w:r>
          </w:p>
          <w:p w14:paraId="69952CB8" w14:textId="77777777" w:rsidR="00635DDB" w:rsidRPr="00BC6532" w:rsidRDefault="002E2E22" w:rsidP="00885220">
            <w:pPr>
              <w:pBdr>
                <w:top w:val="single" w:sz="4" w:space="1" w:color="auto"/>
                <w:left w:val="single" w:sz="4" w:space="5" w:color="auto"/>
                <w:bottom w:val="single" w:sz="4" w:space="1" w:color="auto"/>
                <w:right w:val="single" w:sz="4" w:space="4" w:color="auto"/>
              </w:pBdr>
              <w:spacing w:after="0"/>
            </w:pPr>
            <w:r w:rsidRPr="00BC6532">
              <w:t>Hiervoor schrijf je</w:t>
            </w:r>
            <w:r w:rsidR="00353FC1" w:rsidRPr="00BC6532">
              <w:t xml:space="preserve"> </w:t>
            </w:r>
            <w:r w:rsidRPr="00BC6532">
              <w:t>een verslag</w:t>
            </w:r>
            <w:r w:rsidR="00F759CB" w:rsidRPr="00BC6532">
              <w:t xml:space="preserve"> </w:t>
            </w:r>
            <w:r w:rsidR="008B0DFD" w:rsidRPr="00BC6532">
              <w:t>o</w:t>
            </w:r>
            <w:r w:rsidR="003C5BD9" w:rsidRPr="00BC6532">
              <w:t>ver het onderwerp waarin je je wilt verdiepen. Je bevordert je deskundigheid</w:t>
            </w:r>
            <w:r w:rsidR="00CB01C9" w:rsidRPr="00BC6532">
              <w:t xml:space="preserve"> </w:t>
            </w:r>
            <w:r w:rsidR="003C5BD9" w:rsidRPr="00BC6532">
              <w:t xml:space="preserve"> en draagt de verworven expertise over</w:t>
            </w:r>
            <w:r w:rsidR="00900284" w:rsidRPr="00BC6532">
              <w:t xml:space="preserve"> aan je klasgenoten</w:t>
            </w:r>
            <w:r w:rsidR="003C5BD9" w:rsidRPr="00BC6532">
              <w:t xml:space="preserve">. </w:t>
            </w:r>
            <w:r w:rsidR="00276BE9" w:rsidRPr="00BC6532">
              <w:t>Je verdiept j</w:t>
            </w:r>
            <w:r w:rsidR="00F0623E" w:rsidRPr="00BC6532">
              <w:t>e in een maatschappelijke, technologische en /of vakinhoudelijke ontwikkeli</w:t>
            </w:r>
            <w:r w:rsidR="009E4FD2" w:rsidRPr="00BC6532">
              <w:t>ng waarbij je ook de actuele wet</w:t>
            </w:r>
            <w:r w:rsidR="00200A35" w:rsidRPr="00BC6532">
              <w:t xml:space="preserve">- en regelgeving en </w:t>
            </w:r>
            <w:r w:rsidR="00021E09" w:rsidRPr="00BC6532">
              <w:t xml:space="preserve">je </w:t>
            </w:r>
            <w:r w:rsidR="00200A35" w:rsidRPr="00BC6532">
              <w:t>visie op zorg</w:t>
            </w:r>
            <w:r w:rsidR="00BC6532" w:rsidRPr="00BC6532">
              <w:t xml:space="preserve"> beschrijft</w:t>
            </w:r>
            <w:r w:rsidR="00200A35" w:rsidRPr="00BC6532">
              <w:t>.</w:t>
            </w:r>
            <w:r w:rsidR="0098278A" w:rsidRPr="00BC6532">
              <w:t xml:space="preserve"> Hiervoor maak je gebruik van </w:t>
            </w:r>
            <w:proofErr w:type="spellStart"/>
            <w:r w:rsidR="00822D53" w:rsidRPr="00BC6532">
              <w:t>e</w:t>
            </w:r>
            <w:r w:rsidR="0098278A" w:rsidRPr="00BC6532">
              <w:t>vidence</w:t>
            </w:r>
            <w:proofErr w:type="spellEnd"/>
            <w:r w:rsidR="00822D53" w:rsidRPr="00BC6532">
              <w:t xml:space="preserve"> – </w:t>
            </w:r>
            <w:proofErr w:type="spellStart"/>
            <w:r w:rsidR="00822D53" w:rsidRPr="00BC6532">
              <w:t>based</w:t>
            </w:r>
            <w:proofErr w:type="spellEnd"/>
            <w:r w:rsidR="00822D53" w:rsidRPr="00BC6532">
              <w:t xml:space="preserve"> vakliteratuur. </w:t>
            </w:r>
            <w:r w:rsidR="00AF6035" w:rsidRPr="00BC6532">
              <w:t>Je sluit dit af met een presentatie aan klasgeno</w:t>
            </w:r>
            <w:r w:rsidR="00A93B9E" w:rsidRPr="00BC6532">
              <w:t>ten</w:t>
            </w:r>
            <w:r w:rsidR="008C1B36" w:rsidRPr="00BC6532">
              <w:t xml:space="preserve"> zodat je </w:t>
            </w:r>
            <w:r w:rsidR="00DD1BB9" w:rsidRPr="00BC6532">
              <w:t>jouw expertise hebt overgedragen aan beroepsgenoten.</w:t>
            </w:r>
          </w:p>
          <w:p w14:paraId="1AE16D1B" w14:textId="77777777" w:rsidR="00683F24" w:rsidRPr="00023084" w:rsidRDefault="00683F24" w:rsidP="00FC145F">
            <w:pPr>
              <w:pBdr>
                <w:top w:val="single" w:sz="4" w:space="1" w:color="auto"/>
                <w:left w:val="single" w:sz="4" w:space="5" w:color="auto"/>
                <w:bottom w:val="single" w:sz="4" w:space="1" w:color="auto"/>
                <w:right w:val="single" w:sz="4" w:space="4" w:color="auto"/>
              </w:pBdr>
              <w:spacing w:after="0"/>
              <w:rPr>
                <w:strike/>
                <w:color w:val="FF0000"/>
              </w:rPr>
            </w:pPr>
          </w:p>
          <w:p w14:paraId="55236B9D" w14:textId="77777777" w:rsidR="002142E6" w:rsidRPr="00887012" w:rsidRDefault="00F91B7B" w:rsidP="00FC145F">
            <w:pPr>
              <w:pBdr>
                <w:top w:val="single" w:sz="4" w:space="1" w:color="auto"/>
                <w:left w:val="single" w:sz="4" w:space="5" w:color="auto"/>
                <w:bottom w:val="single" w:sz="4" w:space="1" w:color="auto"/>
                <w:right w:val="single" w:sz="4" w:space="4" w:color="auto"/>
              </w:pBdr>
              <w:spacing w:after="0"/>
              <w:rPr>
                <w:b/>
                <w:bCs/>
                <w:i/>
                <w:iCs/>
              </w:rPr>
            </w:pPr>
            <w:r w:rsidRPr="00887012">
              <w:rPr>
                <w:b/>
                <w:bCs/>
                <w:i/>
                <w:iCs/>
              </w:rPr>
              <w:t xml:space="preserve">Bevorderen en bewaken van </w:t>
            </w:r>
            <w:r w:rsidRPr="00673723">
              <w:rPr>
                <w:b/>
                <w:bCs/>
                <w:i/>
                <w:iCs/>
              </w:rPr>
              <w:t>kwaliteit</w:t>
            </w:r>
            <w:r w:rsidR="00673723">
              <w:rPr>
                <w:b/>
                <w:bCs/>
                <w:i/>
                <w:iCs/>
              </w:rPr>
              <w:t>s</w:t>
            </w:r>
            <w:r w:rsidRPr="00673723">
              <w:rPr>
                <w:b/>
                <w:bCs/>
                <w:i/>
                <w:iCs/>
              </w:rPr>
              <w:t>zorg</w:t>
            </w:r>
            <w:r w:rsidR="00353FC1" w:rsidRPr="00887012">
              <w:rPr>
                <w:b/>
                <w:bCs/>
                <w:i/>
                <w:iCs/>
              </w:rPr>
              <w:t>:</w:t>
            </w:r>
          </w:p>
          <w:p w14:paraId="4AE458D3" w14:textId="77777777" w:rsidR="0021129C" w:rsidRDefault="0029503D" w:rsidP="00FC145F">
            <w:pPr>
              <w:pBdr>
                <w:top w:val="single" w:sz="4" w:space="1" w:color="auto"/>
                <w:left w:val="single" w:sz="4" w:space="5" w:color="auto"/>
                <w:bottom w:val="single" w:sz="4" w:space="1" w:color="auto"/>
                <w:right w:val="single" w:sz="4" w:space="4" w:color="auto"/>
              </w:pBdr>
              <w:spacing w:after="0"/>
            </w:pPr>
            <w:r w:rsidRPr="0029503D">
              <w:t xml:space="preserve">In deze fase ga je starten met het bevorderen en bewaken van de </w:t>
            </w:r>
            <w:r w:rsidRPr="00C14CB7">
              <w:t>kwaliteit</w:t>
            </w:r>
            <w:r w:rsidR="00C14CB7">
              <w:t>s</w:t>
            </w:r>
            <w:r w:rsidRPr="00C14CB7">
              <w:t>zorg</w:t>
            </w:r>
            <w:r w:rsidR="0021129C">
              <w:t xml:space="preserve">. </w:t>
            </w:r>
          </w:p>
          <w:p w14:paraId="35307AFB" w14:textId="77777777" w:rsidR="009A59B0" w:rsidRPr="00683F24" w:rsidRDefault="0021129C" w:rsidP="00FC145F">
            <w:pPr>
              <w:pBdr>
                <w:top w:val="single" w:sz="4" w:space="1" w:color="auto"/>
                <w:left w:val="single" w:sz="4" w:space="5" w:color="auto"/>
                <w:bottom w:val="single" w:sz="4" w:space="1" w:color="auto"/>
                <w:right w:val="single" w:sz="4" w:space="4" w:color="auto"/>
              </w:pBdr>
              <w:spacing w:after="0"/>
              <w:rPr>
                <w:strike/>
              </w:rPr>
            </w:pPr>
            <w:r w:rsidRPr="00C14CB7">
              <w:t>Hi</w:t>
            </w:r>
            <w:r w:rsidR="0029503D" w:rsidRPr="00C14CB7">
              <w:t xml:space="preserve">erbij ga je met een aanbeveling uit je verslag door en maak je een plan van aanpak voor </w:t>
            </w:r>
            <w:r w:rsidR="000235CA" w:rsidRPr="00C14CB7">
              <w:t xml:space="preserve">het </w:t>
            </w:r>
            <w:r w:rsidR="0029503D" w:rsidRPr="00C14CB7">
              <w:t>verbetertraject</w:t>
            </w:r>
            <w:r w:rsidR="005D3137">
              <w:t xml:space="preserve">. </w:t>
            </w:r>
            <w:r w:rsidR="0029503D" w:rsidRPr="0029503D">
              <w:t xml:space="preserve"> </w:t>
            </w:r>
            <w:r w:rsidR="001D6852">
              <w:t xml:space="preserve">Ook bij </w:t>
            </w:r>
            <w:r w:rsidR="00A53D20">
              <w:t xml:space="preserve">het opstellen van het </w:t>
            </w:r>
            <w:r w:rsidR="0029503D" w:rsidRPr="0029503D">
              <w:t>verbeterplan</w:t>
            </w:r>
            <w:r w:rsidR="00A53D20">
              <w:t xml:space="preserve"> maak je </w:t>
            </w:r>
            <w:r w:rsidR="0029503D" w:rsidRPr="0029503D">
              <w:t>gebruik van</w:t>
            </w:r>
            <w:r w:rsidR="0036135E">
              <w:t xml:space="preserve"> </w:t>
            </w:r>
            <w:r w:rsidR="0029503D" w:rsidRPr="0074301C">
              <w:t xml:space="preserve">wetenschappelijk onderzoek </w:t>
            </w:r>
            <w:r w:rsidR="009F5840" w:rsidRPr="0074301C">
              <w:t>(Eviden</w:t>
            </w:r>
            <w:r w:rsidR="00836BF9" w:rsidRPr="0074301C">
              <w:t>ce</w:t>
            </w:r>
            <w:r w:rsidR="009F5840" w:rsidRPr="0074301C">
              <w:t xml:space="preserve"> </w:t>
            </w:r>
            <w:r w:rsidR="009F5840">
              <w:t>Ba</w:t>
            </w:r>
            <w:r w:rsidR="00A32D63">
              <w:t>sed Practice)</w:t>
            </w:r>
            <w:r w:rsidR="00F91414">
              <w:t>.</w:t>
            </w:r>
            <w:r w:rsidR="00A76A32" w:rsidRPr="00A76A32">
              <w:t xml:space="preserve"> V</w:t>
            </w:r>
            <w:r w:rsidR="00A32D63">
              <w:t>ervolgens ga je</w:t>
            </w:r>
            <w:r w:rsidR="00A76A32" w:rsidRPr="00A76A32">
              <w:t xml:space="preserve"> het verbeterplan uitvoeren binnen de procedures van de instelling en de wettelijke kaders</w:t>
            </w:r>
            <w:r w:rsidR="007D3EC2">
              <w:t>.</w:t>
            </w:r>
            <w:r w:rsidR="00A76A32" w:rsidRPr="00A76A32">
              <w:t xml:space="preserve"> </w:t>
            </w:r>
            <w:r w:rsidR="00873BA1">
              <w:t xml:space="preserve">Daarna </w:t>
            </w:r>
            <w:r w:rsidR="00A76A32" w:rsidRPr="00A76A32">
              <w:t xml:space="preserve">maakt </w:t>
            </w:r>
            <w:r w:rsidR="00873BA1">
              <w:t xml:space="preserve">je </w:t>
            </w:r>
            <w:r w:rsidR="00A76A32" w:rsidRPr="00A76A32">
              <w:t xml:space="preserve">een rapportage van het verloop van </w:t>
            </w:r>
            <w:r w:rsidR="00887012" w:rsidRPr="00887012">
              <w:t xml:space="preserve">dit verbetertraject. </w:t>
            </w:r>
            <w:r w:rsidR="005657EE" w:rsidRPr="005657EE">
              <w:t xml:space="preserve">Dit proces sluit je af door middel van een posterpresentatie </w:t>
            </w:r>
            <w:r w:rsidR="00E552B4">
              <w:t>a</w:t>
            </w:r>
            <w:r w:rsidR="00776DDE" w:rsidRPr="00776DDE">
              <w:t>an je collega</w:t>
            </w:r>
            <w:r w:rsidR="00745266">
              <w:t>’</w:t>
            </w:r>
            <w:r w:rsidR="00776DDE" w:rsidRPr="00776DDE">
              <w:t>s</w:t>
            </w:r>
            <w:r w:rsidR="00745266">
              <w:t xml:space="preserve"> op je afdeling</w:t>
            </w:r>
            <w:r w:rsidR="005474D3">
              <w:t xml:space="preserve">. </w:t>
            </w:r>
          </w:p>
          <w:p w14:paraId="1FEAD158" w14:textId="77777777" w:rsidR="00683F24" w:rsidRDefault="00683F24" w:rsidP="00FC145F">
            <w:pPr>
              <w:pBdr>
                <w:top w:val="single" w:sz="4" w:space="1" w:color="auto"/>
                <w:left w:val="single" w:sz="4" w:space="5" w:color="auto"/>
                <w:bottom w:val="single" w:sz="4" w:space="1" w:color="auto"/>
                <w:right w:val="single" w:sz="4" w:space="4" w:color="auto"/>
              </w:pBdr>
              <w:spacing w:after="0"/>
              <w:rPr>
                <w:b/>
                <w:bCs/>
                <w:i/>
                <w:iCs/>
              </w:rPr>
            </w:pPr>
          </w:p>
          <w:p w14:paraId="0E6DCE80" w14:textId="77777777" w:rsidR="009A59B0" w:rsidRDefault="009A59B0" w:rsidP="00FC145F">
            <w:pPr>
              <w:pBdr>
                <w:top w:val="single" w:sz="4" w:space="1" w:color="auto"/>
                <w:left w:val="single" w:sz="4" w:space="5" w:color="auto"/>
                <w:bottom w:val="single" w:sz="4" w:space="1" w:color="auto"/>
                <w:right w:val="single" w:sz="4" w:space="4" w:color="auto"/>
              </w:pBdr>
              <w:spacing w:after="0"/>
              <w:rPr>
                <w:b/>
                <w:bCs/>
                <w:i/>
                <w:iCs/>
              </w:rPr>
            </w:pPr>
            <w:r w:rsidRPr="005C2DB7">
              <w:rPr>
                <w:b/>
                <w:bCs/>
                <w:i/>
                <w:iCs/>
              </w:rPr>
              <w:t>Examen gespre</w:t>
            </w:r>
            <w:r w:rsidR="00945D87">
              <w:rPr>
                <w:b/>
                <w:bCs/>
                <w:i/>
                <w:iCs/>
              </w:rPr>
              <w:t>k</w:t>
            </w:r>
            <w:r w:rsidR="00C05D80">
              <w:rPr>
                <w:b/>
                <w:bCs/>
                <w:i/>
                <w:iCs/>
              </w:rPr>
              <w:t>:</w:t>
            </w:r>
          </w:p>
          <w:p w14:paraId="2597BA73" w14:textId="77777777" w:rsidR="00FF13F3" w:rsidRPr="00AB7248" w:rsidRDefault="000305B5" w:rsidP="008F1F50">
            <w:pPr>
              <w:pBdr>
                <w:top w:val="single" w:sz="4" w:space="1" w:color="auto"/>
                <w:left w:val="single" w:sz="4" w:space="5" w:color="auto"/>
                <w:bottom w:val="single" w:sz="4" w:space="1" w:color="auto"/>
                <w:right w:val="single" w:sz="4" w:space="4" w:color="auto"/>
              </w:pBdr>
              <w:spacing w:after="0"/>
            </w:pPr>
            <w:r w:rsidRPr="00AB7248">
              <w:t xml:space="preserve">Wanneer </w:t>
            </w:r>
            <w:r w:rsidR="00706093" w:rsidRPr="00AB7248">
              <w:t>je jouw</w:t>
            </w:r>
            <w:r w:rsidRPr="00AB7248">
              <w:t xml:space="preserve"> </w:t>
            </w:r>
            <w:r w:rsidR="00945D87" w:rsidRPr="00AB7248">
              <w:t xml:space="preserve">deskundigheid </w:t>
            </w:r>
            <w:r w:rsidR="00F86645" w:rsidRPr="00AB7248">
              <w:t>hebt bevordert</w:t>
            </w:r>
            <w:r w:rsidR="0074301C" w:rsidRPr="00AB7248">
              <w:t xml:space="preserve"> </w:t>
            </w:r>
            <w:r w:rsidR="00945D87" w:rsidRPr="00AB7248">
              <w:t>en</w:t>
            </w:r>
            <w:r w:rsidR="00A169C3" w:rsidRPr="00AB7248">
              <w:t xml:space="preserve"> </w:t>
            </w:r>
            <w:r w:rsidRPr="00AB7248">
              <w:t xml:space="preserve">de </w:t>
            </w:r>
            <w:r w:rsidR="00945D87" w:rsidRPr="00AB7248">
              <w:t xml:space="preserve">verworven expertise </w:t>
            </w:r>
            <w:r w:rsidR="00F86645" w:rsidRPr="00AB7248">
              <w:t xml:space="preserve">hebt </w:t>
            </w:r>
            <w:r w:rsidR="00945D87" w:rsidRPr="00AB7248">
              <w:t>over</w:t>
            </w:r>
            <w:r w:rsidR="00681D1A" w:rsidRPr="00AB7248">
              <w:t>ge</w:t>
            </w:r>
            <w:r w:rsidR="00945D87" w:rsidRPr="00AB7248">
              <w:t>dragen</w:t>
            </w:r>
            <w:r w:rsidR="00F86645" w:rsidRPr="00AB7248">
              <w:t xml:space="preserve"> </w:t>
            </w:r>
            <w:r w:rsidR="00855366" w:rsidRPr="00AB7248">
              <w:t>rest nu</w:t>
            </w:r>
            <w:r w:rsidR="00F86645" w:rsidRPr="00AB7248">
              <w:t xml:space="preserve"> alleen het onderdeel</w:t>
            </w:r>
            <w:r w:rsidR="00A4189E" w:rsidRPr="00AB7248">
              <w:t xml:space="preserve">: </w:t>
            </w:r>
            <w:r w:rsidR="00F86645" w:rsidRPr="00AB7248">
              <w:t xml:space="preserve">het </w:t>
            </w:r>
            <w:r w:rsidR="00855366" w:rsidRPr="00AB7248">
              <w:t>examengesprek van B1- K2-W3</w:t>
            </w:r>
            <w:r w:rsidR="00A4189E" w:rsidRPr="00AB7248">
              <w:t xml:space="preserve">  </w:t>
            </w:r>
            <w:r w:rsidR="002B1B50" w:rsidRPr="00AB7248">
              <w:t>‘</w:t>
            </w:r>
            <w:r w:rsidR="00A4189E" w:rsidRPr="00AB7248">
              <w:rPr>
                <w:rFonts w:asciiTheme="minorHAnsi" w:hAnsiTheme="minorHAnsi" w:cstheme="minorHAnsi"/>
              </w:rPr>
              <w:t>werkt aan bevorderen en bewaken van kwaliteitszorg</w:t>
            </w:r>
            <w:r w:rsidR="002B1B50" w:rsidRPr="00AB7248">
              <w:rPr>
                <w:rFonts w:asciiTheme="minorHAnsi" w:hAnsiTheme="minorHAnsi" w:cstheme="minorHAnsi"/>
              </w:rPr>
              <w:t>’</w:t>
            </w:r>
            <w:r w:rsidR="00A4189E" w:rsidRPr="00AB7248">
              <w:t>.</w:t>
            </w:r>
            <w:r w:rsidR="00855366" w:rsidRPr="00AB7248">
              <w:t xml:space="preserve"> </w:t>
            </w:r>
            <w:r w:rsidR="00F86645" w:rsidRPr="00AB7248">
              <w:t xml:space="preserve"> </w:t>
            </w:r>
          </w:p>
          <w:p w14:paraId="48D89F39" w14:textId="46B0663E" w:rsidR="007E728E" w:rsidRPr="00683F24" w:rsidRDefault="00A4189E" w:rsidP="008F1F50">
            <w:pPr>
              <w:pBdr>
                <w:top w:val="single" w:sz="4" w:space="1" w:color="auto"/>
                <w:left w:val="single" w:sz="4" w:space="5" w:color="auto"/>
                <w:bottom w:val="single" w:sz="4" w:space="1" w:color="auto"/>
                <w:right w:val="single" w:sz="4" w:space="4" w:color="auto"/>
              </w:pBdr>
              <w:spacing w:after="0"/>
              <w:rPr>
                <w:color w:val="FF0000"/>
              </w:rPr>
            </w:pPr>
            <w:r w:rsidRPr="00AB7248">
              <w:t>Hierbij geef</w:t>
            </w:r>
            <w:r w:rsidR="00855366" w:rsidRPr="00AB7248">
              <w:t xml:space="preserve"> je </w:t>
            </w:r>
            <w:r w:rsidR="005D2220" w:rsidRPr="00AB7248">
              <w:t xml:space="preserve">tijdens het examen gesprek </w:t>
            </w:r>
            <w:r w:rsidRPr="00AB7248">
              <w:t xml:space="preserve">een analyse van je knelpunt en beargumenteer je de keuzes </w:t>
            </w:r>
            <w:r w:rsidR="00021E09" w:rsidRPr="00AB7248">
              <w:t>van je</w:t>
            </w:r>
            <w:r w:rsidRPr="00AB7248">
              <w:t xml:space="preserve"> voorstellen. Dit onderbouw je met je kennis die je hebt opgedaan en beschreven in je verbeterplan</w:t>
            </w:r>
            <w:r w:rsidR="00EE2AE2">
              <w:t>;</w:t>
            </w:r>
            <w:r w:rsidR="005D2220" w:rsidRPr="00AB7248">
              <w:t xml:space="preserve"> ook verantwoord je dit vanuit je visie.</w:t>
            </w:r>
          </w:p>
        </w:tc>
      </w:tr>
      <w:tr w:rsidR="00382282" w14:paraId="7E7169C4" w14:textId="77777777" w:rsidTr="00C90583">
        <w:trPr>
          <w:trHeight w:val="699"/>
        </w:trPr>
        <w:tc>
          <w:tcPr>
            <w:tcW w:w="1844" w:type="dxa"/>
          </w:tcPr>
          <w:p w14:paraId="61C37A2C" w14:textId="77777777" w:rsidR="00382282" w:rsidRPr="00836F24" w:rsidRDefault="00836F24" w:rsidP="00B27FEA">
            <w:pPr>
              <w:autoSpaceDE w:val="0"/>
              <w:autoSpaceDN w:val="0"/>
              <w:adjustRightInd w:val="0"/>
              <w:rPr>
                <w:rFonts w:asciiTheme="minorHAnsi" w:hAnsiTheme="minorHAnsi" w:cstheme="minorHAnsi"/>
                <w:b/>
              </w:rPr>
            </w:pPr>
            <w:r>
              <w:rPr>
                <w:rFonts w:asciiTheme="minorHAnsi" w:hAnsiTheme="minorHAnsi" w:cstheme="minorHAnsi"/>
                <w:b/>
              </w:rPr>
              <w:t xml:space="preserve">Doelen </w:t>
            </w:r>
          </w:p>
          <w:p w14:paraId="2332DAFA" w14:textId="77777777" w:rsidR="001216CE" w:rsidRPr="001216CE" w:rsidRDefault="001216CE" w:rsidP="00B27FEA">
            <w:pPr>
              <w:autoSpaceDE w:val="0"/>
              <w:autoSpaceDN w:val="0"/>
              <w:adjustRightInd w:val="0"/>
              <w:rPr>
                <w:rFonts w:asciiTheme="minorHAnsi" w:hAnsiTheme="minorHAnsi" w:cstheme="minorHAnsi"/>
                <w:color w:val="FF0000"/>
              </w:rPr>
            </w:pPr>
          </w:p>
        </w:tc>
        <w:tc>
          <w:tcPr>
            <w:tcW w:w="7938" w:type="dxa"/>
          </w:tcPr>
          <w:p w14:paraId="71077F5C" w14:textId="77777777" w:rsidR="00382282" w:rsidRDefault="00382282" w:rsidP="004D2411">
            <w:pPr>
              <w:pStyle w:val="Geenafstand"/>
            </w:pPr>
            <w:bookmarkStart w:id="0" w:name="_Hlk5285305"/>
            <w:r>
              <w:t>Aan het eind van dit them</w:t>
            </w:r>
            <w:bookmarkEnd w:id="0"/>
            <w:r w:rsidR="00E05506">
              <w:t>a kun je</w:t>
            </w:r>
            <w:r w:rsidR="00BE734F">
              <w:t>:</w:t>
            </w:r>
          </w:p>
          <w:p w14:paraId="47ADE4C2" w14:textId="77777777" w:rsidR="007077FF" w:rsidRDefault="00F716F8" w:rsidP="00080BC3">
            <w:pPr>
              <w:pStyle w:val="Geenafstand"/>
              <w:numPr>
                <w:ilvl w:val="0"/>
                <w:numId w:val="1"/>
              </w:numPr>
              <w:rPr>
                <w:color w:val="000000" w:themeColor="text1"/>
              </w:rPr>
            </w:pPr>
            <w:r>
              <w:rPr>
                <w:color w:val="000000" w:themeColor="text1"/>
              </w:rPr>
              <w:t>b</w:t>
            </w:r>
            <w:r w:rsidR="007937D0" w:rsidRPr="007937D0">
              <w:rPr>
                <w:color w:val="000000" w:themeColor="text1"/>
              </w:rPr>
              <w:t xml:space="preserve">eschrijven hoe je </w:t>
            </w:r>
            <w:r w:rsidR="006E4DD6">
              <w:rPr>
                <w:color w:val="000000" w:themeColor="text1"/>
              </w:rPr>
              <w:t xml:space="preserve">je in </w:t>
            </w:r>
            <w:r w:rsidR="007937D0" w:rsidRPr="00ED7426">
              <w:t xml:space="preserve">maatschappelijke, technische en/of vakinhoudelijke  ontwikkelingen </w:t>
            </w:r>
            <w:r w:rsidR="006E4DD6">
              <w:t>(</w:t>
            </w:r>
            <w:r w:rsidR="001C744A" w:rsidRPr="00ED7426">
              <w:t xml:space="preserve">met betrekking tot </w:t>
            </w:r>
            <w:r w:rsidR="00AC790E" w:rsidRPr="00ED7426">
              <w:t>je gekozen onderwerp</w:t>
            </w:r>
            <w:r w:rsidR="006E4DD6">
              <w:t>)</w:t>
            </w:r>
            <w:r w:rsidR="00AC790E" w:rsidRPr="00ED7426">
              <w:t xml:space="preserve"> hebt verdiep</w:t>
            </w:r>
            <w:r w:rsidR="00980A11" w:rsidRPr="00ED7426">
              <w:t>t</w:t>
            </w:r>
            <w:r w:rsidRPr="00ED7426">
              <w:t>;</w:t>
            </w:r>
          </w:p>
          <w:p w14:paraId="752DB586" w14:textId="77777777" w:rsidR="007516DE" w:rsidRPr="00E853CA" w:rsidRDefault="00F716F8" w:rsidP="00080BC3">
            <w:pPr>
              <w:pStyle w:val="Geenafstand"/>
              <w:numPr>
                <w:ilvl w:val="0"/>
                <w:numId w:val="1"/>
              </w:numPr>
              <w:rPr>
                <w:color w:val="000000" w:themeColor="text1"/>
              </w:rPr>
            </w:pPr>
            <w:r>
              <w:rPr>
                <w:color w:val="000000" w:themeColor="text1"/>
              </w:rPr>
              <w:t>b</w:t>
            </w:r>
            <w:r w:rsidR="00E853CA" w:rsidRPr="00E853CA">
              <w:rPr>
                <w:color w:val="000000" w:themeColor="text1"/>
              </w:rPr>
              <w:t>eschrijven wat de actuele wet en regelgeving ten aanzien van je onderwerp is</w:t>
            </w:r>
            <w:r>
              <w:rPr>
                <w:color w:val="000000" w:themeColor="text1"/>
              </w:rPr>
              <w:t>;</w:t>
            </w:r>
          </w:p>
          <w:p w14:paraId="7599C7B8" w14:textId="77777777" w:rsidR="00D279D7" w:rsidRDefault="00F716F8" w:rsidP="00080BC3">
            <w:pPr>
              <w:pStyle w:val="Geenafstand"/>
              <w:numPr>
                <w:ilvl w:val="0"/>
                <w:numId w:val="1"/>
              </w:numPr>
              <w:rPr>
                <w:color w:val="000000" w:themeColor="text1"/>
              </w:rPr>
            </w:pPr>
            <w:r>
              <w:rPr>
                <w:color w:val="000000" w:themeColor="text1"/>
              </w:rPr>
              <w:t>e</w:t>
            </w:r>
            <w:r w:rsidR="003E56E1">
              <w:rPr>
                <w:color w:val="000000" w:themeColor="text1"/>
              </w:rPr>
              <w:t xml:space="preserve">en knelpunt in de </w:t>
            </w:r>
            <w:r w:rsidR="00895ED0">
              <w:rPr>
                <w:color w:val="000000" w:themeColor="text1"/>
              </w:rPr>
              <w:t>zorgverlening signaleren en aan de juiste persoon melden</w:t>
            </w:r>
            <w:r>
              <w:rPr>
                <w:color w:val="000000" w:themeColor="text1"/>
              </w:rPr>
              <w:t>;</w:t>
            </w:r>
          </w:p>
          <w:p w14:paraId="278FC95E" w14:textId="77777777" w:rsidR="00895ED0" w:rsidRDefault="00F716F8" w:rsidP="00080BC3">
            <w:pPr>
              <w:pStyle w:val="Geenafstand"/>
              <w:numPr>
                <w:ilvl w:val="0"/>
                <w:numId w:val="1"/>
              </w:numPr>
              <w:rPr>
                <w:color w:val="000000" w:themeColor="text1"/>
              </w:rPr>
            </w:pPr>
            <w:r>
              <w:rPr>
                <w:color w:val="000000" w:themeColor="text1"/>
              </w:rPr>
              <w:t>b</w:t>
            </w:r>
            <w:r w:rsidR="00DE6AD1">
              <w:rPr>
                <w:color w:val="000000" w:themeColor="text1"/>
              </w:rPr>
              <w:t xml:space="preserve">eschrijven welke stappen er genomen worden in de organisatie </w:t>
            </w:r>
            <w:r w:rsidR="00F06F0D">
              <w:rPr>
                <w:color w:val="000000" w:themeColor="text1"/>
              </w:rPr>
              <w:t>t.a.v. het gekozen knelpunt</w:t>
            </w:r>
            <w:r>
              <w:rPr>
                <w:color w:val="000000" w:themeColor="text1"/>
              </w:rPr>
              <w:t>;</w:t>
            </w:r>
          </w:p>
          <w:p w14:paraId="522CE7CD" w14:textId="77777777" w:rsidR="006256BE" w:rsidRPr="006256BE" w:rsidRDefault="00F716F8" w:rsidP="00080BC3">
            <w:pPr>
              <w:pStyle w:val="Geenafstand"/>
              <w:numPr>
                <w:ilvl w:val="0"/>
                <w:numId w:val="1"/>
              </w:numPr>
              <w:rPr>
                <w:color w:val="000000" w:themeColor="text1"/>
              </w:rPr>
            </w:pPr>
            <w:r>
              <w:rPr>
                <w:color w:val="000000" w:themeColor="text1"/>
              </w:rPr>
              <w:t>m</w:t>
            </w:r>
            <w:r w:rsidR="0065796A">
              <w:rPr>
                <w:color w:val="000000" w:themeColor="text1"/>
              </w:rPr>
              <w:t xml:space="preserve">eer dan twee </w:t>
            </w:r>
            <w:r w:rsidR="00DB01DD">
              <w:rPr>
                <w:color w:val="000000" w:themeColor="text1"/>
              </w:rPr>
              <w:t xml:space="preserve"> bronnen gebruiken bij de onderbouwing van je </w:t>
            </w:r>
            <w:r w:rsidR="0065796A">
              <w:rPr>
                <w:color w:val="000000" w:themeColor="text1"/>
              </w:rPr>
              <w:t xml:space="preserve">voorstellen tot verbetering </w:t>
            </w:r>
            <w:r w:rsidR="00515707">
              <w:rPr>
                <w:color w:val="000000" w:themeColor="text1"/>
              </w:rPr>
              <w:t xml:space="preserve">van kwaliteitszorg </w:t>
            </w:r>
            <w:r w:rsidR="0065796A">
              <w:rPr>
                <w:color w:val="000000" w:themeColor="text1"/>
              </w:rPr>
              <w:t>waarbij er gebruik wordt gemaakt van EBP</w:t>
            </w:r>
            <w:r w:rsidR="003B1F56">
              <w:rPr>
                <w:color w:val="000000" w:themeColor="text1"/>
              </w:rPr>
              <w:t xml:space="preserve"> in de verslaglegging</w:t>
            </w:r>
            <w:r>
              <w:rPr>
                <w:color w:val="000000" w:themeColor="text1"/>
              </w:rPr>
              <w:t>;</w:t>
            </w:r>
          </w:p>
          <w:p w14:paraId="1FC57658" w14:textId="77777777" w:rsidR="00515707" w:rsidRDefault="000F038D" w:rsidP="00080BC3">
            <w:pPr>
              <w:pStyle w:val="Geenafstand"/>
              <w:numPr>
                <w:ilvl w:val="0"/>
                <w:numId w:val="1"/>
              </w:numPr>
              <w:rPr>
                <w:color w:val="000000" w:themeColor="text1"/>
              </w:rPr>
            </w:pPr>
            <w:r>
              <w:rPr>
                <w:color w:val="000000" w:themeColor="text1"/>
              </w:rPr>
              <w:t>b</w:t>
            </w:r>
            <w:r w:rsidR="003F2899">
              <w:rPr>
                <w:color w:val="000000" w:themeColor="text1"/>
              </w:rPr>
              <w:t xml:space="preserve">eschrijven </w:t>
            </w:r>
            <w:r w:rsidR="007035FD">
              <w:rPr>
                <w:color w:val="000000" w:themeColor="text1"/>
              </w:rPr>
              <w:t>op basis van je onderzoe</w:t>
            </w:r>
            <w:r w:rsidR="006256BE">
              <w:rPr>
                <w:color w:val="000000" w:themeColor="text1"/>
              </w:rPr>
              <w:t>k</w:t>
            </w:r>
            <w:r w:rsidR="003F2899">
              <w:rPr>
                <w:color w:val="000000" w:themeColor="text1"/>
              </w:rPr>
              <w:t xml:space="preserve"> wat je</w:t>
            </w:r>
            <w:r w:rsidR="003F2899" w:rsidRPr="00ED7426">
              <w:t xml:space="preserve"> </w:t>
            </w:r>
            <w:r w:rsidR="00F716F8" w:rsidRPr="00ED7426">
              <w:t>verbeter</w:t>
            </w:r>
            <w:r w:rsidR="003F2899" w:rsidRPr="00ED7426">
              <w:t xml:space="preserve">voorstellen </w:t>
            </w:r>
            <w:r w:rsidR="003F2899">
              <w:rPr>
                <w:color w:val="000000" w:themeColor="text1"/>
              </w:rPr>
              <w:t>zijn</w:t>
            </w:r>
            <w:r w:rsidR="00F716F8">
              <w:rPr>
                <w:color w:val="000000" w:themeColor="text1"/>
              </w:rPr>
              <w:t>;</w:t>
            </w:r>
          </w:p>
          <w:p w14:paraId="7559E3C2" w14:textId="77777777" w:rsidR="003F2899" w:rsidRDefault="00D3072E" w:rsidP="00080BC3">
            <w:pPr>
              <w:pStyle w:val="Geenafstand"/>
              <w:numPr>
                <w:ilvl w:val="0"/>
                <w:numId w:val="1"/>
              </w:numPr>
              <w:rPr>
                <w:color w:val="000000" w:themeColor="text1"/>
              </w:rPr>
            </w:pPr>
            <w:r>
              <w:rPr>
                <w:color w:val="000000" w:themeColor="text1"/>
              </w:rPr>
              <w:t xml:space="preserve">vertellen hoe er rekening is gehouden met de protocollen en procedures van de </w:t>
            </w:r>
            <w:r w:rsidR="00EF71D5" w:rsidRPr="00EF71D5">
              <w:rPr>
                <w:color w:val="000000" w:themeColor="text1"/>
              </w:rPr>
              <w:t>Instellingen en de wettelijke kaders</w:t>
            </w:r>
            <w:r w:rsidR="00F716F8">
              <w:rPr>
                <w:color w:val="000000" w:themeColor="text1"/>
              </w:rPr>
              <w:t>;</w:t>
            </w:r>
          </w:p>
          <w:p w14:paraId="148388DC" w14:textId="77777777" w:rsidR="006256BE" w:rsidRDefault="007516DE" w:rsidP="00080BC3">
            <w:pPr>
              <w:pStyle w:val="Geenafstand"/>
              <w:numPr>
                <w:ilvl w:val="0"/>
                <w:numId w:val="1"/>
              </w:numPr>
              <w:rPr>
                <w:color w:val="000000" w:themeColor="text1"/>
              </w:rPr>
            </w:pPr>
            <w:r w:rsidRPr="007516DE">
              <w:rPr>
                <w:color w:val="000000" w:themeColor="text1"/>
              </w:rPr>
              <w:t>collega</w:t>
            </w:r>
            <w:r w:rsidR="00F716F8">
              <w:rPr>
                <w:color w:val="000000" w:themeColor="text1"/>
              </w:rPr>
              <w:t>’</w:t>
            </w:r>
            <w:r w:rsidRPr="007516DE">
              <w:rPr>
                <w:color w:val="000000" w:themeColor="text1"/>
              </w:rPr>
              <w:t xml:space="preserve">s motiveren om je voorstellen die </w:t>
            </w:r>
            <w:r w:rsidRPr="00ED7426">
              <w:t>heb</w:t>
            </w:r>
            <w:r w:rsidR="00F716F8" w:rsidRPr="00ED7426">
              <w:t>t</w:t>
            </w:r>
            <w:r w:rsidRPr="00ED7426">
              <w:t xml:space="preserve"> geschreven uit</w:t>
            </w:r>
            <w:r w:rsidR="00F716F8" w:rsidRPr="00ED7426">
              <w:t xml:space="preserve"> te </w:t>
            </w:r>
            <w:r w:rsidRPr="007516DE">
              <w:rPr>
                <w:color w:val="000000" w:themeColor="text1"/>
              </w:rPr>
              <w:t>voeren</w:t>
            </w:r>
            <w:r w:rsidR="00F716F8">
              <w:rPr>
                <w:color w:val="000000" w:themeColor="text1"/>
              </w:rPr>
              <w:t>;</w:t>
            </w:r>
          </w:p>
          <w:p w14:paraId="15260B4F" w14:textId="77777777" w:rsidR="008D219D" w:rsidRDefault="000F038D" w:rsidP="00080BC3">
            <w:pPr>
              <w:pStyle w:val="Geenafstand"/>
              <w:numPr>
                <w:ilvl w:val="0"/>
                <w:numId w:val="1"/>
              </w:numPr>
              <w:rPr>
                <w:color w:val="000000" w:themeColor="text1"/>
              </w:rPr>
            </w:pPr>
            <w:r>
              <w:rPr>
                <w:color w:val="000000" w:themeColor="text1"/>
              </w:rPr>
              <w:lastRenderedPageBreak/>
              <w:t>e</w:t>
            </w:r>
            <w:r w:rsidR="00FD0604" w:rsidRPr="00FD0604">
              <w:rPr>
                <w:color w:val="000000" w:themeColor="text1"/>
              </w:rPr>
              <w:t>e</w:t>
            </w:r>
            <w:r>
              <w:rPr>
                <w:color w:val="000000" w:themeColor="text1"/>
              </w:rPr>
              <w:t>n</w:t>
            </w:r>
            <w:r w:rsidR="00FD0604" w:rsidRPr="00FD0604">
              <w:rPr>
                <w:color w:val="000000" w:themeColor="text1"/>
              </w:rPr>
              <w:t xml:space="preserve"> verbeterplan implementeren op de afdeling en d</w:t>
            </w:r>
            <w:r w:rsidR="00F716F8">
              <w:rPr>
                <w:color w:val="000000" w:themeColor="text1"/>
              </w:rPr>
              <w:t>it</w:t>
            </w:r>
            <w:r w:rsidR="00FD0604" w:rsidRPr="00FD0604">
              <w:rPr>
                <w:color w:val="000000" w:themeColor="text1"/>
              </w:rPr>
              <w:t xml:space="preserve"> beschrijven in een proces en product verslag. </w:t>
            </w:r>
          </w:p>
          <w:p w14:paraId="6F8C8FB1" w14:textId="77777777" w:rsidR="00A122CA" w:rsidRPr="00E3384B" w:rsidRDefault="000F038D" w:rsidP="00080BC3">
            <w:pPr>
              <w:pStyle w:val="Geenafstand"/>
              <w:numPr>
                <w:ilvl w:val="0"/>
                <w:numId w:val="1"/>
              </w:numPr>
              <w:rPr>
                <w:color w:val="000000" w:themeColor="text1"/>
              </w:rPr>
            </w:pPr>
            <w:r>
              <w:rPr>
                <w:color w:val="000000" w:themeColor="text1"/>
              </w:rPr>
              <w:t>d</w:t>
            </w:r>
            <w:r w:rsidR="00F91414">
              <w:rPr>
                <w:color w:val="000000" w:themeColor="text1"/>
              </w:rPr>
              <w:t>.m.v.</w:t>
            </w:r>
            <w:r w:rsidR="00F81A9D">
              <w:rPr>
                <w:color w:val="000000" w:themeColor="text1"/>
              </w:rPr>
              <w:t xml:space="preserve"> een</w:t>
            </w:r>
            <w:r w:rsidR="00A122CA" w:rsidRPr="00A122CA">
              <w:rPr>
                <w:color w:val="000000" w:themeColor="text1"/>
              </w:rPr>
              <w:t xml:space="preserve">  poster presentatie </w:t>
            </w:r>
            <w:r w:rsidR="00F81A9D" w:rsidRPr="00F81A9D">
              <w:rPr>
                <w:color w:val="000000" w:themeColor="text1"/>
              </w:rPr>
              <w:t xml:space="preserve">de uitkomsten </w:t>
            </w:r>
            <w:r w:rsidR="00F81A9D">
              <w:rPr>
                <w:color w:val="000000" w:themeColor="text1"/>
              </w:rPr>
              <w:t xml:space="preserve">van je </w:t>
            </w:r>
            <w:r w:rsidR="00F81A9D" w:rsidRPr="00F81A9D">
              <w:rPr>
                <w:color w:val="000000" w:themeColor="text1"/>
              </w:rPr>
              <w:t xml:space="preserve"> v</w:t>
            </w:r>
            <w:r w:rsidR="00F81A9D">
              <w:rPr>
                <w:color w:val="000000" w:themeColor="text1"/>
              </w:rPr>
              <w:t>er</w:t>
            </w:r>
            <w:r w:rsidR="00F81A9D" w:rsidRPr="00F81A9D">
              <w:rPr>
                <w:color w:val="000000" w:themeColor="text1"/>
              </w:rPr>
              <w:t>beterplan presenteren aan je collega</w:t>
            </w:r>
            <w:r>
              <w:rPr>
                <w:color w:val="000000" w:themeColor="text1"/>
              </w:rPr>
              <w:t>’</w:t>
            </w:r>
            <w:r w:rsidR="00F81A9D" w:rsidRPr="00F81A9D">
              <w:rPr>
                <w:color w:val="000000" w:themeColor="text1"/>
              </w:rPr>
              <w:t>s en klasgenoten in het UMCG</w:t>
            </w:r>
          </w:p>
        </w:tc>
      </w:tr>
      <w:tr w:rsidR="003A5166" w:rsidRPr="00C13515" w14:paraId="6053E24C" w14:textId="77777777" w:rsidTr="00EE2AE2">
        <w:tc>
          <w:tcPr>
            <w:tcW w:w="1844" w:type="dxa"/>
          </w:tcPr>
          <w:p w14:paraId="5FF376C4" w14:textId="77777777" w:rsidR="003A5166" w:rsidRPr="006A433D" w:rsidRDefault="003A5166" w:rsidP="00EE2AE2">
            <w:pPr>
              <w:autoSpaceDE w:val="0"/>
              <w:autoSpaceDN w:val="0"/>
              <w:adjustRightInd w:val="0"/>
              <w:rPr>
                <w:rFonts w:asciiTheme="majorHAnsi" w:hAnsiTheme="majorHAnsi" w:cstheme="minorHAnsi"/>
                <w:b/>
              </w:rPr>
            </w:pPr>
            <w:r>
              <w:rPr>
                <w:rFonts w:asciiTheme="majorHAnsi" w:hAnsiTheme="majorHAnsi" w:cstheme="minorHAnsi"/>
                <w:b/>
              </w:rPr>
              <w:lastRenderedPageBreak/>
              <w:t xml:space="preserve">Periode </w:t>
            </w:r>
          </w:p>
        </w:tc>
        <w:tc>
          <w:tcPr>
            <w:tcW w:w="7938" w:type="dxa"/>
          </w:tcPr>
          <w:p w14:paraId="1A203311" w14:textId="77777777" w:rsidR="003A5166" w:rsidRPr="00C13515" w:rsidRDefault="003A5166" w:rsidP="00EE2AE2">
            <w:pPr>
              <w:autoSpaceDE w:val="0"/>
              <w:autoSpaceDN w:val="0"/>
              <w:adjustRightInd w:val="0"/>
              <w:rPr>
                <w:rFonts w:asciiTheme="minorHAnsi" w:hAnsiTheme="minorHAnsi" w:cstheme="minorHAnsi"/>
                <w:color w:val="FF0000"/>
              </w:rPr>
            </w:pPr>
            <w:r w:rsidRPr="007F24C7">
              <w:rPr>
                <w:rFonts w:asciiTheme="minorHAnsi" w:hAnsiTheme="minorHAnsi" w:cstheme="minorHAnsi"/>
              </w:rPr>
              <w:t>7 februari t/m 2</w:t>
            </w:r>
            <w:r>
              <w:rPr>
                <w:rFonts w:asciiTheme="minorHAnsi" w:hAnsiTheme="minorHAnsi" w:cstheme="minorHAnsi"/>
              </w:rPr>
              <w:t>7</w:t>
            </w:r>
            <w:r w:rsidRPr="007F24C7">
              <w:rPr>
                <w:rFonts w:asciiTheme="minorHAnsi" w:hAnsiTheme="minorHAnsi" w:cstheme="minorHAnsi"/>
              </w:rPr>
              <w:t xml:space="preserve"> mei 2022</w:t>
            </w:r>
          </w:p>
        </w:tc>
      </w:tr>
      <w:tr w:rsidR="003A5166" w:rsidRPr="00564F11" w14:paraId="194DD6DA" w14:textId="77777777" w:rsidTr="00EE2AE2">
        <w:tc>
          <w:tcPr>
            <w:tcW w:w="1844" w:type="dxa"/>
          </w:tcPr>
          <w:p w14:paraId="0D1D769F" w14:textId="77777777" w:rsidR="003A5166" w:rsidRDefault="003A5166" w:rsidP="00EE2AE2">
            <w:pPr>
              <w:autoSpaceDE w:val="0"/>
              <w:autoSpaceDN w:val="0"/>
              <w:adjustRightInd w:val="0"/>
              <w:rPr>
                <w:rFonts w:asciiTheme="majorHAnsi" w:hAnsiTheme="majorHAnsi" w:cstheme="minorHAnsi"/>
                <w:b/>
              </w:rPr>
            </w:pPr>
            <w:r>
              <w:rPr>
                <w:rFonts w:asciiTheme="majorHAnsi" w:hAnsiTheme="majorHAnsi" w:cstheme="minorHAnsi"/>
                <w:b/>
              </w:rPr>
              <w:t>Lesmateriaal</w:t>
            </w:r>
          </w:p>
          <w:p w14:paraId="3E5C72A6" w14:textId="77777777" w:rsidR="003A5166" w:rsidRPr="00552451" w:rsidRDefault="003A5166" w:rsidP="00EE2AE2">
            <w:pPr>
              <w:rPr>
                <w:rFonts w:asciiTheme="majorHAnsi" w:hAnsiTheme="majorHAnsi" w:cstheme="minorHAnsi"/>
              </w:rPr>
            </w:pPr>
          </w:p>
        </w:tc>
        <w:tc>
          <w:tcPr>
            <w:tcW w:w="7938" w:type="dxa"/>
          </w:tcPr>
          <w:p w14:paraId="7BA72FAE" w14:textId="77777777" w:rsidR="003A5166" w:rsidRPr="00E17852" w:rsidRDefault="003A5166" w:rsidP="00EE2AE2">
            <w:pPr>
              <w:pStyle w:val="Geenafstand"/>
              <w:rPr>
                <w:b/>
              </w:rPr>
            </w:pPr>
            <w:r w:rsidRPr="00E17852">
              <w:rPr>
                <w:b/>
              </w:rPr>
              <w:t xml:space="preserve">Literatuur: </w:t>
            </w:r>
          </w:p>
          <w:p w14:paraId="57DD1D32" w14:textId="77777777" w:rsidR="003A5166" w:rsidRDefault="003A5166" w:rsidP="00EE2AE2">
            <w:pPr>
              <w:pStyle w:val="Geenafstand"/>
            </w:pPr>
            <w:r>
              <w:t xml:space="preserve">Traject V&amp;V Zorgverlening, organisatie en beroep </w:t>
            </w:r>
          </w:p>
          <w:p w14:paraId="58B5F216" w14:textId="77777777" w:rsidR="003A5166" w:rsidRDefault="003A5166" w:rsidP="00EE2AE2">
            <w:pPr>
              <w:pStyle w:val="Geenafstand"/>
            </w:pPr>
            <w:r>
              <w:t xml:space="preserve">Materiaal docenten Gilde traject </w:t>
            </w:r>
          </w:p>
          <w:p w14:paraId="5715178C" w14:textId="77777777" w:rsidR="003A5166" w:rsidRDefault="003A5166" w:rsidP="00EE2AE2">
            <w:pPr>
              <w:pStyle w:val="Geenafstand"/>
            </w:pPr>
            <w:r>
              <w:t>Protocollen UMCG</w:t>
            </w:r>
          </w:p>
          <w:p w14:paraId="5F3542BB" w14:textId="77777777" w:rsidR="003A5166" w:rsidRPr="00564F11" w:rsidRDefault="003A5166" w:rsidP="00EE2AE2">
            <w:pPr>
              <w:pStyle w:val="Geenafstand"/>
            </w:pPr>
            <w:r>
              <w:t>Vakliteratuur</w:t>
            </w:r>
          </w:p>
        </w:tc>
      </w:tr>
      <w:tr w:rsidR="003A5166" w:rsidRPr="00E81AAB" w14:paraId="3B338719" w14:textId="77777777" w:rsidTr="00EE2AE2">
        <w:tc>
          <w:tcPr>
            <w:tcW w:w="1844" w:type="dxa"/>
          </w:tcPr>
          <w:p w14:paraId="5A3837A5" w14:textId="77777777" w:rsidR="003A5166" w:rsidRDefault="003A5166" w:rsidP="00EE2AE2">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39BB959A" w14:textId="77777777" w:rsidR="003A5166" w:rsidRPr="00A75E59" w:rsidRDefault="003A5166" w:rsidP="00EE2AE2">
            <w:pPr>
              <w:autoSpaceDE w:val="0"/>
              <w:autoSpaceDN w:val="0"/>
              <w:adjustRightInd w:val="0"/>
              <w:rPr>
                <w:rFonts w:asciiTheme="minorHAnsi" w:hAnsiTheme="minorHAnsi" w:cstheme="minorHAnsi"/>
                <w:b/>
              </w:rPr>
            </w:pPr>
          </w:p>
        </w:tc>
        <w:tc>
          <w:tcPr>
            <w:tcW w:w="7938" w:type="dxa"/>
          </w:tcPr>
          <w:p w14:paraId="6C66F48F" w14:textId="77777777" w:rsidR="003A5166" w:rsidRPr="008029FA" w:rsidRDefault="003A5166" w:rsidP="00EE2AE2">
            <w:pPr>
              <w:autoSpaceDE w:val="0"/>
              <w:autoSpaceDN w:val="0"/>
              <w:adjustRightInd w:val="0"/>
              <w:spacing w:after="0" w:line="240" w:lineRule="auto"/>
              <w:rPr>
                <w:rFonts w:asciiTheme="minorHAnsi" w:hAnsiTheme="minorHAnsi" w:cstheme="minorHAnsi"/>
              </w:rPr>
            </w:pPr>
            <w:r w:rsidRPr="008029FA">
              <w:rPr>
                <w:rFonts w:asciiTheme="minorHAnsi" w:hAnsiTheme="minorHAnsi" w:cstheme="minorHAnsi"/>
              </w:rPr>
              <w:t>Samenwerken</w:t>
            </w:r>
          </w:p>
          <w:p w14:paraId="44C0F3F5" w14:textId="77777777" w:rsidR="003A5166" w:rsidRDefault="003A5166" w:rsidP="00EE2AE2">
            <w:pPr>
              <w:autoSpaceDE w:val="0"/>
              <w:autoSpaceDN w:val="0"/>
              <w:adjustRightInd w:val="0"/>
              <w:spacing w:after="0" w:line="240" w:lineRule="auto"/>
              <w:jc w:val="both"/>
              <w:rPr>
                <w:rFonts w:asciiTheme="minorHAnsi" w:hAnsiTheme="minorHAnsi" w:cstheme="minorHAnsi"/>
              </w:rPr>
            </w:pPr>
            <w:r w:rsidRPr="008029FA">
              <w:rPr>
                <w:rFonts w:asciiTheme="minorHAnsi" w:hAnsiTheme="minorHAnsi" w:cstheme="minorHAnsi"/>
              </w:rPr>
              <w:t>F</w:t>
            </w:r>
            <w:r w:rsidRPr="00F60468">
              <w:rPr>
                <w:rFonts w:asciiTheme="minorHAnsi" w:hAnsiTheme="minorHAnsi" w:cstheme="minorHAnsi"/>
              </w:rPr>
              <w:t>eedback geven en ontvangen</w:t>
            </w:r>
          </w:p>
          <w:p w14:paraId="395BC7F5" w14:textId="77777777" w:rsidR="003A5166" w:rsidRPr="00F60468" w:rsidRDefault="003A5166" w:rsidP="00EE2AE2">
            <w:pPr>
              <w:autoSpaceDE w:val="0"/>
              <w:autoSpaceDN w:val="0"/>
              <w:adjustRightInd w:val="0"/>
              <w:spacing w:after="0" w:line="240" w:lineRule="auto"/>
              <w:jc w:val="both"/>
              <w:rPr>
                <w:rFonts w:asciiTheme="minorHAnsi" w:hAnsiTheme="minorHAnsi" w:cstheme="minorHAnsi"/>
              </w:rPr>
            </w:pPr>
            <w:r>
              <w:rPr>
                <w:rFonts w:asciiTheme="minorHAnsi" w:hAnsiTheme="minorHAnsi" w:cstheme="minorHAnsi"/>
              </w:rPr>
              <w:t>Deskundigheidsbevordering</w:t>
            </w:r>
          </w:p>
          <w:p w14:paraId="1112E690" w14:textId="77777777" w:rsidR="003A5166" w:rsidRDefault="003A5166" w:rsidP="00EE2AE2">
            <w:pPr>
              <w:spacing w:after="0" w:line="240" w:lineRule="auto"/>
              <w:jc w:val="both"/>
            </w:pPr>
            <w:r>
              <w:t>Kwaliteitszorg</w:t>
            </w:r>
          </w:p>
          <w:p w14:paraId="1D23CCA6" w14:textId="77777777" w:rsidR="003A5166" w:rsidRDefault="003A5166" w:rsidP="00EE2AE2">
            <w:pPr>
              <w:spacing w:after="0" w:line="240" w:lineRule="auto"/>
              <w:jc w:val="both"/>
            </w:pPr>
            <w:r>
              <w:t>DIM/ CIM</w:t>
            </w:r>
          </w:p>
          <w:p w14:paraId="016EC7D6" w14:textId="77777777" w:rsidR="003A5166" w:rsidRDefault="003A5166" w:rsidP="00EE2AE2">
            <w:pPr>
              <w:spacing w:after="0" w:line="240" w:lineRule="auto"/>
              <w:jc w:val="both"/>
            </w:pPr>
            <w:r>
              <w:t>VMS</w:t>
            </w:r>
          </w:p>
          <w:p w14:paraId="11F513D1" w14:textId="77777777" w:rsidR="003A5166" w:rsidRDefault="003A5166" w:rsidP="00EE2AE2">
            <w:pPr>
              <w:spacing w:after="0" w:line="240" w:lineRule="auto"/>
              <w:jc w:val="both"/>
            </w:pPr>
            <w:r>
              <w:t>Wet Big</w:t>
            </w:r>
          </w:p>
          <w:p w14:paraId="0205FFD0" w14:textId="77777777" w:rsidR="003A5166" w:rsidRPr="00E81AAB" w:rsidRDefault="003A5166" w:rsidP="00EE2AE2">
            <w:pPr>
              <w:spacing w:after="0" w:line="240" w:lineRule="auto"/>
              <w:jc w:val="both"/>
            </w:pPr>
            <w:r>
              <w:t>Kwaliteitsregister</w:t>
            </w:r>
          </w:p>
        </w:tc>
      </w:tr>
      <w:tr w:rsidR="003A5166" w14:paraId="0414C3D9" w14:textId="77777777" w:rsidTr="00EE2AE2">
        <w:tc>
          <w:tcPr>
            <w:tcW w:w="1844" w:type="dxa"/>
          </w:tcPr>
          <w:p w14:paraId="42D29294" w14:textId="77777777" w:rsidR="003A5166" w:rsidRPr="00A75E59" w:rsidRDefault="003A5166" w:rsidP="00EE2AE2">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938" w:type="dxa"/>
          </w:tcPr>
          <w:p w14:paraId="234E0B50" w14:textId="77777777" w:rsidR="003A5166" w:rsidRDefault="003A5166" w:rsidP="00EE2AE2">
            <w:pPr>
              <w:autoSpaceDE w:val="0"/>
              <w:autoSpaceDN w:val="0"/>
              <w:adjustRightInd w:val="0"/>
              <w:rPr>
                <w:rFonts w:asciiTheme="minorHAnsi" w:hAnsiTheme="minorHAnsi" w:cstheme="minorHAnsi"/>
              </w:rPr>
            </w:pPr>
            <w:r>
              <w:rPr>
                <w:rFonts w:asciiTheme="minorHAnsi" w:hAnsiTheme="minorHAnsi" w:cstheme="minorHAnsi"/>
              </w:rPr>
              <w:t>Je schrijft een planning en bespreekt deze in je SLB groep</w:t>
            </w:r>
          </w:p>
        </w:tc>
      </w:tr>
      <w:tr w:rsidR="003A5166" w14:paraId="383F603F" w14:textId="77777777" w:rsidTr="00EE2AE2">
        <w:tc>
          <w:tcPr>
            <w:tcW w:w="1844" w:type="dxa"/>
          </w:tcPr>
          <w:p w14:paraId="2BAA0FC2" w14:textId="77777777" w:rsidR="003A5166" w:rsidRPr="00A75E59" w:rsidRDefault="003A5166" w:rsidP="00EE2AE2">
            <w:pPr>
              <w:autoSpaceDE w:val="0"/>
              <w:autoSpaceDN w:val="0"/>
              <w:adjustRightInd w:val="0"/>
              <w:rPr>
                <w:rFonts w:asciiTheme="minorHAnsi" w:hAnsiTheme="minorHAnsi" w:cstheme="minorHAnsi"/>
                <w:b/>
              </w:rPr>
            </w:pPr>
            <w:r>
              <w:rPr>
                <w:rFonts w:asciiTheme="minorHAnsi" w:hAnsiTheme="minorHAnsi" w:cstheme="minorHAnsi"/>
                <w:b/>
              </w:rPr>
              <w:t xml:space="preserve">Aanwezigheid en </w:t>
            </w:r>
            <w:r w:rsidRPr="00A75E59">
              <w:rPr>
                <w:rFonts w:asciiTheme="minorHAnsi" w:hAnsiTheme="minorHAnsi" w:cstheme="minorHAnsi"/>
                <w:b/>
              </w:rPr>
              <w:t>Beoordeling</w:t>
            </w:r>
          </w:p>
        </w:tc>
        <w:tc>
          <w:tcPr>
            <w:tcW w:w="7938" w:type="dxa"/>
          </w:tcPr>
          <w:p w14:paraId="362B5A99" w14:textId="77777777" w:rsidR="003A5166" w:rsidRDefault="003A5166" w:rsidP="00EE2AE2">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A5166" w:rsidRPr="00C802C6" w14:paraId="5621B6A7" w14:textId="77777777" w:rsidTr="00EE2AE2">
        <w:tc>
          <w:tcPr>
            <w:tcW w:w="1844" w:type="dxa"/>
          </w:tcPr>
          <w:p w14:paraId="725C215B" w14:textId="77777777" w:rsidR="003A5166" w:rsidRPr="00A75E59" w:rsidRDefault="003A5166" w:rsidP="00EE2AE2">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938" w:type="dxa"/>
          </w:tcPr>
          <w:p w14:paraId="5378A368" w14:textId="77777777" w:rsidR="003A5166" w:rsidRPr="00C802C6" w:rsidRDefault="003A5166" w:rsidP="00EE2AE2">
            <w:pPr>
              <w:autoSpaceDE w:val="0"/>
              <w:autoSpaceDN w:val="0"/>
              <w:adjustRightInd w:val="0"/>
              <w:rPr>
                <w:rFonts w:asciiTheme="minorHAnsi" w:hAnsiTheme="minorHAnsi" w:cstheme="minorHAnsi"/>
              </w:rPr>
            </w:pPr>
            <w:r>
              <w:rPr>
                <w:rFonts w:asciiTheme="minorHAnsi" w:hAnsiTheme="minorHAnsi" w:cstheme="minorHAnsi"/>
              </w:rPr>
              <w:t>In overleg met je Slb docent</w:t>
            </w:r>
          </w:p>
        </w:tc>
      </w:tr>
      <w:tr w:rsidR="003A5166" w:rsidRPr="00342C92" w14:paraId="59D9C019" w14:textId="77777777" w:rsidTr="00EE2AE2">
        <w:tc>
          <w:tcPr>
            <w:tcW w:w="1844" w:type="dxa"/>
          </w:tcPr>
          <w:p w14:paraId="666917C1" w14:textId="77777777" w:rsidR="003A5166" w:rsidRPr="00A75E59" w:rsidRDefault="003A5166" w:rsidP="00EE2AE2">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938" w:type="dxa"/>
          </w:tcPr>
          <w:p w14:paraId="68C14750" w14:textId="77777777" w:rsidR="003A5166" w:rsidRPr="00342C92" w:rsidRDefault="003A5166" w:rsidP="00EE2AE2">
            <w:pPr>
              <w:autoSpaceDE w:val="0"/>
              <w:autoSpaceDN w:val="0"/>
              <w:adjustRightInd w:val="0"/>
              <w:rPr>
                <w:rFonts w:asciiTheme="minorHAnsi" w:hAnsiTheme="minorHAnsi" w:cstheme="minorHAnsi"/>
                <w:color w:val="FF0000"/>
              </w:rPr>
            </w:pPr>
            <w:r w:rsidRPr="00FC7BCF">
              <w:rPr>
                <w:rFonts w:asciiTheme="minorHAnsi" w:hAnsiTheme="minorHAnsi" w:cstheme="minorHAnsi"/>
              </w:rPr>
              <w:t>In het stappenplan staan de opdrachten beschreven die met een voldoende moeten zijn beoordeeld om een Go te krijgen voor de examens</w:t>
            </w:r>
          </w:p>
        </w:tc>
      </w:tr>
    </w:tbl>
    <w:p w14:paraId="11AB587A" w14:textId="77777777" w:rsidR="008F1F50" w:rsidRDefault="008F1F50"/>
    <w:p w14:paraId="756DE82E" w14:textId="77777777" w:rsidR="00382282" w:rsidRDefault="00382282" w:rsidP="00382282">
      <w:pPr>
        <w:autoSpaceDE w:val="0"/>
        <w:autoSpaceDN w:val="0"/>
        <w:adjustRightInd w:val="0"/>
        <w:rPr>
          <w:rFonts w:asciiTheme="minorHAnsi" w:hAnsiTheme="minorHAnsi" w:cstheme="minorHAnsi"/>
        </w:rPr>
      </w:pPr>
    </w:p>
    <w:p w14:paraId="14711ED4" w14:textId="77777777" w:rsidR="0071766B" w:rsidRDefault="0071766B">
      <w:pPr>
        <w:spacing w:after="160" w:line="259" w:lineRule="auto"/>
        <w:rPr>
          <w:rFonts w:asciiTheme="minorHAnsi" w:hAnsiTheme="minorHAnsi" w:cstheme="minorHAnsi"/>
          <w:b/>
          <w:i/>
          <w:sz w:val="28"/>
          <w:szCs w:val="28"/>
        </w:rPr>
      </w:pPr>
      <w:r>
        <w:rPr>
          <w:rFonts w:asciiTheme="minorHAnsi" w:hAnsiTheme="minorHAnsi" w:cstheme="minorHAnsi"/>
          <w:b/>
          <w:i/>
          <w:sz w:val="28"/>
          <w:szCs w:val="28"/>
        </w:rPr>
        <w:br w:type="page"/>
      </w:r>
    </w:p>
    <w:p w14:paraId="52B87711" w14:textId="77777777" w:rsidR="001C5FD4" w:rsidRPr="00A07F91" w:rsidRDefault="00382282" w:rsidP="00E30F5F">
      <w:pPr>
        <w:spacing w:after="160" w:line="259" w:lineRule="auto"/>
        <w:rPr>
          <w:rFonts w:asciiTheme="minorHAnsi" w:hAnsiTheme="minorHAnsi" w:cstheme="minorHAnsi"/>
          <w:b/>
          <w:i/>
          <w:sz w:val="28"/>
          <w:szCs w:val="28"/>
        </w:rPr>
      </w:pPr>
      <w:r w:rsidRPr="00A07F91">
        <w:rPr>
          <w:rFonts w:asciiTheme="minorHAnsi" w:hAnsiTheme="minorHAnsi" w:cstheme="minorHAnsi"/>
          <w:b/>
          <w:i/>
          <w:sz w:val="28"/>
          <w:szCs w:val="28"/>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4323"/>
        <w:gridCol w:w="4607"/>
      </w:tblGrid>
      <w:tr w:rsidR="00C53521" w:rsidRPr="009856DC" w14:paraId="3EA6E0B7"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09BCAF08" w14:textId="77777777" w:rsidR="00376E46" w:rsidRDefault="00C53521" w:rsidP="00E30F5F">
            <w:pPr>
              <w:spacing w:after="0" w:line="240" w:lineRule="auto"/>
              <w:rPr>
                <w:b/>
              </w:rPr>
            </w:pPr>
            <w:r w:rsidRPr="009856DC">
              <w:rPr>
                <w:b/>
              </w:rPr>
              <w:t>Week 1</w:t>
            </w:r>
          </w:p>
          <w:p w14:paraId="26936FF1" w14:textId="77777777" w:rsidR="00A061A1" w:rsidRPr="005912F7" w:rsidRDefault="00A061A1" w:rsidP="00E30F5F">
            <w:pPr>
              <w:spacing w:after="0" w:line="240" w:lineRule="auto"/>
              <w:rPr>
                <w:b/>
                <w:bCs/>
              </w:rPr>
            </w:pPr>
            <w:r w:rsidRPr="005912F7">
              <w:rPr>
                <w:b/>
                <w:bCs/>
              </w:rPr>
              <w:t>7 t/m 11 februari</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013A4693" w14:textId="77777777" w:rsidR="00C53521" w:rsidRDefault="00BB1883" w:rsidP="00E30F5F">
            <w:pPr>
              <w:spacing w:after="0" w:line="240" w:lineRule="auto"/>
              <w:rPr>
                <w:b/>
              </w:rPr>
            </w:pPr>
            <w:r>
              <w:rPr>
                <w:b/>
              </w:rPr>
              <w:t>Lesdag volgens rooster</w:t>
            </w:r>
            <w:r w:rsidR="00287431">
              <w:rPr>
                <w:b/>
              </w:rPr>
              <w:t>/zelfstandig</w:t>
            </w:r>
          </w:p>
          <w:p w14:paraId="33B21699" w14:textId="77777777" w:rsidR="00376E46" w:rsidRPr="00E30683" w:rsidRDefault="00376E46" w:rsidP="00E30F5F">
            <w:pPr>
              <w:spacing w:after="0" w:line="240" w:lineRule="auto"/>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5219B0F7" w14:textId="77777777" w:rsidR="00C53521" w:rsidRPr="00047A32" w:rsidRDefault="00D86CB2" w:rsidP="00E30F5F">
            <w:pPr>
              <w:tabs>
                <w:tab w:val="left" w:pos="3478"/>
              </w:tabs>
              <w:spacing w:after="0" w:line="240" w:lineRule="auto"/>
              <w:rPr>
                <w:b/>
              </w:rPr>
            </w:pPr>
            <w:r>
              <w:rPr>
                <w:b/>
              </w:rPr>
              <w:t>SLB groep</w:t>
            </w:r>
            <w:r w:rsidR="008E2951">
              <w:rPr>
                <w:b/>
              </w:rPr>
              <w:t>/Thema onderwijs</w:t>
            </w:r>
            <w:r w:rsidR="00047A32">
              <w:rPr>
                <w:b/>
              </w:rPr>
              <w:t>/ volgens rooster</w:t>
            </w:r>
            <w:r w:rsidR="002226D5" w:rsidRPr="002226D5">
              <w:rPr>
                <w:bCs/>
                <w:i/>
                <w:iCs/>
              </w:rPr>
              <w:t xml:space="preserve"> </w:t>
            </w:r>
          </w:p>
        </w:tc>
      </w:tr>
      <w:tr w:rsidR="00C53521" w:rsidRPr="00C332A5" w14:paraId="701DFB70"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23079AB5" w14:textId="77777777" w:rsidR="00AE63A1" w:rsidRPr="00C332A5" w:rsidRDefault="00AE63A1" w:rsidP="00E30F5F">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75C6DD81" w14:textId="77777777" w:rsidR="006B5E04" w:rsidRDefault="00047A32" w:rsidP="00687949">
            <w:pPr>
              <w:pStyle w:val="Geenafstand"/>
              <w:rPr>
                <w:b/>
              </w:rPr>
            </w:pPr>
            <w:r w:rsidRPr="00047A32">
              <w:rPr>
                <w:b/>
              </w:rPr>
              <w:t>Zelfstandig</w:t>
            </w:r>
            <w:r>
              <w:rPr>
                <w:b/>
              </w:rPr>
              <w:t>:</w:t>
            </w:r>
          </w:p>
          <w:p w14:paraId="692C9034" w14:textId="77777777" w:rsidR="00FB3BA9" w:rsidRPr="006B5E04" w:rsidRDefault="006B5E04" w:rsidP="00687949">
            <w:pPr>
              <w:pStyle w:val="Geenafstand"/>
              <w:rPr>
                <w:b/>
              </w:rPr>
            </w:pPr>
            <w:r w:rsidRPr="006B5E04">
              <w:rPr>
                <w:bCs/>
              </w:rPr>
              <w:t>Doorlezen</w:t>
            </w:r>
            <w:r>
              <w:rPr>
                <w:b/>
              </w:rPr>
              <w:t xml:space="preserve"> </w:t>
            </w:r>
            <w:r w:rsidR="00687949">
              <w:rPr>
                <w:bCs/>
              </w:rPr>
              <w:t xml:space="preserve"> thema </w:t>
            </w:r>
            <w:r w:rsidR="00ED3101">
              <w:rPr>
                <w:bCs/>
              </w:rPr>
              <w:t>10</w:t>
            </w:r>
          </w:p>
        </w:tc>
        <w:tc>
          <w:tcPr>
            <w:tcW w:w="4607" w:type="dxa"/>
            <w:tcBorders>
              <w:top w:val="single" w:sz="4" w:space="0" w:color="000000"/>
              <w:left w:val="single" w:sz="4" w:space="0" w:color="000000"/>
              <w:bottom w:val="single" w:sz="4" w:space="0" w:color="000000"/>
              <w:right w:val="single" w:sz="4" w:space="0" w:color="auto"/>
            </w:tcBorders>
          </w:tcPr>
          <w:p w14:paraId="6DA4FBEC" w14:textId="77777777" w:rsidR="003A25E5" w:rsidRPr="00047A32" w:rsidRDefault="003A25E5" w:rsidP="00E30F5F">
            <w:pPr>
              <w:spacing w:after="0" w:line="240" w:lineRule="auto"/>
              <w:contextualSpacing/>
              <w:rPr>
                <w:b/>
                <w:bCs/>
              </w:rPr>
            </w:pPr>
            <w:r w:rsidRPr="00047A32">
              <w:rPr>
                <w:b/>
                <w:bCs/>
              </w:rPr>
              <w:t>Thema</w:t>
            </w:r>
            <w:r w:rsidR="008E2951" w:rsidRPr="00047A32">
              <w:rPr>
                <w:b/>
                <w:bCs/>
              </w:rPr>
              <w:t xml:space="preserve">: </w:t>
            </w:r>
          </w:p>
          <w:p w14:paraId="6D616F30" w14:textId="77777777" w:rsidR="00B3305E" w:rsidRDefault="006D66EB" w:rsidP="00080BC3">
            <w:pPr>
              <w:pStyle w:val="Lijstalinea"/>
              <w:numPr>
                <w:ilvl w:val="0"/>
                <w:numId w:val="3"/>
              </w:numPr>
              <w:spacing w:after="0" w:line="240" w:lineRule="auto"/>
            </w:pPr>
            <w:r>
              <w:t xml:space="preserve">Thema </w:t>
            </w:r>
            <w:r w:rsidR="00ED3101">
              <w:t>10</w:t>
            </w:r>
            <w:r w:rsidR="00B3305E">
              <w:t xml:space="preserve"> bespreken</w:t>
            </w:r>
          </w:p>
          <w:p w14:paraId="4DF3785A" w14:textId="77777777" w:rsidR="00E104BF" w:rsidRDefault="00FE5E40" w:rsidP="00080BC3">
            <w:pPr>
              <w:pStyle w:val="Lijstalinea"/>
              <w:numPr>
                <w:ilvl w:val="0"/>
                <w:numId w:val="3"/>
              </w:numPr>
              <w:spacing w:after="0" w:line="240" w:lineRule="auto"/>
            </w:pPr>
            <w:r w:rsidRPr="00E40E47">
              <w:t xml:space="preserve">Uitleg zelfstandig werken tijdens </w:t>
            </w:r>
          </w:p>
          <w:p w14:paraId="105CEE8A" w14:textId="77777777" w:rsidR="00FE5E40" w:rsidRPr="00E40E47" w:rsidRDefault="00FE5E40" w:rsidP="00E104BF">
            <w:pPr>
              <w:pStyle w:val="Lijstalinea"/>
              <w:spacing w:after="0" w:line="240" w:lineRule="auto"/>
            </w:pPr>
            <w:r w:rsidRPr="00E40E47">
              <w:t>thema 1</w:t>
            </w:r>
            <w:r w:rsidR="00E104BF">
              <w:t>0</w:t>
            </w:r>
            <w:r w:rsidR="00E40E47" w:rsidRPr="00E40E47">
              <w:t xml:space="preserve"> volgens het stappenplan</w:t>
            </w:r>
          </w:p>
          <w:p w14:paraId="5837CF71" w14:textId="77777777" w:rsidR="006D66EB" w:rsidRPr="00C332A5" w:rsidRDefault="006D66EB" w:rsidP="00F91414">
            <w:pPr>
              <w:pStyle w:val="Lijstalinea"/>
              <w:spacing w:after="0" w:line="240" w:lineRule="auto"/>
            </w:pPr>
          </w:p>
        </w:tc>
      </w:tr>
      <w:tr w:rsidR="00C53521" w:rsidRPr="00C332A5" w14:paraId="64F6E827"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4943EC47" w14:textId="77777777" w:rsidR="00C53521" w:rsidRPr="00C332A5" w:rsidRDefault="00C53521" w:rsidP="00E30F5F">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4DCC2B8C" w14:textId="77777777" w:rsidR="00C04178" w:rsidRPr="00047A32" w:rsidRDefault="00C04178" w:rsidP="00E30F5F">
            <w:pPr>
              <w:pStyle w:val="Geenafstand"/>
              <w:rPr>
                <w:b/>
                <w:bCs/>
              </w:rPr>
            </w:pPr>
            <w:r>
              <w:rPr>
                <w:b/>
                <w:bCs/>
              </w:rPr>
              <w:t xml:space="preserve">Engels </w:t>
            </w:r>
            <w:r w:rsidR="00F94409">
              <w:rPr>
                <w:b/>
                <w:bCs/>
              </w:rPr>
              <w:t>facultatief</w:t>
            </w:r>
          </w:p>
          <w:p w14:paraId="2CAF65D7" w14:textId="77777777" w:rsidR="00C53521" w:rsidRPr="00F5546C" w:rsidRDefault="00F5546C" w:rsidP="00E30F5F">
            <w:pPr>
              <w:pStyle w:val="Geenafstand"/>
              <w:rPr>
                <w:i/>
                <w:iCs/>
              </w:rPr>
            </w:pPr>
            <w:r>
              <w:rPr>
                <w:i/>
                <w:iCs/>
              </w:rPr>
              <w:t>Volgens afspraak met de docent</w:t>
            </w:r>
            <w:r w:rsidR="00376E46">
              <w:rPr>
                <w:i/>
                <w:iCs/>
              </w:rPr>
              <w:t>,  kan per student</w:t>
            </w:r>
            <w:r w:rsidR="00827310">
              <w:rPr>
                <w:i/>
                <w:iCs/>
              </w:rPr>
              <w:t xml:space="preserve"> </w:t>
            </w:r>
            <w:r w:rsidR="00376E46">
              <w:rPr>
                <w:i/>
                <w:iCs/>
              </w:rPr>
              <w:t>verschillen welke dag / school etc.</w:t>
            </w:r>
          </w:p>
          <w:p w14:paraId="5FE2A39F" w14:textId="77777777" w:rsidR="00DC32F6" w:rsidRPr="00C332A5" w:rsidRDefault="00DC32F6" w:rsidP="00E30F5F">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14AC05A6" w14:textId="77777777" w:rsidR="00AD1CF0" w:rsidRPr="00B85C91" w:rsidRDefault="00AD1CF0" w:rsidP="00B85C91">
            <w:pPr>
              <w:spacing w:after="0" w:line="240" w:lineRule="auto"/>
              <w:rPr>
                <w:b/>
                <w:bCs/>
              </w:rPr>
            </w:pPr>
            <w:r w:rsidRPr="00B85C91">
              <w:rPr>
                <w:b/>
                <w:bCs/>
              </w:rPr>
              <w:t>SLB</w:t>
            </w:r>
            <w:r w:rsidR="00DB4E04">
              <w:rPr>
                <w:b/>
                <w:bCs/>
              </w:rPr>
              <w:t>:</w:t>
            </w:r>
          </w:p>
          <w:p w14:paraId="26616096" w14:textId="77777777" w:rsidR="00AD1CF0" w:rsidRDefault="00AD1CF0" w:rsidP="00080BC3">
            <w:pPr>
              <w:pStyle w:val="Lijstalinea"/>
              <w:numPr>
                <w:ilvl w:val="0"/>
                <w:numId w:val="7"/>
              </w:numPr>
              <w:spacing w:after="0" w:line="240" w:lineRule="auto"/>
            </w:pPr>
            <w:r>
              <w:t>Rondje hoe gaat het</w:t>
            </w:r>
          </w:p>
          <w:p w14:paraId="00C32593" w14:textId="77777777" w:rsidR="00C53521" w:rsidRPr="00B85C91" w:rsidRDefault="00F91414" w:rsidP="00080BC3">
            <w:pPr>
              <w:pStyle w:val="Lijstalinea"/>
              <w:numPr>
                <w:ilvl w:val="0"/>
                <w:numId w:val="7"/>
              </w:numPr>
              <w:spacing w:after="0" w:line="240" w:lineRule="auto"/>
              <w:rPr>
                <w:b/>
                <w:bCs/>
              </w:rPr>
            </w:pPr>
            <w:r>
              <w:t>T</w:t>
            </w:r>
            <w:r w:rsidR="00AD1CF0">
              <w:t>ijdspad bespreken voor zelfstandig werken</w:t>
            </w:r>
          </w:p>
          <w:p w14:paraId="59852C07" w14:textId="77777777" w:rsidR="00B85C91" w:rsidRPr="00AF1E16" w:rsidRDefault="00B85C91" w:rsidP="00B85C91">
            <w:pPr>
              <w:pStyle w:val="Lijstalinea"/>
              <w:spacing w:after="0" w:line="240" w:lineRule="auto"/>
              <w:rPr>
                <w:b/>
                <w:bCs/>
              </w:rPr>
            </w:pPr>
          </w:p>
        </w:tc>
      </w:tr>
      <w:tr w:rsidR="00C53521" w:rsidRPr="00C332A5" w14:paraId="3A81A65B"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6F34FCC7" w14:textId="77777777" w:rsidR="00C53521" w:rsidRDefault="00C53521" w:rsidP="00E30F5F">
            <w:pPr>
              <w:spacing w:after="0" w:line="240" w:lineRule="auto"/>
              <w:rPr>
                <w:b/>
              </w:rPr>
            </w:pPr>
            <w:r w:rsidRPr="00C332A5">
              <w:rPr>
                <w:b/>
              </w:rPr>
              <w:t>Week 2</w:t>
            </w:r>
          </w:p>
          <w:p w14:paraId="5ED24B9D" w14:textId="77777777" w:rsidR="00A061A1" w:rsidRDefault="0060564C" w:rsidP="00E30F5F">
            <w:pPr>
              <w:spacing w:after="0" w:line="240" w:lineRule="auto"/>
              <w:rPr>
                <w:b/>
              </w:rPr>
            </w:pPr>
            <w:r>
              <w:rPr>
                <w:b/>
              </w:rPr>
              <w:t>14 t/</w:t>
            </w:r>
            <w:r w:rsidR="006017D7">
              <w:rPr>
                <w:b/>
              </w:rPr>
              <w:t>m 18</w:t>
            </w:r>
          </w:p>
          <w:p w14:paraId="44ABA079" w14:textId="77777777" w:rsidR="006017D7" w:rsidRPr="00C332A5" w:rsidRDefault="006017D7" w:rsidP="00E30F5F">
            <w:pPr>
              <w:spacing w:after="0" w:line="240" w:lineRule="auto"/>
              <w:rPr>
                <w:b/>
              </w:rPr>
            </w:pPr>
            <w:r>
              <w:rPr>
                <w:b/>
              </w:rPr>
              <w:t>februari</w:t>
            </w:r>
          </w:p>
          <w:p w14:paraId="07382504" w14:textId="77777777" w:rsidR="00C53521" w:rsidRPr="00C332A5" w:rsidRDefault="00C53521" w:rsidP="00E30F5F">
            <w:pPr>
              <w:spacing w:after="0" w:line="240" w:lineRule="auto"/>
              <w:rPr>
                <w:b/>
              </w:rPr>
            </w:pP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0FF0C2E1" w14:textId="77777777" w:rsidR="00C53521" w:rsidRDefault="00BB1883" w:rsidP="00E30F5F">
            <w:pPr>
              <w:pStyle w:val="Geenafstand"/>
              <w:rPr>
                <w:b/>
              </w:rPr>
            </w:pPr>
            <w:r>
              <w:rPr>
                <w:b/>
              </w:rPr>
              <w:t>Lesdag volgens rooster</w:t>
            </w:r>
            <w:r w:rsidR="00287431">
              <w:rPr>
                <w:b/>
              </w:rPr>
              <w:t>/zelfstandig</w:t>
            </w:r>
          </w:p>
          <w:p w14:paraId="2270DC99" w14:textId="77777777" w:rsidR="00C53521" w:rsidRPr="00C332A5" w:rsidRDefault="00C53521" w:rsidP="00E30F5F">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5ECBAF86" w14:textId="77777777" w:rsidR="00D86CB2" w:rsidRPr="00C332A5" w:rsidRDefault="00D86CB2" w:rsidP="00E30F5F">
            <w:pPr>
              <w:tabs>
                <w:tab w:val="left" w:pos="3478"/>
              </w:tabs>
              <w:spacing w:after="0" w:line="240" w:lineRule="auto"/>
              <w:rPr>
                <w:b/>
              </w:rPr>
            </w:pPr>
            <w:r w:rsidRPr="00C332A5">
              <w:rPr>
                <w:b/>
              </w:rPr>
              <w:t>SLB groep</w:t>
            </w:r>
            <w:r w:rsidR="008E2951">
              <w:rPr>
                <w:b/>
              </w:rPr>
              <w:t>/ Thema onderwijs</w:t>
            </w:r>
            <w:r w:rsidR="00047A32">
              <w:rPr>
                <w:b/>
              </w:rPr>
              <w:t>/volgens rooster</w:t>
            </w:r>
          </w:p>
          <w:p w14:paraId="47198EA2" w14:textId="77777777" w:rsidR="00C53521" w:rsidRPr="00C332A5" w:rsidRDefault="002226D5" w:rsidP="00E30F5F">
            <w:pPr>
              <w:tabs>
                <w:tab w:val="left" w:pos="3478"/>
              </w:tabs>
              <w:spacing w:after="0" w:line="240" w:lineRule="auto"/>
              <w:rPr>
                <w:bCs/>
                <w:i/>
                <w:iCs/>
              </w:rPr>
            </w:pPr>
            <w:r w:rsidRPr="00C332A5">
              <w:rPr>
                <w:bCs/>
                <w:i/>
                <w:iCs/>
              </w:rPr>
              <w:t xml:space="preserve"> </w:t>
            </w:r>
          </w:p>
        </w:tc>
      </w:tr>
      <w:tr w:rsidR="00C53521" w:rsidRPr="00C332A5" w14:paraId="741B87B0"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1AD7D22B" w14:textId="77777777" w:rsidR="00C53521" w:rsidRPr="00C332A5" w:rsidRDefault="00C53521" w:rsidP="00E30F5F">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64A67EAE" w14:textId="77777777" w:rsidR="00054854" w:rsidRDefault="00EB03FB" w:rsidP="00E30F5F">
            <w:pPr>
              <w:pStyle w:val="Geenafstand"/>
              <w:rPr>
                <w:b/>
                <w:bCs/>
              </w:rPr>
            </w:pPr>
            <w:r w:rsidRPr="00047A32">
              <w:rPr>
                <w:b/>
                <w:bCs/>
              </w:rPr>
              <w:t>Zelfstandig</w:t>
            </w:r>
            <w:r w:rsidR="00047A32">
              <w:rPr>
                <w:b/>
                <w:bCs/>
              </w:rPr>
              <w:t>:</w:t>
            </w:r>
          </w:p>
          <w:p w14:paraId="6256C8DA" w14:textId="77777777" w:rsidR="00054854" w:rsidRPr="00C332A5" w:rsidRDefault="00454D2C" w:rsidP="002B4850">
            <w:pPr>
              <w:pStyle w:val="Geenafstand"/>
            </w:pPr>
            <w:r w:rsidRPr="00454D2C">
              <w:t>Werken aan thema 1</w:t>
            </w:r>
            <w:r w:rsidR="00ED3101">
              <w:t>0</w:t>
            </w:r>
          </w:p>
        </w:tc>
        <w:tc>
          <w:tcPr>
            <w:tcW w:w="4607" w:type="dxa"/>
            <w:tcBorders>
              <w:top w:val="single" w:sz="4" w:space="0" w:color="000000"/>
              <w:left w:val="single" w:sz="4" w:space="0" w:color="000000"/>
              <w:bottom w:val="single" w:sz="4" w:space="0" w:color="000000"/>
              <w:right w:val="single" w:sz="4" w:space="0" w:color="auto"/>
            </w:tcBorders>
          </w:tcPr>
          <w:p w14:paraId="366445C3" w14:textId="77777777" w:rsidR="00047A32" w:rsidRPr="00047A32" w:rsidRDefault="00047A32" w:rsidP="00E30F5F">
            <w:pPr>
              <w:spacing w:after="0" w:line="240" w:lineRule="auto"/>
              <w:contextualSpacing/>
              <w:rPr>
                <w:b/>
                <w:bCs/>
              </w:rPr>
            </w:pPr>
            <w:r w:rsidRPr="00047A32">
              <w:rPr>
                <w:b/>
                <w:bCs/>
              </w:rPr>
              <w:t>Thema</w:t>
            </w:r>
            <w:r>
              <w:rPr>
                <w:b/>
                <w:bCs/>
              </w:rPr>
              <w:t>:</w:t>
            </w:r>
          </w:p>
          <w:p w14:paraId="3FD51944" w14:textId="77777777" w:rsidR="00C53521" w:rsidRDefault="009211DC" w:rsidP="00080BC3">
            <w:pPr>
              <w:pStyle w:val="Lijstalinea"/>
              <w:numPr>
                <w:ilvl w:val="0"/>
                <w:numId w:val="2"/>
              </w:numPr>
              <w:spacing w:after="0" w:line="240" w:lineRule="auto"/>
            </w:pPr>
            <w:r>
              <w:t>Werken aan thema 1</w:t>
            </w:r>
            <w:r w:rsidR="00ED3101">
              <w:t>0</w:t>
            </w:r>
          </w:p>
          <w:p w14:paraId="6D370DDB" w14:textId="77777777" w:rsidR="00DB4E04" w:rsidRPr="00C332A5" w:rsidRDefault="00DB4E04" w:rsidP="00DB4E04">
            <w:pPr>
              <w:pStyle w:val="Lijstalinea"/>
              <w:spacing w:after="0" w:line="240" w:lineRule="auto"/>
            </w:pPr>
          </w:p>
        </w:tc>
      </w:tr>
      <w:tr w:rsidR="00C53521" w:rsidRPr="00C332A5" w14:paraId="2A140B9A"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5F3151F6" w14:textId="77777777" w:rsidR="00DC32F6" w:rsidRPr="00C332A5" w:rsidRDefault="00DC32F6" w:rsidP="009864C6">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02224148" w14:textId="77777777" w:rsidR="00F94409" w:rsidRDefault="00F94409" w:rsidP="00E30F5F">
            <w:pPr>
              <w:pStyle w:val="Geenafstand"/>
              <w:tabs>
                <w:tab w:val="left" w:pos="3240"/>
              </w:tabs>
              <w:rPr>
                <w:b/>
                <w:bCs/>
              </w:rPr>
            </w:pPr>
            <w:r>
              <w:rPr>
                <w:b/>
                <w:bCs/>
              </w:rPr>
              <w:t xml:space="preserve">Engels facultatief </w:t>
            </w:r>
          </w:p>
          <w:p w14:paraId="772F24BF" w14:textId="77777777" w:rsidR="00C53521" w:rsidRDefault="00376E46" w:rsidP="00EE60F3">
            <w:pPr>
              <w:pStyle w:val="Geenafstand"/>
              <w:rPr>
                <w:i/>
                <w:iCs/>
              </w:rPr>
            </w:pPr>
            <w:r>
              <w:rPr>
                <w:i/>
                <w:iCs/>
              </w:rPr>
              <w:t>Volgens afspraak met de docent,  kan per student verschillen welke dag / school etc.</w:t>
            </w:r>
          </w:p>
          <w:p w14:paraId="66A19911" w14:textId="77777777" w:rsidR="00B85C91" w:rsidRPr="00EE60F3" w:rsidRDefault="00B85C91" w:rsidP="00EE60F3">
            <w:pPr>
              <w:pStyle w:val="Geenafstand"/>
              <w:rPr>
                <w:i/>
                <w:iCs/>
              </w:rPr>
            </w:pPr>
          </w:p>
        </w:tc>
        <w:tc>
          <w:tcPr>
            <w:tcW w:w="4607" w:type="dxa"/>
            <w:tcBorders>
              <w:top w:val="single" w:sz="4" w:space="0" w:color="000000"/>
              <w:left w:val="single" w:sz="4" w:space="0" w:color="000000"/>
              <w:bottom w:val="single" w:sz="4" w:space="0" w:color="000000"/>
              <w:right w:val="single" w:sz="4" w:space="0" w:color="auto"/>
            </w:tcBorders>
          </w:tcPr>
          <w:p w14:paraId="6079FE4F" w14:textId="77777777" w:rsidR="00DD478A" w:rsidRPr="00047A32" w:rsidRDefault="00DD478A" w:rsidP="00DD478A">
            <w:pPr>
              <w:spacing w:after="0" w:line="240" w:lineRule="auto"/>
              <w:contextualSpacing/>
              <w:rPr>
                <w:b/>
                <w:bCs/>
              </w:rPr>
            </w:pPr>
            <w:r w:rsidRPr="00047A32">
              <w:rPr>
                <w:b/>
                <w:bCs/>
              </w:rPr>
              <w:t>SLB</w:t>
            </w:r>
            <w:r>
              <w:rPr>
                <w:b/>
                <w:bCs/>
              </w:rPr>
              <w:t>:</w:t>
            </w:r>
          </w:p>
          <w:p w14:paraId="431E146F" w14:textId="77777777" w:rsidR="00DD478A" w:rsidRDefault="002B4850" w:rsidP="00080BC3">
            <w:pPr>
              <w:pStyle w:val="Lijstalinea"/>
              <w:numPr>
                <w:ilvl w:val="0"/>
                <w:numId w:val="6"/>
              </w:numPr>
              <w:spacing w:after="0" w:line="240" w:lineRule="auto"/>
            </w:pPr>
            <w:r>
              <w:t xml:space="preserve">Missie en </w:t>
            </w:r>
            <w:r w:rsidR="00AF1E16">
              <w:t>Visie</w:t>
            </w:r>
          </w:p>
          <w:p w14:paraId="7402CA33" w14:textId="77777777" w:rsidR="00E420D2" w:rsidRPr="00743A4E" w:rsidRDefault="00E420D2" w:rsidP="00E30F5F">
            <w:pPr>
              <w:spacing w:after="0" w:line="240" w:lineRule="auto"/>
              <w:contextualSpacing/>
              <w:rPr>
                <w:b/>
                <w:bCs/>
              </w:rPr>
            </w:pPr>
          </w:p>
        </w:tc>
      </w:tr>
      <w:tr w:rsidR="00C53521" w:rsidRPr="00C332A5" w14:paraId="5B2637B1"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5E0DDD33" w14:textId="77777777" w:rsidR="00C53521" w:rsidRDefault="00C53521" w:rsidP="00E30F5F">
            <w:pPr>
              <w:spacing w:after="0" w:line="240" w:lineRule="auto"/>
              <w:rPr>
                <w:b/>
              </w:rPr>
            </w:pPr>
            <w:r w:rsidRPr="00C332A5">
              <w:rPr>
                <w:b/>
              </w:rPr>
              <w:t>Week 3</w:t>
            </w:r>
          </w:p>
          <w:p w14:paraId="54EBC797" w14:textId="77777777" w:rsidR="006017D7" w:rsidRPr="008802AB" w:rsidRDefault="006017D7" w:rsidP="00E30F5F">
            <w:pPr>
              <w:spacing w:after="0" w:line="240" w:lineRule="auto"/>
              <w:rPr>
                <w:b/>
                <w:lang w:val="de-DE"/>
              </w:rPr>
            </w:pPr>
            <w:r w:rsidRPr="008802AB">
              <w:rPr>
                <w:b/>
                <w:lang w:val="de-DE"/>
              </w:rPr>
              <w:t>28</w:t>
            </w:r>
            <w:r w:rsidR="00194416" w:rsidRPr="008802AB">
              <w:rPr>
                <w:b/>
                <w:lang w:val="de-DE"/>
              </w:rPr>
              <w:t xml:space="preserve"> </w:t>
            </w:r>
            <w:proofErr w:type="spellStart"/>
            <w:r w:rsidR="00194416" w:rsidRPr="008802AB">
              <w:rPr>
                <w:b/>
                <w:lang w:val="de-DE"/>
              </w:rPr>
              <w:t>febr</w:t>
            </w:r>
            <w:r w:rsidR="00251F84" w:rsidRPr="008802AB">
              <w:rPr>
                <w:b/>
                <w:lang w:val="de-DE"/>
              </w:rPr>
              <w:t>.</w:t>
            </w:r>
            <w:proofErr w:type="spellEnd"/>
            <w:r w:rsidR="00194416" w:rsidRPr="008802AB">
              <w:rPr>
                <w:b/>
                <w:lang w:val="de-DE"/>
              </w:rPr>
              <w:t xml:space="preserve"> t/m 4 </w:t>
            </w:r>
            <w:proofErr w:type="spellStart"/>
            <w:r w:rsidR="00194416" w:rsidRPr="008802AB">
              <w:rPr>
                <w:b/>
                <w:lang w:val="de-DE"/>
              </w:rPr>
              <w:t>m</w:t>
            </w:r>
            <w:r w:rsidR="00251F84" w:rsidRPr="008802AB">
              <w:rPr>
                <w:b/>
                <w:lang w:val="de-DE"/>
              </w:rPr>
              <w:t>rt</w:t>
            </w:r>
            <w:proofErr w:type="spellEnd"/>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7454D26E" w14:textId="77777777" w:rsidR="00047A32" w:rsidRDefault="00312D23" w:rsidP="00047A32">
            <w:pPr>
              <w:pStyle w:val="Geenafstand"/>
              <w:rPr>
                <w:b/>
              </w:rPr>
            </w:pPr>
            <w:r>
              <w:rPr>
                <w:b/>
              </w:rPr>
              <w:t>Lesdag volgens rooster</w:t>
            </w:r>
            <w:r w:rsidR="00287431">
              <w:rPr>
                <w:b/>
              </w:rPr>
              <w:t>/zelfstandig</w:t>
            </w:r>
          </w:p>
          <w:p w14:paraId="7519B959" w14:textId="77777777" w:rsidR="00C53521" w:rsidRPr="00C332A5" w:rsidRDefault="00C53521" w:rsidP="00E30F5F">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76E8810B" w14:textId="77777777" w:rsidR="00D86CB2" w:rsidRPr="00C332A5" w:rsidRDefault="00D86CB2" w:rsidP="00E30F5F">
            <w:pPr>
              <w:tabs>
                <w:tab w:val="left" w:pos="3478"/>
              </w:tabs>
              <w:spacing w:after="0" w:line="240" w:lineRule="auto"/>
              <w:rPr>
                <w:b/>
              </w:rPr>
            </w:pPr>
            <w:r w:rsidRPr="00C332A5">
              <w:rPr>
                <w:b/>
              </w:rPr>
              <w:t>SLB</w:t>
            </w:r>
            <w:r w:rsidR="008E2951">
              <w:rPr>
                <w:b/>
              </w:rPr>
              <w:t xml:space="preserve"> groep/Thema onderwijs</w:t>
            </w:r>
            <w:r w:rsidR="00054854">
              <w:rPr>
                <w:b/>
              </w:rPr>
              <w:t>/volgens rooster</w:t>
            </w:r>
          </w:p>
          <w:p w14:paraId="50AB6A9F" w14:textId="77777777" w:rsidR="00C53521" w:rsidRPr="00C332A5" w:rsidRDefault="00C53521" w:rsidP="00E30F5F">
            <w:pPr>
              <w:tabs>
                <w:tab w:val="left" w:pos="3478"/>
              </w:tabs>
              <w:spacing w:after="0" w:line="240" w:lineRule="auto"/>
              <w:rPr>
                <w:bCs/>
                <w:i/>
                <w:iCs/>
              </w:rPr>
            </w:pPr>
          </w:p>
        </w:tc>
      </w:tr>
      <w:tr w:rsidR="00C53521" w:rsidRPr="00C332A5" w14:paraId="72F39670" w14:textId="77777777" w:rsidTr="00EE60F3">
        <w:trPr>
          <w:trHeight w:val="665"/>
        </w:trPr>
        <w:tc>
          <w:tcPr>
            <w:tcW w:w="1135" w:type="dxa"/>
            <w:tcBorders>
              <w:top w:val="single" w:sz="4" w:space="0" w:color="000000"/>
              <w:left w:val="single" w:sz="4" w:space="0" w:color="000000"/>
              <w:bottom w:val="single" w:sz="4" w:space="0" w:color="000000"/>
              <w:right w:val="single" w:sz="4" w:space="0" w:color="000000"/>
            </w:tcBorders>
          </w:tcPr>
          <w:p w14:paraId="64336AA6" w14:textId="77777777" w:rsidR="00C53521" w:rsidRPr="00C332A5" w:rsidRDefault="00C53521" w:rsidP="00E30F5F">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238F4AFB" w14:textId="77777777" w:rsidR="00054854" w:rsidRDefault="00EB03FB" w:rsidP="00E30F5F">
            <w:pPr>
              <w:pStyle w:val="Geenafstand"/>
              <w:rPr>
                <w:b/>
                <w:bCs/>
                <w:color w:val="000000" w:themeColor="text1"/>
              </w:rPr>
            </w:pPr>
            <w:r w:rsidRPr="00054854">
              <w:rPr>
                <w:b/>
                <w:bCs/>
                <w:color w:val="000000" w:themeColor="text1"/>
              </w:rPr>
              <w:t>Zelfstandig</w:t>
            </w:r>
            <w:r w:rsidR="00054854">
              <w:rPr>
                <w:b/>
                <w:bCs/>
                <w:color w:val="000000" w:themeColor="text1"/>
              </w:rPr>
              <w:t>:</w:t>
            </w:r>
          </w:p>
          <w:p w14:paraId="4B3C4F82" w14:textId="77777777" w:rsidR="00790EB9" w:rsidRPr="00386D8F" w:rsidRDefault="00454D2C" w:rsidP="00386D8F">
            <w:pPr>
              <w:pStyle w:val="Geenafstand"/>
              <w:rPr>
                <w:color w:val="000000" w:themeColor="text1"/>
              </w:rPr>
            </w:pPr>
            <w:r>
              <w:rPr>
                <w:color w:val="000000" w:themeColor="text1"/>
              </w:rPr>
              <w:t>Werken aan thema 1</w:t>
            </w:r>
            <w:r w:rsidR="00ED3101">
              <w:rPr>
                <w:color w:val="000000" w:themeColor="text1"/>
              </w:rPr>
              <w:t>0</w:t>
            </w:r>
          </w:p>
        </w:tc>
        <w:tc>
          <w:tcPr>
            <w:tcW w:w="4607" w:type="dxa"/>
            <w:tcBorders>
              <w:top w:val="single" w:sz="4" w:space="0" w:color="000000"/>
              <w:left w:val="single" w:sz="4" w:space="0" w:color="000000"/>
              <w:bottom w:val="single" w:sz="4" w:space="0" w:color="000000"/>
              <w:right w:val="single" w:sz="4" w:space="0" w:color="auto"/>
            </w:tcBorders>
          </w:tcPr>
          <w:p w14:paraId="63C2FD46" w14:textId="77777777" w:rsidR="00BE233A" w:rsidRDefault="00054854" w:rsidP="00722989">
            <w:pPr>
              <w:spacing w:after="0" w:line="240" w:lineRule="auto"/>
              <w:contextualSpacing/>
              <w:rPr>
                <w:b/>
                <w:bCs/>
              </w:rPr>
            </w:pPr>
            <w:r w:rsidRPr="00054854">
              <w:rPr>
                <w:b/>
                <w:bCs/>
              </w:rPr>
              <w:t>Thema</w:t>
            </w:r>
            <w:r w:rsidR="00DB4E04">
              <w:rPr>
                <w:b/>
                <w:bCs/>
              </w:rPr>
              <w:t>:</w:t>
            </w:r>
          </w:p>
          <w:p w14:paraId="4A7B5878" w14:textId="77777777" w:rsidR="00BE233A" w:rsidRDefault="009211DC" w:rsidP="00080BC3">
            <w:pPr>
              <w:pStyle w:val="Lijstalinea"/>
              <w:numPr>
                <w:ilvl w:val="0"/>
                <w:numId w:val="6"/>
              </w:numPr>
              <w:spacing w:after="0" w:line="240" w:lineRule="auto"/>
            </w:pPr>
            <w:r>
              <w:t>Werken aan thema 1</w:t>
            </w:r>
            <w:r w:rsidR="00ED3101">
              <w:t>0</w:t>
            </w:r>
          </w:p>
          <w:p w14:paraId="78FDDEF6" w14:textId="77777777" w:rsidR="00901F6B" w:rsidRPr="00DB4E04" w:rsidRDefault="00DD3C82" w:rsidP="00080BC3">
            <w:pPr>
              <w:pStyle w:val="Lijstalinea"/>
              <w:numPr>
                <w:ilvl w:val="0"/>
                <w:numId w:val="6"/>
              </w:numPr>
              <w:spacing w:after="0" w:line="240" w:lineRule="auto"/>
              <w:rPr>
                <w:b/>
                <w:bCs/>
              </w:rPr>
            </w:pPr>
            <w:r>
              <w:t>Hoe belangrijk is</w:t>
            </w:r>
            <w:r w:rsidR="00901F6B">
              <w:t xml:space="preserve"> deskundigheidsbevordering</w:t>
            </w:r>
          </w:p>
          <w:p w14:paraId="3E5F8EBC" w14:textId="77777777" w:rsidR="00DB4E04" w:rsidRPr="00901F6B" w:rsidRDefault="00DB4E04" w:rsidP="00DB4E04">
            <w:pPr>
              <w:pStyle w:val="Lijstalinea"/>
              <w:spacing w:after="0" w:line="240" w:lineRule="auto"/>
              <w:rPr>
                <w:b/>
                <w:bCs/>
              </w:rPr>
            </w:pPr>
          </w:p>
        </w:tc>
      </w:tr>
      <w:tr w:rsidR="00C53521" w:rsidRPr="00C332A5" w14:paraId="69BFF8EF"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05DF4638" w14:textId="77777777" w:rsidR="00DC32F6" w:rsidRPr="00C332A5" w:rsidRDefault="00DC32F6" w:rsidP="009864C6">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61958BD0" w14:textId="77777777" w:rsidR="00F94409" w:rsidRPr="00054854" w:rsidRDefault="00F94409" w:rsidP="00E30F5F">
            <w:pPr>
              <w:pStyle w:val="Geenafstand"/>
              <w:rPr>
                <w:b/>
                <w:bCs/>
              </w:rPr>
            </w:pPr>
            <w:r>
              <w:rPr>
                <w:b/>
                <w:bCs/>
              </w:rPr>
              <w:t>Engels facultatief</w:t>
            </w:r>
          </w:p>
          <w:p w14:paraId="4121909D" w14:textId="77777777" w:rsidR="00C53521" w:rsidRDefault="00376E46" w:rsidP="00E30F5F">
            <w:pPr>
              <w:pStyle w:val="Geenafstand"/>
              <w:rPr>
                <w:i/>
                <w:iCs/>
              </w:rPr>
            </w:pPr>
            <w:r>
              <w:rPr>
                <w:i/>
                <w:iCs/>
              </w:rPr>
              <w:t>Volgens afspraak met de docent,  kan per student verschillen welke dag / school etc.</w:t>
            </w:r>
          </w:p>
          <w:p w14:paraId="3FB5C003" w14:textId="77777777" w:rsidR="00B85C91" w:rsidRPr="00EE60F3" w:rsidRDefault="00B85C91" w:rsidP="00E30F5F">
            <w:pPr>
              <w:pStyle w:val="Geenafstand"/>
              <w:rPr>
                <w:i/>
                <w:iCs/>
              </w:rPr>
            </w:pPr>
          </w:p>
        </w:tc>
        <w:tc>
          <w:tcPr>
            <w:tcW w:w="4607" w:type="dxa"/>
            <w:tcBorders>
              <w:top w:val="single" w:sz="4" w:space="0" w:color="000000"/>
              <w:left w:val="single" w:sz="4" w:space="0" w:color="000000"/>
              <w:bottom w:val="single" w:sz="4" w:space="0" w:color="000000"/>
              <w:right w:val="single" w:sz="4" w:space="0" w:color="auto"/>
            </w:tcBorders>
          </w:tcPr>
          <w:p w14:paraId="3A93F8EC" w14:textId="77777777" w:rsidR="00C53521" w:rsidRPr="00836BF9" w:rsidRDefault="009211DC" w:rsidP="00E30F5F">
            <w:pPr>
              <w:spacing w:after="0" w:line="240" w:lineRule="auto"/>
              <w:contextualSpacing/>
            </w:pPr>
            <w:r>
              <w:rPr>
                <w:b/>
                <w:bCs/>
              </w:rPr>
              <w:t>SLB</w:t>
            </w:r>
            <w:r w:rsidR="00A44311">
              <w:rPr>
                <w:b/>
                <w:bCs/>
              </w:rPr>
              <w:t>:</w:t>
            </w:r>
          </w:p>
          <w:p w14:paraId="59C15AA9" w14:textId="77777777" w:rsidR="009211DC" w:rsidRPr="00743A4E" w:rsidRDefault="002A676D" w:rsidP="00080BC3">
            <w:pPr>
              <w:pStyle w:val="Lijstalinea"/>
              <w:numPr>
                <w:ilvl w:val="0"/>
                <w:numId w:val="6"/>
              </w:numPr>
              <w:spacing w:after="0" w:line="240" w:lineRule="auto"/>
              <w:rPr>
                <w:b/>
                <w:bCs/>
              </w:rPr>
            </w:pPr>
            <w:r>
              <w:t>Delen van toekomstplannen</w:t>
            </w:r>
          </w:p>
        </w:tc>
      </w:tr>
      <w:tr w:rsidR="00160167" w:rsidRPr="00C332A5" w14:paraId="063073FA"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04BDC61D" w14:textId="77777777" w:rsidR="00160167" w:rsidRDefault="00160167" w:rsidP="00FF30D5">
            <w:pPr>
              <w:spacing w:after="0" w:line="240" w:lineRule="auto"/>
              <w:rPr>
                <w:b/>
              </w:rPr>
            </w:pPr>
            <w:r w:rsidRPr="00C332A5">
              <w:rPr>
                <w:b/>
              </w:rPr>
              <w:t>Week 4</w:t>
            </w:r>
          </w:p>
          <w:p w14:paraId="7F65FF7A" w14:textId="77777777" w:rsidR="008802AB" w:rsidRPr="00C332A5" w:rsidRDefault="008802AB" w:rsidP="00FF30D5">
            <w:pPr>
              <w:spacing w:after="0" w:line="240" w:lineRule="auto"/>
              <w:rPr>
                <w:b/>
              </w:rPr>
            </w:pPr>
            <w:r>
              <w:rPr>
                <w:b/>
              </w:rPr>
              <w:t>7 t/m 11 maart</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0706ED53" w14:textId="77777777" w:rsidR="00160167" w:rsidRPr="00C332A5" w:rsidRDefault="00160167" w:rsidP="00FF30D5">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2FCB4253" w14:textId="77777777" w:rsidR="00160167" w:rsidRPr="00C332A5" w:rsidRDefault="00160167" w:rsidP="00FF30D5">
            <w:pPr>
              <w:tabs>
                <w:tab w:val="left" w:pos="3478"/>
              </w:tabs>
              <w:spacing w:after="0" w:line="240" w:lineRule="auto"/>
              <w:rPr>
                <w:b/>
              </w:rPr>
            </w:pPr>
            <w:r w:rsidRPr="00C332A5">
              <w:rPr>
                <w:b/>
              </w:rPr>
              <w:t>SLB</w:t>
            </w:r>
            <w:r>
              <w:rPr>
                <w:b/>
              </w:rPr>
              <w:t xml:space="preserve"> groep/ Thema onderwijs/volgens rooster</w:t>
            </w:r>
          </w:p>
          <w:p w14:paraId="23BC3455" w14:textId="77777777" w:rsidR="00160167" w:rsidRPr="00C332A5" w:rsidRDefault="00160167" w:rsidP="00FF30D5">
            <w:pPr>
              <w:tabs>
                <w:tab w:val="left" w:pos="3478"/>
              </w:tabs>
              <w:spacing w:after="0" w:line="240" w:lineRule="auto"/>
              <w:rPr>
                <w:bCs/>
                <w:i/>
                <w:iCs/>
              </w:rPr>
            </w:pPr>
          </w:p>
        </w:tc>
      </w:tr>
      <w:tr w:rsidR="00160167" w:rsidRPr="00C332A5" w14:paraId="308CA550"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0BDE0229" w14:textId="77777777" w:rsidR="00160167" w:rsidRPr="00C332A5" w:rsidRDefault="00160167"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5F05852E" w14:textId="77777777" w:rsidR="00160167" w:rsidRPr="00852E3F" w:rsidRDefault="00160167" w:rsidP="00FF30D5">
            <w:pPr>
              <w:pStyle w:val="Geenafstand"/>
              <w:rPr>
                <w:b/>
              </w:rPr>
            </w:pPr>
            <w:r w:rsidRPr="00852E3F">
              <w:rPr>
                <w:b/>
              </w:rPr>
              <w:t>Zelfstandig</w:t>
            </w:r>
            <w:r>
              <w:rPr>
                <w:b/>
              </w:rPr>
              <w:t>:</w:t>
            </w:r>
            <w:r w:rsidRPr="00852E3F">
              <w:rPr>
                <w:b/>
              </w:rPr>
              <w:t xml:space="preserve"> </w:t>
            </w:r>
          </w:p>
          <w:p w14:paraId="71D32EF1" w14:textId="77777777" w:rsidR="00160167" w:rsidRPr="00EE60F3" w:rsidRDefault="00160167" w:rsidP="00080BC3">
            <w:pPr>
              <w:pStyle w:val="Geenafstand"/>
              <w:numPr>
                <w:ilvl w:val="0"/>
                <w:numId w:val="4"/>
              </w:numPr>
              <w:rPr>
                <w:bCs/>
              </w:rPr>
            </w:pPr>
            <w:r>
              <w:rPr>
                <w:bCs/>
              </w:rPr>
              <w:t>W</w:t>
            </w:r>
            <w:r w:rsidRPr="00C332A5">
              <w:rPr>
                <w:bCs/>
              </w:rPr>
              <w:t>erken aan</w:t>
            </w:r>
            <w:r>
              <w:rPr>
                <w:bCs/>
              </w:rPr>
              <w:t xml:space="preserve"> </w:t>
            </w:r>
            <w:r w:rsidRPr="00C332A5">
              <w:rPr>
                <w:bCs/>
              </w:rPr>
              <w:t xml:space="preserve">thema </w:t>
            </w:r>
            <w:r>
              <w:rPr>
                <w:bCs/>
              </w:rPr>
              <w:t>1</w:t>
            </w:r>
            <w:r w:rsidR="002F485E">
              <w:rPr>
                <w:bCs/>
              </w:rPr>
              <w:t>0</w:t>
            </w:r>
          </w:p>
        </w:tc>
        <w:tc>
          <w:tcPr>
            <w:tcW w:w="4607" w:type="dxa"/>
            <w:tcBorders>
              <w:top w:val="single" w:sz="4" w:space="0" w:color="000000"/>
              <w:left w:val="single" w:sz="4" w:space="0" w:color="000000"/>
              <w:bottom w:val="single" w:sz="4" w:space="0" w:color="000000"/>
              <w:right w:val="single" w:sz="4" w:space="0" w:color="auto"/>
            </w:tcBorders>
          </w:tcPr>
          <w:p w14:paraId="4DBCCFB5" w14:textId="77777777" w:rsidR="00160167" w:rsidRDefault="00160167" w:rsidP="00FF30D5">
            <w:pPr>
              <w:spacing w:after="0" w:line="240" w:lineRule="auto"/>
              <w:contextualSpacing/>
              <w:rPr>
                <w:b/>
                <w:bCs/>
              </w:rPr>
            </w:pPr>
            <w:r w:rsidRPr="00852E3F">
              <w:rPr>
                <w:b/>
                <w:bCs/>
              </w:rPr>
              <w:t>Thema</w:t>
            </w:r>
            <w:r>
              <w:rPr>
                <w:b/>
                <w:bCs/>
              </w:rPr>
              <w:t>:</w:t>
            </w:r>
          </w:p>
          <w:p w14:paraId="5F792BD8" w14:textId="77777777" w:rsidR="00160167" w:rsidRDefault="00160167" w:rsidP="00080BC3">
            <w:pPr>
              <w:pStyle w:val="Lijstalinea"/>
              <w:numPr>
                <w:ilvl w:val="0"/>
                <w:numId w:val="4"/>
              </w:numPr>
              <w:spacing w:after="0" w:line="240" w:lineRule="auto"/>
            </w:pPr>
            <w:r w:rsidRPr="000400BE">
              <w:t xml:space="preserve">Bespreken voortgang thema </w:t>
            </w:r>
            <w:r>
              <w:t>1</w:t>
            </w:r>
            <w:r w:rsidR="00ED3101">
              <w:t>0</w:t>
            </w:r>
          </w:p>
          <w:p w14:paraId="4693D62F" w14:textId="77777777" w:rsidR="00DB4E04" w:rsidRPr="00C332A5" w:rsidRDefault="00DB4E04" w:rsidP="00DB4E04">
            <w:pPr>
              <w:pStyle w:val="Lijstalinea"/>
              <w:spacing w:after="0" w:line="240" w:lineRule="auto"/>
            </w:pPr>
          </w:p>
        </w:tc>
      </w:tr>
      <w:tr w:rsidR="00160167" w:rsidRPr="00C332A5" w14:paraId="0CBB1DE3"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1EAEB88B" w14:textId="77777777" w:rsidR="00160167" w:rsidRPr="00C332A5" w:rsidRDefault="00160167"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2FEA751A" w14:textId="77777777" w:rsidR="00160167" w:rsidRDefault="00F94409" w:rsidP="00FF30D5">
            <w:pPr>
              <w:pStyle w:val="Geenafstand"/>
              <w:rPr>
                <w:b/>
                <w:bCs/>
              </w:rPr>
            </w:pPr>
            <w:r>
              <w:rPr>
                <w:b/>
                <w:bCs/>
              </w:rPr>
              <w:t>Engels facultatief</w:t>
            </w:r>
          </w:p>
          <w:p w14:paraId="509B40A9" w14:textId="77777777" w:rsidR="00376E46" w:rsidRDefault="00376E46" w:rsidP="00FF30D5">
            <w:pPr>
              <w:pStyle w:val="Geenafstand"/>
              <w:rPr>
                <w:i/>
                <w:iCs/>
              </w:rPr>
            </w:pPr>
            <w:r>
              <w:rPr>
                <w:i/>
                <w:iCs/>
              </w:rPr>
              <w:t>Volgens afspraak met de docent,  kan per student verschillen welke dag / school etc.</w:t>
            </w:r>
          </w:p>
          <w:p w14:paraId="6F0C618B" w14:textId="77777777" w:rsidR="00B85C91" w:rsidRPr="00EE60F3" w:rsidRDefault="00B85C91" w:rsidP="00FF30D5">
            <w:pPr>
              <w:pStyle w:val="Geenafstand"/>
              <w:rPr>
                <w:i/>
                <w:iCs/>
              </w:rPr>
            </w:pPr>
          </w:p>
        </w:tc>
        <w:tc>
          <w:tcPr>
            <w:tcW w:w="4607" w:type="dxa"/>
            <w:tcBorders>
              <w:top w:val="single" w:sz="4" w:space="0" w:color="000000"/>
              <w:left w:val="single" w:sz="4" w:space="0" w:color="000000"/>
              <w:bottom w:val="single" w:sz="4" w:space="0" w:color="000000"/>
              <w:right w:val="single" w:sz="4" w:space="0" w:color="auto"/>
            </w:tcBorders>
          </w:tcPr>
          <w:p w14:paraId="4906FCA5" w14:textId="77777777" w:rsidR="005A5FC5" w:rsidRDefault="005A5FC5" w:rsidP="005A5FC5">
            <w:pPr>
              <w:spacing w:after="0" w:line="240" w:lineRule="auto"/>
              <w:contextualSpacing/>
              <w:rPr>
                <w:b/>
                <w:bCs/>
              </w:rPr>
            </w:pPr>
            <w:r w:rsidRPr="00852E3F">
              <w:rPr>
                <w:b/>
                <w:bCs/>
              </w:rPr>
              <w:t>SLB</w:t>
            </w:r>
            <w:r>
              <w:rPr>
                <w:b/>
                <w:bCs/>
              </w:rPr>
              <w:t xml:space="preserve">: </w:t>
            </w:r>
          </w:p>
          <w:p w14:paraId="2C171631" w14:textId="77777777" w:rsidR="005A5FC5" w:rsidRPr="00EE60F3" w:rsidRDefault="00727802" w:rsidP="00080BC3">
            <w:pPr>
              <w:pStyle w:val="Lijstalinea"/>
              <w:numPr>
                <w:ilvl w:val="0"/>
                <w:numId w:val="5"/>
              </w:numPr>
              <w:spacing w:after="0" w:line="240" w:lineRule="auto"/>
            </w:pPr>
            <w:r>
              <w:t>Hoe gaat het?</w:t>
            </w:r>
          </w:p>
        </w:tc>
      </w:tr>
      <w:tr w:rsidR="00003123" w:rsidRPr="00C332A5" w14:paraId="449A7D43"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017636E8" w14:textId="77777777" w:rsidR="00003123" w:rsidRDefault="00003123" w:rsidP="00FF30D5">
            <w:pPr>
              <w:spacing w:after="0" w:line="240" w:lineRule="auto"/>
              <w:rPr>
                <w:b/>
              </w:rPr>
            </w:pPr>
            <w:bookmarkStart w:id="1" w:name="_Hlk60648245"/>
            <w:r w:rsidRPr="00C332A5">
              <w:rPr>
                <w:b/>
              </w:rPr>
              <w:t xml:space="preserve">Week </w:t>
            </w:r>
            <w:r w:rsidR="00DF4269">
              <w:rPr>
                <w:b/>
              </w:rPr>
              <w:t>5</w:t>
            </w:r>
          </w:p>
          <w:p w14:paraId="2F25008E" w14:textId="77777777" w:rsidR="00E37EA1" w:rsidRDefault="00E37EA1" w:rsidP="00FF30D5">
            <w:pPr>
              <w:spacing w:after="0" w:line="240" w:lineRule="auto"/>
              <w:rPr>
                <w:b/>
              </w:rPr>
            </w:pPr>
            <w:r>
              <w:rPr>
                <w:b/>
              </w:rPr>
              <w:t>14 t/m 18</w:t>
            </w:r>
          </w:p>
          <w:p w14:paraId="399309C0" w14:textId="77777777" w:rsidR="00E37EA1" w:rsidRPr="00C332A5" w:rsidRDefault="00E37EA1" w:rsidP="00FF30D5">
            <w:pPr>
              <w:spacing w:after="0" w:line="240" w:lineRule="auto"/>
              <w:rPr>
                <w:b/>
              </w:rPr>
            </w:pPr>
            <w:r>
              <w:rPr>
                <w:b/>
              </w:rPr>
              <w:lastRenderedPageBreak/>
              <w:t>maart</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58E9D8A3" w14:textId="77777777" w:rsidR="00003123" w:rsidRPr="00C332A5" w:rsidRDefault="00003123" w:rsidP="00FF30D5">
            <w:pPr>
              <w:pStyle w:val="Geenafstand"/>
              <w:rPr>
                <w:b/>
              </w:rPr>
            </w:pPr>
            <w:r>
              <w:rPr>
                <w:b/>
              </w:rPr>
              <w:lastRenderedPageBreak/>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1E28CB1F" w14:textId="77777777" w:rsidR="00003123" w:rsidRPr="00C332A5" w:rsidRDefault="00003123" w:rsidP="00FF30D5">
            <w:pPr>
              <w:tabs>
                <w:tab w:val="left" w:pos="3478"/>
              </w:tabs>
              <w:spacing w:after="0" w:line="240" w:lineRule="auto"/>
              <w:rPr>
                <w:b/>
              </w:rPr>
            </w:pPr>
            <w:proofErr w:type="spellStart"/>
            <w:r w:rsidRPr="00C332A5">
              <w:rPr>
                <w:b/>
              </w:rPr>
              <w:t>S</w:t>
            </w:r>
            <w:r w:rsidR="00EE60F3">
              <w:rPr>
                <w:b/>
              </w:rPr>
              <w:t>l</w:t>
            </w:r>
            <w:r w:rsidRPr="00C332A5">
              <w:rPr>
                <w:b/>
              </w:rPr>
              <w:t>B</w:t>
            </w:r>
            <w:proofErr w:type="spellEnd"/>
            <w:r>
              <w:rPr>
                <w:b/>
              </w:rPr>
              <w:t xml:space="preserve"> groep/ Thema onderwijs/volgens rooster</w:t>
            </w:r>
          </w:p>
          <w:p w14:paraId="1E0518F0" w14:textId="77777777" w:rsidR="00003123" w:rsidRPr="00C332A5" w:rsidRDefault="00003123" w:rsidP="00FF30D5">
            <w:pPr>
              <w:tabs>
                <w:tab w:val="left" w:pos="3478"/>
              </w:tabs>
              <w:spacing w:after="0" w:line="240" w:lineRule="auto"/>
              <w:rPr>
                <w:bCs/>
                <w:i/>
                <w:iCs/>
              </w:rPr>
            </w:pPr>
          </w:p>
        </w:tc>
      </w:tr>
      <w:tr w:rsidR="00003123" w:rsidRPr="00C332A5" w14:paraId="02C18DC0"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75C45784" w14:textId="77777777" w:rsidR="00003123" w:rsidRPr="00C332A5" w:rsidRDefault="000D4BCD" w:rsidP="00FF30D5">
            <w:pPr>
              <w:spacing w:after="0" w:line="240" w:lineRule="auto"/>
            </w:pPr>
            <w:del w:id="2" w:author="Fluit-van der Molen, Gerda" w:date="2021-12-23T15:05:00Z">
              <w:r w:rsidDel="00022E57">
                <w:delText>1</w:delText>
              </w:r>
            </w:del>
          </w:p>
        </w:tc>
        <w:tc>
          <w:tcPr>
            <w:tcW w:w="4323" w:type="dxa"/>
            <w:tcBorders>
              <w:top w:val="single" w:sz="4" w:space="0" w:color="000000"/>
              <w:left w:val="single" w:sz="4" w:space="0" w:color="000000"/>
              <w:bottom w:val="single" w:sz="4" w:space="0" w:color="000000"/>
              <w:right w:val="single" w:sz="4" w:space="0" w:color="auto"/>
            </w:tcBorders>
          </w:tcPr>
          <w:p w14:paraId="085E5D8A" w14:textId="77777777" w:rsidR="00003123" w:rsidRPr="00852E3F" w:rsidRDefault="00003123" w:rsidP="00FF30D5">
            <w:pPr>
              <w:pStyle w:val="Geenafstand"/>
              <w:rPr>
                <w:b/>
              </w:rPr>
            </w:pPr>
            <w:r w:rsidRPr="00852E3F">
              <w:rPr>
                <w:b/>
              </w:rPr>
              <w:t>Zelfstandig</w:t>
            </w:r>
            <w:r>
              <w:rPr>
                <w:b/>
              </w:rPr>
              <w:t>:</w:t>
            </w:r>
            <w:r w:rsidRPr="00852E3F">
              <w:rPr>
                <w:b/>
              </w:rPr>
              <w:t xml:space="preserve"> </w:t>
            </w:r>
          </w:p>
          <w:p w14:paraId="273730E8" w14:textId="77777777" w:rsidR="00003123" w:rsidRDefault="00003123" w:rsidP="00080BC3">
            <w:pPr>
              <w:pStyle w:val="Geenafstand"/>
              <w:numPr>
                <w:ilvl w:val="0"/>
                <w:numId w:val="4"/>
              </w:numPr>
              <w:rPr>
                <w:bCs/>
              </w:rPr>
            </w:pPr>
            <w:r>
              <w:rPr>
                <w:bCs/>
              </w:rPr>
              <w:t>W</w:t>
            </w:r>
            <w:r w:rsidRPr="00C332A5">
              <w:rPr>
                <w:bCs/>
              </w:rPr>
              <w:t>erken aan</w:t>
            </w:r>
            <w:r>
              <w:rPr>
                <w:bCs/>
              </w:rPr>
              <w:t xml:space="preserve"> </w:t>
            </w:r>
            <w:r w:rsidRPr="00C332A5">
              <w:rPr>
                <w:bCs/>
              </w:rPr>
              <w:t xml:space="preserve">thema </w:t>
            </w:r>
            <w:r>
              <w:rPr>
                <w:bCs/>
              </w:rPr>
              <w:t>1</w:t>
            </w:r>
            <w:r w:rsidR="00ED3101">
              <w:rPr>
                <w:bCs/>
              </w:rPr>
              <w:t>0</w:t>
            </w:r>
          </w:p>
          <w:p w14:paraId="0B5BE97C" w14:textId="77777777" w:rsidR="00003123" w:rsidRPr="00C332A5" w:rsidRDefault="00003123" w:rsidP="00FF30D5">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6018EC2C" w14:textId="77777777" w:rsidR="00003123" w:rsidRDefault="00003123" w:rsidP="00FF30D5">
            <w:pPr>
              <w:spacing w:after="0" w:line="240" w:lineRule="auto"/>
              <w:contextualSpacing/>
              <w:rPr>
                <w:b/>
                <w:bCs/>
              </w:rPr>
            </w:pPr>
            <w:r w:rsidRPr="00852E3F">
              <w:rPr>
                <w:b/>
                <w:bCs/>
              </w:rPr>
              <w:t>Thema</w:t>
            </w:r>
            <w:r>
              <w:rPr>
                <w:b/>
                <w:bCs/>
              </w:rPr>
              <w:t>:</w:t>
            </w:r>
          </w:p>
          <w:p w14:paraId="372941AE" w14:textId="77777777" w:rsidR="00003123" w:rsidRDefault="00003123" w:rsidP="00080BC3">
            <w:pPr>
              <w:pStyle w:val="Lijstalinea"/>
              <w:numPr>
                <w:ilvl w:val="0"/>
                <w:numId w:val="4"/>
              </w:numPr>
              <w:spacing w:after="0" w:line="240" w:lineRule="auto"/>
            </w:pPr>
            <w:r w:rsidRPr="000400BE">
              <w:t xml:space="preserve">Bespreken voortgang thema </w:t>
            </w:r>
            <w:r>
              <w:t>1</w:t>
            </w:r>
            <w:r w:rsidR="00ED3101">
              <w:t>0</w:t>
            </w:r>
          </w:p>
          <w:p w14:paraId="44C9870E" w14:textId="77777777" w:rsidR="00003123" w:rsidRDefault="009211DC" w:rsidP="00080BC3">
            <w:pPr>
              <w:pStyle w:val="Lijstalinea"/>
              <w:numPr>
                <w:ilvl w:val="0"/>
                <w:numId w:val="4"/>
              </w:numPr>
              <w:spacing w:after="0" w:line="240" w:lineRule="auto"/>
            </w:pPr>
            <w:r>
              <w:t>Werken aan thema 1</w:t>
            </w:r>
            <w:r w:rsidR="00ED3101">
              <w:t>0</w:t>
            </w:r>
          </w:p>
          <w:p w14:paraId="024EEB92" w14:textId="77777777" w:rsidR="00901F6B" w:rsidRDefault="00901F6B" w:rsidP="00080BC3">
            <w:pPr>
              <w:pStyle w:val="Lijstalinea"/>
              <w:numPr>
                <w:ilvl w:val="0"/>
                <w:numId w:val="4"/>
              </w:numPr>
              <w:spacing w:after="0" w:line="240" w:lineRule="auto"/>
            </w:pPr>
            <w:r>
              <w:t>Tuchtrecht</w:t>
            </w:r>
          </w:p>
          <w:p w14:paraId="28AFFE75" w14:textId="77777777" w:rsidR="00B85C91" w:rsidRPr="00C332A5" w:rsidRDefault="00B85C91" w:rsidP="00B85C91">
            <w:pPr>
              <w:pStyle w:val="Lijstalinea"/>
              <w:spacing w:after="0" w:line="240" w:lineRule="auto"/>
            </w:pPr>
          </w:p>
        </w:tc>
      </w:tr>
      <w:tr w:rsidR="00003123" w:rsidRPr="00852E3F" w14:paraId="3199E967"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5667AE8E" w14:textId="77777777" w:rsidR="00003123" w:rsidRPr="00C332A5" w:rsidRDefault="00003123"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62A05314" w14:textId="77777777" w:rsidR="00003123" w:rsidRPr="000C2E6A" w:rsidRDefault="000C2E6A" w:rsidP="00FF30D5">
            <w:pPr>
              <w:pStyle w:val="Geenafstand"/>
              <w:rPr>
                <w:b/>
              </w:rPr>
            </w:pPr>
            <w:r w:rsidRPr="000C2E6A">
              <w:rPr>
                <w:b/>
              </w:rPr>
              <w:t>Klinisch redeneren:</w:t>
            </w:r>
          </w:p>
          <w:p w14:paraId="3BA020C6" w14:textId="77777777" w:rsidR="000C2E6A" w:rsidRDefault="000C2E6A" w:rsidP="00FF30D5">
            <w:pPr>
              <w:pStyle w:val="Geenafstand"/>
              <w:rPr>
                <w:bCs/>
              </w:rPr>
            </w:pPr>
            <w:r>
              <w:rPr>
                <w:bCs/>
              </w:rPr>
              <w:t>Opdracht casus</w:t>
            </w:r>
          </w:p>
        </w:tc>
        <w:tc>
          <w:tcPr>
            <w:tcW w:w="4607" w:type="dxa"/>
            <w:tcBorders>
              <w:top w:val="single" w:sz="4" w:space="0" w:color="000000"/>
              <w:left w:val="single" w:sz="4" w:space="0" w:color="000000"/>
              <w:bottom w:val="single" w:sz="4" w:space="0" w:color="000000"/>
              <w:right w:val="single" w:sz="4" w:space="0" w:color="auto"/>
            </w:tcBorders>
          </w:tcPr>
          <w:p w14:paraId="09162519" w14:textId="77777777" w:rsidR="00003123" w:rsidRPr="00852E3F" w:rsidRDefault="00003123" w:rsidP="000C2E6A">
            <w:pPr>
              <w:spacing w:after="0" w:line="240" w:lineRule="auto"/>
              <w:contextualSpacing/>
            </w:pPr>
          </w:p>
        </w:tc>
      </w:tr>
      <w:tr w:rsidR="00003123" w:rsidRPr="00727802" w14:paraId="7CB08081"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789BEC88" w14:textId="77777777" w:rsidR="00003123" w:rsidRPr="00727802" w:rsidRDefault="00003123" w:rsidP="00FF30D5">
            <w:pPr>
              <w:spacing w:after="0" w:line="240" w:lineRule="auto"/>
              <w:rPr>
                <w:b/>
                <w:bCs/>
              </w:rPr>
            </w:pPr>
          </w:p>
        </w:tc>
        <w:tc>
          <w:tcPr>
            <w:tcW w:w="4323" w:type="dxa"/>
            <w:tcBorders>
              <w:top w:val="single" w:sz="4" w:space="0" w:color="000000"/>
              <w:left w:val="single" w:sz="4" w:space="0" w:color="000000"/>
              <w:bottom w:val="single" w:sz="4" w:space="0" w:color="000000"/>
              <w:right w:val="single" w:sz="4" w:space="0" w:color="auto"/>
            </w:tcBorders>
          </w:tcPr>
          <w:p w14:paraId="10CE0EA0" w14:textId="77777777" w:rsidR="00003123" w:rsidRPr="001E4EDF" w:rsidRDefault="00003123" w:rsidP="00FF30D5">
            <w:pPr>
              <w:pStyle w:val="Geenafstand"/>
              <w:rPr>
                <w:b/>
                <w:bCs/>
              </w:rPr>
            </w:pPr>
            <w:r w:rsidRPr="001E4EDF">
              <w:rPr>
                <w:b/>
                <w:bCs/>
              </w:rPr>
              <w:t>Engels facultatief</w:t>
            </w:r>
          </w:p>
          <w:p w14:paraId="4C13D549" w14:textId="77777777" w:rsidR="00003123" w:rsidRDefault="00003123" w:rsidP="00FF30D5">
            <w:pPr>
              <w:pStyle w:val="Geenafstand"/>
              <w:rPr>
                <w:i/>
                <w:iCs/>
              </w:rPr>
            </w:pPr>
            <w:r w:rsidRPr="001E4EDF">
              <w:rPr>
                <w:i/>
                <w:iCs/>
              </w:rPr>
              <w:t>Volgens afspraak met de docent,  kan per student verschillen welke dag / school etc.</w:t>
            </w:r>
          </w:p>
          <w:p w14:paraId="2FEA1E19" w14:textId="77777777" w:rsidR="00B85C91" w:rsidRPr="001E4EDF" w:rsidRDefault="00B85C91" w:rsidP="00FF30D5">
            <w:pPr>
              <w:pStyle w:val="Geenafstand"/>
              <w:rPr>
                <w:i/>
                <w:iCs/>
              </w:rPr>
            </w:pPr>
          </w:p>
        </w:tc>
        <w:tc>
          <w:tcPr>
            <w:tcW w:w="4607" w:type="dxa"/>
            <w:tcBorders>
              <w:top w:val="single" w:sz="4" w:space="0" w:color="000000"/>
              <w:left w:val="single" w:sz="4" w:space="0" w:color="000000"/>
              <w:bottom w:val="single" w:sz="4" w:space="0" w:color="000000"/>
              <w:right w:val="single" w:sz="4" w:space="0" w:color="auto"/>
            </w:tcBorders>
          </w:tcPr>
          <w:p w14:paraId="439170FC" w14:textId="77777777" w:rsidR="001E4EDF" w:rsidRPr="001E4EDF" w:rsidRDefault="00901F6B" w:rsidP="00FF30D5">
            <w:pPr>
              <w:spacing w:after="0" w:line="240" w:lineRule="auto"/>
              <w:contextualSpacing/>
              <w:rPr>
                <w:b/>
                <w:bCs/>
              </w:rPr>
            </w:pPr>
            <w:r w:rsidRPr="001E4EDF">
              <w:rPr>
                <w:b/>
                <w:bCs/>
              </w:rPr>
              <w:t>SLB:</w:t>
            </w:r>
            <w:r w:rsidR="00836BF9" w:rsidRPr="001E4EDF">
              <w:rPr>
                <w:b/>
                <w:bCs/>
              </w:rPr>
              <w:t xml:space="preserve"> </w:t>
            </w:r>
          </w:p>
          <w:p w14:paraId="3DA84D76" w14:textId="77777777" w:rsidR="00003123" w:rsidRPr="001E4EDF" w:rsidRDefault="00836BF9" w:rsidP="00FF30D5">
            <w:pPr>
              <w:spacing w:after="0" w:line="240" w:lineRule="auto"/>
              <w:contextualSpacing/>
            </w:pPr>
            <w:r w:rsidRPr="001E4EDF">
              <w:t>Hoe gaat het?</w:t>
            </w:r>
          </w:p>
        </w:tc>
      </w:tr>
      <w:bookmarkEnd w:id="1"/>
      <w:tr w:rsidR="005912F7" w:rsidRPr="00727802" w14:paraId="19FE431F" w14:textId="77777777" w:rsidTr="00EE2AE2">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1A3ED07F" w14:textId="77777777" w:rsidR="005912F7" w:rsidRDefault="005912F7" w:rsidP="00EE2AE2">
            <w:pPr>
              <w:spacing w:after="0" w:line="240" w:lineRule="auto"/>
              <w:rPr>
                <w:b/>
                <w:bCs/>
              </w:rPr>
            </w:pPr>
            <w:r w:rsidRPr="00727802">
              <w:rPr>
                <w:b/>
                <w:bCs/>
              </w:rPr>
              <w:t>Week 6</w:t>
            </w:r>
          </w:p>
          <w:p w14:paraId="76D166E2" w14:textId="77777777" w:rsidR="005912F7" w:rsidRPr="00727802" w:rsidRDefault="005912F7" w:rsidP="00EE2AE2">
            <w:pPr>
              <w:spacing w:after="0" w:line="240" w:lineRule="auto"/>
              <w:rPr>
                <w:b/>
                <w:bCs/>
              </w:rPr>
            </w:pPr>
            <w:r>
              <w:rPr>
                <w:b/>
                <w:bCs/>
              </w:rPr>
              <w:t>21 t/m 25 maart</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5A64E8A2" w14:textId="77777777" w:rsidR="005912F7" w:rsidRPr="00727802" w:rsidRDefault="005912F7" w:rsidP="00EE2AE2">
            <w:pPr>
              <w:pStyle w:val="Geenafstand"/>
              <w:rPr>
                <w:b/>
                <w:bCs/>
              </w:rPr>
            </w:pPr>
            <w:r w:rsidRPr="00727802">
              <w:rPr>
                <w:b/>
                <w:bCs/>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6C3D647E" w14:textId="77777777" w:rsidR="005912F7" w:rsidRPr="00727802" w:rsidRDefault="005912F7" w:rsidP="00EE2AE2">
            <w:pPr>
              <w:tabs>
                <w:tab w:val="left" w:pos="3478"/>
              </w:tabs>
              <w:spacing w:after="0" w:line="240" w:lineRule="auto"/>
              <w:rPr>
                <w:b/>
                <w:bCs/>
              </w:rPr>
            </w:pPr>
            <w:r w:rsidRPr="00727802">
              <w:rPr>
                <w:b/>
                <w:bCs/>
              </w:rPr>
              <w:t>SLB groep/ Thema onderwijs/volgens rooster</w:t>
            </w:r>
          </w:p>
          <w:p w14:paraId="0A452738" w14:textId="77777777" w:rsidR="005912F7" w:rsidRPr="00727802" w:rsidRDefault="005912F7" w:rsidP="00EE2AE2">
            <w:pPr>
              <w:tabs>
                <w:tab w:val="left" w:pos="3478"/>
              </w:tabs>
              <w:spacing w:after="0" w:line="240" w:lineRule="auto"/>
              <w:rPr>
                <w:b/>
                <w:bCs/>
                <w:i/>
                <w:iCs/>
              </w:rPr>
            </w:pPr>
          </w:p>
        </w:tc>
      </w:tr>
      <w:tr w:rsidR="005912F7" w:rsidRPr="00C332A5" w14:paraId="2B87AE7D" w14:textId="77777777" w:rsidTr="00EE2AE2">
        <w:trPr>
          <w:trHeight w:val="418"/>
        </w:trPr>
        <w:tc>
          <w:tcPr>
            <w:tcW w:w="1135" w:type="dxa"/>
            <w:tcBorders>
              <w:top w:val="single" w:sz="4" w:space="0" w:color="000000"/>
              <w:left w:val="single" w:sz="4" w:space="0" w:color="000000"/>
              <w:bottom w:val="single" w:sz="4" w:space="0" w:color="000000"/>
              <w:right w:val="single" w:sz="4" w:space="0" w:color="000000"/>
            </w:tcBorders>
          </w:tcPr>
          <w:p w14:paraId="4A61C371"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2393B552" w14:textId="77777777" w:rsidR="005912F7" w:rsidRPr="00852E3F" w:rsidRDefault="005912F7" w:rsidP="00EE2AE2">
            <w:pPr>
              <w:pStyle w:val="Geenafstand"/>
              <w:rPr>
                <w:b/>
              </w:rPr>
            </w:pPr>
            <w:r w:rsidRPr="00852E3F">
              <w:rPr>
                <w:b/>
              </w:rPr>
              <w:t>Zelfstandig</w:t>
            </w:r>
            <w:r>
              <w:rPr>
                <w:b/>
              </w:rPr>
              <w:t>:</w:t>
            </w:r>
            <w:r w:rsidRPr="00852E3F">
              <w:rPr>
                <w:b/>
              </w:rPr>
              <w:t xml:space="preserve"> </w:t>
            </w:r>
          </w:p>
          <w:p w14:paraId="749FDA83" w14:textId="77777777" w:rsidR="005912F7" w:rsidRDefault="005912F7" w:rsidP="00080BC3">
            <w:pPr>
              <w:pStyle w:val="Geenafstand"/>
              <w:numPr>
                <w:ilvl w:val="0"/>
                <w:numId w:val="4"/>
              </w:numPr>
              <w:rPr>
                <w:bCs/>
              </w:rPr>
            </w:pPr>
            <w:r>
              <w:rPr>
                <w:bCs/>
              </w:rPr>
              <w:t>W</w:t>
            </w:r>
            <w:r w:rsidRPr="00C332A5">
              <w:rPr>
                <w:bCs/>
              </w:rPr>
              <w:t>erken aan</w:t>
            </w:r>
            <w:r>
              <w:rPr>
                <w:bCs/>
              </w:rPr>
              <w:t xml:space="preserve"> </w:t>
            </w:r>
            <w:r w:rsidRPr="00C332A5">
              <w:rPr>
                <w:bCs/>
              </w:rPr>
              <w:t xml:space="preserve">thema </w:t>
            </w:r>
            <w:r>
              <w:rPr>
                <w:bCs/>
              </w:rPr>
              <w:t>1</w:t>
            </w:r>
            <w:r w:rsidR="00ED3101">
              <w:rPr>
                <w:bCs/>
              </w:rPr>
              <w:t>0</w:t>
            </w:r>
          </w:p>
          <w:p w14:paraId="338EB79F" w14:textId="77777777" w:rsidR="005912F7" w:rsidRPr="00C332A5" w:rsidRDefault="005912F7" w:rsidP="00EE2AE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05271520" w14:textId="77777777" w:rsidR="005912F7" w:rsidRDefault="005912F7" w:rsidP="00EE2AE2">
            <w:pPr>
              <w:spacing w:after="0" w:line="240" w:lineRule="auto"/>
              <w:contextualSpacing/>
              <w:rPr>
                <w:b/>
                <w:bCs/>
              </w:rPr>
            </w:pPr>
            <w:r w:rsidRPr="00852E3F">
              <w:rPr>
                <w:b/>
                <w:bCs/>
              </w:rPr>
              <w:t>Thema</w:t>
            </w:r>
            <w:r>
              <w:rPr>
                <w:b/>
                <w:bCs/>
              </w:rPr>
              <w:t>:</w:t>
            </w:r>
          </w:p>
          <w:p w14:paraId="47620F3E" w14:textId="77777777" w:rsidR="005912F7" w:rsidRDefault="005912F7" w:rsidP="00080BC3">
            <w:pPr>
              <w:pStyle w:val="Lijstalinea"/>
              <w:numPr>
                <w:ilvl w:val="0"/>
                <w:numId w:val="4"/>
              </w:numPr>
              <w:spacing w:after="0" w:line="240" w:lineRule="auto"/>
            </w:pPr>
            <w:r w:rsidRPr="000400BE">
              <w:t xml:space="preserve">Bespreken voortgang thema </w:t>
            </w:r>
            <w:r>
              <w:t>1</w:t>
            </w:r>
            <w:r w:rsidR="00ED3101">
              <w:t>0</w:t>
            </w:r>
          </w:p>
          <w:p w14:paraId="17EF9438" w14:textId="77777777" w:rsidR="005912F7" w:rsidRDefault="005912F7" w:rsidP="00080BC3">
            <w:pPr>
              <w:pStyle w:val="Lijstalinea"/>
              <w:numPr>
                <w:ilvl w:val="0"/>
                <w:numId w:val="4"/>
              </w:numPr>
              <w:spacing w:after="0" w:line="240" w:lineRule="auto"/>
            </w:pPr>
            <w:r>
              <w:t>Werken aan thema 1</w:t>
            </w:r>
            <w:r w:rsidR="00ED3101">
              <w:t>0</w:t>
            </w:r>
          </w:p>
          <w:p w14:paraId="5D15E1E3" w14:textId="77777777" w:rsidR="00B85C91" w:rsidRPr="00C332A5" w:rsidRDefault="00B85C91" w:rsidP="00B85C91">
            <w:pPr>
              <w:pStyle w:val="Lijstalinea"/>
              <w:spacing w:after="0" w:line="240" w:lineRule="auto"/>
            </w:pPr>
          </w:p>
        </w:tc>
      </w:tr>
      <w:tr w:rsidR="005912F7" w:rsidRPr="007B3822" w14:paraId="0686BA68" w14:textId="77777777" w:rsidTr="00EE2AE2">
        <w:trPr>
          <w:trHeight w:val="418"/>
        </w:trPr>
        <w:tc>
          <w:tcPr>
            <w:tcW w:w="1135" w:type="dxa"/>
            <w:tcBorders>
              <w:top w:val="single" w:sz="4" w:space="0" w:color="000000"/>
              <w:left w:val="single" w:sz="4" w:space="0" w:color="000000"/>
              <w:bottom w:val="single" w:sz="4" w:space="0" w:color="000000"/>
              <w:right w:val="single" w:sz="4" w:space="0" w:color="000000"/>
            </w:tcBorders>
          </w:tcPr>
          <w:p w14:paraId="0F3DAFE7"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4C91F720" w14:textId="77777777" w:rsidR="005912F7" w:rsidRDefault="005912F7" w:rsidP="00EE2AE2">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16C26809" w14:textId="77777777" w:rsidR="005912F7" w:rsidRDefault="005912F7" w:rsidP="00EE2AE2">
            <w:pPr>
              <w:spacing w:after="0" w:line="240" w:lineRule="auto"/>
              <w:rPr>
                <w:b/>
                <w:bCs/>
              </w:rPr>
            </w:pPr>
            <w:r w:rsidRPr="00901F6B">
              <w:rPr>
                <w:b/>
                <w:bCs/>
              </w:rPr>
              <w:t>Klinische redeneren:</w:t>
            </w:r>
          </w:p>
          <w:p w14:paraId="3B1DD9D7" w14:textId="77777777" w:rsidR="005912F7" w:rsidRDefault="005912F7" w:rsidP="00EE2AE2">
            <w:pPr>
              <w:spacing w:after="0" w:line="240" w:lineRule="auto"/>
            </w:pPr>
            <w:r w:rsidRPr="007B3822">
              <w:t>Nabespreken opdracht week 5</w:t>
            </w:r>
          </w:p>
          <w:p w14:paraId="033AEC45" w14:textId="77777777" w:rsidR="00B85C91" w:rsidRPr="007B3822" w:rsidRDefault="00B85C91" w:rsidP="00EE2AE2">
            <w:pPr>
              <w:spacing w:after="0" w:line="240" w:lineRule="auto"/>
            </w:pPr>
          </w:p>
        </w:tc>
      </w:tr>
      <w:tr w:rsidR="005912F7" w:rsidRPr="006C6984" w14:paraId="110282CB" w14:textId="77777777" w:rsidTr="00EE2AE2">
        <w:trPr>
          <w:trHeight w:val="414"/>
        </w:trPr>
        <w:tc>
          <w:tcPr>
            <w:tcW w:w="1135" w:type="dxa"/>
            <w:tcBorders>
              <w:top w:val="single" w:sz="4" w:space="0" w:color="000000"/>
              <w:left w:val="single" w:sz="4" w:space="0" w:color="000000"/>
              <w:bottom w:val="single" w:sz="4" w:space="0" w:color="000000"/>
              <w:right w:val="single" w:sz="4" w:space="0" w:color="000000"/>
            </w:tcBorders>
          </w:tcPr>
          <w:p w14:paraId="79A9E91E"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066123B8" w14:textId="77777777" w:rsidR="005912F7" w:rsidRDefault="005912F7" w:rsidP="00EE2AE2">
            <w:pPr>
              <w:pStyle w:val="Geenafstand"/>
              <w:rPr>
                <w:b/>
                <w:bCs/>
              </w:rPr>
            </w:pPr>
            <w:r>
              <w:rPr>
                <w:b/>
                <w:bCs/>
              </w:rPr>
              <w:t>Engels facultatief</w:t>
            </w:r>
          </w:p>
          <w:p w14:paraId="57A40FE7" w14:textId="77777777" w:rsidR="005912F7" w:rsidRDefault="005912F7" w:rsidP="00EE2AE2">
            <w:pPr>
              <w:pStyle w:val="Geenafstand"/>
              <w:rPr>
                <w:i/>
                <w:iCs/>
              </w:rPr>
            </w:pPr>
            <w:r>
              <w:rPr>
                <w:i/>
                <w:iCs/>
              </w:rPr>
              <w:t>Volgens afspraak met de docent,  kan per student verschillen welke dag / school etc.</w:t>
            </w:r>
          </w:p>
          <w:p w14:paraId="4C02E463" w14:textId="77777777" w:rsidR="00B85C91" w:rsidRPr="00C332A5" w:rsidRDefault="00B85C91" w:rsidP="00EE2AE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26009125" w14:textId="77777777" w:rsidR="005912F7" w:rsidRDefault="005912F7" w:rsidP="00EE2AE2">
            <w:pPr>
              <w:spacing w:after="0" w:line="240" w:lineRule="auto"/>
              <w:contextualSpacing/>
              <w:rPr>
                <w:b/>
                <w:bCs/>
              </w:rPr>
            </w:pPr>
            <w:r w:rsidRPr="00852E3F">
              <w:rPr>
                <w:b/>
                <w:bCs/>
              </w:rPr>
              <w:t>SLB</w:t>
            </w:r>
            <w:r>
              <w:rPr>
                <w:b/>
                <w:bCs/>
              </w:rPr>
              <w:t xml:space="preserve">: </w:t>
            </w:r>
          </w:p>
          <w:p w14:paraId="7ECCF07C" w14:textId="77777777" w:rsidR="005912F7" w:rsidRPr="00727802" w:rsidRDefault="00B445AE" w:rsidP="00080BC3">
            <w:pPr>
              <w:pStyle w:val="Lijstalinea"/>
              <w:numPr>
                <w:ilvl w:val="0"/>
                <w:numId w:val="17"/>
              </w:numPr>
              <w:spacing w:after="0" w:line="240" w:lineRule="auto"/>
              <w:rPr>
                <w:b/>
                <w:bCs/>
              </w:rPr>
            </w:pPr>
            <w:r>
              <w:t xml:space="preserve">Starten met </w:t>
            </w:r>
            <w:r w:rsidR="0020697A">
              <w:t>de nieuwsflits.</w:t>
            </w:r>
          </w:p>
          <w:p w14:paraId="1732C028" w14:textId="77777777" w:rsidR="005912F7" w:rsidRPr="006C6984" w:rsidRDefault="005912F7" w:rsidP="00EE2AE2">
            <w:pPr>
              <w:spacing w:after="0" w:line="240" w:lineRule="auto"/>
              <w:contextualSpacing/>
              <w:rPr>
                <w:b/>
                <w:bCs/>
              </w:rPr>
            </w:pPr>
          </w:p>
        </w:tc>
      </w:tr>
      <w:tr w:rsidR="005912F7" w:rsidRPr="00C332A5" w14:paraId="56E3ED0A" w14:textId="77777777" w:rsidTr="00EE2AE2">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28606B6E" w14:textId="77777777" w:rsidR="005912F7" w:rsidRDefault="005912F7" w:rsidP="00EE2AE2">
            <w:pPr>
              <w:spacing w:after="0" w:line="240" w:lineRule="auto"/>
              <w:rPr>
                <w:b/>
              </w:rPr>
            </w:pPr>
            <w:r w:rsidRPr="00C332A5">
              <w:rPr>
                <w:b/>
              </w:rPr>
              <w:t xml:space="preserve">Week </w:t>
            </w:r>
            <w:r>
              <w:rPr>
                <w:b/>
              </w:rPr>
              <w:t>7</w:t>
            </w:r>
          </w:p>
          <w:p w14:paraId="160631F5" w14:textId="77777777" w:rsidR="005912F7" w:rsidRPr="00C332A5" w:rsidRDefault="005912F7" w:rsidP="00EE2AE2">
            <w:pPr>
              <w:spacing w:after="0" w:line="240" w:lineRule="auto"/>
              <w:rPr>
                <w:b/>
              </w:rPr>
            </w:pPr>
            <w:r>
              <w:rPr>
                <w:b/>
              </w:rPr>
              <w:t>28 mrt t/m 1 apr</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06B73310" w14:textId="77777777" w:rsidR="005912F7" w:rsidRPr="00C332A5" w:rsidRDefault="005912F7" w:rsidP="00EE2AE2">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3D2EA2FC" w14:textId="77777777" w:rsidR="005912F7" w:rsidRPr="00C332A5" w:rsidRDefault="005912F7" w:rsidP="00EE2AE2">
            <w:pPr>
              <w:tabs>
                <w:tab w:val="left" w:pos="3478"/>
              </w:tabs>
              <w:spacing w:after="0" w:line="240" w:lineRule="auto"/>
              <w:rPr>
                <w:b/>
              </w:rPr>
            </w:pPr>
            <w:r w:rsidRPr="00C332A5">
              <w:rPr>
                <w:b/>
              </w:rPr>
              <w:t>SLB</w:t>
            </w:r>
            <w:r>
              <w:rPr>
                <w:b/>
              </w:rPr>
              <w:t xml:space="preserve"> groep/ Thema onderwijs/volgens rooster</w:t>
            </w:r>
          </w:p>
          <w:p w14:paraId="412F83E6" w14:textId="77777777" w:rsidR="005912F7" w:rsidRPr="00C332A5" w:rsidRDefault="005912F7" w:rsidP="00EE2AE2">
            <w:pPr>
              <w:tabs>
                <w:tab w:val="left" w:pos="3478"/>
              </w:tabs>
              <w:spacing w:after="0" w:line="240" w:lineRule="auto"/>
              <w:rPr>
                <w:bCs/>
                <w:i/>
                <w:iCs/>
              </w:rPr>
            </w:pPr>
          </w:p>
        </w:tc>
      </w:tr>
      <w:tr w:rsidR="005912F7" w:rsidRPr="00C332A5" w14:paraId="26D34828" w14:textId="77777777" w:rsidTr="00EE2AE2">
        <w:trPr>
          <w:trHeight w:val="418"/>
        </w:trPr>
        <w:tc>
          <w:tcPr>
            <w:tcW w:w="1135" w:type="dxa"/>
            <w:tcBorders>
              <w:top w:val="single" w:sz="4" w:space="0" w:color="000000"/>
              <w:left w:val="single" w:sz="4" w:space="0" w:color="000000"/>
              <w:bottom w:val="single" w:sz="4" w:space="0" w:color="000000"/>
              <w:right w:val="single" w:sz="4" w:space="0" w:color="000000"/>
            </w:tcBorders>
          </w:tcPr>
          <w:p w14:paraId="01097459"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62C13A65" w14:textId="77777777" w:rsidR="005912F7" w:rsidRPr="00852E3F" w:rsidRDefault="005912F7" w:rsidP="00EE2AE2">
            <w:pPr>
              <w:pStyle w:val="Geenafstand"/>
              <w:rPr>
                <w:b/>
              </w:rPr>
            </w:pPr>
            <w:r w:rsidRPr="00852E3F">
              <w:rPr>
                <w:b/>
              </w:rPr>
              <w:t>Zelfstandig</w:t>
            </w:r>
            <w:r>
              <w:rPr>
                <w:b/>
              </w:rPr>
              <w:t>:</w:t>
            </w:r>
            <w:r w:rsidRPr="00852E3F">
              <w:rPr>
                <w:b/>
              </w:rPr>
              <w:t xml:space="preserve"> </w:t>
            </w:r>
          </w:p>
          <w:p w14:paraId="29EA1A26" w14:textId="77777777" w:rsidR="005912F7" w:rsidRDefault="005912F7" w:rsidP="00080BC3">
            <w:pPr>
              <w:pStyle w:val="Geenafstand"/>
              <w:numPr>
                <w:ilvl w:val="0"/>
                <w:numId w:val="4"/>
              </w:numPr>
              <w:rPr>
                <w:bCs/>
              </w:rPr>
            </w:pPr>
            <w:r>
              <w:rPr>
                <w:bCs/>
              </w:rPr>
              <w:t>W</w:t>
            </w:r>
            <w:r w:rsidRPr="00C332A5">
              <w:rPr>
                <w:bCs/>
              </w:rPr>
              <w:t>erken aan</w:t>
            </w:r>
            <w:r>
              <w:rPr>
                <w:bCs/>
              </w:rPr>
              <w:t xml:space="preserve"> </w:t>
            </w:r>
            <w:r w:rsidRPr="00C332A5">
              <w:rPr>
                <w:bCs/>
              </w:rPr>
              <w:t xml:space="preserve">thema </w:t>
            </w:r>
            <w:r>
              <w:rPr>
                <w:bCs/>
              </w:rPr>
              <w:t>1</w:t>
            </w:r>
            <w:r w:rsidR="00ED3101">
              <w:rPr>
                <w:bCs/>
              </w:rPr>
              <w:t>0</w:t>
            </w:r>
          </w:p>
          <w:p w14:paraId="14F9E080" w14:textId="77777777" w:rsidR="005912F7" w:rsidRDefault="00B85C91" w:rsidP="00B85C91">
            <w:pPr>
              <w:pStyle w:val="Geenafstand"/>
              <w:numPr>
                <w:ilvl w:val="0"/>
                <w:numId w:val="2"/>
              </w:numPr>
              <w:rPr>
                <w:bCs/>
              </w:rPr>
            </w:pPr>
            <w:r>
              <w:t>Gastles Ambulance Groningen (datum is nog onder voorbehoud)</w:t>
            </w:r>
          </w:p>
          <w:p w14:paraId="512646EC" w14:textId="77777777" w:rsidR="005912F7" w:rsidRPr="00C332A5" w:rsidRDefault="005912F7" w:rsidP="00EE2AE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447B9CF5" w14:textId="77777777" w:rsidR="005912F7" w:rsidRDefault="005912F7" w:rsidP="00EE2AE2">
            <w:pPr>
              <w:spacing w:after="0" w:line="240" w:lineRule="auto"/>
              <w:contextualSpacing/>
              <w:rPr>
                <w:b/>
                <w:bCs/>
              </w:rPr>
            </w:pPr>
            <w:r w:rsidRPr="00852E3F">
              <w:rPr>
                <w:b/>
                <w:bCs/>
              </w:rPr>
              <w:t>Thema</w:t>
            </w:r>
            <w:r>
              <w:rPr>
                <w:b/>
                <w:bCs/>
              </w:rPr>
              <w:t>:</w:t>
            </w:r>
          </w:p>
          <w:p w14:paraId="554138F2" w14:textId="77777777" w:rsidR="005912F7" w:rsidRDefault="005912F7" w:rsidP="00080BC3">
            <w:pPr>
              <w:pStyle w:val="Lijstalinea"/>
              <w:numPr>
                <w:ilvl w:val="0"/>
                <w:numId w:val="4"/>
              </w:numPr>
              <w:spacing w:after="0" w:line="240" w:lineRule="auto"/>
            </w:pPr>
            <w:r w:rsidRPr="000400BE">
              <w:t xml:space="preserve">Bespreken voortgang thema </w:t>
            </w:r>
            <w:r>
              <w:t>1</w:t>
            </w:r>
            <w:r w:rsidR="00ED3101">
              <w:t>0</w:t>
            </w:r>
          </w:p>
          <w:p w14:paraId="423282DE" w14:textId="77777777" w:rsidR="000E65B5" w:rsidRPr="00C332A5" w:rsidRDefault="005912F7" w:rsidP="00B85C91">
            <w:pPr>
              <w:pStyle w:val="Lijstalinea"/>
              <w:numPr>
                <w:ilvl w:val="0"/>
                <w:numId w:val="4"/>
              </w:numPr>
              <w:spacing w:after="0" w:line="240" w:lineRule="auto"/>
            </w:pPr>
            <w:r>
              <w:t>Werken aan thema 1</w:t>
            </w:r>
            <w:r w:rsidR="00ED3101">
              <w:t>0</w:t>
            </w:r>
          </w:p>
        </w:tc>
      </w:tr>
      <w:tr w:rsidR="005912F7" w:rsidRPr="00852E3F" w14:paraId="3EE1B320" w14:textId="77777777" w:rsidTr="00EE2AE2">
        <w:trPr>
          <w:trHeight w:val="418"/>
        </w:trPr>
        <w:tc>
          <w:tcPr>
            <w:tcW w:w="1135" w:type="dxa"/>
            <w:tcBorders>
              <w:top w:val="single" w:sz="4" w:space="0" w:color="000000"/>
              <w:left w:val="single" w:sz="4" w:space="0" w:color="000000"/>
              <w:bottom w:val="single" w:sz="4" w:space="0" w:color="000000"/>
              <w:right w:val="single" w:sz="4" w:space="0" w:color="000000"/>
            </w:tcBorders>
          </w:tcPr>
          <w:p w14:paraId="1283E147"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686623DA" w14:textId="77777777" w:rsidR="005912F7" w:rsidRDefault="005912F7" w:rsidP="00EE2AE2">
            <w:pPr>
              <w:pStyle w:val="Geenafstand"/>
              <w:rPr>
                <w:b/>
              </w:rPr>
            </w:pPr>
            <w:r>
              <w:rPr>
                <w:b/>
              </w:rPr>
              <w:t>Klinisch redeneren:</w:t>
            </w:r>
          </w:p>
          <w:p w14:paraId="317A51D7" w14:textId="77777777" w:rsidR="005912F7" w:rsidRPr="007E5654" w:rsidRDefault="005912F7" w:rsidP="00EE2AE2">
            <w:pPr>
              <w:pStyle w:val="Geenafstand"/>
              <w:rPr>
                <w:bCs/>
              </w:rPr>
            </w:pPr>
            <w:r>
              <w:rPr>
                <w:bCs/>
              </w:rPr>
              <w:t>Opdracht casus</w:t>
            </w:r>
          </w:p>
        </w:tc>
        <w:tc>
          <w:tcPr>
            <w:tcW w:w="4607" w:type="dxa"/>
            <w:tcBorders>
              <w:top w:val="single" w:sz="4" w:space="0" w:color="000000"/>
              <w:left w:val="single" w:sz="4" w:space="0" w:color="000000"/>
              <w:bottom w:val="single" w:sz="4" w:space="0" w:color="000000"/>
              <w:right w:val="single" w:sz="4" w:space="0" w:color="auto"/>
            </w:tcBorders>
          </w:tcPr>
          <w:p w14:paraId="3CA2714F" w14:textId="77777777" w:rsidR="005912F7" w:rsidRPr="00852E3F" w:rsidRDefault="005912F7" w:rsidP="00EE2AE2">
            <w:pPr>
              <w:spacing w:after="0" w:line="240" w:lineRule="auto"/>
              <w:contextualSpacing/>
            </w:pPr>
          </w:p>
        </w:tc>
      </w:tr>
      <w:tr w:rsidR="005912F7" w:rsidRPr="00560374" w14:paraId="5CE4F5A8" w14:textId="77777777" w:rsidTr="00EE2AE2">
        <w:trPr>
          <w:trHeight w:val="414"/>
        </w:trPr>
        <w:tc>
          <w:tcPr>
            <w:tcW w:w="1135" w:type="dxa"/>
            <w:tcBorders>
              <w:top w:val="single" w:sz="4" w:space="0" w:color="000000"/>
              <w:left w:val="single" w:sz="4" w:space="0" w:color="000000"/>
              <w:bottom w:val="single" w:sz="4" w:space="0" w:color="000000"/>
              <w:right w:val="single" w:sz="4" w:space="0" w:color="000000"/>
            </w:tcBorders>
          </w:tcPr>
          <w:p w14:paraId="73A19AC7"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19BBC16D" w14:textId="77777777" w:rsidR="005912F7" w:rsidRPr="00C332A5" w:rsidRDefault="005912F7" w:rsidP="00EE2AE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52F83343" w14:textId="77777777" w:rsidR="005912F7" w:rsidRDefault="005912F7" w:rsidP="00EE2AE2">
            <w:pPr>
              <w:spacing w:after="0" w:line="240" w:lineRule="auto"/>
              <w:contextualSpacing/>
              <w:rPr>
                <w:b/>
                <w:bCs/>
              </w:rPr>
            </w:pPr>
            <w:r w:rsidRPr="00852E3F">
              <w:rPr>
                <w:b/>
                <w:bCs/>
              </w:rPr>
              <w:t>SLB</w:t>
            </w:r>
            <w:r>
              <w:rPr>
                <w:b/>
                <w:bCs/>
              </w:rPr>
              <w:t xml:space="preserve">: </w:t>
            </w:r>
          </w:p>
          <w:p w14:paraId="16D361D1" w14:textId="77777777" w:rsidR="005912F7" w:rsidRDefault="0079399C" w:rsidP="00080BC3">
            <w:pPr>
              <w:pStyle w:val="Lijstalinea"/>
              <w:numPr>
                <w:ilvl w:val="0"/>
                <w:numId w:val="5"/>
              </w:numPr>
              <w:spacing w:after="0" w:line="240" w:lineRule="auto"/>
            </w:pPr>
            <w:r>
              <w:t>Nieuwsflits, wat delen we deze week?</w:t>
            </w:r>
          </w:p>
          <w:p w14:paraId="465C458C" w14:textId="77777777" w:rsidR="00B85C91" w:rsidRPr="00560374" w:rsidRDefault="00B85C91" w:rsidP="00B85C91">
            <w:pPr>
              <w:pStyle w:val="Lijstalinea"/>
              <w:spacing w:after="0" w:line="240" w:lineRule="auto"/>
            </w:pPr>
          </w:p>
        </w:tc>
      </w:tr>
    </w:tbl>
    <w:p w14:paraId="56B11A27" w14:textId="77777777" w:rsidR="00E5036D" w:rsidRDefault="00E5036D">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4323"/>
        <w:gridCol w:w="4607"/>
      </w:tblGrid>
      <w:tr w:rsidR="005912F7" w:rsidRPr="00C332A5" w14:paraId="379ADED4" w14:textId="77777777" w:rsidTr="00EE2AE2">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63452820" w14:textId="77777777" w:rsidR="005912F7" w:rsidRDefault="005912F7" w:rsidP="00EE2AE2">
            <w:pPr>
              <w:spacing w:after="0" w:line="240" w:lineRule="auto"/>
              <w:rPr>
                <w:b/>
              </w:rPr>
            </w:pPr>
            <w:r w:rsidRPr="00C332A5">
              <w:rPr>
                <w:b/>
              </w:rPr>
              <w:lastRenderedPageBreak/>
              <w:t xml:space="preserve">Week </w:t>
            </w:r>
            <w:r>
              <w:rPr>
                <w:b/>
              </w:rPr>
              <w:t>8</w:t>
            </w:r>
          </w:p>
          <w:p w14:paraId="6F214B48" w14:textId="77777777" w:rsidR="005912F7" w:rsidRDefault="005912F7" w:rsidP="00EE2AE2">
            <w:pPr>
              <w:spacing w:after="0" w:line="240" w:lineRule="auto"/>
              <w:rPr>
                <w:b/>
              </w:rPr>
            </w:pPr>
            <w:r>
              <w:rPr>
                <w:b/>
              </w:rPr>
              <w:t>4 t/m 8</w:t>
            </w:r>
          </w:p>
          <w:p w14:paraId="6B520C6E" w14:textId="77777777" w:rsidR="005912F7" w:rsidRPr="00C332A5" w:rsidRDefault="005912F7" w:rsidP="00EE2AE2">
            <w:pPr>
              <w:spacing w:after="0" w:line="240" w:lineRule="auto"/>
              <w:rPr>
                <w:b/>
              </w:rPr>
            </w:pPr>
            <w:r>
              <w:rPr>
                <w:b/>
              </w:rPr>
              <w:t>april</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45B3BACB" w14:textId="77777777" w:rsidR="005912F7" w:rsidRPr="00C332A5" w:rsidRDefault="005912F7" w:rsidP="00EE2AE2">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1B11C7B4" w14:textId="77777777" w:rsidR="005912F7" w:rsidRPr="00C332A5" w:rsidRDefault="005912F7" w:rsidP="00EE2AE2">
            <w:pPr>
              <w:tabs>
                <w:tab w:val="left" w:pos="3478"/>
              </w:tabs>
              <w:spacing w:after="0" w:line="240" w:lineRule="auto"/>
              <w:rPr>
                <w:b/>
              </w:rPr>
            </w:pPr>
            <w:r w:rsidRPr="00C332A5">
              <w:rPr>
                <w:b/>
              </w:rPr>
              <w:t>SLB</w:t>
            </w:r>
            <w:r>
              <w:rPr>
                <w:b/>
              </w:rPr>
              <w:t xml:space="preserve"> groep/ Thema onderwijs/volgens rooster</w:t>
            </w:r>
          </w:p>
          <w:p w14:paraId="14270296" w14:textId="77777777" w:rsidR="005912F7" w:rsidRPr="00C332A5" w:rsidRDefault="005912F7" w:rsidP="00EE2AE2">
            <w:pPr>
              <w:tabs>
                <w:tab w:val="left" w:pos="3478"/>
              </w:tabs>
              <w:spacing w:after="0" w:line="240" w:lineRule="auto"/>
              <w:rPr>
                <w:bCs/>
                <w:i/>
                <w:iCs/>
              </w:rPr>
            </w:pPr>
          </w:p>
        </w:tc>
      </w:tr>
      <w:tr w:rsidR="005912F7" w:rsidRPr="00C332A5" w14:paraId="66B14096" w14:textId="77777777" w:rsidTr="00EE2AE2">
        <w:trPr>
          <w:trHeight w:val="418"/>
        </w:trPr>
        <w:tc>
          <w:tcPr>
            <w:tcW w:w="1135" w:type="dxa"/>
            <w:tcBorders>
              <w:top w:val="single" w:sz="4" w:space="0" w:color="000000"/>
              <w:left w:val="single" w:sz="4" w:space="0" w:color="000000"/>
              <w:bottom w:val="single" w:sz="4" w:space="0" w:color="000000"/>
              <w:right w:val="single" w:sz="4" w:space="0" w:color="000000"/>
            </w:tcBorders>
          </w:tcPr>
          <w:p w14:paraId="4B63368B"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38304FEF" w14:textId="77777777" w:rsidR="005912F7" w:rsidRPr="00852E3F" w:rsidRDefault="005912F7" w:rsidP="00EE2AE2">
            <w:pPr>
              <w:pStyle w:val="Geenafstand"/>
              <w:rPr>
                <w:b/>
              </w:rPr>
            </w:pPr>
            <w:r w:rsidRPr="00852E3F">
              <w:rPr>
                <w:b/>
              </w:rPr>
              <w:t>Zelfstandig</w:t>
            </w:r>
            <w:r>
              <w:rPr>
                <w:b/>
              </w:rPr>
              <w:t>:</w:t>
            </w:r>
            <w:r w:rsidRPr="00852E3F">
              <w:rPr>
                <w:b/>
              </w:rPr>
              <w:t xml:space="preserve"> </w:t>
            </w:r>
          </w:p>
          <w:p w14:paraId="30774AB5" w14:textId="77777777" w:rsidR="005912F7" w:rsidRPr="006E6556" w:rsidRDefault="005912F7" w:rsidP="00080BC3">
            <w:pPr>
              <w:pStyle w:val="Geenafstand"/>
              <w:numPr>
                <w:ilvl w:val="0"/>
                <w:numId w:val="4"/>
              </w:numPr>
              <w:rPr>
                <w:bCs/>
              </w:rPr>
            </w:pPr>
            <w:r>
              <w:rPr>
                <w:bCs/>
              </w:rPr>
              <w:t>W</w:t>
            </w:r>
            <w:r w:rsidRPr="00C332A5">
              <w:rPr>
                <w:bCs/>
              </w:rPr>
              <w:t>erken aan</w:t>
            </w:r>
            <w:r>
              <w:rPr>
                <w:bCs/>
              </w:rPr>
              <w:t xml:space="preserve"> </w:t>
            </w:r>
            <w:r w:rsidRPr="00C332A5">
              <w:rPr>
                <w:bCs/>
              </w:rPr>
              <w:t xml:space="preserve">thema </w:t>
            </w:r>
            <w:r>
              <w:rPr>
                <w:bCs/>
              </w:rPr>
              <w:t>1</w:t>
            </w:r>
            <w:r w:rsidR="00E6084C">
              <w:rPr>
                <w:bCs/>
              </w:rPr>
              <w:t>0</w:t>
            </w:r>
            <w:r>
              <w:t xml:space="preserve"> </w:t>
            </w:r>
          </w:p>
          <w:p w14:paraId="6B79D526" w14:textId="77777777" w:rsidR="005912F7" w:rsidRPr="006E6556" w:rsidRDefault="005912F7" w:rsidP="00A1241B">
            <w:pPr>
              <w:pStyle w:val="Geenafstand"/>
              <w:rPr>
                <w:bCs/>
              </w:rPr>
            </w:pPr>
          </w:p>
          <w:p w14:paraId="3BF2F303" w14:textId="77777777" w:rsidR="005912F7" w:rsidRPr="00C332A5" w:rsidRDefault="005912F7" w:rsidP="00EE2AE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2619C9E" w14:textId="77777777" w:rsidR="005912F7" w:rsidRDefault="005912F7" w:rsidP="00EE2AE2">
            <w:pPr>
              <w:spacing w:after="0" w:line="240" w:lineRule="auto"/>
              <w:contextualSpacing/>
              <w:rPr>
                <w:b/>
                <w:bCs/>
              </w:rPr>
            </w:pPr>
            <w:r w:rsidRPr="00852E3F">
              <w:rPr>
                <w:b/>
                <w:bCs/>
              </w:rPr>
              <w:t>Thema</w:t>
            </w:r>
            <w:r>
              <w:rPr>
                <w:b/>
                <w:bCs/>
              </w:rPr>
              <w:t>:</w:t>
            </w:r>
          </w:p>
          <w:p w14:paraId="25C25422" w14:textId="77777777" w:rsidR="005912F7" w:rsidRDefault="005912F7" w:rsidP="00080BC3">
            <w:pPr>
              <w:pStyle w:val="Lijstalinea"/>
              <w:numPr>
                <w:ilvl w:val="0"/>
                <w:numId w:val="4"/>
              </w:numPr>
              <w:spacing w:after="0" w:line="240" w:lineRule="auto"/>
            </w:pPr>
            <w:r w:rsidRPr="000400BE">
              <w:t xml:space="preserve">Bespreken voortgang thema </w:t>
            </w:r>
            <w:r>
              <w:t>1</w:t>
            </w:r>
            <w:r w:rsidR="00E6084C">
              <w:t>0</w:t>
            </w:r>
          </w:p>
          <w:p w14:paraId="2B226436" w14:textId="77777777" w:rsidR="005912F7" w:rsidRDefault="005912F7" w:rsidP="00080BC3">
            <w:pPr>
              <w:pStyle w:val="Lijstalinea"/>
              <w:numPr>
                <w:ilvl w:val="0"/>
                <w:numId w:val="4"/>
              </w:numPr>
              <w:spacing w:after="0" w:line="240" w:lineRule="auto"/>
            </w:pPr>
            <w:r>
              <w:t>Werken aan thema 1</w:t>
            </w:r>
            <w:r w:rsidR="00E6084C">
              <w:t>0</w:t>
            </w:r>
          </w:p>
          <w:p w14:paraId="616B2682" w14:textId="77777777" w:rsidR="005912F7" w:rsidRPr="00C332A5" w:rsidRDefault="005912F7" w:rsidP="00A1241B">
            <w:pPr>
              <w:spacing w:after="0" w:line="240" w:lineRule="auto"/>
            </w:pPr>
          </w:p>
        </w:tc>
      </w:tr>
      <w:tr w:rsidR="005912F7" w:rsidRPr="00852E3F" w14:paraId="2DEEE115" w14:textId="77777777" w:rsidTr="00EE2AE2">
        <w:trPr>
          <w:trHeight w:val="418"/>
        </w:trPr>
        <w:tc>
          <w:tcPr>
            <w:tcW w:w="1135" w:type="dxa"/>
            <w:tcBorders>
              <w:top w:val="single" w:sz="4" w:space="0" w:color="000000"/>
              <w:left w:val="single" w:sz="4" w:space="0" w:color="000000"/>
              <w:bottom w:val="single" w:sz="4" w:space="0" w:color="000000"/>
              <w:right w:val="single" w:sz="4" w:space="0" w:color="000000"/>
            </w:tcBorders>
          </w:tcPr>
          <w:p w14:paraId="3907A1E5"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74DA9B24" w14:textId="77777777" w:rsidR="005912F7" w:rsidRDefault="005912F7" w:rsidP="00EE2AE2">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017EA2D4" w14:textId="77777777" w:rsidR="005912F7" w:rsidRDefault="005912F7" w:rsidP="00EE2AE2">
            <w:pPr>
              <w:spacing w:after="0" w:line="240" w:lineRule="auto"/>
              <w:contextualSpacing/>
              <w:rPr>
                <w:b/>
                <w:bCs/>
              </w:rPr>
            </w:pPr>
            <w:r w:rsidRPr="006C6984">
              <w:rPr>
                <w:b/>
                <w:bCs/>
              </w:rPr>
              <w:t>Klinisch redeneren</w:t>
            </w:r>
            <w:r>
              <w:rPr>
                <w:b/>
                <w:bCs/>
              </w:rPr>
              <w:t>:</w:t>
            </w:r>
          </w:p>
          <w:p w14:paraId="72393E1C" w14:textId="77777777" w:rsidR="005912F7" w:rsidRDefault="005912F7" w:rsidP="00080BC3">
            <w:pPr>
              <w:pStyle w:val="Lijstalinea"/>
              <w:numPr>
                <w:ilvl w:val="0"/>
                <w:numId w:val="5"/>
              </w:numPr>
              <w:spacing w:after="0" w:line="240" w:lineRule="auto"/>
            </w:pPr>
            <w:r>
              <w:t>Nabespreken opdracht week 7</w:t>
            </w:r>
          </w:p>
          <w:p w14:paraId="1910A0A0" w14:textId="77777777" w:rsidR="00B85C91" w:rsidRPr="00852E3F" w:rsidRDefault="00B85C91" w:rsidP="00B85C91">
            <w:pPr>
              <w:pStyle w:val="Lijstalinea"/>
              <w:spacing w:after="0" w:line="240" w:lineRule="auto"/>
            </w:pPr>
          </w:p>
        </w:tc>
      </w:tr>
      <w:tr w:rsidR="005912F7" w:rsidRPr="006C6984" w14:paraId="39476472" w14:textId="77777777" w:rsidTr="00EE2AE2">
        <w:trPr>
          <w:trHeight w:val="414"/>
        </w:trPr>
        <w:tc>
          <w:tcPr>
            <w:tcW w:w="1135" w:type="dxa"/>
            <w:tcBorders>
              <w:top w:val="single" w:sz="4" w:space="0" w:color="000000"/>
              <w:left w:val="single" w:sz="4" w:space="0" w:color="000000"/>
              <w:bottom w:val="single" w:sz="4" w:space="0" w:color="000000"/>
              <w:right w:val="single" w:sz="4" w:space="0" w:color="000000"/>
            </w:tcBorders>
          </w:tcPr>
          <w:p w14:paraId="403DBCFE"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1B88385D" w14:textId="77777777" w:rsidR="005912F7" w:rsidRPr="00C332A5" w:rsidRDefault="005912F7" w:rsidP="00EE2AE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53E70454" w14:textId="77777777" w:rsidR="00D11982" w:rsidRDefault="005912F7" w:rsidP="00EE2AE2">
            <w:pPr>
              <w:spacing w:after="0" w:line="240" w:lineRule="auto"/>
              <w:contextualSpacing/>
              <w:rPr>
                <w:b/>
                <w:bCs/>
              </w:rPr>
            </w:pPr>
            <w:r w:rsidRPr="00852E3F">
              <w:rPr>
                <w:b/>
                <w:bCs/>
              </w:rPr>
              <w:t>SLB</w:t>
            </w:r>
            <w:r>
              <w:rPr>
                <w:b/>
                <w:bCs/>
              </w:rPr>
              <w:t xml:space="preserve">: </w:t>
            </w:r>
          </w:p>
          <w:p w14:paraId="609DDB5D" w14:textId="77777777" w:rsidR="005912F7" w:rsidRPr="00B85C91" w:rsidRDefault="00D11982" w:rsidP="00D11982">
            <w:pPr>
              <w:pStyle w:val="Lijstalinea"/>
              <w:numPr>
                <w:ilvl w:val="0"/>
                <w:numId w:val="2"/>
              </w:numPr>
              <w:spacing w:after="0" w:line="240" w:lineRule="auto"/>
              <w:rPr>
                <w:b/>
                <w:bCs/>
              </w:rPr>
            </w:pPr>
            <w:r>
              <w:t>Nieuwsflits, wat delen we deze week?</w:t>
            </w:r>
          </w:p>
          <w:p w14:paraId="22F55840" w14:textId="77777777" w:rsidR="00B85C91" w:rsidRPr="00D11982" w:rsidRDefault="00B85C91" w:rsidP="00D11982">
            <w:pPr>
              <w:pStyle w:val="Lijstalinea"/>
              <w:numPr>
                <w:ilvl w:val="0"/>
                <w:numId w:val="2"/>
              </w:numPr>
              <w:spacing w:after="0" w:line="240" w:lineRule="auto"/>
              <w:rPr>
                <w:b/>
                <w:bCs/>
              </w:rPr>
            </w:pPr>
          </w:p>
        </w:tc>
      </w:tr>
      <w:tr w:rsidR="005912F7" w:rsidRPr="00C332A5" w14:paraId="17723250" w14:textId="77777777" w:rsidTr="00EE2AE2">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02E5310D" w14:textId="77777777" w:rsidR="005912F7" w:rsidRDefault="005912F7" w:rsidP="00EE2AE2">
            <w:pPr>
              <w:spacing w:after="0" w:line="240" w:lineRule="auto"/>
              <w:rPr>
                <w:b/>
              </w:rPr>
            </w:pPr>
            <w:r w:rsidRPr="00C332A5">
              <w:rPr>
                <w:b/>
              </w:rPr>
              <w:t xml:space="preserve">Week </w:t>
            </w:r>
            <w:r>
              <w:rPr>
                <w:b/>
              </w:rPr>
              <w:t>9</w:t>
            </w:r>
          </w:p>
          <w:p w14:paraId="2D9765B6" w14:textId="77777777" w:rsidR="005912F7" w:rsidRDefault="005912F7" w:rsidP="00EE2AE2">
            <w:pPr>
              <w:spacing w:after="0" w:line="240" w:lineRule="auto"/>
              <w:rPr>
                <w:b/>
              </w:rPr>
            </w:pPr>
            <w:r>
              <w:rPr>
                <w:b/>
              </w:rPr>
              <w:t>11 t/m 15</w:t>
            </w:r>
          </w:p>
          <w:p w14:paraId="2425D47B" w14:textId="77777777" w:rsidR="005912F7" w:rsidRPr="00C332A5" w:rsidRDefault="005912F7" w:rsidP="00EE2AE2">
            <w:pPr>
              <w:spacing w:after="0" w:line="240" w:lineRule="auto"/>
              <w:rPr>
                <w:b/>
              </w:rPr>
            </w:pPr>
            <w:r>
              <w:rPr>
                <w:b/>
              </w:rPr>
              <w:t>april</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5A554999" w14:textId="77777777" w:rsidR="005912F7" w:rsidRPr="00C332A5" w:rsidRDefault="005912F7" w:rsidP="00EE2AE2">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14F56766" w14:textId="77777777" w:rsidR="005912F7" w:rsidRPr="00C332A5" w:rsidRDefault="005912F7" w:rsidP="00EE2AE2">
            <w:pPr>
              <w:tabs>
                <w:tab w:val="left" w:pos="3478"/>
              </w:tabs>
              <w:spacing w:after="0" w:line="240" w:lineRule="auto"/>
              <w:rPr>
                <w:b/>
              </w:rPr>
            </w:pPr>
            <w:r w:rsidRPr="00C332A5">
              <w:rPr>
                <w:b/>
              </w:rPr>
              <w:t>SLB</w:t>
            </w:r>
            <w:r>
              <w:rPr>
                <w:b/>
              </w:rPr>
              <w:t xml:space="preserve"> groep/ Thema onderwijs/volgens rooster</w:t>
            </w:r>
          </w:p>
          <w:p w14:paraId="258C6E5A" w14:textId="77777777" w:rsidR="005912F7" w:rsidRPr="00C332A5" w:rsidRDefault="005912F7" w:rsidP="00EE2AE2">
            <w:pPr>
              <w:tabs>
                <w:tab w:val="left" w:pos="3478"/>
              </w:tabs>
              <w:spacing w:after="0" w:line="240" w:lineRule="auto"/>
              <w:rPr>
                <w:bCs/>
                <w:i/>
                <w:iCs/>
              </w:rPr>
            </w:pPr>
          </w:p>
        </w:tc>
      </w:tr>
      <w:tr w:rsidR="005912F7" w:rsidRPr="00C332A5" w14:paraId="1DDBDDAA" w14:textId="77777777" w:rsidTr="00EE2AE2">
        <w:trPr>
          <w:trHeight w:val="418"/>
        </w:trPr>
        <w:tc>
          <w:tcPr>
            <w:tcW w:w="1135" w:type="dxa"/>
            <w:tcBorders>
              <w:top w:val="single" w:sz="4" w:space="0" w:color="000000"/>
              <w:left w:val="single" w:sz="4" w:space="0" w:color="000000"/>
              <w:bottom w:val="single" w:sz="4" w:space="0" w:color="000000"/>
              <w:right w:val="single" w:sz="4" w:space="0" w:color="000000"/>
            </w:tcBorders>
          </w:tcPr>
          <w:p w14:paraId="1300E2B5"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240603B6" w14:textId="77777777" w:rsidR="005912F7" w:rsidRPr="00852E3F" w:rsidRDefault="005912F7" w:rsidP="00EE2AE2">
            <w:pPr>
              <w:pStyle w:val="Geenafstand"/>
              <w:rPr>
                <w:b/>
              </w:rPr>
            </w:pPr>
            <w:r w:rsidRPr="00852E3F">
              <w:rPr>
                <w:b/>
              </w:rPr>
              <w:t>Zelfstandig</w:t>
            </w:r>
            <w:r>
              <w:rPr>
                <w:b/>
              </w:rPr>
              <w:t>:</w:t>
            </w:r>
            <w:r w:rsidRPr="00852E3F">
              <w:rPr>
                <w:b/>
              </w:rPr>
              <w:t xml:space="preserve"> </w:t>
            </w:r>
          </w:p>
          <w:p w14:paraId="15C91B50" w14:textId="77777777" w:rsidR="005912F7" w:rsidRDefault="005912F7" w:rsidP="00080BC3">
            <w:pPr>
              <w:pStyle w:val="Geenafstand"/>
              <w:numPr>
                <w:ilvl w:val="0"/>
                <w:numId w:val="4"/>
              </w:numPr>
              <w:rPr>
                <w:bCs/>
              </w:rPr>
            </w:pPr>
            <w:r>
              <w:rPr>
                <w:bCs/>
              </w:rPr>
              <w:t>W</w:t>
            </w:r>
            <w:r w:rsidRPr="00C332A5">
              <w:rPr>
                <w:bCs/>
              </w:rPr>
              <w:t>erken aan</w:t>
            </w:r>
            <w:r>
              <w:rPr>
                <w:bCs/>
              </w:rPr>
              <w:t xml:space="preserve"> </w:t>
            </w:r>
            <w:r w:rsidRPr="00C332A5">
              <w:rPr>
                <w:bCs/>
              </w:rPr>
              <w:t xml:space="preserve">thema </w:t>
            </w:r>
            <w:r>
              <w:rPr>
                <w:bCs/>
              </w:rPr>
              <w:t>1</w:t>
            </w:r>
            <w:r w:rsidR="00E6084C">
              <w:rPr>
                <w:bCs/>
              </w:rPr>
              <w:t>0</w:t>
            </w:r>
          </w:p>
          <w:p w14:paraId="5F297665" w14:textId="77777777" w:rsidR="005912F7" w:rsidRDefault="005912F7" w:rsidP="00EE2AE2">
            <w:pPr>
              <w:pStyle w:val="Geenafstand"/>
              <w:rPr>
                <w:bCs/>
              </w:rPr>
            </w:pPr>
          </w:p>
          <w:p w14:paraId="54AFF295" w14:textId="77777777" w:rsidR="005912F7" w:rsidRPr="00C332A5" w:rsidRDefault="005912F7" w:rsidP="00EE2AE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CFA1B90" w14:textId="77777777" w:rsidR="005912F7" w:rsidRDefault="005912F7" w:rsidP="00EE2AE2">
            <w:pPr>
              <w:spacing w:after="0" w:line="240" w:lineRule="auto"/>
              <w:contextualSpacing/>
              <w:rPr>
                <w:b/>
                <w:bCs/>
              </w:rPr>
            </w:pPr>
            <w:r w:rsidRPr="00852E3F">
              <w:rPr>
                <w:b/>
                <w:bCs/>
              </w:rPr>
              <w:t>Thema</w:t>
            </w:r>
            <w:r>
              <w:rPr>
                <w:b/>
                <w:bCs/>
              </w:rPr>
              <w:t>:</w:t>
            </w:r>
          </w:p>
          <w:p w14:paraId="2200508F" w14:textId="77777777" w:rsidR="005912F7" w:rsidRDefault="005912F7" w:rsidP="00080BC3">
            <w:pPr>
              <w:pStyle w:val="Lijstalinea"/>
              <w:numPr>
                <w:ilvl w:val="0"/>
                <w:numId w:val="4"/>
              </w:numPr>
              <w:spacing w:after="0" w:line="240" w:lineRule="auto"/>
            </w:pPr>
            <w:r w:rsidRPr="000400BE">
              <w:t xml:space="preserve">Bespreken voortgang thema </w:t>
            </w:r>
            <w:r>
              <w:t>1</w:t>
            </w:r>
            <w:r w:rsidR="00E6084C">
              <w:t>0</w:t>
            </w:r>
          </w:p>
          <w:p w14:paraId="011F5180" w14:textId="77777777" w:rsidR="005912F7" w:rsidRDefault="005912F7" w:rsidP="00080BC3">
            <w:pPr>
              <w:pStyle w:val="Lijstalinea"/>
              <w:numPr>
                <w:ilvl w:val="0"/>
                <w:numId w:val="4"/>
              </w:numPr>
              <w:spacing w:after="0" w:line="240" w:lineRule="auto"/>
            </w:pPr>
            <w:r>
              <w:t>Werken aan thema 1</w:t>
            </w:r>
            <w:r w:rsidR="00E6084C">
              <w:t>0</w:t>
            </w:r>
          </w:p>
          <w:p w14:paraId="29863CEB" w14:textId="77777777" w:rsidR="00C724D5" w:rsidRPr="00C332A5" w:rsidRDefault="00C724D5" w:rsidP="00080BC3">
            <w:pPr>
              <w:pStyle w:val="Lijstalinea"/>
              <w:numPr>
                <w:ilvl w:val="0"/>
                <w:numId w:val="4"/>
              </w:numPr>
              <w:spacing w:after="0" w:line="240" w:lineRule="auto"/>
            </w:pPr>
            <w:r>
              <w:t>Bekijken van een inspectie rapport</w:t>
            </w:r>
          </w:p>
        </w:tc>
      </w:tr>
      <w:tr w:rsidR="005912F7" w:rsidRPr="006C6984" w14:paraId="43BFECA4" w14:textId="77777777" w:rsidTr="00EE2AE2">
        <w:trPr>
          <w:trHeight w:val="414"/>
        </w:trPr>
        <w:tc>
          <w:tcPr>
            <w:tcW w:w="1135" w:type="dxa"/>
            <w:tcBorders>
              <w:top w:val="single" w:sz="4" w:space="0" w:color="000000"/>
              <w:left w:val="single" w:sz="4" w:space="0" w:color="000000"/>
              <w:bottom w:val="single" w:sz="4" w:space="0" w:color="000000"/>
              <w:right w:val="single" w:sz="4" w:space="0" w:color="000000"/>
            </w:tcBorders>
          </w:tcPr>
          <w:p w14:paraId="16D37D04"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4A6FD1C4" w14:textId="77777777" w:rsidR="005912F7" w:rsidRPr="00C332A5" w:rsidRDefault="005912F7" w:rsidP="00EE2AE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3ECF1D17" w14:textId="77777777" w:rsidR="005912F7" w:rsidRDefault="005912F7" w:rsidP="00EE2AE2">
            <w:pPr>
              <w:spacing w:after="0" w:line="240" w:lineRule="auto"/>
              <w:contextualSpacing/>
              <w:rPr>
                <w:b/>
                <w:bCs/>
              </w:rPr>
            </w:pPr>
            <w:r w:rsidRPr="00852E3F">
              <w:rPr>
                <w:b/>
                <w:bCs/>
              </w:rPr>
              <w:t>SLB</w:t>
            </w:r>
            <w:r>
              <w:rPr>
                <w:b/>
                <w:bCs/>
              </w:rPr>
              <w:t xml:space="preserve">: </w:t>
            </w:r>
          </w:p>
          <w:p w14:paraId="2A9BC516" w14:textId="77777777" w:rsidR="005912F7" w:rsidRPr="00B85C91" w:rsidRDefault="00D11982" w:rsidP="00080BC3">
            <w:pPr>
              <w:pStyle w:val="Lijstalinea"/>
              <w:numPr>
                <w:ilvl w:val="0"/>
                <w:numId w:val="5"/>
              </w:numPr>
              <w:spacing w:after="0" w:line="240" w:lineRule="auto"/>
              <w:rPr>
                <w:b/>
                <w:bCs/>
              </w:rPr>
            </w:pPr>
            <w:r>
              <w:t>Nieuwsflits, wat delen we deze week?</w:t>
            </w:r>
          </w:p>
          <w:p w14:paraId="34E4ACA4" w14:textId="77777777" w:rsidR="00B85C91" w:rsidRPr="006C6984" w:rsidRDefault="00B85C91" w:rsidP="00B85C91">
            <w:pPr>
              <w:pStyle w:val="Lijstalinea"/>
              <w:spacing w:after="0" w:line="240" w:lineRule="auto"/>
              <w:rPr>
                <w:b/>
                <w:bCs/>
              </w:rPr>
            </w:pPr>
          </w:p>
        </w:tc>
      </w:tr>
      <w:tr w:rsidR="005912F7" w:rsidRPr="00C332A5" w14:paraId="1924B415" w14:textId="77777777" w:rsidTr="00EE2AE2">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34E619FC" w14:textId="77777777" w:rsidR="005912F7" w:rsidRDefault="005912F7" w:rsidP="00EE2AE2">
            <w:pPr>
              <w:spacing w:after="0" w:line="240" w:lineRule="auto"/>
              <w:rPr>
                <w:b/>
              </w:rPr>
            </w:pPr>
            <w:r w:rsidRPr="00C332A5">
              <w:rPr>
                <w:b/>
              </w:rPr>
              <w:t>Week</w:t>
            </w:r>
            <w:r>
              <w:rPr>
                <w:b/>
              </w:rPr>
              <w:t xml:space="preserve"> 10</w:t>
            </w:r>
          </w:p>
          <w:p w14:paraId="7A7F9A2E" w14:textId="77777777" w:rsidR="005912F7" w:rsidRDefault="005912F7" w:rsidP="00EE2AE2">
            <w:pPr>
              <w:spacing w:after="0" w:line="240" w:lineRule="auto"/>
              <w:rPr>
                <w:b/>
              </w:rPr>
            </w:pPr>
            <w:r>
              <w:rPr>
                <w:b/>
              </w:rPr>
              <w:t>18 t/m 22</w:t>
            </w:r>
          </w:p>
          <w:p w14:paraId="0C4ADB6A" w14:textId="77777777" w:rsidR="005912F7" w:rsidRPr="00C332A5" w:rsidRDefault="005912F7" w:rsidP="00EE2AE2">
            <w:pPr>
              <w:spacing w:after="0" w:line="240" w:lineRule="auto"/>
              <w:rPr>
                <w:b/>
              </w:rPr>
            </w:pPr>
            <w:r>
              <w:rPr>
                <w:b/>
              </w:rPr>
              <w:t>april</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2ED018FF" w14:textId="77777777" w:rsidR="005912F7" w:rsidRPr="00C332A5" w:rsidRDefault="005912F7" w:rsidP="00EE2AE2">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005BBDEA" w14:textId="77777777" w:rsidR="005912F7" w:rsidRPr="00C332A5" w:rsidRDefault="005912F7" w:rsidP="00EE2AE2">
            <w:pPr>
              <w:tabs>
                <w:tab w:val="left" w:pos="3478"/>
              </w:tabs>
              <w:spacing w:after="0" w:line="240" w:lineRule="auto"/>
              <w:rPr>
                <w:b/>
              </w:rPr>
            </w:pPr>
            <w:r w:rsidRPr="00C332A5">
              <w:rPr>
                <w:b/>
              </w:rPr>
              <w:t>SLB</w:t>
            </w:r>
            <w:r>
              <w:rPr>
                <w:b/>
              </w:rPr>
              <w:t xml:space="preserve"> groep/ Thema onderwijs/volgens rooster</w:t>
            </w:r>
          </w:p>
          <w:p w14:paraId="5A91743A" w14:textId="77777777" w:rsidR="005912F7" w:rsidRPr="00C332A5" w:rsidRDefault="005912F7" w:rsidP="00EE2AE2">
            <w:pPr>
              <w:tabs>
                <w:tab w:val="left" w:pos="3478"/>
              </w:tabs>
              <w:spacing w:after="0" w:line="240" w:lineRule="auto"/>
              <w:rPr>
                <w:bCs/>
                <w:i/>
                <w:iCs/>
              </w:rPr>
            </w:pPr>
          </w:p>
        </w:tc>
      </w:tr>
      <w:tr w:rsidR="005912F7" w:rsidRPr="00C332A5" w14:paraId="3D216F05" w14:textId="77777777" w:rsidTr="00EE2AE2">
        <w:trPr>
          <w:trHeight w:val="418"/>
        </w:trPr>
        <w:tc>
          <w:tcPr>
            <w:tcW w:w="1135" w:type="dxa"/>
            <w:tcBorders>
              <w:top w:val="single" w:sz="4" w:space="0" w:color="000000"/>
              <w:left w:val="single" w:sz="4" w:space="0" w:color="000000"/>
              <w:bottom w:val="single" w:sz="4" w:space="0" w:color="000000"/>
              <w:right w:val="single" w:sz="4" w:space="0" w:color="000000"/>
            </w:tcBorders>
          </w:tcPr>
          <w:p w14:paraId="301D57C8"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70BD5870" w14:textId="77777777" w:rsidR="005912F7" w:rsidRPr="00852E3F" w:rsidRDefault="005912F7" w:rsidP="00EE2AE2">
            <w:pPr>
              <w:pStyle w:val="Geenafstand"/>
              <w:rPr>
                <w:b/>
              </w:rPr>
            </w:pPr>
            <w:r w:rsidRPr="00852E3F">
              <w:rPr>
                <w:b/>
              </w:rPr>
              <w:t>Zelfstandig</w:t>
            </w:r>
            <w:r>
              <w:rPr>
                <w:b/>
              </w:rPr>
              <w:t>:</w:t>
            </w:r>
            <w:r w:rsidRPr="00852E3F">
              <w:rPr>
                <w:b/>
              </w:rPr>
              <w:t xml:space="preserve"> </w:t>
            </w:r>
          </w:p>
          <w:p w14:paraId="2AF6B727" w14:textId="77777777" w:rsidR="005912F7" w:rsidRDefault="005912F7" w:rsidP="00080BC3">
            <w:pPr>
              <w:pStyle w:val="Geenafstand"/>
              <w:numPr>
                <w:ilvl w:val="0"/>
                <w:numId w:val="4"/>
              </w:numPr>
              <w:rPr>
                <w:bCs/>
              </w:rPr>
            </w:pPr>
            <w:r>
              <w:rPr>
                <w:bCs/>
              </w:rPr>
              <w:t>W</w:t>
            </w:r>
            <w:r w:rsidRPr="00C332A5">
              <w:rPr>
                <w:bCs/>
              </w:rPr>
              <w:t>erken aan</w:t>
            </w:r>
            <w:r>
              <w:rPr>
                <w:bCs/>
              </w:rPr>
              <w:t xml:space="preserve"> </w:t>
            </w:r>
            <w:r w:rsidRPr="00C332A5">
              <w:rPr>
                <w:bCs/>
              </w:rPr>
              <w:t xml:space="preserve">thema </w:t>
            </w:r>
            <w:r>
              <w:rPr>
                <w:bCs/>
              </w:rPr>
              <w:t>1</w:t>
            </w:r>
            <w:r w:rsidR="00E6084C">
              <w:rPr>
                <w:bCs/>
              </w:rPr>
              <w:t>0</w:t>
            </w:r>
          </w:p>
          <w:p w14:paraId="55DD0D63" w14:textId="77777777" w:rsidR="005912F7" w:rsidRDefault="005912F7" w:rsidP="00EE2AE2">
            <w:pPr>
              <w:pStyle w:val="Geenafstand"/>
              <w:rPr>
                <w:bCs/>
              </w:rPr>
            </w:pPr>
          </w:p>
          <w:p w14:paraId="1C576DFA" w14:textId="77777777" w:rsidR="005912F7" w:rsidRPr="00C332A5" w:rsidRDefault="005912F7" w:rsidP="00EE2AE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6122CF95" w14:textId="77777777" w:rsidR="005912F7" w:rsidRDefault="005912F7" w:rsidP="00EE2AE2">
            <w:pPr>
              <w:spacing w:after="0" w:line="240" w:lineRule="auto"/>
              <w:contextualSpacing/>
              <w:rPr>
                <w:b/>
                <w:bCs/>
              </w:rPr>
            </w:pPr>
            <w:r w:rsidRPr="00852E3F">
              <w:rPr>
                <w:b/>
                <w:bCs/>
              </w:rPr>
              <w:t>Thema</w:t>
            </w:r>
            <w:r>
              <w:rPr>
                <w:b/>
                <w:bCs/>
              </w:rPr>
              <w:t>:</w:t>
            </w:r>
          </w:p>
          <w:p w14:paraId="0F827713" w14:textId="77777777" w:rsidR="005912F7" w:rsidRDefault="005912F7" w:rsidP="00080BC3">
            <w:pPr>
              <w:pStyle w:val="Lijstalinea"/>
              <w:numPr>
                <w:ilvl w:val="0"/>
                <w:numId w:val="4"/>
              </w:numPr>
              <w:spacing w:after="0" w:line="240" w:lineRule="auto"/>
            </w:pPr>
            <w:r w:rsidRPr="000400BE">
              <w:t xml:space="preserve">Bespreken voortgang thema </w:t>
            </w:r>
            <w:r>
              <w:t>1</w:t>
            </w:r>
            <w:r w:rsidR="00E6084C">
              <w:t>0</w:t>
            </w:r>
          </w:p>
          <w:p w14:paraId="1B1ED59E" w14:textId="77777777" w:rsidR="005912F7" w:rsidRDefault="005912F7" w:rsidP="00080BC3">
            <w:pPr>
              <w:pStyle w:val="Lijstalinea"/>
              <w:numPr>
                <w:ilvl w:val="0"/>
                <w:numId w:val="4"/>
              </w:numPr>
              <w:spacing w:after="0" w:line="240" w:lineRule="auto"/>
            </w:pPr>
            <w:r>
              <w:t>Werken aan thema 1</w:t>
            </w:r>
            <w:r w:rsidR="00E6084C">
              <w:t>0</w:t>
            </w:r>
          </w:p>
          <w:p w14:paraId="08F5CD58" w14:textId="77777777" w:rsidR="005912F7" w:rsidRDefault="005912F7" w:rsidP="00080BC3">
            <w:pPr>
              <w:pStyle w:val="Lijstalinea"/>
              <w:numPr>
                <w:ilvl w:val="0"/>
                <w:numId w:val="4"/>
              </w:numPr>
              <w:spacing w:after="0" w:line="240" w:lineRule="auto"/>
            </w:pPr>
            <w:r>
              <w:t xml:space="preserve">Wet BIG </w:t>
            </w:r>
          </w:p>
          <w:p w14:paraId="58D34C42" w14:textId="77777777" w:rsidR="00B85C91" w:rsidRPr="00C332A5" w:rsidRDefault="00B85C91" w:rsidP="00B85C91">
            <w:pPr>
              <w:pStyle w:val="Lijstalinea"/>
              <w:spacing w:after="0" w:line="240" w:lineRule="auto"/>
            </w:pPr>
          </w:p>
        </w:tc>
      </w:tr>
      <w:tr w:rsidR="005912F7" w:rsidRPr="00852E3F" w14:paraId="70DA7342" w14:textId="77777777" w:rsidTr="00EE2AE2">
        <w:trPr>
          <w:trHeight w:val="418"/>
        </w:trPr>
        <w:tc>
          <w:tcPr>
            <w:tcW w:w="1135" w:type="dxa"/>
            <w:tcBorders>
              <w:top w:val="single" w:sz="4" w:space="0" w:color="000000"/>
              <w:left w:val="single" w:sz="4" w:space="0" w:color="000000"/>
              <w:bottom w:val="single" w:sz="4" w:space="0" w:color="000000"/>
              <w:right w:val="single" w:sz="4" w:space="0" w:color="000000"/>
            </w:tcBorders>
          </w:tcPr>
          <w:p w14:paraId="46ACF400" w14:textId="77777777" w:rsidR="005912F7" w:rsidRPr="00C332A5" w:rsidRDefault="005912F7"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74196E07" w14:textId="77777777" w:rsidR="005912F7" w:rsidRDefault="005912F7" w:rsidP="00EE2AE2">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0E9EEE12" w14:textId="77777777" w:rsidR="005912F7" w:rsidRDefault="005912F7" w:rsidP="00EE2AE2">
            <w:pPr>
              <w:spacing w:after="0" w:line="240" w:lineRule="auto"/>
              <w:contextualSpacing/>
              <w:rPr>
                <w:b/>
                <w:bCs/>
              </w:rPr>
            </w:pPr>
            <w:r w:rsidRPr="00852E3F">
              <w:rPr>
                <w:b/>
                <w:bCs/>
              </w:rPr>
              <w:t>SLB</w:t>
            </w:r>
            <w:r>
              <w:rPr>
                <w:b/>
                <w:bCs/>
              </w:rPr>
              <w:t xml:space="preserve">: </w:t>
            </w:r>
          </w:p>
          <w:p w14:paraId="021FCED5" w14:textId="77777777" w:rsidR="005912F7" w:rsidRPr="006D473A" w:rsidRDefault="00657CF2" w:rsidP="00080BC3">
            <w:pPr>
              <w:pStyle w:val="Lijstalinea"/>
              <w:numPr>
                <w:ilvl w:val="0"/>
                <w:numId w:val="5"/>
              </w:numPr>
              <w:spacing w:after="0" w:line="240" w:lineRule="auto"/>
            </w:pPr>
            <w:r>
              <w:t>Nieuwsflits, wat delen we deze week?</w:t>
            </w:r>
          </w:p>
          <w:p w14:paraId="194E6DE4" w14:textId="77777777" w:rsidR="005912F7" w:rsidRPr="00852E3F" w:rsidRDefault="005912F7" w:rsidP="00EE2AE2">
            <w:pPr>
              <w:spacing w:after="0" w:line="240" w:lineRule="auto"/>
              <w:contextualSpacing/>
            </w:pPr>
          </w:p>
        </w:tc>
      </w:tr>
      <w:tr w:rsidR="00B85C91" w:rsidRPr="00C332A5" w14:paraId="38A74148" w14:textId="77777777" w:rsidTr="00EE2AE2">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07849B00" w14:textId="77777777" w:rsidR="00B85C91" w:rsidRPr="00B85C91" w:rsidRDefault="00B85C91" w:rsidP="00EE2AE2">
            <w:pPr>
              <w:spacing w:after="0" w:line="240" w:lineRule="auto"/>
              <w:rPr>
                <w:b/>
                <w:lang w:val="de-DE"/>
              </w:rPr>
            </w:pPr>
            <w:r w:rsidRPr="00B85C91">
              <w:rPr>
                <w:b/>
                <w:lang w:val="de-DE"/>
              </w:rPr>
              <w:t>Week 11</w:t>
            </w:r>
          </w:p>
          <w:p w14:paraId="053AF165" w14:textId="3F1128A4" w:rsidR="00B85C91" w:rsidRPr="00B85C91" w:rsidRDefault="00B85C91" w:rsidP="00EE2AE2">
            <w:pPr>
              <w:spacing w:after="0" w:line="240" w:lineRule="auto"/>
              <w:rPr>
                <w:b/>
                <w:lang w:val="de-DE"/>
              </w:rPr>
            </w:pPr>
            <w:r w:rsidRPr="00B85C91">
              <w:rPr>
                <w:b/>
                <w:lang w:val="de-DE"/>
              </w:rPr>
              <w:t xml:space="preserve">t/m </w:t>
            </w:r>
            <w:proofErr w:type="spellStart"/>
            <w:r w:rsidR="00F859D4">
              <w:rPr>
                <w:b/>
                <w:lang w:val="de-DE"/>
              </w:rPr>
              <w:t>week</w:t>
            </w:r>
            <w:proofErr w:type="spellEnd"/>
            <w:r w:rsidR="00F859D4">
              <w:rPr>
                <w:b/>
                <w:lang w:val="de-DE"/>
              </w:rPr>
              <w:t xml:space="preserve"> </w:t>
            </w:r>
            <w:r w:rsidRPr="00B85C91">
              <w:rPr>
                <w:b/>
                <w:lang w:val="de-DE"/>
              </w:rPr>
              <w:t>14</w:t>
            </w:r>
          </w:p>
          <w:p w14:paraId="414B717B" w14:textId="77777777" w:rsidR="00B85C91" w:rsidRPr="00B85C91" w:rsidRDefault="00B85C91" w:rsidP="00EE2AE2">
            <w:pPr>
              <w:spacing w:after="0" w:line="240" w:lineRule="auto"/>
              <w:rPr>
                <w:b/>
                <w:lang w:val="de-DE"/>
              </w:rPr>
            </w:pPr>
            <w:r w:rsidRPr="00B85C91">
              <w:rPr>
                <w:b/>
                <w:lang w:val="de-DE"/>
              </w:rPr>
              <w:t xml:space="preserve">25 april t/m 27 </w:t>
            </w:r>
            <w:proofErr w:type="spellStart"/>
            <w:r w:rsidRPr="00B85C91">
              <w:rPr>
                <w:b/>
                <w:lang w:val="de-DE"/>
              </w:rPr>
              <w:t>mei</w:t>
            </w:r>
            <w:proofErr w:type="spellEnd"/>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064D4198" w14:textId="77777777" w:rsidR="00B85C91" w:rsidRPr="00C332A5" w:rsidRDefault="00B85C91" w:rsidP="00EE2AE2">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5CDA29C0" w14:textId="77777777" w:rsidR="00B85C91" w:rsidRPr="00C332A5" w:rsidRDefault="00B85C91" w:rsidP="00EE2AE2">
            <w:pPr>
              <w:tabs>
                <w:tab w:val="left" w:pos="3478"/>
              </w:tabs>
              <w:spacing w:after="0" w:line="240" w:lineRule="auto"/>
              <w:rPr>
                <w:b/>
              </w:rPr>
            </w:pPr>
            <w:r w:rsidRPr="00C332A5">
              <w:rPr>
                <w:b/>
              </w:rPr>
              <w:t>SLB</w:t>
            </w:r>
            <w:r>
              <w:rPr>
                <w:b/>
              </w:rPr>
              <w:t xml:space="preserve"> groep/ Thema onderwijs/volgens rooster</w:t>
            </w:r>
          </w:p>
          <w:p w14:paraId="38809A2B" w14:textId="77777777" w:rsidR="00B85C91" w:rsidRPr="00C332A5" w:rsidRDefault="00B85C91" w:rsidP="00EE2AE2">
            <w:pPr>
              <w:tabs>
                <w:tab w:val="left" w:pos="3478"/>
              </w:tabs>
              <w:spacing w:after="0" w:line="240" w:lineRule="auto"/>
              <w:rPr>
                <w:bCs/>
                <w:i/>
                <w:iCs/>
              </w:rPr>
            </w:pPr>
          </w:p>
        </w:tc>
      </w:tr>
      <w:tr w:rsidR="00B85C91" w:rsidRPr="00C332A5" w14:paraId="174A9ABC" w14:textId="77777777" w:rsidTr="00EE2AE2">
        <w:trPr>
          <w:trHeight w:val="418"/>
        </w:trPr>
        <w:tc>
          <w:tcPr>
            <w:tcW w:w="1135" w:type="dxa"/>
            <w:tcBorders>
              <w:top w:val="single" w:sz="4" w:space="0" w:color="000000"/>
              <w:left w:val="single" w:sz="4" w:space="0" w:color="000000"/>
              <w:bottom w:val="single" w:sz="4" w:space="0" w:color="000000"/>
              <w:right w:val="single" w:sz="4" w:space="0" w:color="000000"/>
            </w:tcBorders>
          </w:tcPr>
          <w:p w14:paraId="038042F3" w14:textId="77777777" w:rsidR="00B85C91" w:rsidRPr="00C332A5" w:rsidRDefault="00B85C91"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6A9504F2" w14:textId="77777777" w:rsidR="00B85C91" w:rsidRPr="00852E3F" w:rsidRDefault="00B85C91" w:rsidP="00EE2AE2">
            <w:pPr>
              <w:pStyle w:val="Geenafstand"/>
              <w:rPr>
                <w:b/>
              </w:rPr>
            </w:pPr>
            <w:r w:rsidRPr="00852E3F">
              <w:rPr>
                <w:b/>
              </w:rPr>
              <w:t>Zelfstandig</w:t>
            </w:r>
            <w:r>
              <w:rPr>
                <w:b/>
              </w:rPr>
              <w:t>:</w:t>
            </w:r>
            <w:r w:rsidRPr="00852E3F">
              <w:rPr>
                <w:b/>
              </w:rPr>
              <w:t xml:space="preserve"> </w:t>
            </w:r>
          </w:p>
          <w:p w14:paraId="71EB993E" w14:textId="77777777" w:rsidR="00B85C91" w:rsidRDefault="00B85C91" w:rsidP="00B85C91">
            <w:pPr>
              <w:pStyle w:val="Geenafstand"/>
              <w:numPr>
                <w:ilvl w:val="0"/>
                <w:numId w:val="4"/>
              </w:numPr>
              <w:rPr>
                <w:bCs/>
              </w:rPr>
            </w:pPr>
            <w:r>
              <w:rPr>
                <w:bCs/>
              </w:rPr>
              <w:t>W</w:t>
            </w:r>
            <w:r w:rsidRPr="00C332A5">
              <w:rPr>
                <w:bCs/>
              </w:rPr>
              <w:t>erken aan</w:t>
            </w:r>
            <w:r>
              <w:rPr>
                <w:bCs/>
              </w:rPr>
              <w:t xml:space="preserve"> </w:t>
            </w:r>
            <w:r w:rsidRPr="00C332A5">
              <w:rPr>
                <w:bCs/>
              </w:rPr>
              <w:t xml:space="preserve">thema </w:t>
            </w:r>
            <w:r>
              <w:rPr>
                <w:bCs/>
              </w:rPr>
              <w:t>10</w:t>
            </w:r>
          </w:p>
          <w:p w14:paraId="7662DDD9" w14:textId="77777777" w:rsidR="00B85C91" w:rsidRDefault="00B85C91" w:rsidP="00EE2AE2">
            <w:pPr>
              <w:pStyle w:val="Geenafstand"/>
              <w:rPr>
                <w:bCs/>
              </w:rPr>
            </w:pPr>
          </w:p>
          <w:p w14:paraId="49E5D7A0" w14:textId="77777777" w:rsidR="00B85C91" w:rsidRPr="00C332A5" w:rsidRDefault="00B85C91" w:rsidP="00EE2AE2">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118DF077" w14:textId="77777777" w:rsidR="00B85C91" w:rsidRDefault="00B85C91" w:rsidP="00EE2AE2">
            <w:pPr>
              <w:spacing w:after="0" w:line="240" w:lineRule="auto"/>
              <w:contextualSpacing/>
              <w:rPr>
                <w:b/>
                <w:bCs/>
              </w:rPr>
            </w:pPr>
            <w:r w:rsidRPr="00852E3F">
              <w:rPr>
                <w:b/>
                <w:bCs/>
              </w:rPr>
              <w:t>Thema</w:t>
            </w:r>
            <w:r>
              <w:rPr>
                <w:b/>
                <w:bCs/>
              </w:rPr>
              <w:t>:</w:t>
            </w:r>
          </w:p>
          <w:p w14:paraId="0D4EC8D2" w14:textId="77777777" w:rsidR="00B85C91" w:rsidRDefault="00B85C91" w:rsidP="00B85C91">
            <w:pPr>
              <w:pStyle w:val="Lijstalinea"/>
              <w:numPr>
                <w:ilvl w:val="0"/>
                <w:numId w:val="4"/>
              </w:numPr>
              <w:spacing w:after="0" w:line="240" w:lineRule="auto"/>
            </w:pPr>
            <w:r w:rsidRPr="000400BE">
              <w:t xml:space="preserve">Bespreken voortgang thema </w:t>
            </w:r>
            <w:r>
              <w:t>10</w:t>
            </w:r>
          </w:p>
          <w:p w14:paraId="227ACD9F" w14:textId="77777777" w:rsidR="00B85C91" w:rsidRDefault="00B85C91" w:rsidP="00B85C91">
            <w:pPr>
              <w:pStyle w:val="Lijstalinea"/>
              <w:numPr>
                <w:ilvl w:val="0"/>
                <w:numId w:val="4"/>
              </w:numPr>
              <w:spacing w:after="0" w:line="240" w:lineRule="auto"/>
            </w:pPr>
            <w:r>
              <w:t>Werken aan thema 10</w:t>
            </w:r>
          </w:p>
          <w:p w14:paraId="5C2F227A" w14:textId="77777777" w:rsidR="00B85C91" w:rsidRPr="00C332A5" w:rsidRDefault="00B85C91" w:rsidP="00EE2AE2">
            <w:pPr>
              <w:pStyle w:val="Lijstalinea"/>
              <w:spacing w:after="0" w:line="240" w:lineRule="auto"/>
            </w:pPr>
          </w:p>
        </w:tc>
      </w:tr>
      <w:tr w:rsidR="00B85C91" w:rsidRPr="00852E3F" w14:paraId="4D5C9723" w14:textId="77777777" w:rsidTr="00EE2AE2">
        <w:trPr>
          <w:trHeight w:val="418"/>
        </w:trPr>
        <w:tc>
          <w:tcPr>
            <w:tcW w:w="1135" w:type="dxa"/>
            <w:tcBorders>
              <w:top w:val="single" w:sz="4" w:space="0" w:color="000000"/>
              <w:left w:val="single" w:sz="4" w:space="0" w:color="000000"/>
              <w:bottom w:val="single" w:sz="4" w:space="0" w:color="000000"/>
              <w:right w:val="single" w:sz="4" w:space="0" w:color="000000"/>
            </w:tcBorders>
          </w:tcPr>
          <w:p w14:paraId="241ECDCE" w14:textId="77777777" w:rsidR="00B85C91" w:rsidRPr="00C332A5" w:rsidRDefault="00B85C91" w:rsidP="00EE2AE2">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4CCA1175" w14:textId="77777777" w:rsidR="00B85C91" w:rsidRPr="002E4026" w:rsidRDefault="00B85C91" w:rsidP="00EE2AE2">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7F0C8320" w14:textId="77777777" w:rsidR="00B85C91" w:rsidRDefault="00B85C91" w:rsidP="00EE2AE2">
            <w:pPr>
              <w:spacing w:after="0" w:line="240" w:lineRule="auto"/>
              <w:contextualSpacing/>
              <w:rPr>
                <w:b/>
                <w:bCs/>
              </w:rPr>
            </w:pPr>
            <w:r w:rsidRPr="00852E3F">
              <w:rPr>
                <w:b/>
                <w:bCs/>
              </w:rPr>
              <w:t>SLB</w:t>
            </w:r>
            <w:r>
              <w:rPr>
                <w:b/>
                <w:bCs/>
              </w:rPr>
              <w:t xml:space="preserve">: </w:t>
            </w:r>
          </w:p>
          <w:p w14:paraId="1E0F69B9" w14:textId="77777777" w:rsidR="00B85C91" w:rsidRPr="006D473A" w:rsidRDefault="00B85C91" w:rsidP="00B85C91">
            <w:pPr>
              <w:pStyle w:val="Lijstalinea"/>
              <w:numPr>
                <w:ilvl w:val="0"/>
                <w:numId w:val="5"/>
              </w:numPr>
              <w:spacing w:after="0" w:line="240" w:lineRule="auto"/>
            </w:pPr>
            <w:r>
              <w:t>Nieuwsflits, wat delen we deze week?</w:t>
            </w:r>
          </w:p>
          <w:p w14:paraId="5057A4DD" w14:textId="77777777" w:rsidR="00B85C91" w:rsidRPr="00852E3F" w:rsidRDefault="00B85C91" w:rsidP="00EE2AE2">
            <w:pPr>
              <w:spacing w:after="0" w:line="240" w:lineRule="auto"/>
              <w:contextualSpacing/>
            </w:pPr>
          </w:p>
        </w:tc>
      </w:tr>
    </w:tbl>
    <w:p w14:paraId="5464FC9B" w14:textId="77777777" w:rsidR="00106E7B" w:rsidRDefault="005912F7" w:rsidP="00106E7B">
      <w:r>
        <w:t xml:space="preserve"> </w:t>
      </w:r>
    </w:p>
    <w:p w14:paraId="2AAEDE9F" w14:textId="77777777" w:rsidR="00106E7B" w:rsidRDefault="00106E7B" w:rsidP="00106E7B"/>
    <w:p w14:paraId="09A70609" w14:textId="413BB581" w:rsidR="00375ECE" w:rsidRPr="00106E7B" w:rsidRDefault="00375ECE" w:rsidP="00106E7B">
      <w:r w:rsidRPr="00D93F41">
        <w:rPr>
          <w:rFonts w:ascii="Corbel" w:eastAsia="Times New Roman" w:hAnsi="Corbel"/>
          <w:smallCaps/>
          <w:color w:val="374C80"/>
          <w:sz w:val="32"/>
          <w:szCs w:val="32"/>
        </w:rPr>
        <w:lastRenderedPageBreak/>
        <w:t xml:space="preserve">Stappenplan: Thema </w:t>
      </w:r>
      <w:r>
        <w:rPr>
          <w:rFonts w:ascii="Corbel" w:eastAsia="Times New Roman" w:hAnsi="Corbel"/>
          <w:smallCaps/>
          <w:color w:val="374C80"/>
          <w:sz w:val="32"/>
          <w:szCs w:val="32"/>
        </w:rPr>
        <w:t>10</w:t>
      </w:r>
    </w:p>
    <w:p w14:paraId="679F4010" w14:textId="77777777" w:rsidR="00375ECE" w:rsidRPr="00D93F41" w:rsidRDefault="00375ECE" w:rsidP="00375ECE">
      <w:pPr>
        <w:keepNext/>
        <w:keepLines/>
        <w:spacing w:before="240" w:after="0" w:line="259" w:lineRule="auto"/>
        <w:outlineLvl w:val="0"/>
        <w:rPr>
          <w:rFonts w:ascii="Corbel" w:eastAsia="Times New Roman" w:hAnsi="Corbel"/>
          <w:smallCaps/>
          <w:color w:val="374C80"/>
          <w:sz w:val="32"/>
          <w:szCs w:val="32"/>
        </w:rPr>
      </w:pPr>
      <w:r w:rsidRPr="00D93F41">
        <w:rPr>
          <w:rFonts w:ascii="Corbel" w:eastAsia="Times New Roman" w:hAnsi="Corbel"/>
          <w:smallCaps/>
          <w:color w:val="374C80"/>
          <w:sz w:val="32"/>
          <w:szCs w:val="32"/>
        </w:rPr>
        <w:t xml:space="preserve"> inleiding</w:t>
      </w:r>
    </w:p>
    <w:p w14:paraId="636999E0" w14:textId="77777777" w:rsidR="00375ECE" w:rsidRPr="00D93F41" w:rsidRDefault="00375ECE" w:rsidP="00375ECE">
      <w:pPr>
        <w:spacing w:after="0" w:line="259" w:lineRule="auto"/>
        <w:rPr>
          <w:rFonts w:eastAsia="Corbel" w:cs="Calibri"/>
        </w:rPr>
      </w:pPr>
    </w:p>
    <w:p w14:paraId="65410E13" w14:textId="77777777" w:rsidR="008A4435" w:rsidRDefault="00375ECE" w:rsidP="00375ECE">
      <w:pPr>
        <w:spacing w:after="0" w:line="259" w:lineRule="auto"/>
        <w:rPr>
          <w:rFonts w:eastAsia="Corbel" w:cs="Calibri"/>
        </w:rPr>
      </w:pPr>
      <w:r w:rsidRPr="00D93F41">
        <w:rPr>
          <w:rFonts w:eastAsia="Corbel" w:cs="Calibri"/>
        </w:rPr>
        <w:t xml:space="preserve">Aan het eind van thema </w:t>
      </w:r>
      <w:r>
        <w:rPr>
          <w:rFonts w:eastAsia="Corbel" w:cs="Calibri"/>
        </w:rPr>
        <w:t xml:space="preserve">10 </w:t>
      </w:r>
      <w:r w:rsidRPr="00D93F41">
        <w:rPr>
          <w:rFonts w:eastAsia="Corbel" w:cs="Calibri"/>
        </w:rPr>
        <w:t>ga je de examens B1-K2-W1</w:t>
      </w:r>
      <w:r w:rsidRPr="00D93F41">
        <w:rPr>
          <w:rFonts w:eastAsia="Corbel" w:cs="Calibri"/>
          <w:b/>
          <w:bCs/>
        </w:rPr>
        <w:t xml:space="preserve"> ‘</w:t>
      </w:r>
      <w:r w:rsidRPr="00D93F41">
        <w:rPr>
          <w:rFonts w:eastAsia="Corbel" w:cs="Calibri"/>
        </w:rPr>
        <w:t xml:space="preserve">werkt aan de eigen deskundigheid’ en </w:t>
      </w:r>
    </w:p>
    <w:p w14:paraId="0BC5D7BB" w14:textId="77777777" w:rsidR="00375ECE" w:rsidRPr="00D93F41" w:rsidRDefault="00375ECE" w:rsidP="00375ECE">
      <w:pPr>
        <w:spacing w:after="0" w:line="259" w:lineRule="auto"/>
        <w:rPr>
          <w:rFonts w:eastAsia="Corbel" w:cs="Calibri"/>
        </w:rPr>
      </w:pPr>
      <w:r w:rsidRPr="00D93F41">
        <w:rPr>
          <w:rFonts w:eastAsia="Corbel" w:cs="Calibri"/>
        </w:rPr>
        <w:t>B1-K2-W3</w:t>
      </w:r>
      <w:r w:rsidRPr="00D93F41">
        <w:rPr>
          <w:rFonts w:eastAsia="Corbel" w:cs="Calibri"/>
          <w:b/>
          <w:bCs/>
        </w:rPr>
        <w:t xml:space="preserve"> ‘</w:t>
      </w:r>
      <w:r w:rsidRPr="00D93F41">
        <w:rPr>
          <w:rFonts w:eastAsia="Corbel" w:cs="Calibri"/>
        </w:rPr>
        <w:t xml:space="preserve">werkt aan het bevorderen en bewaken van kwaliteitszorg’ afronden. Hierbij laat je zien dat je een bijdrage kunt leveren aan de professionalisering van het beroep mbo-verpleegkundige en aan de verbetering van de kwaliteit van de zorgverlening.  </w:t>
      </w:r>
      <w:r w:rsidR="009A77B9">
        <w:rPr>
          <w:rFonts w:eastAsia="Corbel" w:cs="Calibri"/>
        </w:rPr>
        <w:t xml:space="preserve">Daarbij </w:t>
      </w:r>
      <w:r w:rsidRPr="00D93F41">
        <w:rPr>
          <w:rFonts w:eastAsia="Corbel" w:cs="Calibri"/>
        </w:rPr>
        <w:t xml:space="preserve">laat je zien dat je deze kunt toepassen in je beroepsuitoefening. </w:t>
      </w:r>
    </w:p>
    <w:p w14:paraId="3FF1D8D5" w14:textId="77777777" w:rsidR="00375ECE" w:rsidRPr="00D93F41" w:rsidRDefault="00375ECE" w:rsidP="00375ECE">
      <w:pPr>
        <w:spacing w:after="0" w:line="259" w:lineRule="auto"/>
        <w:rPr>
          <w:rFonts w:eastAsia="Times New Roman" w:cs="Calibri"/>
        </w:rPr>
      </w:pPr>
    </w:p>
    <w:p w14:paraId="3C182A30" w14:textId="77777777" w:rsidR="00375ECE" w:rsidRPr="007631F4" w:rsidRDefault="00375ECE" w:rsidP="00375ECE">
      <w:pPr>
        <w:spacing w:after="0" w:line="259" w:lineRule="auto"/>
        <w:rPr>
          <w:rFonts w:eastAsia="Times New Roman" w:cs="Calibri"/>
        </w:rPr>
      </w:pPr>
      <w:r w:rsidRPr="007631F4">
        <w:rPr>
          <w:rFonts w:eastAsia="Times New Roman" w:cs="Calibri"/>
        </w:rPr>
        <w:t xml:space="preserve">Tijdens dit thema werk je afwisselend aan opdrachten van de examens </w:t>
      </w:r>
      <w:r w:rsidRPr="007631F4">
        <w:rPr>
          <w:rFonts w:eastAsia="Corbel" w:cs="Calibri"/>
        </w:rPr>
        <w:t>B1-K2-W1</w:t>
      </w:r>
      <w:r w:rsidRPr="007631F4">
        <w:rPr>
          <w:rFonts w:eastAsia="Corbel" w:cs="Calibri"/>
          <w:b/>
          <w:bCs/>
        </w:rPr>
        <w:t xml:space="preserve"> ‘</w:t>
      </w:r>
      <w:r w:rsidRPr="007631F4">
        <w:rPr>
          <w:rFonts w:eastAsia="Corbel" w:cs="Calibri"/>
        </w:rPr>
        <w:t>werkt aan de eigen deskundigheid’ en B1-K2-W3</w:t>
      </w:r>
      <w:r w:rsidRPr="007631F4">
        <w:rPr>
          <w:rFonts w:eastAsia="Corbel" w:cs="Calibri"/>
          <w:b/>
          <w:bCs/>
        </w:rPr>
        <w:t xml:space="preserve"> ‘</w:t>
      </w:r>
      <w:r w:rsidRPr="007631F4">
        <w:rPr>
          <w:rFonts w:eastAsia="Corbel" w:cs="Calibri"/>
        </w:rPr>
        <w:t>werkt aan het bevorderen en bewaken van kwaliteitszorg’.</w:t>
      </w:r>
    </w:p>
    <w:p w14:paraId="06173FDE" w14:textId="77777777" w:rsidR="00375ECE" w:rsidRPr="007631F4" w:rsidRDefault="00375ECE" w:rsidP="00375ECE">
      <w:pPr>
        <w:spacing w:after="0" w:line="259" w:lineRule="auto"/>
        <w:rPr>
          <w:rFonts w:eastAsia="Corbel" w:cs="Calibri"/>
        </w:rPr>
      </w:pPr>
      <w:r w:rsidRPr="007631F4">
        <w:rPr>
          <w:rFonts w:eastAsia="Times New Roman" w:cs="Calibri"/>
        </w:rPr>
        <w:t xml:space="preserve">Je start met het bevorderen van je deskundigheid en vervolgens sluit je dit proces af door te eindigen met een aanbeveling, deze aanbeveling ga je uitwerken bij het onderdeel  kwaliteitszorg en zo vervolg je het proces  en ga je door met het bevorderen en bewaken van de kwaliteitszorg. </w:t>
      </w:r>
      <w:r w:rsidRPr="007631F4">
        <w:rPr>
          <w:rFonts w:eastAsia="Corbel" w:cs="Calibri"/>
        </w:rPr>
        <w:t xml:space="preserve">Immers je hebt deskundigheid nodig om de kwaliteit te kunnen bevorderen en bewaken. </w:t>
      </w:r>
    </w:p>
    <w:p w14:paraId="44F9E59D" w14:textId="77777777" w:rsidR="00375ECE" w:rsidRPr="007631F4" w:rsidRDefault="00375ECE" w:rsidP="00375ECE">
      <w:pPr>
        <w:spacing w:after="0" w:line="259" w:lineRule="auto"/>
        <w:rPr>
          <w:rFonts w:eastAsia="Corbel" w:cs="Calibri"/>
        </w:rPr>
      </w:pPr>
    </w:p>
    <w:p w14:paraId="41EA9A31" w14:textId="77777777" w:rsidR="00375ECE" w:rsidRDefault="00375ECE" w:rsidP="00293C63">
      <w:pPr>
        <w:spacing w:after="0" w:line="259" w:lineRule="auto"/>
        <w:rPr>
          <w:rFonts w:eastAsia="Corbel" w:cs="Calibri"/>
        </w:rPr>
      </w:pPr>
      <w:r w:rsidRPr="00D93F41">
        <w:rPr>
          <w:rFonts w:eastAsia="Corbel" w:cs="Calibri"/>
        </w:rPr>
        <w:t xml:space="preserve">Je volgt tijdens dit proces </w:t>
      </w:r>
      <w:r w:rsidR="00042FB5">
        <w:rPr>
          <w:rFonts w:eastAsia="Corbel" w:cs="Calibri"/>
        </w:rPr>
        <w:t>een</w:t>
      </w:r>
      <w:r w:rsidRPr="00D93F41">
        <w:rPr>
          <w:rFonts w:eastAsia="Corbel" w:cs="Calibri"/>
        </w:rPr>
        <w:t xml:space="preserve"> stappenplan</w:t>
      </w:r>
      <w:r w:rsidR="003437A2">
        <w:rPr>
          <w:rFonts w:eastAsia="Corbel" w:cs="Calibri"/>
        </w:rPr>
        <w:t>. Hierin staan</w:t>
      </w:r>
      <w:r w:rsidR="00042FB5">
        <w:rPr>
          <w:rFonts w:eastAsia="Corbel" w:cs="Calibri"/>
        </w:rPr>
        <w:t xml:space="preserve"> de</w:t>
      </w:r>
      <w:r w:rsidRPr="00D93F41">
        <w:rPr>
          <w:rFonts w:eastAsia="Corbel" w:cs="Calibri"/>
        </w:rPr>
        <w:t xml:space="preserve"> fasen beschreven</w:t>
      </w:r>
      <w:r w:rsidR="003437A2">
        <w:rPr>
          <w:rFonts w:eastAsia="Corbel" w:cs="Calibri"/>
        </w:rPr>
        <w:t xml:space="preserve"> die jij moet doorlopen</w:t>
      </w:r>
      <w:r w:rsidR="00FC04EF">
        <w:rPr>
          <w:rFonts w:eastAsia="Corbel" w:cs="Calibri"/>
        </w:rPr>
        <w:t>.</w:t>
      </w:r>
    </w:p>
    <w:p w14:paraId="602A21B1" w14:textId="77777777" w:rsidR="006141B3" w:rsidRPr="00293C63" w:rsidRDefault="006141B3" w:rsidP="00293C63">
      <w:pPr>
        <w:spacing w:after="0" w:line="259" w:lineRule="auto"/>
        <w:rPr>
          <w:rFonts w:eastAsia="Corbel" w:cs="Calibri"/>
        </w:rPr>
      </w:pPr>
    </w:p>
    <w:tbl>
      <w:tblPr>
        <w:tblStyle w:val="Tabelraster"/>
        <w:tblW w:w="0" w:type="auto"/>
        <w:tblLook w:val="04A0" w:firstRow="1" w:lastRow="0" w:firstColumn="1" w:lastColumn="0" w:noHBand="0" w:noVBand="1"/>
      </w:tblPr>
      <w:tblGrid>
        <w:gridCol w:w="914"/>
        <w:gridCol w:w="2909"/>
        <w:gridCol w:w="3087"/>
        <w:gridCol w:w="2826"/>
      </w:tblGrid>
      <w:tr w:rsidR="00375ECE" w14:paraId="5D43E888" w14:textId="77777777" w:rsidTr="00EE2AE2">
        <w:tc>
          <w:tcPr>
            <w:tcW w:w="9736" w:type="dxa"/>
            <w:gridSpan w:val="4"/>
          </w:tcPr>
          <w:p w14:paraId="4B5B5F9D" w14:textId="23D5E1E3" w:rsidR="00375ECE" w:rsidRPr="00A3673B" w:rsidRDefault="00375ECE" w:rsidP="00EE2AE2">
            <w:pPr>
              <w:pBdr>
                <w:top w:val="single" w:sz="4" w:space="1" w:color="auto"/>
                <w:left w:val="single" w:sz="4" w:space="4" w:color="auto"/>
                <w:bottom w:val="single" w:sz="4" w:space="1" w:color="auto"/>
                <w:right w:val="single" w:sz="4" w:space="4" w:color="auto"/>
              </w:pBdr>
              <w:shd w:val="clear" w:color="auto" w:fill="DFEBF5"/>
              <w:spacing w:after="0" w:line="259" w:lineRule="auto"/>
              <w:rPr>
                <w:rFonts w:eastAsia="Corbel"/>
              </w:rPr>
            </w:pPr>
            <w:r w:rsidRPr="00A3673B">
              <w:rPr>
                <w:rFonts w:eastAsia="Corbel"/>
              </w:rPr>
              <w:t xml:space="preserve">Het gehele proces is in een stappenplan uitgeschreven en deze is onderverdeeld in </w:t>
            </w:r>
            <w:r w:rsidR="00EE2AE2">
              <w:rPr>
                <w:rFonts w:eastAsia="Corbel"/>
              </w:rPr>
              <w:t>6</w:t>
            </w:r>
            <w:r w:rsidRPr="00A3673B">
              <w:rPr>
                <w:rFonts w:eastAsia="Corbel"/>
              </w:rPr>
              <w:t xml:space="preserve"> fasen.</w:t>
            </w:r>
          </w:p>
          <w:p w14:paraId="0B6FDB7C" w14:textId="77777777" w:rsidR="00D2506D" w:rsidRPr="00A3673B" w:rsidRDefault="00D2506D" w:rsidP="00EE2AE2">
            <w:pPr>
              <w:spacing w:after="0" w:line="259" w:lineRule="auto"/>
              <w:rPr>
                <w:rFonts w:eastAsia="Corbel"/>
              </w:rPr>
            </w:pPr>
          </w:p>
        </w:tc>
      </w:tr>
      <w:tr w:rsidR="00375ECE" w14:paraId="4A9462E5" w14:textId="77777777" w:rsidTr="001A0677">
        <w:tc>
          <w:tcPr>
            <w:tcW w:w="914" w:type="dxa"/>
          </w:tcPr>
          <w:p w14:paraId="113C83FF" w14:textId="77777777" w:rsidR="00375ECE" w:rsidRPr="00A3673B" w:rsidRDefault="00375ECE" w:rsidP="00EE2AE2">
            <w:pPr>
              <w:spacing w:after="0" w:line="259" w:lineRule="auto"/>
              <w:rPr>
                <w:rFonts w:eastAsia="Corbel"/>
              </w:rPr>
            </w:pPr>
            <w:r w:rsidRPr="00A3673B">
              <w:rPr>
                <w:rFonts w:eastAsia="Corbel"/>
              </w:rPr>
              <w:t>Fase 1</w:t>
            </w:r>
          </w:p>
        </w:tc>
        <w:tc>
          <w:tcPr>
            <w:tcW w:w="2909" w:type="dxa"/>
          </w:tcPr>
          <w:p w14:paraId="59A09844" w14:textId="77777777" w:rsidR="00375ECE" w:rsidRPr="00A3673B" w:rsidRDefault="00375ECE" w:rsidP="00EE2AE2">
            <w:pPr>
              <w:spacing w:after="0" w:line="259" w:lineRule="auto"/>
              <w:rPr>
                <w:rFonts w:eastAsia="Corbel"/>
              </w:rPr>
            </w:pPr>
            <w:r w:rsidRPr="00A3673B">
              <w:rPr>
                <w:rFonts w:eastAsia="Corbel"/>
              </w:rPr>
              <w:t>deskundigheid bevorderen</w:t>
            </w:r>
          </w:p>
        </w:tc>
        <w:tc>
          <w:tcPr>
            <w:tcW w:w="3087" w:type="dxa"/>
          </w:tcPr>
          <w:p w14:paraId="00FE3F40" w14:textId="77777777" w:rsidR="00375ECE" w:rsidRPr="00A3673B" w:rsidRDefault="00375ECE" w:rsidP="00EE2AE2">
            <w:pPr>
              <w:spacing w:after="0" w:line="259" w:lineRule="auto"/>
              <w:rPr>
                <w:rFonts w:eastAsia="Corbel"/>
              </w:rPr>
            </w:pPr>
            <w:r w:rsidRPr="00A3673B">
              <w:rPr>
                <w:rFonts w:eastAsia="Corbel"/>
              </w:rPr>
              <w:t>Go</w:t>
            </w:r>
            <w:r w:rsidR="00F52162" w:rsidRPr="00A3673B">
              <w:rPr>
                <w:rFonts w:eastAsia="Corbel"/>
              </w:rPr>
              <w:t xml:space="preserve"> (formatief)</w:t>
            </w:r>
          </w:p>
        </w:tc>
        <w:tc>
          <w:tcPr>
            <w:tcW w:w="2826" w:type="dxa"/>
          </w:tcPr>
          <w:p w14:paraId="34CD25DC" w14:textId="77777777" w:rsidR="00375ECE" w:rsidRDefault="00375ECE" w:rsidP="00EE2AE2">
            <w:pPr>
              <w:spacing w:after="0" w:line="259" w:lineRule="auto"/>
              <w:rPr>
                <w:rFonts w:eastAsia="Corbel"/>
              </w:rPr>
            </w:pPr>
            <w:r w:rsidRPr="00A3673B">
              <w:rPr>
                <w:rFonts w:eastAsia="Corbel"/>
              </w:rPr>
              <w:t>Beoordeling door school</w:t>
            </w:r>
            <w:r w:rsidR="001A0677">
              <w:rPr>
                <w:rFonts w:eastAsia="Corbel"/>
              </w:rPr>
              <w:t xml:space="preserve"> </w:t>
            </w:r>
          </w:p>
          <w:p w14:paraId="3D3237D3" w14:textId="77777777" w:rsidR="006141B3" w:rsidRPr="00A3673B" w:rsidRDefault="006141B3" w:rsidP="00EE2AE2">
            <w:pPr>
              <w:spacing w:after="0" w:line="259" w:lineRule="auto"/>
              <w:rPr>
                <w:rFonts w:eastAsia="Corbel"/>
              </w:rPr>
            </w:pPr>
          </w:p>
        </w:tc>
      </w:tr>
      <w:tr w:rsidR="00375ECE" w14:paraId="45270A32" w14:textId="77777777" w:rsidTr="001A0677">
        <w:tc>
          <w:tcPr>
            <w:tcW w:w="914" w:type="dxa"/>
          </w:tcPr>
          <w:p w14:paraId="39A2C70E" w14:textId="77777777" w:rsidR="00375ECE" w:rsidRPr="00A3673B" w:rsidRDefault="00375ECE" w:rsidP="00EE2AE2">
            <w:pPr>
              <w:spacing w:after="0" w:line="259" w:lineRule="auto"/>
              <w:rPr>
                <w:rFonts w:eastAsia="Corbel"/>
              </w:rPr>
            </w:pPr>
            <w:r w:rsidRPr="00A3673B">
              <w:rPr>
                <w:rFonts w:eastAsia="Corbel"/>
              </w:rPr>
              <w:t>Fase 2</w:t>
            </w:r>
          </w:p>
        </w:tc>
        <w:tc>
          <w:tcPr>
            <w:tcW w:w="2909" w:type="dxa"/>
          </w:tcPr>
          <w:p w14:paraId="34BB3216" w14:textId="77777777" w:rsidR="00375ECE" w:rsidRPr="00A3673B" w:rsidRDefault="00375ECE" w:rsidP="00EE2AE2">
            <w:pPr>
              <w:spacing w:after="0" w:line="259" w:lineRule="auto"/>
              <w:rPr>
                <w:rFonts w:eastAsia="Corbel"/>
              </w:rPr>
            </w:pPr>
            <w:r w:rsidRPr="00A3673B">
              <w:rPr>
                <w:rFonts w:eastAsia="Corbel"/>
              </w:rPr>
              <w:t>expertise delen</w:t>
            </w:r>
          </w:p>
        </w:tc>
        <w:tc>
          <w:tcPr>
            <w:tcW w:w="3087" w:type="dxa"/>
          </w:tcPr>
          <w:p w14:paraId="0C7D5335" w14:textId="77777777" w:rsidR="00500C28" w:rsidRPr="00A3673B" w:rsidRDefault="00375ECE" w:rsidP="00500C28">
            <w:pPr>
              <w:spacing w:after="0" w:line="240" w:lineRule="auto"/>
              <w:rPr>
                <w:rFonts w:eastAsia="Corbel" w:cs="Calibri"/>
              </w:rPr>
            </w:pPr>
            <w:r w:rsidRPr="00A3673B">
              <w:rPr>
                <w:rFonts w:eastAsia="Corbel"/>
              </w:rPr>
              <w:t>Examen</w:t>
            </w:r>
            <w:r w:rsidR="00500C28" w:rsidRPr="00A3673B">
              <w:rPr>
                <w:rFonts w:eastAsia="Corbel"/>
              </w:rPr>
              <w:t xml:space="preserve"> </w:t>
            </w:r>
            <w:bookmarkStart w:id="3" w:name="_Hlk61418377"/>
            <w:r w:rsidR="00500C28" w:rsidRPr="00A3673B">
              <w:rPr>
                <w:rFonts w:eastAsia="Corbel" w:cs="Calibri"/>
              </w:rPr>
              <w:t>B1-K2-W1</w:t>
            </w:r>
            <w:r w:rsidR="000207E2" w:rsidRPr="00A3673B">
              <w:rPr>
                <w:rFonts w:eastAsia="Corbel" w:cs="Calibri"/>
              </w:rPr>
              <w:t xml:space="preserve">  </w:t>
            </w:r>
            <w:r w:rsidR="00500C28" w:rsidRPr="00A3673B">
              <w:rPr>
                <w:rFonts w:eastAsia="Corbel" w:cs="Calibri"/>
              </w:rPr>
              <w:t>werkt aan de eigen deskundigheid</w:t>
            </w:r>
          </w:p>
          <w:bookmarkEnd w:id="3"/>
          <w:p w14:paraId="3EEDCA3B" w14:textId="77777777" w:rsidR="00375ECE" w:rsidRPr="00A3673B" w:rsidRDefault="00375ECE" w:rsidP="00EE2AE2">
            <w:pPr>
              <w:spacing w:after="0" w:line="259" w:lineRule="auto"/>
              <w:rPr>
                <w:rFonts w:eastAsia="Corbel"/>
              </w:rPr>
            </w:pPr>
          </w:p>
        </w:tc>
        <w:tc>
          <w:tcPr>
            <w:tcW w:w="2826" w:type="dxa"/>
          </w:tcPr>
          <w:p w14:paraId="43741931" w14:textId="77777777" w:rsidR="00375ECE" w:rsidRDefault="00375ECE" w:rsidP="00EE2AE2">
            <w:pPr>
              <w:spacing w:after="0" w:line="259" w:lineRule="auto"/>
              <w:rPr>
                <w:rFonts w:eastAsia="Corbel"/>
              </w:rPr>
            </w:pPr>
            <w:r w:rsidRPr="00A3673B">
              <w:rPr>
                <w:rFonts w:eastAsia="Corbel"/>
              </w:rPr>
              <w:t>Beoordeling door school</w:t>
            </w:r>
          </w:p>
          <w:p w14:paraId="57F74BE2" w14:textId="77777777" w:rsidR="001A0677" w:rsidRPr="00A3673B" w:rsidRDefault="006141B3" w:rsidP="00EE2AE2">
            <w:pPr>
              <w:spacing w:after="0" w:line="259" w:lineRule="auto"/>
              <w:rPr>
                <w:rFonts w:eastAsia="Corbel"/>
              </w:rPr>
            </w:pPr>
            <w:r>
              <w:rPr>
                <w:rFonts w:eastAsia="Corbel"/>
              </w:rPr>
              <w:t>g</w:t>
            </w:r>
            <w:r w:rsidR="001A0677">
              <w:rPr>
                <w:rFonts w:eastAsia="Corbel"/>
              </w:rPr>
              <w:t>edrag</w:t>
            </w:r>
            <w:r>
              <w:rPr>
                <w:rFonts w:eastAsia="Corbel"/>
              </w:rPr>
              <w:t>sbeoordeling</w:t>
            </w:r>
            <w:r w:rsidR="001A0677">
              <w:rPr>
                <w:rFonts w:eastAsia="Corbel"/>
              </w:rPr>
              <w:t xml:space="preserve"> </w:t>
            </w:r>
          </w:p>
        </w:tc>
      </w:tr>
      <w:tr w:rsidR="00375ECE" w14:paraId="373EB913" w14:textId="77777777" w:rsidTr="001A0677">
        <w:tc>
          <w:tcPr>
            <w:tcW w:w="914" w:type="dxa"/>
          </w:tcPr>
          <w:p w14:paraId="05BF0BFD" w14:textId="77777777" w:rsidR="00375ECE" w:rsidRPr="00A3673B" w:rsidRDefault="00375ECE" w:rsidP="00EE2AE2">
            <w:pPr>
              <w:spacing w:after="0" w:line="259" w:lineRule="auto"/>
              <w:rPr>
                <w:rFonts w:eastAsia="Corbel"/>
              </w:rPr>
            </w:pPr>
            <w:r w:rsidRPr="00A3673B">
              <w:rPr>
                <w:rFonts w:eastAsia="Corbel"/>
              </w:rPr>
              <w:t>Fase 3</w:t>
            </w:r>
          </w:p>
        </w:tc>
        <w:tc>
          <w:tcPr>
            <w:tcW w:w="2909" w:type="dxa"/>
          </w:tcPr>
          <w:p w14:paraId="0D3BAB00" w14:textId="77777777" w:rsidR="00375ECE" w:rsidRPr="00A3673B" w:rsidRDefault="00375ECE" w:rsidP="00EE2AE2">
            <w:pPr>
              <w:spacing w:after="0" w:line="259" w:lineRule="auto"/>
              <w:rPr>
                <w:rFonts w:eastAsia="Corbel"/>
              </w:rPr>
            </w:pPr>
            <w:r w:rsidRPr="00A3673B">
              <w:rPr>
                <w:rFonts w:eastAsia="Corbel" w:cs="Calibri"/>
              </w:rPr>
              <w:t>opstellen  en uitvoeren verbeterplan</w:t>
            </w:r>
          </w:p>
        </w:tc>
        <w:tc>
          <w:tcPr>
            <w:tcW w:w="3087" w:type="dxa"/>
          </w:tcPr>
          <w:p w14:paraId="451BDA6B" w14:textId="77777777" w:rsidR="00375ECE" w:rsidRPr="00A3673B" w:rsidRDefault="00375ECE" w:rsidP="00EE2AE2">
            <w:pPr>
              <w:spacing w:after="0" w:line="259" w:lineRule="auto"/>
              <w:rPr>
                <w:rFonts w:eastAsia="Corbel"/>
              </w:rPr>
            </w:pPr>
            <w:r w:rsidRPr="00A3673B">
              <w:rPr>
                <w:rFonts w:eastAsia="Corbel"/>
              </w:rPr>
              <w:t>Go</w:t>
            </w:r>
          </w:p>
        </w:tc>
        <w:tc>
          <w:tcPr>
            <w:tcW w:w="2826" w:type="dxa"/>
          </w:tcPr>
          <w:p w14:paraId="58971648" w14:textId="77777777" w:rsidR="00375ECE" w:rsidRPr="00A3673B" w:rsidRDefault="00375ECE" w:rsidP="00EE2AE2">
            <w:pPr>
              <w:spacing w:after="0" w:line="259" w:lineRule="auto"/>
              <w:rPr>
                <w:rFonts w:eastAsia="Corbel"/>
              </w:rPr>
            </w:pPr>
            <w:r w:rsidRPr="00A3673B">
              <w:rPr>
                <w:rFonts w:eastAsia="Corbel"/>
              </w:rPr>
              <w:t xml:space="preserve">Beoordeling door BPV </w:t>
            </w:r>
          </w:p>
        </w:tc>
      </w:tr>
      <w:tr w:rsidR="00375ECE" w14:paraId="64F2FB06" w14:textId="77777777" w:rsidTr="001A0677">
        <w:tc>
          <w:tcPr>
            <w:tcW w:w="914" w:type="dxa"/>
          </w:tcPr>
          <w:p w14:paraId="7C4EDD79" w14:textId="77777777" w:rsidR="00375ECE" w:rsidRPr="00A3673B" w:rsidRDefault="00375ECE" w:rsidP="00EE2AE2">
            <w:pPr>
              <w:spacing w:after="0" w:line="259" w:lineRule="auto"/>
              <w:rPr>
                <w:rFonts w:eastAsia="Corbel"/>
              </w:rPr>
            </w:pPr>
            <w:r w:rsidRPr="00A3673B">
              <w:rPr>
                <w:rFonts w:eastAsia="Corbel"/>
              </w:rPr>
              <w:t>Fase 4</w:t>
            </w:r>
          </w:p>
        </w:tc>
        <w:tc>
          <w:tcPr>
            <w:tcW w:w="2909" w:type="dxa"/>
          </w:tcPr>
          <w:p w14:paraId="78936769" w14:textId="77777777" w:rsidR="00375ECE" w:rsidRPr="00A3673B" w:rsidRDefault="00375ECE" w:rsidP="00EE2AE2">
            <w:pPr>
              <w:spacing w:after="0" w:line="259" w:lineRule="auto"/>
              <w:rPr>
                <w:rFonts w:eastAsia="Corbel"/>
              </w:rPr>
            </w:pPr>
            <w:r w:rsidRPr="00A3673B">
              <w:rPr>
                <w:rFonts w:eastAsia="Corbel"/>
              </w:rPr>
              <w:t>rapportage uitvoering van het verbetertraject</w:t>
            </w:r>
          </w:p>
        </w:tc>
        <w:tc>
          <w:tcPr>
            <w:tcW w:w="3087" w:type="dxa"/>
          </w:tcPr>
          <w:p w14:paraId="49F31C1B" w14:textId="77777777" w:rsidR="00375ECE" w:rsidRPr="00A3673B" w:rsidRDefault="00375ECE" w:rsidP="00EE2AE2">
            <w:pPr>
              <w:spacing w:after="0" w:line="259" w:lineRule="auto"/>
              <w:rPr>
                <w:rFonts w:eastAsia="Corbel"/>
              </w:rPr>
            </w:pPr>
            <w:r w:rsidRPr="00A3673B">
              <w:rPr>
                <w:rFonts w:eastAsia="Corbel"/>
              </w:rPr>
              <w:t>Go</w:t>
            </w:r>
          </w:p>
        </w:tc>
        <w:tc>
          <w:tcPr>
            <w:tcW w:w="2826" w:type="dxa"/>
          </w:tcPr>
          <w:p w14:paraId="0E8A267B" w14:textId="77777777" w:rsidR="00375ECE" w:rsidRPr="00A3673B" w:rsidRDefault="00375ECE" w:rsidP="00EE2AE2">
            <w:pPr>
              <w:spacing w:after="0" w:line="259" w:lineRule="auto"/>
              <w:rPr>
                <w:rFonts w:eastAsia="Corbel"/>
              </w:rPr>
            </w:pPr>
            <w:r w:rsidRPr="00A3673B">
              <w:rPr>
                <w:rFonts w:eastAsia="Corbel"/>
              </w:rPr>
              <w:t>Beoordeling door school</w:t>
            </w:r>
          </w:p>
        </w:tc>
      </w:tr>
      <w:tr w:rsidR="000207E2" w14:paraId="435E597D" w14:textId="77777777" w:rsidTr="001A0677">
        <w:tc>
          <w:tcPr>
            <w:tcW w:w="914" w:type="dxa"/>
          </w:tcPr>
          <w:p w14:paraId="5894F3D0" w14:textId="77777777" w:rsidR="000207E2" w:rsidRPr="00A3673B" w:rsidRDefault="000207E2" w:rsidP="000207E2">
            <w:pPr>
              <w:spacing w:after="0" w:line="259" w:lineRule="auto"/>
              <w:rPr>
                <w:rFonts w:eastAsia="Corbel"/>
              </w:rPr>
            </w:pPr>
            <w:r w:rsidRPr="00A3673B">
              <w:rPr>
                <w:rFonts w:eastAsia="Corbel"/>
              </w:rPr>
              <w:t>Fase 5</w:t>
            </w:r>
          </w:p>
        </w:tc>
        <w:tc>
          <w:tcPr>
            <w:tcW w:w="2909" w:type="dxa"/>
          </w:tcPr>
          <w:p w14:paraId="655A5C36" w14:textId="77777777" w:rsidR="000207E2" w:rsidRPr="00A3673B" w:rsidRDefault="000207E2" w:rsidP="000207E2">
            <w:pPr>
              <w:spacing w:after="0" w:line="259" w:lineRule="auto"/>
              <w:rPr>
                <w:rFonts w:eastAsia="Corbel"/>
              </w:rPr>
            </w:pPr>
            <w:r w:rsidRPr="00A3673B">
              <w:rPr>
                <w:rFonts w:eastAsia="Corbel"/>
              </w:rPr>
              <w:t>presentatie van het verbeterplan</w:t>
            </w:r>
          </w:p>
        </w:tc>
        <w:tc>
          <w:tcPr>
            <w:tcW w:w="3087" w:type="dxa"/>
          </w:tcPr>
          <w:p w14:paraId="569061CD" w14:textId="77777777" w:rsidR="000207E2" w:rsidRPr="00A3673B" w:rsidRDefault="008E0277" w:rsidP="000207E2">
            <w:pPr>
              <w:spacing w:after="0" w:line="240" w:lineRule="auto"/>
              <w:rPr>
                <w:rFonts w:eastAsia="Corbel" w:cs="Calibri"/>
              </w:rPr>
            </w:pPr>
            <w:bookmarkStart w:id="4" w:name="_Hlk61276388"/>
            <w:r w:rsidRPr="00A3673B">
              <w:rPr>
                <w:rFonts w:eastAsia="Corbel" w:cs="Calibri"/>
              </w:rPr>
              <w:t xml:space="preserve">Examen: </w:t>
            </w:r>
            <w:r w:rsidR="000207E2" w:rsidRPr="00A3673B">
              <w:rPr>
                <w:rFonts w:eastAsia="Corbel" w:cs="Calibri"/>
              </w:rPr>
              <w:t>B1-K2-W3</w:t>
            </w:r>
          </w:p>
          <w:p w14:paraId="7C04DBAC" w14:textId="77777777" w:rsidR="000207E2" w:rsidRPr="006141B3" w:rsidRDefault="000207E2" w:rsidP="006141B3">
            <w:pPr>
              <w:spacing w:after="0" w:line="240" w:lineRule="auto"/>
              <w:contextualSpacing/>
              <w:rPr>
                <w:rFonts w:eastAsia="Corbel" w:cs="Calibri"/>
              </w:rPr>
            </w:pPr>
            <w:r w:rsidRPr="00A3673B">
              <w:rPr>
                <w:rFonts w:eastAsia="Corbel" w:cs="Calibri"/>
              </w:rPr>
              <w:t xml:space="preserve">werkt aan het bevorderen en bewaken van kwaliteitszorg </w:t>
            </w:r>
            <w:bookmarkEnd w:id="4"/>
          </w:p>
        </w:tc>
        <w:tc>
          <w:tcPr>
            <w:tcW w:w="2826" w:type="dxa"/>
          </w:tcPr>
          <w:p w14:paraId="616C4C65" w14:textId="77777777" w:rsidR="006141B3" w:rsidRDefault="000207E2" w:rsidP="000207E2">
            <w:pPr>
              <w:spacing w:after="0" w:line="259" w:lineRule="auto"/>
              <w:rPr>
                <w:rFonts w:eastAsia="Corbel"/>
              </w:rPr>
            </w:pPr>
            <w:r w:rsidRPr="00A3673B">
              <w:rPr>
                <w:rFonts w:eastAsia="Corbel"/>
              </w:rPr>
              <w:t>Beoordeling door BPV</w:t>
            </w:r>
          </w:p>
          <w:p w14:paraId="12BBA2B9" w14:textId="77777777" w:rsidR="000207E2" w:rsidRPr="00A3673B" w:rsidRDefault="00C10A9C" w:rsidP="000207E2">
            <w:pPr>
              <w:spacing w:after="0" w:line="259" w:lineRule="auto"/>
              <w:rPr>
                <w:rFonts w:eastAsia="Corbel"/>
              </w:rPr>
            </w:pPr>
            <w:r w:rsidRPr="00A3673B">
              <w:rPr>
                <w:rFonts w:eastAsia="Corbel"/>
              </w:rPr>
              <w:t>gedragsbeoordeling</w:t>
            </w:r>
          </w:p>
        </w:tc>
      </w:tr>
      <w:tr w:rsidR="000207E2" w14:paraId="33B49ABF" w14:textId="77777777" w:rsidTr="001A0677">
        <w:tc>
          <w:tcPr>
            <w:tcW w:w="914" w:type="dxa"/>
          </w:tcPr>
          <w:p w14:paraId="159BF8CA" w14:textId="77777777" w:rsidR="000207E2" w:rsidRPr="00A3673B" w:rsidRDefault="000207E2" w:rsidP="000207E2">
            <w:pPr>
              <w:spacing w:after="0" w:line="259" w:lineRule="auto"/>
              <w:rPr>
                <w:rFonts w:eastAsia="Corbel"/>
              </w:rPr>
            </w:pPr>
            <w:r w:rsidRPr="00A3673B">
              <w:rPr>
                <w:rFonts w:eastAsia="Corbel"/>
              </w:rPr>
              <w:t>Fase 6</w:t>
            </w:r>
          </w:p>
        </w:tc>
        <w:tc>
          <w:tcPr>
            <w:tcW w:w="2909" w:type="dxa"/>
          </w:tcPr>
          <w:p w14:paraId="1BA411D6" w14:textId="77777777" w:rsidR="000207E2" w:rsidRPr="00A3673B" w:rsidRDefault="000207E2" w:rsidP="000207E2">
            <w:pPr>
              <w:spacing w:after="0" w:line="259" w:lineRule="auto"/>
              <w:rPr>
                <w:rFonts w:eastAsia="Corbel"/>
              </w:rPr>
            </w:pPr>
            <w:r w:rsidRPr="00A3673B">
              <w:rPr>
                <w:rFonts w:eastAsia="Corbel"/>
              </w:rPr>
              <w:t>examengesprek</w:t>
            </w:r>
          </w:p>
        </w:tc>
        <w:tc>
          <w:tcPr>
            <w:tcW w:w="3087" w:type="dxa"/>
          </w:tcPr>
          <w:p w14:paraId="004CF7EB" w14:textId="77777777" w:rsidR="000207E2" w:rsidRPr="00A3673B" w:rsidRDefault="008E0277" w:rsidP="000207E2">
            <w:pPr>
              <w:spacing w:after="0" w:line="240" w:lineRule="auto"/>
              <w:rPr>
                <w:rFonts w:eastAsia="Corbel" w:cs="Calibri"/>
              </w:rPr>
            </w:pPr>
            <w:r w:rsidRPr="00A3673B">
              <w:rPr>
                <w:rFonts w:eastAsia="Corbel" w:cs="Calibri"/>
              </w:rPr>
              <w:t xml:space="preserve">Examen: </w:t>
            </w:r>
            <w:r w:rsidR="000207E2" w:rsidRPr="00A3673B">
              <w:rPr>
                <w:rFonts w:eastAsia="Corbel" w:cs="Calibri"/>
              </w:rPr>
              <w:t>B1-K2-W3</w:t>
            </w:r>
          </w:p>
          <w:p w14:paraId="23CF9630" w14:textId="77777777" w:rsidR="000207E2" w:rsidRPr="00A3673B" w:rsidRDefault="000207E2" w:rsidP="000207E2">
            <w:pPr>
              <w:spacing w:after="0" w:line="240" w:lineRule="auto"/>
              <w:contextualSpacing/>
              <w:rPr>
                <w:rFonts w:eastAsia="Corbel" w:cs="Calibri"/>
              </w:rPr>
            </w:pPr>
            <w:r w:rsidRPr="00A3673B">
              <w:rPr>
                <w:rFonts w:eastAsia="Corbel" w:cs="Calibri"/>
              </w:rPr>
              <w:t xml:space="preserve">werkt aan het bevorderen en bewaken van kwaliteitszorg </w:t>
            </w:r>
          </w:p>
          <w:p w14:paraId="6DC18288" w14:textId="77777777" w:rsidR="000207E2" w:rsidRPr="00A3673B" w:rsidRDefault="000207E2" w:rsidP="000207E2">
            <w:pPr>
              <w:spacing w:after="0" w:line="259" w:lineRule="auto"/>
              <w:rPr>
                <w:rFonts w:eastAsia="Corbel"/>
              </w:rPr>
            </w:pPr>
          </w:p>
        </w:tc>
        <w:tc>
          <w:tcPr>
            <w:tcW w:w="2826" w:type="dxa"/>
          </w:tcPr>
          <w:p w14:paraId="33B9947E" w14:textId="77777777" w:rsidR="006141B3" w:rsidRDefault="000207E2" w:rsidP="000207E2">
            <w:pPr>
              <w:spacing w:after="0" w:line="259" w:lineRule="auto"/>
              <w:rPr>
                <w:rFonts w:eastAsia="Corbel"/>
              </w:rPr>
            </w:pPr>
            <w:r w:rsidRPr="00A3673B">
              <w:rPr>
                <w:rFonts w:eastAsia="Corbel"/>
              </w:rPr>
              <w:t>Beoordeling door school</w:t>
            </w:r>
          </w:p>
          <w:p w14:paraId="71826DA1" w14:textId="77777777" w:rsidR="000207E2" w:rsidRPr="00A3673B" w:rsidRDefault="00F52162" w:rsidP="000207E2">
            <w:pPr>
              <w:spacing w:after="0" w:line="259" w:lineRule="auto"/>
              <w:rPr>
                <w:rFonts w:eastAsia="Corbel"/>
              </w:rPr>
            </w:pPr>
            <w:r w:rsidRPr="00A3673B">
              <w:rPr>
                <w:rFonts w:eastAsia="Corbel"/>
              </w:rPr>
              <w:t>examengesprek</w:t>
            </w:r>
          </w:p>
        </w:tc>
      </w:tr>
    </w:tbl>
    <w:p w14:paraId="32A16289" w14:textId="77777777" w:rsidR="00293C63" w:rsidRDefault="00293C63" w:rsidP="00375ECE">
      <w:pPr>
        <w:keepNext/>
        <w:keepLines/>
        <w:spacing w:before="240" w:after="0" w:line="259" w:lineRule="auto"/>
        <w:outlineLvl w:val="0"/>
        <w:rPr>
          <w:rFonts w:eastAsia="Times New Roman" w:cs="Calibri"/>
          <w:smallCaps/>
          <w:color w:val="374C80"/>
          <w:sz w:val="32"/>
          <w:szCs w:val="32"/>
        </w:rPr>
      </w:pPr>
      <w:bookmarkStart w:id="5" w:name="_Toc498895001"/>
    </w:p>
    <w:p w14:paraId="744DF0BE" w14:textId="77777777" w:rsidR="00293C63" w:rsidRDefault="00293C63">
      <w:pPr>
        <w:spacing w:after="160" w:line="259" w:lineRule="auto"/>
        <w:rPr>
          <w:rFonts w:eastAsia="Times New Roman" w:cs="Calibri"/>
          <w:smallCaps/>
          <w:color w:val="374C80"/>
          <w:sz w:val="32"/>
          <w:szCs w:val="32"/>
        </w:rPr>
      </w:pPr>
      <w:r>
        <w:rPr>
          <w:rFonts w:eastAsia="Times New Roman" w:cs="Calibri"/>
          <w:smallCaps/>
          <w:color w:val="374C80"/>
          <w:sz w:val="32"/>
          <w:szCs w:val="32"/>
        </w:rPr>
        <w:br w:type="page"/>
      </w:r>
    </w:p>
    <w:p w14:paraId="6D199418" w14:textId="77777777" w:rsidR="00375ECE" w:rsidRPr="00D93F41" w:rsidRDefault="00375ECE" w:rsidP="00375ECE">
      <w:pPr>
        <w:keepNext/>
        <w:keepLines/>
        <w:spacing w:before="240" w:after="0" w:line="259" w:lineRule="auto"/>
        <w:outlineLvl w:val="0"/>
        <w:rPr>
          <w:rFonts w:eastAsia="Times New Roman" w:cs="Calibri"/>
          <w:smallCaps/>
          <w:color w:val="374C80"/>
          <w:sz w:val="32"/>
          <w:szCs w:val="32"/>
        </w:rPr>
      </w:pPr>
      <w:r w:rsidRPr="00D93F41">
        <w:rPr>
          <w:rFonts w:eastAsia="Times New Roman" w:cs="Calibri"/>
          <w:smallCaps/>
          <w:color w:val="374C80"/>
          <w:sz w:val="32"/>
          <w:szCs w:val="32"/>
        </w:rPr>
        <w:lastRenderedPageBreak/>
        <w:t>Stappenplan</w:t>
      </w:r>
      <w:bookmarkEnd w:id="5"/>
    </w:p>
    <w:p w14:paraId="09534C4A" w14:textId="77777777" w:rsidR="00375ECE" w:rsidRPr="00B80FBE" w:rsidRDefault="00375ECE" w:rsidP="00375ECE">
      <w:pPr>
        <w:spacing w:after="0" w:line="240" w:lineRule="auto"/>
        <w:rPr>
          <w:rFonts w:asciiTheme="minorHAnsi" w:eastAsia="Times New Roman" w:hAnsiTheme="minorHAnsi" w:cstheme="minorHAnsi"/>
          <w:i/>
          <w:lang w:eastAsia="nl-NL"/>
        </w:rPr>
      </w:pPr>
    </w:p>
    <w:p w14:paraId="5BA27831" w14:textId="77777777" w:rsidR="00375ECE" w:rsidRPr="00F049BE" w:rsidRDefault="00375ECE" w:rsidP="00375ECE">
      <w:pPr>
        <w:keepNext/>
        <w:keepLines/>
        <w:pBdr>
          <w:top w:val="single" w:sz="4" w:space="1" w:color="B5C0DF"/>
          <w:left w:val="single" w:sz="4" w:space="4" w:color="B5C0DF"/>
          <w:bottom w:val="single" w:sz="4" w:space="1" w:color="B5C0DF"/>
          <w:right w:val="single" w:sz="4" w:space="4" w:color="B5C0DF"/>
        </w:pBdr>
        <w:shd w:val="clear" w:color="auto" w:fill="DFEBF5"/>
        <w:spacing w:before="40" w:after="0" w:line="259" w:lineRule="auto"/>
        <w:outlineLvl w:val="1"/>
        <w:rPr>
          <w:rFonts w:eastAsia="Times New Roman" w:cs="Calibri"/>
          <w:i/>
          <w:iCs/>
          <w:smallCaps/>
        </w:rPr>
      </w:pPr>
      <w:bookmarkStart w:id="6" w:name="_Toc498895002"/>
      <w:bookmarkStart w:id="7" w:name="_Hlk61431060"/>
      <w:r w:rsidRPr="00F049BE">
        <w:rPr>
          <w:rFonts w:eastAsia="Times New Roman" w:cs="Calibri"/>
          <w:smallCaps/>
        </w:rPr>
        <w:t>Fase 1  Je deskundigheid bevorderen</w:t>
      </w:r>
      <w:bookmarkEnd w:id="6"/>
      <w:r w:rsidRPr="00F049BE">
        <w:rPr>
          <w:rFonts w:eastAsia="Times New Roman" w:cs="Calibri"/>
          <w:smallCaps/>
        </w:rPr>
        <w:t xml:space="preserve">   </w:t>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t xml:space="preserve">                    </w:t>
      </w:r>
      <w:r w:rsidRPr="00F049BE">
        <w:rPr>
          <w:rFonts w:eastAsia="Times New Roman" w:cs="Calibri"/>
          <w:i/>
          <w:iCs/>
          <w:smallCaps/>
        </w:rPr>
        <w:t xml:space="preserve">(nodig voor de go, beoordeling  school)                                                      </w:t>
      </w:r>
    </w:p>
    <w:p w14:paraId="02E9CA51" w14:textId="77777777" w:rsidR="00375ECE" w:rsidRDefault="00375ECE" w:rsidP="00375ECE">
      <w:pPr>
        <w:spacing w:after="160" w:line="259" w:lineRule="auto"/>
        <w:rPr>
          <w:rFonts w:asciiTheme="minorHAnsi" w:eastAsia="Corbel" w:hAnsiTheme="minorHAnsi" w:cstheme="minorHAnsi"/>
          <w:i/>
          <w:iCs/>
          <w:color w:val="404040"/>
        </w:rPr>
      </w:pPr>
      <w:bookmarkStart w:id="8" w:name="_Toc498089536"/>
      <w:bookmarkEnd w:id="7"/>
    </w:p>
    <w:p w14:paraId="5E034916" w14:textId="77777777" w:rsidR="00375ECE" w:rsidRPr="00F049BE" w:rsidRDefault="00375ECE" w:rsidP="00375ECE">
      <w:pPr>
        <w:spacing w:after="160" w:line="259" w:lineRule="auto"/>
        <w:rPr>
          <w:rFonts w:eastAsia="Corbel" w:cs="Calibri"/>
          <w:i/>
          <w:iCs/>
          <w:color w:val="404040"/>
        </w:rPr>
      </w:pPr>
      <w:r w:rsidRPr="00F049BE">
        <w:rPr>
          <w:rFonts w:eastAsia="Corbel" w:cs="Calibri"/>
          <w:i/>
          <w:iCs/>
          <w:color w:val="404040"/>
        </w:rPr>
        <w:t xml:space="preserve">Om een Go te krijgen voor het examen ‘Werkt aan eigen deskundigheid’ schrijf je een verslag over het onderwerp waarin je je wilt verdiepen. Je bevordert je deskundigheid en draagt de verworven expertise over. Je neemt kennis van de ontwikkelingen in je vakgebied. Je kiest een onderwerp waarin je je gaat verdiepen en waarmee je je eigen deskundigheid en die van collega’s vergroot. </w:t>
      </w:r>
    </w:p>
    <w:p w14:paraId="3F17ABA8" w14:textId="77777777" w:rsidR="00375ECE" w:rsidRPr="00F049BE" w:rsidRDefault="00375ECE" w:rsidP="00375ECE">
      <w:pPr>
        <w:spacing w:after="0" w:line="259" w:lineRule="auto"/>
        <w:rPr>
          <w:rFonts w:eastAsia="Corbel" w:cs="Calibri"/>
          <w:i/>
          <w:iCs/>
          <w:color w:val="404040"/>
        </w:rPr>
      </w:pPr>
    </w:p>
    <w:p w14:paraId="0A2134A2" w14:textId="77777777" w:rsidR="00375ECE" w:rsidRPr="00F049BE" w:rsidRDefault="00375ECE" w:rsidP="00375ECE">
      <w:pPr>
        <w:keepNext/>
        <w:keepLines/>
        <w:spacing w:before="40" w:after="0" w:line="259" w:lineRule="auto"/>
        <w:outlineLvl w:val="2"/>
        <w:rPr>
          <w:rFonts w:eastAsia="Times New Roman" w:cs="Calibri"/>
          <w:color w:val="FF0000"/>
        </w:rPr>
      </w:pPr>
      <w:bookmarkStart w:id="9" w:name="_Toc498894399"/>
      <w:bookmarkStart w:id="10" w:name="_Toc498895003"/>
      <w:r w:rsidRPr="00F049BE">
        <w:rPr>
          <w:rFonts w:eastAsia="Times New Roman" w:cs="Calibri"/>
          <w:color w:val="243255"/>
        </w:rPr>
        <w:t>Stap 1</w:t>
      </w:r>
      <w:bookmarkEnd w:id="8"/>
      <w:bookmarkEnd w:id="9"/>
      <w:bookmarkEnd w:id="10"/>
      <w:r w:rsidRPr="00F049BE">
        <w:rPr>
          <w:rFonts w:eastAsia="Times New Roman" w:cs="Calibri"/>
          <w:color w:val="243255"/>
        </w:rPr>
        <w:t xml:space="preserve"> </w:t>
      </w:r>
    </w:p>
    <w:p w14:paraId="36ECF435" w14:textId="77777777" w:rsidR="00375ECE" w:rsidRDefault="00375ECE" w:rsidP="00375ECE">
      <w:pPr>
        <w:rPr>
          <w:lang w:eastAsia="nl-NL"/>
        </w:rPr>
      </w:pPr>
      <w:r w:rsidRPr="00F049BE">
        <w:rPr>
          <w:lang w:eastAsia="nl-NL"/>
        </w:rPr>
        <w:t xml:space="preserve">Om een verslag te </w:t>
      </w:r>
      <w:r w:rsidR="00BE71E5" w:rsidRPr="0006766E">
        <w:rPr>
          <w:lang w:eastAsia="nl-NL"/>
        </w:rPr>
        <w:t>kunnen</w:t>
      </w:r>
      <w:r w:rsidR="00BE71E5">
        <w:rPr>
          <w:color w:val="FF0000"/>
          <w:lang w:eastAsia="nl-NL"/>
        </w:rPr>
        <w:t xml:space="preserve"> </w:t>
      </w:r>
      <w:r w:rsidRPr="00F049BE">
        <w:rPr>
          <w:lang w:eastAsia="nl-NL"/>
        </w:rPr>
        <w:t xml:space="preserve">schrijven waarbij je je eigen deskundigheid  en die van collega’s gaat vergroten ga je </w:t>
      </w:r>
      <w:r w:rsidR="00DC6CDA" w:rsidRPr="0006766E">
        <w:rPr>
          <w:lang w:eastAsia="nl-NL"/>
        </w:rPr>
        <w:t>eerst</w:t>
      </w:r>
      <w:r w:rsidRPr="00F049BE">
        <w:rPr>
          <w:lang w:eastAsia="nl-NL"/>
        </w:rPr>
        <w:t xml:space="preserve"> bedenken waarin je je gaat verdiepen. Bij het thema kwaliteitszorg heb je het al gehad over verwondering,  waarover heb jij je verwonderd in je vorige stages</w:t>
      </w:r>
      <w:r w:rsidR="00DC6CDA">
        <w:rPr>
          <w:lang w:eastAsia="nl-NL"/>
        </w:rPr>
        <w:t xml:space="preserve">, </w:t>
      </w:r>
      <w:r w:rsidRPr="00F049BE">
        <w:rPr>
          <w:lang w:eastAsia="nl-NL"/>
        </w:rPr>
        <w:t>waarover wil je meer weten</w:t>
      </w:r>
      <w:r w:rsidR="00DC6CDA">
        <w:rPr>
          <w:lang w:eastAsia="nl-NL"/>
        </w:rPr>
        <w:t xml:space="preserve"> </w:t>
      </w:r>
      <w:r w:rsidR="00DC6CDA" w:rsidRPr="0006766E">
        <w:rPr>
          <w:lang w:eastAsia="nl-NL"/>
        </w:rPr>
        <w:t xml:space="preserve">of waar </w:t>
      </w:r>
      <w:r w:rsidRPr="00F049BE">
        <w:rPr>
          <w:lang w:eastAsia="nl-NL"/>
        </w:rPr>
        <w:t>ben je misschien wel heel nieuwsgierig naar. Je kunt in gesprek gaan met je werkbegeleider of collega’s om zo te komen tot een onderwerp voor je deskundigheidsbevordering</w:t>
      </w:r>
      <w:r>
        <w:rPr>
          <w:lang w:eastAsia="nl-NL"/>
        </w:rPr>
        <w:t>.</w:t>
      </w:r>
    </w:p>
    <w:p w14:paraId="3B61686D" w14:textId="77777777" w:rsidR="00375ECE" w:rsidRDefault="00375ECE" w:rsidP="00375ECE">
      <w:pPr>
        <w:spacing w:after="0"/>
        <w:rPr>
          <w:lang w:eastAsia="nl-NL"/>
        </w:rPr>
      </w:pPr>
      <w:r w:rsidRPr="00F049BE">
        <w:rPr>
          <w:lang w:eastAsia="nl-NL"/>
        </w:rPr>
        <w:t>Je verslag moet wel voldoen aan onderstaande criteria.</w:t>
      </w:r>
    </w:p>
    <w:p w14:paraId="22EFE8E7" w14:textId="77777777" w:rsidR="00375ECE" w:rsidRDefault="00375ECE" w:rsidP="00080BC3">
      <w:pPr>
        <w:pStyle w:val="Lijstalinea"/>
        <w:numPr>
          <w:ilvl w:val="0"/>
          <w:numId w:val="26"/>
        </w:numPr>
        <w:spacing w:after="0"/>
        <w:rPr>
          <w:lang w:eastAsia="nl-NL"/>
        </w:rPr>
      </w:pPr>
      <w:r w:rsidRPr="00F049BE">
        <w:rPr>
          <w:lang w:eastAsia="nl-NL"/>
        </w:rPr>
        <w:t>draagt bij tot een maatschappelijke, technologische en/of vakinhoudelijke ontwikkeling met betrekking tot het onderwerp over;</w:t>
      </w:r>
    </w:p>
    <w:p w14:paraId="68C6AE72" w14:textId="77777777" w:rsidR="00375ECE" w:rsidRPr="00F049BE" w:rsidRDefault="00375ECE" w:rsidP="00080BC3">
      <w:pPr>
        <w:pStyle w:val="Lijstalinea"/>
        <w:numPr>
          <w:ilvl w:val="0"/>
          <w:numId w:val="26"/>
        </w:numPr>
        <w:spacing w:after="0"/>
        <w:rPr>
          <w:lang w:eastAsia="nl-NL"/>
        </w:rPr>
      </w:pPr>
      <w:r w:rsidRPr="00F049BE">
        <w:rPr>
          <w:lang w:eastAsia="nl-NL"/>
        </w:rPr>
        <w:t xml:space="preserve">er zijn artikelen te vinden die </w:t>
      </w:r>
      <w:proofErr w:type="spellStart"/>
      <w:r w:rsidRPr="00F049BE">
        <w:rPr>
          <w:lang w:eastAsia="nl-NL"/>
        </w:rPr>
        <w:t>evidence</w:t>
      </w:r>
      <w:proofErr w:type="spellEnd"/>
      <w:r w:rsidRPr="00F049BE">
        <w:rPr>
          <w:lang w:eastAsia="nl-NL"/>
        </w:rPr>
        <w:t xml:space="preserve"> </w:t>
      </w:r>
      <w:proofErr w:type="spellStart"/>
      <w:r w:rsidRPr="00F049BE">
        <w:rPr>
          <w:lang w:eastAsia="nl-NL"/>
        </w:rPr>
        <w:t>based</w:t>
      </w:r>
      <w:proofErr w:type="spellEnd"/>
      <w:r w:rsidRPr="00F049BE">
        <w:rPr>
          <w:lang w:eastAsia="nl-NL"/>
        </w:rPr>
        <w:t xml:space="preserve"> zijn;</w:t>
      </w:r>
    </w:p>
    <w:p w14:paraId="291F4506" w14:textId="77777777" w:rsidR="00375ECE" w:rsidRPr="00F049BE" w:rsidRDefault="00375ECE" w:rsidP="00080BC3">
      <w:pPr>
        <w:pStyle w:val="Lijstalinea"/>
        <w:numPr>
          <w:ilvl w:val="0"/>
          <w:numId w:val="26"/>
        </w:numPr>
        <w:spacing w:after="0"/>
        <w:rPr>
          <w:lang w:eastAsia="nl-NL"/>
        </w:rPr>
      </w:pPr>
      <w:r w:rsidRPr="00F049BE">
        <w:rPr>
          <w:lang w:eastAsia="nl-NL"/>
        </w:rPr>
        <w:t>heeft een relatie met het beroep verpleegkundige;</w:t>
      </w:r>
    </w:p>
    <w:p w14:paraId="2FA7C974" w14:textId="77777777" w:rsidR="00375ECE" w:rsidRPr="00F049BE" w:rsidRDefault="00375ECE" w:rsidP="00080BC3">
      <w:pPr>
        <w:pStyle w:val="Lijstalinea"/>
        <w:numPr>
          <w:ilvl w:val="0"/>
          <w:numId w:val="26"/>
        </w:numPr>
        <w:spacing w:after="0"/>
        <w:rPr>
          <w:lang w:eastAsia="nl-NL"/>
        </w:rPr>
      </w:pPr>
      <w:r w:rsidRPr="00F049BE">
        <w:rPr>
          <w:lang w:eastAsia="nl-NL"/>
        </w:rPr>
        <w:t>het onderwerp moet je kunnen toepassen in de praktijk;</w:t>
      </w:r>
    </w:p>
    <w:p w14:paraId="52E82B8D" w14:textId="77777777" w:rsidR="00375ECE" w:rsidRPr="00F049BE" w:rsidRDefault="00375ECE" w:rsidP="00080BC3">
      <w:pPr>
        <w:pStyle w:val="Lijstalinea"/>
        <w:numPr>
          <w:ilvl w:val="0"/>
          <w:numId w:val="26"/>
        </w:numPr>
        <w:spacing w:after="0"/>
        <w:rPr>
          <w:lang w:eastAsia="nl-NL"/>
        </w:rPr>
      </w:pPr>
      <w:r w:rsidRPr="00F049BE">
        <w:rPr>
          <w:lang w:eastAsia="nl-NL"/>
        </w:rPr>
        <w:t>over het onderwerp is er onderzoek gedaan in je instelling of er kan een onderzoek door jou worden gedaan;</w:t>
      </w:r>
    </w:p>
    <w:p w14:paraId="2FDB93D8" w14:textId="77777777" w:rsidR="00375ECE" w:rsidRPr="00F049BE" w:rsidRDefault="00375ECE" w:rsidP="00080BC3">
      <w:pPr>
        <w:pStyle w:val="Lijstalinea"/>
        <w:numPr>
          <w:ilvl w:val="0"/>
          <w:numId w:val="26"/>
        </w:numPr>
        <w:spacing w:after="0"/>
        <w:rPr>
          <w:lang w:eastAsia="nl-NL"/>
        </w:rPr>
      </w:pPr>
      <w:r w:rsidRPr="00F049BE">
        <w:rPr>
          <w:lang w:eastAsia="nl-NL"/>
        </w:rPr>
        <w:t>er moet een verbeterplan uit voort kunnen komen die jij kan uitvoeren samen met je collega’s.</w:t>
      </w:r>
    </w:p>
    <w:p w14:paraId="15C39439" w14:textId="77777777" w:rsidR="00375ECE" w:rsidRPr="00F049BE" w:rsidRDefault="00375ECE" w:rsidP="00375ECE">
      <w:pPr>
        <w:rPr>
          <w:lang w:eastAsia="nl-NL"/>
        </w:rPr>
      </w:pPr>
    </w:p>
    <w:p w14:paraId="0B19FE84" w14:textId="77777777" w:rsidR="00A40ADA" w:rsidRDefault="00375ECE" w:rsidP="00A40ADA">
      <w:pPr>
        <w:spacing w:after="0"/>
        <w:rPr>
          <w:color w:val="243255"/>
        </w:rPr>
      </w:pPr>
      <w:bookmarkStart w:id="11" w:name="_Toc498089538"/>
      <w:bookmarkStart w:id="12" w:name="_Toc498894401"/>
      <w:bookmarkStart w:id="13" w:name="_Toc498895005"/>
      <w:r w:rsidRPr="00F049BE">
        <w:rPr>
          <w:color w:val="243255"/>
        </w:rPr>
        <w:t xml:space="preserve">Stap </w:t>
      </w:r>
      <w:bookmarkEnd w:id="11"/>
      <w:bookmarkEnd w:id="12"/>
      <w:bookmarkEnd w:id="13"/>
      <w:r w:rsidRPr="00F049BE">
        <w:rPr>
          <w:color w:val="243255"/>
        </w:rPr>
        <w:t>2</w:t>
      </w:r>
    </w:p>
    <w:p w14:paraId="7F45BD14" w14:textId="77777777" w:rsidR="00375ECE" w:rsidRPr="00A40ADA" w:rsidRDefault="00375ECE" w:rsidP="00A40ADA">
      <w:pPr>
        <w:rPr>
          <w:color w:val="243255"/>
        </w:rPr>
      </w:pPr>
      <w:r w:rsidRPr="00F049BE">
        <w:rPr>
          <w:lang w:eastAsia="nl-NL"/>
        </w:rPr>
        <w:t>Wanneer je weet wat je onderwerp wordt, koppel je hieraan wat je wilt bereiken. Hiervoor maak je een doelstelling. Bedenk hierbij dat je doel uit twee delen bestaat:</w:t>
      </w:r>
    </w:p>
    <w:p w14:paraId="3173B223" w14:textId="77777777" w:rsidR="00375ECE" w:rsidRPr="00F049BE" w:rsidRDefault="00375ECE" w:rsidP="00080BC3">
      <w:pPr>
        <w:pStyle w:val="Lijstalinea"/>
        <w:numPr>
          <w:ilvl w:val="0"/>
          <w:numId w:val="27"/>
        </w:numPr>
        <w:spacing w:after="0"/>
        <w:rPr>
          <w:lang w:eastAsia="nl-NL"/>
        </w:rPr>
      </w:pPr>
      <w:r w:rsidRPr="00F049BE">
        <w:rPr>
          <w:lang w:eastAsia="nl-NL"/>
        </w:rPr>
        <w:t>je eigen deskundigheid bevorderen;</w:t>
      </w:r>
    </w:p>
    <w:p w14:paraId="3E85A495" w14:textId="77777777" w:rsidR="00375ECE" w:rsidRDefault="00375ECE" w:rsidP="00080BC3">
      <w:pPr>
        <w:pStyle w:val="Lijstalinea"/>
        <w:numPr>
          <w:ilvl w:val="0"/>
          <w:numId w:val="27"/>
        </w:numPr>
        <w:spacing w:after="0"/>
        <w:rPr>
          <w:lang w:eastAsia="nl-NL"/>
        </w:rPr>
      </w:pPr>
      <w:r w:rsidRPr="00F049BE">
        <w:rPr>
          <w:lang w:eastAsia="nl-NL"/>
        </w:rPr>
        <w:t>je expertise delen met collega’s</w:t>
      </w:r>
    </w:p>
    <w:p w14:paraId="2807C6FD" w14:textId="77777777" w:rsidR="00375ECE" w:rsidRPr="00F049BE" w:rsidRDefault="00375ECE" w:rsidP="00375ECE">
      <w:pPr>
        <w:pStyle w:val="Lijstalinea"/>
        <w:spacing w:after="0"/>
        <w:rPr>
          <w:lang w:eastAsia="nl-NL"/>
        </w:rPr>
      </w:pPr>
    </w:p>
    <w:p w14:paraId="4D69B01A" w14:textId="77777777" w:rsidR="00375ECE" w:rsidRPr="00BF51CC" w:rsidRDefault="00375ECE" w:rsidP="00BF51CC">
      <w:pPr>
        <w:rPr>
          <w:lang w:eastAsia="nl-NL"/>
        </w:rPr>
      </w:pPr>
      <w:r w:rsidRPr="00F049BE">
        <w:rPr>
          <w:lang w:eastAsia="nl-NL"/>
        </w:rPr>
        <w:t>De doelstelling moet SMART geformuleerd worden</w:t>
      </w:r>
      <w:r w:rsidR="00BF51CC">
        <w:rPr>
          <w:lang w:eastAsia="nl-NL"/>
        </w:rPr>
        <w:t>.</w:t>
      </w:r>
    </w:p>
    <w:p w14:paraId="6A95A744" w14:textId="77777777" w:rsidR="00375ECE" w:rsidRPr="00F049BE" w:rsidRDefault="00375ECE" w:rsidP="00375ECE">
      <w:pPr>
        <w:spacing w:after="0" w:line="240" w:lineRule="auto"/>
        <w:rPr>
          <w:rFonts w:eastAsia="Times New Roman" w:cs="Calibri"/>
          <w:lang w:eastAsia="nl-NL"/>
        </w:rPr>
      </w:pPr>
    </w:p>
    <w:p w14:paraId="0A3EC308" w14:textId="77777777" w:rsidR="00375ECE" w:rsidRPr="00F049BE" w:rsidRDefault="00375ECE" w:rsidP="00375ECE">
      <w:pPr>
        <w:keepNext/>
        <w:keepLines/>
        <w:spacing w:before="40" w:after="0" w:line="259" w:lineRule="auto"/>
        <w:outlineLvl w:val="2"/>
        <w:rPr>
          <w:rFonts w:eastAsia="Times New Roman" w:cs="Calibri"/>
          <w:color w:val="243255"/>
        </w:rPr>
      </w:pPr>
      <w:bookmarkStart w:id="14" w:name="_Toc498089539"/>
      <w:bookmarkStart w:id="15" w:name="_Toc498894402"/>
      <w:bookmarkStart w:id="16" w:name="_Toc498895006"/>
      <w:r w:rsidRPr="00F049BE">
        <w:rPr>
          <w:rFonts w:eastAsia="Times New Roman" w:cs="Calibri"/>
          <w:color w:val="243255"/>
        </w:rPr>
        <w:t xml:space="preserve">Stap </w:t>
      </w:r>
      <w:bookmarkEnd w:id="14"/>
      <w:bookmarkEnd w:id="15"/>
      <w:bookmarkEnd w:id="16"/>
      <w:r w:rsidRPr="00F049BE">
        <w:rPr>
          <w:rFonts w:eastAsia="Times New Roman" w:cs="Calibri"/>
          <w:color w:val="243255"/>
        </w:rPr>
        <w:t>3</w:t>
      </w:r>
    </w:p>
    <w:p w14:paraId="24CCCFE4" w14:textId="77777777" w:rsidR="00375ECE" w:rsidRPr="00F049BE" w:rsidRDefault="00375ECE" w:rsidP="00375ECE">
      <w:pPr>
        <w:spacing w:after="0" w:line="259" w:lineRule="auto"/>
        <w:rPr>
          <w:rFonts w:eastAsia="Corbel" w:cs="Calibri"/>
        </w:rPr>
      </w:pPr>
      <w:r w:rsidRPr="00F049BE">
        <w:rPr>
          <w:rFonts w:eastAsia="Corbel" w:cs="Calibri"/>
        </w:rPr>
        <w:t>Je gaat nu een hoofdvraag van je onderwerp maken. Houd daarbij rekening met de volgende punten; een hoofdvraag:</w:t>
      </w:r>
    </w:p>
    <w:p w14:paraId="60502A54" w14:textId="77777777" w:rsidR="00375ECE" w:rsidRPr="00F049BE" w:rsidRDefault="00375ECE" w:rsidP="00080BC3">
      <w:pPr>
        <w:numPr>
          <w:ilvl w:val="0"/>
          <w:numId w:val="24"/>
        </w:numPr>
        <w:spacing w:after="0" w:line="259" w:lineRule="auto"/>
        <w:contextualSpacing/>
        <w:rPr>
          <w:rFonts w:eastAsia="Corbel" w:cs="Calibri"/>
        </w:rPr>
      </w:pPr>
      <w:r w:rsidRPr="00F049BE">
        <w:rPr>
          <w:rFonts w:eastAsia="Corbel" w:cs="Calibri"/>
        </w:rPr>
        <w:t>eindigt met een ?;</w:t>
      </w:r>
    </w:p>
    <w:p w14:paraId="7E74C3CF" w14:textId="77777777" w:rsidR="00375ECE" w:rsidRPr="00F049BE" w:rsidRDefault="00375ECE" w:rsidP="00080BC3">
      <w:pPr>
        <w:numPr>
          <w:ilvl w:val="0"/>
          <w:numId w:val="24"/>
        </w:numPr>
        <w:spacing w:after="0" w:line="259" w:lineRule="auto"/>
        <w:contextualSpacing/>
        <w:rPr>
          <w:rFonts w:eastAsia="Corbel" w:cs="Calibri"/>
        </w:rPr>
      </w:pPr>
      <w:r w:rsidRPr="00F049BE">
        <w:rPr>
          <w:rFonts w:eastAsia="Corbel" w:cs="Calibri"/>
        </w:rPr>
        <w:t>kan open of gesloten zijn;</w:t>
      </w:r>
    </w:p>
    <w:p w14:paraId="6088E099" w14:textId="77777777" w:rsidR="00375ECE" w:rsidRPr="00F049BE" w:rsidRDefault="00375ECE" w:rsidP="00080BC3">
      <w:pPr>
        <w:numPr>
          <w:ilvl w:val="0"/>
          <w:numId w:val="24"/>
        </w:numPr>
        <w:spacing w:after="0" w:line="259" w:lineRule="auto"/>
        <w:contextualSpacing/>
        <w:rPr>
          <w:rFonts w:eastAsia="Corbel" w:cs="Calibri"/>
        </w:rPr>
      </w:pPr>
      <w:r w:rsidRPr="00F049BE">
        <w:rPr>
          <w:rFonts w:eastAsia="Corbel" w:cs="Calibri"/>
        </w:rPr>
        <w:t xml:space="preserve">is </w:t>
      </w:r>
      <w:proofErr w:type="spellStart"/>
      <w:r w:rsidRPr="00F049BE">
        <w:rPr>
          <w:rFonts w:eastAsia="Corbel" w:cs="Calibri"/>
        </w:rPr>
        <w:t>onderzoekbaar</w:t>
      </w:r>
      <w:proofErr w:type="spellEnd"/>
      <w:r w:rsidRPr="00F049BE">
        <w:rPr>
          <w:rFonts w:eastAsia="Corbel" w:cs="Calibri"/>
        </w:rPr>
        <w:t>;</w:t>
      </w:r>
    </w:p>
    <w:p w14:paraId="7E1D25EB" w14:textId="77777777" w:rsidR="00375ECE" w:rsidRPr="00F049BE" w:rsidRDefault="00375ECE" w:rsidP="00080BC3">
      <w:pPr>
        <w:numPr>
          <w:ilvl w:val="0"/>
          <w:numId w:val="19"/>
        </w:numPr>
        <w:spacing w:after="160" w:line="259" w:lineRule="auto"/>
        <w:contextualSpacing/>
        <w:rPr>
          <w:rFonts w:eastAsia="Corbel" w:cs="Calibri"/>
        </w:rPr>
      </w:pPr>
      <w:r w:rsidRPr="00F049BE">
        <w:rPr>
          <w:rFonts w:eastAsia="Corbel" w:cs="Calibri"/>
        </w:rPr>
        <w:t>is eenduidig en precies geformuleerd;</w:t>
      </w:r>
    </w:p>
    <w:p w14:paraId="3F44AE7E" w14:textId="77777777" w:rsidR="00375ECE" w:rsidRPr="00F049BE" w:rsidRDefault="00375ECE" w:rsidP="00080BC3">
      <w:pPr>
        <w:numPr>
          <w:ilvl w:val="0"/>
          <w:numId w:val="19"/>
        </w:numPr>
        <w:spacing w:after="160" w:line="259" w:lineRule="auto"/>
        <w:contextualSpacing/>
        <w:rPr>
          <w:rFonts w:eastAsia="Corbel" w:cs="Calibri"/>
        </w:rPr>
      </w:pPr>
      <w:r w:rsidRPr="00F049BE">
        <w:rPr>
          <w:rFonts w:eastAsia="Corbel" w:cs="Calibri"/>
        </w:rPr>
        <w:t>geeft een doelgroep aan;</w:t>
      </w:r>
    </w:p>
    <w:p w14:paraId="48E6F702" w14:textId="77777777" w:rsidR="00375ECE" w:rsidRPr="00F049BE" w:rsidRDefault="00375ECE" w:rsidP="00080BC3">
      <w:pPr>
        <w:numPr>
          <w:ilvl w:val="0"/>
          <w:numId w:val="19"/>
        </w:numPr>
        <w:spacing w:after="160" w:line="259" w:lineRule="auto"/>
        <w:contextualSpacing/>
        <w:rPr>
          <w:rFonts w:eastAsia="Corbel" w:cs="Calibri"/>
        </w:rPr>
      </w:pPr>
      <w:r w:rsidRPr="00F049BE">
        <w:rPr>
          <w:rFonts w:eastAsia="Corbel" w:cs="Calibri"/>
        </w:rPr>
        <w:lastRenderedPageBreak/>
        <w:t>is de leidraad van het uitwerken van het onderwerp;</w:t>
      </w:r>
    </w:p>
    <w:p w14:paraId="5F9EDC65" w14:textId="77777777" w:rsidR="00375ECE" w:rsidRPr="00F049BE" w:rsidRDefault="00375ECE" w:rsidP="00080BC3">
      <w:pPr>
        <w:numPr>
          <w:ilvl w:val="0"/>
          <w:numId w:val="19"/>
        </w:numPr>
        <w:spacing w:after="160" w:line="259" w:lineRule="auto"/>
        <w:contextualSpacing/>
        <w:rPr>
          <w:rFonts w:eastAsia="Corbel" w:cs="Calibri"/>
        </w:rPr>
      </w:pPr>
      <w:r w:rsidRPr="00F049BE">
        <w:rPr>
          <w:rFonts w:eastAsia="Corbel" w:cs="Calibri"/>
        </w:rPr>
        <w:t>moet een nieuwe ontwikkeling in verwerkt kunnen worden.</w:t>
      </w:r>
    </w:p>
    <w:p w14:paraId="6C79F245" w14:textId="77777777" w:rsidR="00383EE4" w:rsidRDefault="00383EE4" w:rsidP="00375ECE">
      <w:pPr>
        <w:spacing w:after="0" w:line="259" w:lineRule="auto"/>
        <w:rPr>
          <w:rFonts w:eastAsia="Corbel" w:cs="Calibri"/>
        </w:rPr>
      </w:pPr>
    </w:p>
    <w:p w14:paraId="1D502A45" w14:textId="08A4D3AB" w:rsidR="00375ECE" w:rsidRPr="00F049BE" w:rsidRDefault="00375ECE" w:rsidP="00375ECE">
      <w:pPr>
        <w:spacing w:after="0" w:line="259" w:lineRule="auto"/>
        <w:rPr>
          <w:rFonts w:eastAsia="Corbel" w:cs="Calibri"/>
        </w:rPr>
      </w:pPr>
      <w:r w:rsidRPr="00F049BE">
        <w:rPr>
          <w:rFonts w:eastAsia="Corbel" w:cs="Calibri"/>
        </w:rPr>
        <w:t xml:space="preserve">Een </w:t>
      </w:r>
      <w:r w:rsidR="00383EE4" w:rsidRPr="00574299">
        <w:rPr>
          <w:rFonts w:eastAsia="Corbel" w:cs="Calibri"/>
        </w:rPr>
        <w:t xml:space="preserve">voorbeeld voor een </w:t>
      </w:r>
      <w:r w:rsidRPr="00F049BE">
        <w:rPr>
          <w:rFonts w:eastAsia="Corbel" w:cs="Calibri"/>
        </w:rPr>
        <w:t>hoofdvraag van</w:t>
      </w:r>
      <w:r w:rsidR="00383EE4" w:rsidRPr="0082134B">
        <w:rPr>
          <w:rFonts w:eastAsia="Corbel" w:cs="Calibri"/>
        </w:rPr>
        <w:t xml:space="preserve"> </w:t>
      </w:r>
      <w:r w:rsidR="00383EE4" w:rsidRPr="00574299">
        <w:rPr>
          <w:rFonts w:eastAsia="Corbel" w:cs="Calibri"/>
        </w:rPr>
        <w:t>me</w:t>
      </w:r>
      <w:r w:rsidR="00574299">
        <w:rPr>
          <w:rFonts w:eastAsia="Corbel" w:cs="Calibri"/>
        </w:rPr>
        <w:t>t</w:t>
      </w:r>
      <w:r w:rsidRPr="00F049BE">
        <w:rPr>
          <w:rFonts w:eastAsia="Corbel" w:cs="Calibri"/>
        </w:rPr>
        <w:t xml:space="preserve"> het onderwerp ‘</w:t>
      </w:r>
      <w:r w:rsidR="00505F58">
        <w:rPr>
          <w:rFonts w:eastAsia="Corbel" w:cs="Calibri"/>
        </w:rPr>
        <w:t>vochtbalans</w:t>
      </w:r>
      <w:r w:rsidRPr="00F049BE">
        <w:rPr>
          <w:rFonts w:eastAsia="Corbel" w:cs="Calibri"/>
        </w:rPr>
        <w:t>’ kan zijn:</w:t>
      </w:r>
    </w:p>
    <w:p w14:paraId="27724D71" w14:textId="77777777" w:rsidR="00375ECE" w:rsidRPr="00F049BE" w:rsidRDefault="00375ECE" w:rsidP="00375ECE">
      <w:pPr>
        <w:spacing w:after="0" w:line="240" w:lineRule="auto"/>
        <w:rPr>
          <w:rFonts w:eastAsia="Times New Roman" w:cs="Calibri"/>
          <w:i/>
          <w:color w:val="FF0000"/>
          <w:lang w:eastAsia="nl-NL"/>
        </w:rPr>
      </w:pPr>
    </w:p>
    <w:p w14:paraId="6711C09D" w14:textId="32E88096" w:rsidR="00375ECE" w:rsidRPr="000C69DF" w:rsidRDefault="001778E6" w:rsidP="00375ECE">
      <w:pPr>
        <w:spacing w:after="0" w:line="240" w:lineRule="auto"/>
        <w:rPr>
          <w:rFonts w:eastAsia="Times New Roman" w:cs="Calibri"/>
          <w:i/>
          <w:color w:val="FF0000"/>
          <w:lang w:eastAsia="nl-NL"/>
        </w:rPr>
      </w:pPr>
      <w:r w:rsidRPr="006275C2">
        <w:rPr>
          <w:rFonts w:eastAsia="Times New Roman" w:cs="Calibri"/>
          <w:i/>
          <w:lang w:eastAsia="nl-NL"/>
        </w:rPr>
        <w:t xml:space="preserve">Hoe maakt een verpleegkundige </w:t>
      </w:r>
      <w:r w:rsidR="00DF4FF3" w:rsidRPr="006275C2">
        <w:rPr>
          <w:rFonts w:eastAsia="Times New Roman" w:cs="Calibri"/>
          <w:i/>
          <w:lang w:eastAsia="nl-NL"/>
        </w:rPr>
        <w:t>een nauwkeurig</w:t>
      </w:r>
      <w:r w:rsidR="002B5D26">
        <w:rPr>
          <w:rFonts w:eastAsia="Times New Roman" w:cs="Calibri"/>
          <w:i/>
          <w:lang w:eastAsia="nl-NL"/>
        </w:rPr>
        <w:t>e</w:t>
      </w:r>
      <w:r w:rsidR="00DF4FF3" w:rsidRPr="006275C2">
        <w:rPr>
          <w:rFonts w:eastAsia="Times New Roman" w:cs="Calibri"/>
          <w:i/>
          <w:lang w:eastAsia="nl-NL"/>
        </w:rPr>
        <w:t xml:space="preserve"> vochtbalans voor een </w:t>
      </w:r>
      <w:r w:rsidR="00A62203" w:rsidRPr="006275C2">
        <w:rPr>
          <w:rFonts w:eastAsia="Times New Roman" w:cs="Calibri"/>
          <w:i/>
          <w:lang w:eastAsia="nl-NL"/>
        </w:rPr>
        <w:t>patiënt</w:t>
      </w:r>
      <w:r w:rsidR="00DF4FF3" w:rsidRPr="006275C2">
        <w:rPr>
          <w:rFonts w:eastAsia="Times New Roman" w:cs="Calibri"/>
          <w:i/>
          <w:lang w:eastAsia="nl-NL"/>
        </w:rPr>
        <w:t xml:space="preserve"> tijdens een opname</w:t>
      </w:r>
      <w:r w:rsidR="00A50A7B" w:rsidRPr="006275C2">
        <w:rPr>
          <w:rFonts w:eastAsia="Times New Roman" w:cs="Calibri"/>
          <w:i/>
          <w:lang w:eastAsia="nl-NL"/>
        </w:rPr>
        <w:t xml:space="preserve"> op</w:t>
      </w:r>
      <w:r w:rsidR="00397658">
        <w:rPr>
          <w:rFonts w:eastAsia="Times New Roman" w:cs="Calibri"/>
          <w:i/>
          <w:lang w:eastAsia="nl-NL"/>
        </w:rPr>
        <w:t xml:space="preserve"> </w:t>
      </w:r>
      <w:r w:rsidR="00B42231">
        <w:rPr>
          <w:rFonts w:eastAsia="Times New Roman" w:cs="Calibri"/>
          <w:i/>
          <w:lang w:eastAsia="nl-NL"/>
        </w:rPr>
        <w:t xml:space="preserve">een </w:t>
      </w:r>
      <w:r w:rsidR="00A50A7B" w:rsidRPr="006275C2">
        <w:rPr>
          <w:rFonts w:eastAsia="Times New Roman" w:cs="Calibri"/>
          <w:i/>
          <w:lang w:eastAsia="nl-NL"/>
        </w:rPr>
        <w:t xml:space="preserve">verpleegafdeling </w:t>
      </w:r>
      <w:r w:rsidR="00A13AF8" w:rsidRPr="006275C2">
        <w:rPr>
          <w:rFonts w:eastAsia="Times New Roman" w:cs="Calibri"/>
          <w:i/>
          <w:lang w:eastAsia="nl-NL"/>
        </w:rPr>
        <w:t>?</w:t>
      </w:r>
      <w:r w:rsidR="000C69DF">
        <w:rPr>
          <w:rFonts w:eastAsia="Times New Roman" w:cs="Calibri"/>
          <w:i/>
          <w:lang w:eastAsia="nl-NL"/>
        </w:rPr>
        <w:t xml:space="preserve"> </w:t>
      </w:r>
    </w:p>
    <w:p w14:paraId="2F173BB3" w14:textId="77777777" w:rsidR="00375ECE" w:rsidRPr="00F049BE" w:rsidRDefault="00375ECE" w:rsidP="00375ECE">
      <w:pPr>
        <w:spacing w:after="0" w:line="240" w:lineRule="auto"/>
        <w:rPr>
          <w:rFonts w:eastAsia="Times New Roman" w:cs="Calibri"/>
          <w:lang w:eastAsia="nl-NL"/>
        </w:rPr>
      </w:pPr>
    </w:p>
    <w:p w14:paraId="295A14C0" w14:textId="77777777" w:rsidR="00375ECE" w:rsidRPr="00F049BE" w:rsidRDefault="00375ECE" w:rsidP="00375ECE">
      <w:pPr>
        <w:keepNext/>
        <w:keepLines/>
        <w:spacing w:before="40" w:after="0" w:line="259" w:lineRule="auto"/>
        <w:outlineLvl w:val="2"/>
        <w:rPr>
          <w:rFonts w:eastAsia="Times New Roman" w:cs="Calibri"/>
          <w:color w:val="243255"/>
        </w:rPr>
      </w:pPr>
      <w:bookmarkStart w:id="17" w:name="_Toc498089540"/>
      <w:bookmarkStart w:id="18" w:name="_Toc498894403"/>
      <w:bookmarkStart w:id="19" w:name="_Toc498895007"/>
      <w:r w:rsidRPr="00F049BE">
        <w:rPr>
          <w:rFonts w:eastAsia="Times New Roman" w:cs="Calibri"/>
          <w:color w:val="243255"/>
        </w:rPr>
        <w:t xml:space="preserve">Stap </w:t>
      </w:r>
      <w:bookmarkEnd w:id="17"/>
      <w:bookmarkEnd w:id="18"/>
      <w:bookmarkEnd w:id="19"/>
      <w:r w:rsidRPr="00F049BE">
        <w:rPr>
          <w:rFonts w:eastAsia="Times New Roman" w:cs="Calibri"/>
          <w:color w:val="243255"/>
        </w:rPr>
        <w:t>4</w:t>
      </w:r>
    </w:p>
    <w:p w14:paraId="7FDAD19A" w14:textId="659F8E78" w:rsidR="00375ECE" w:rsidRPr="00F049BE" w:rsidRDefault="00375ECE" w:rsidP="00375ECE">
      <w:pPr>
        <w:rPr>
          <w:rFonts w:cs="Calibri"/>
          <w:lang w:eastAsia="nl-NL"/>
        </w:rPr>
      </w:pPr>
      <w:r w:rsidRPr="00F049BE">
        <w:rPr>
          <w:rFonts w:cs="Calibri"/>
          <w:lang w:eastAsia="nl-NL"/>
        </w:rPr>
        <w:t>Voor het uitwerken van je hoofdvraag maak je deelvragen.</w:t>
      </w:r>
      <w:r w:rsidR="00BC4EFF">
        <w:rPr>
          <w:rFonts w:cs="Calibri"/>
          <w:color w:val="FF0000"/>
          <w:lang w:eastAsia="nl-NL"/>
        </w:rPr>
        <w:t xml:space="preserve"> </w:t>
      </w:r>
      <w:r w:rsidRPr="00F049BE">
        <w:rPr>
          <w:rFonts w:cs="Calibri"/>
          <w:lang w:eastAsia="nl-NL"/>
        </w:rPr>
        <w:t xml:space="preserve">Met de deelvragen moet je jouw hoofdvraag kunnen beantwoorden. Probeer niet te veel deelvragen op te stellen. In de meeste gevallen kun je volstaan met 4 </w:t>
      </w:r>
      <w:r w:rsidR="002050AC">
        <w:rPr>
          <w:rFonts w:cs="Calibri"/>
          <w:lang w:eastAsia="nl-NL"/>
        </w:rPr>
        <w:t>a</w:t>
      </w:r>
      <w:r w:rsidRPr="00F049BE">
        <w:rPr>
          <w:rFonts w:cs="Calibri"/>
          <w:lang w:eastAsia="nl-NL"/>
        </w:rPr>
        <w:t xml:space="preserve"> 5 deelvragen. Wanneer je het gevoel hebt dat je meer deelvragen nodig hebt om je hoofdvraag te kunnen beantwoorden kan het zijn dat je hoofdvraag niet concreet genoeg is.</w:t>
      </w:r>
    </w:p>
    <w:p w14:paraId="08A80892" w14:textId="77777777" w:rsidR="00375ECE" w:rsidRPr="00F049BE" w:rsidRDefault="00375ECE" w:rsidP="00375ECE">
      <w:pPr>
        <w:spacing w:after="0" w:line="240" w:lineRule="auto"/>
        <w:rPr>
          <w:rFonts w:eastAsia="Times New Roman" w:cs="Calibri"/>
          <w:lang w:eastAsia="nl-NL"/>
        </w:rPr>
      </w:pPr>
    </w:p>
    <w:p w14:paraId="315D73D3" w14:textId="77777777" w:rsidR="00375ECE" w:rsidRPr="00F049BE" w:rsidRDefault="00375ECE" w:rsidP="00375ECE">
      <w:pPr>
        <w:keepNext/>
        <w:keepLines/>
        <w:spacing w:before="40" w:after="0" w:line="259" w:lineRule="auto"/>
        <w:outlineLvl w:val="2"/>
        <w:rPr>
          <w:rFonts w:eastAsia="Times New Roman" w:cs="Calibri"/>
          <w:color w:val="243255"/>
        </w:rPr>
      </w:pPr>
      <w:bookmarkStart w:id="20" w:name="_Toc498089541"/>
      <w:bookmarkStart w:id="21" w:name="_Toc498894404"/>
      <w:bookmarkStart w:id="22" w:name="_Toc498895008"/>
      <w:r w:rsidRPr="00F049BE">
        <w:rPr>
          <w:rFonts w:eastAsia="Times New Roman" w:cs="Calibri"/>
          <w:color w:val="243255"/>
        </w:rPr>
        <w:t xml:space="preserve">Stap </w:t>
      </w:r>
      <w:bookmarkEnd w:id="20"/>
      <w:bookmarkEnd w:id="21"/>
      <w:bookmarkEnd w:id="22"/>
      <w:r w:rsidRPr="00F049BE">
        <w:rPr>
          <w:rFonts w:eastAsia="Times New Roman" w:cs="Calibri"/>
          <w:color w:val="243255"/>
        </w:rPr>
        <w:t>5</w:t>
      </w:r>
    </w:p>
    <w:p w14:paraId="693134A0" w14:textId="77777777" w:rsidR="00375ECE" w:rsidRPr="00F049BE" w:rsidRDefault="00375ECE" w:rsidP="00375ECE">
      <w:pPr>
        <w:spacing w:after="0" w:line="259" w:lineRule="auto"/>
        <w:rPr>
          <w:rFonts w:eastAsia="Corbel" w:cs="Calibri"/>
        </w:rPr>
      </w:pPr>
      <w:r w:rsidRPr="00F049BE">
        <w:rPr>
          <w:rFonts w:eastAsia="Corbel" w:cs="Calibri"/>
        </w:rPr>
        <w:t>Je gaat bronnen verzamelen om de deelvragen te kunnen beantwoorden. Je moet minimaal onderstaande bronnen hebben toegepast.</w:t>
      </w:r>
    </w:p>
    <w:p w14:paraId="1FBCC933" w14:textId="77777777" w:rsidR="00375ECE" w:rsidRPr="00F049BE" w:rsidRDefault="00375ECE" w:rsidP="00080BC3">
      <w:pPr>
        <w:numPr>
          <w:ilvl w:val="0"/>
          <w:numId w:val="18"/>
        </w:numPr>
        <w:spacing w:after="0" w:line="259" w:lineRule="auto"/>
        <w:ind w:left="426"/>
        <w:contextualSpacing/>
        <w:rPr>
          <w:rFonts w:eastAsia="Corbel" w:cs="Calibri"/>
        </w:rPr>
      </w:pPr>
      <w:r w:rsidRPr="00F049BE">
        <w:rPr>
          <w:rFonts w:eastAsia="Corbel" w:cs="Calibri"/>
        </w:rPr>
        <w:t>een EBP artikel;</w:t>
      </w:r>
    </w:p>
    <w:p w14:paraId="287F72A9" w14:textId="77777777" w:rsidR="00375ECE" w:rsidRPr="00F049BE" w:rsidRDefault="00375ECE" w:rsidP="00080BC3">
      <w:pPr>
        <w:numPr>
          <w:ilvl w:val="0"/>
          <w:numId w:val="18"/>
        </w:numPr>
        <w:spacing w:after="0" w:line="259" w:lineRule="auto"/>
        <w:ind w:left="426"/>
        <w:contextualSpacing/>
        <w:rPr>
          <w:rFonts w:eastAsia="Corbel" w:cs="Calibri"/>
        </w:rPr>
      </w:pPr>
      <w:r w:rsidRPr="00F049BE">
        <w:rPr>
          <w:rFonts w:eastAsia="Corbel" w:cs="Calibri"/>
        </w:rPr>
        <w:t xml:space="preserve">één deskundige op mbo- 4 of hbo-niveau waarmee je een interview houdt. </w:t>
      </w:r>
    </w:p>
    <w:p w14:paraId="3C5E7BA9" w14:textId="77777777" w:rsidR="00375ECE" w:rsidRPr="00F049BE" w:rsidRDefault="00375ECE" w:rsidP="00375ECE">
      <w:pPr>
        <w:spacing w:after="0" w:line="259" w:lineRule="auto"/>
        <w:ind w:left="720"/>
        <w:contextualSpacing/>
        <w:rPr>
          <w:rFonts w:eastAsia="Corbel" w:cs="Calibri"/>
        </w:rPr>
      </w:pPr>
    </w:p>
    <w:p w14:paraId="0FBADA10" w14:textId="77777777" w:rsidR="00375ECE" w:rsidRPr="00F049BE" w:rsidRDefault="00375ECE" w:rsidP="00375ECE">
      <w:pPr>
        <w:keepNext/>
        <w:keepLines/>
        <w:spacing w:before="40" w:after="0" w:line="259" w:lineRule="auto"/>
        <w:outlineLvl w:val="2"/>
        <w:rPr>
          <w:rFonts w:eastAsia="Times New Roman" w:cs="Calibri"/>
          <w:color w:val="243255"/>
        </w:rPr>
      </w:pPr>
      <w:bookmarkStart w:id="23" w:name="_Toc498894405"/>
      <w:bookmarkStart w:id="24" w:name="_Toc498895009"/>
      <w:bookmarkStart w:id="25" w:name="_Toc498089544"/>
      <w:r w:rsidRPr="00F049BE">
        <w:rPr>
          <w:rFonts w:eastAsia="Times New Roman" w:cs="Calibri"/>
          <w:color w:val="243255"/>
        </w:rPr>
        <w:t xml:space="preserve">Stap </w:t>
      </w:r>
      <w:bookmarkEnd w:id="23"/>
      <w:bookmarkEnd w:id="24"/>
      <w:r w:rsidRPr="00F049BE">
        <w:rPr>
          <w:rFonts w:eastAsia="Times New Roman" w:cs="Calibri"/>
          <w:color w:val="243255"/>
        </w:rPr>
        <w:t>6</w:t>
      </w:r>
    </w:p>
    <w:p w14:paraId="0E4C5F39" w14:textId="77777777" w:rsidR="00375ECE" w:rsidRPr="00F049BE" w:rsidRDefault="00897E23" w:rsidP="00375ECE">
      <w:pPr>
        <w:spacing w:after="0" w:line="240" w:lineRule="auto"/>
        <w:rPr>
          <w:rFonts w:eastAsia="Times New Roman" w:cs="Calibri"/>
          <w:lang w:eastAsia="nl-NL"/>
        </w:rPr>
      </w:pPr>
      <w:r>
        <w:rPr>
          <w:rFonts w:eastAsia="Times New Roman" w:cs="Calibri"/>
          <w:lang w:eastAsia="nl-NL"/>
        </w:rPr>
        <w:t>Voordat je gaat beginnen met je verslag maak je een plan van aanpak. Hierin v</w:t>
      </w:r>
      <w:r w:rsidR="00375ECE" w:rsidRPr="00F049BE">
        <w:rPr>
          <w:rFonts w:eastAsia="Times New Roman" w:cs="Calibri"/>
          <w:lang w:eastAsia="nl-NL"/>
        </w:rPr>
        <w:t xml:space="preserve">erwerk stap 1 t/m 6. Je plan van aanpak lever je in bij je SLB docent. Voordat je deze inlevert vraag je feedback aan je werkbegeleider en deze feedback verwerk je in </w:t>
      </w:r>
      <w:r w:rsidR="00EE2AE2">
        <w:rPr>
          <w:rFonts w:eastAsia="Times New Roman" w:cs="Calibri"/>
          <w:lang w:eastAsia="nl-NL"/>
        </w:rPr>
        <w:t xml:space="preserve">je </w:t>
      </w:r>
      <w:r w:rsidR="00375ECE" w:rsidRPr="00F049BE">
        <w:rPr>
          <w:rFonts w:eastAsia="Times New Roman" w:cs="Calibri"/>
          <w:lang w:eastAsia="nl-NL"/>
        </w:rPr>
        <w:t>plan van aanpak.</w:t>
      </w:r>
    </w:p>
    <w:p w14:paraId="22EDC528"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In je plan van aanpak moet je het volgende hebben verwerkt:</w:t>
      </w:r>
    </w:p>
    <w:p w14:paraId="16B152E5" w14:textId="77777777" w:rsidR="00375ECE" w:rsidRPr="00F049BE" w:rsidRDefault="00375ECE" w:rsidP="00080BC3">
      <w:pPr>
        <w:numPr>
          <w:ilvl w:val="0"/>
          <w:numId w:val="20"/>
        </w:numPr>
        <w:spacing w:after="0" w:line="240" w:lineRule="auto"/>
        <w:ind w:left="426"/>
        <w:rPr>
          <w:rFonts w:eastAsia="Times New Roman" w:cs="Calibri"/>
          <w:lang w:eastAsia="nl-NL"/>
        </w:rPr>
      </w:pPr>
      <w:r w:rsidRPr="00F049BE">
        <w:rPr>
          <w:rFonts w:eastAsia="Times New Roman" w:cs="Calibri"/>
          <w:lang w:eastAsia="nl-NL"/>
        </w:rPr>
        <w:t>aanleiding voor je gekozen knelpunt/ontwikkeling;</w:t>
      </w:r>
    </w:p>
    <w:p w14:paraId="2BC5D9FC" w14:textId="77777777" w:rsidR="00375ECE" w:rsidRPr="00F049BE" w:rsidRDefault="00375ECE" w:rsidP="00080BC3">
      <w:pPr>
        <w:numPr>
          <w:ilvl w:val="0"/>
          <w:numId w:val="20"/>
        </w:numPr>
        <w:spacing w:after="0" w:line="240" w:lineRule="auto"/>
        <w:ind w:left="426"/>
        <w:rPr>
          <w:rFonts w:eastAsia="Times New Roman" w:cs="Calibri"/>
          <w:lang w:eastAsia="nl-NL"/>
        </w:rPr>
      </w:pPr>
      <w:r w:rsidRPr="00F049BE">
        <w:rPr>
          <w:rFonts w:eastAsia="Times New Roman" w:cs="Calibri"/>
          <w:lang w:eastAsia="nl-NL"/>
        </w:rPr>
        <w:t>een probleembeschrijving;</w:t>
      </w:r>
    </w:p>
    <w:p w14:paraId="60485443" w14:textId="77777777" w:rsidR="00375ECE" w:rsidRPr="00F049BE" w:rsidRDefault="00375ECE" w:rsidP="00080BC3">
      <w:pPr>
        <w:numPr>
          <w:ilvl w:val="0"/>
          <w:numId w:val="20"/>
        </w:numPr>
        <w:spacing w:after="0" w:line="240" w:lineRule="auto"/>
        <w:ind w:left="426"/>
        <w:rPr>
          <w:rFonts w:eastAsia="Times New Roman" w:cs="Calibri"/>
          <w:lang w:eastAsia="nl-NL"/>
        </w:rPr>
      </w:pPr>
      <w:r w:rsidRPr="00F049BE">
        <w:rPr>
          <w:rFonts w:eastAsia="Times New Roman" w:cs="Calibri"/>
          <w:lang w:eastAsia="nl-NL"/>
        </w:rPr>
        <w:t>een doelstelling</w:t>
      </w:r>
      <w:r w:rsidR="00B220BD">
        <w:rPr>
          <w:rFonts w:eastAsia="Times New Roman" w:cs="Calibri"/>
          <w:lang w:eastAsia="nl-NL"/>
        </w:rPr>
        <w:t>,</w:t>
      </w:r>
      <w:r w:rsidRPr="00F049BE">
        <w:rPr>
          <w:rFonts w:eastAsia="Times New Roman" w:cs="Calibri"/>
          <w:lang w:eastAsia="nl-NL"/>
        </w:rPr>
        <w:t xml:space="preserve"> SMART geformuleerd; </w:t>
      </w:r>
    </w:p>
    <w:p w14:paraId="51D585A0" w14:textId="77777777" w:rsidR="00375ECE" w:rsidRPr="00F049BE" w:rsidRDefault="00375ECE" w:rsidP="00080BC3">
      <w:pPr>
        <w:numPr>
          <w:ilvl w:val="0"/>
          <w:numId w:val="20"/>
        </w:numPr>
        <w:spacing w:after="0" w:line="240" w:lineRule="auto"/>
        <w:ind w:left="426"/>
        <w:rPr>
          <w:rFonts w:eastAsia="Times New Roman" w:cs="Calibri"/>
          <w:lang w:eastAsia="nl-NL"/>
        </w:rPr>
      </w:pPr>
      <w:r w:rsidRPr="00F049BE">
        <w:rPr>
          <w:rFonts w:eastAsia="Times New Roman" w:cs="Calibri"/>
          <w:lang w:eastAsia="nl-NL"/>
        </w:rPr>
        <w:t>er is een hoofdvraag geformuleerd</w:t>
      </w:r>
    </w:p>
    <w:p w14:paraId="07742B90" w14:textId="77777777" w:rsidR="00375ECE" w:rsidRPr="00F049BE" w:rsidRDefault="00375ECE" w:rsidP="00080BC3">
      <w:pPr>
        <w:numPr>
          <w:ilvl w:val="0"/>
          <w:numId w:val="20"/>
        </w:numPr>
        <w:spacing w:after="0" w:line="240" w:lineRule="auto"/>
        <w:ind w:left="426"/>
        <w:rPr>
          <w:rFonts w:eastAsia="Times New Roman" w:cs="Calibri"/>
          <w:lang w:eastAsia="nl-NL"/>
        </w:rPr>
      </w:pPr>
      <w:r w:rsidRPr="00F049BE">
        <w:rPr>
          <w:rFonts w:eastAsia="Times New Roman" w:cs="Calibri"/>
          <w:lang w:eastAsia="nl-NL"/>
        </w:rPr>
        <w:t>er zijn deelvragen geformuleerd;</w:t>
      </w:r>
    </w:p>
    <w:p w14:paraId="0EB7DE06" w14:textId="77777777" w:rsidR="00375ECE" w:rsidRPr="00F049BE" w:rsidRDefault="00375ECE" w:rsidP="00080BC3">
      <w:pPr>
        <w:numPr>
          <w:ilvl w:val="0"/>
          <w:numId w:val="20"/>
        </w:numPr>
        <w:spacing w:after="0" w:line="240" w:lineRule="auto"/>
        <w:ind w:left="426"/>
        <w:rPr>
          <w:rFonts w:eastAsia="Times New Roman" w:cs="Calibri"/>
          <w:lang w:eastAsia="nl-NL"/>
        </w:rPr>
      </w:pPr>
      <w:r w:rsidRPr="00F049BE">
        <w:rPr>
          <w:rFonts w:eastAsia="Times New Roman" w:cs="Calibri"/>
          <w:lang w:eastAsia="nl-NL"/>
        </w:rPr>
        <w:t>de deelvragen sluiten aan bij de hoofdvraag;</w:t>
      </w:r>
    </w:p>
    <w:p w14:paraId="3ECD5430" w14:textId="77777777" w:rsidR="00375ECE" w:rsidRPr="00F049BE" w:rsidRDefault="00375ECE" w:rsidP="00080BC3">
      <w:pPr>
        <w:numPr>
          <w:ilvl w:val="0"/>
          <w:numId w:val="20"/>
        </w:numPr>
        <w:spacing w:after="0" w:line="240" w:lineRule="auto"/>
        <w:ind w:left="426"/>
        <w:rPr>
          <w:rFonts w:eastAsia="Times New Roman" w:cs="Calibri"/>
          <w:lang w:eastAsia="nl-NL"/>
        </w:rPr>
      </w:pPr>
      <w:r w:rsidRPr="00F049BE">
        <w:rPr>
          <w:rFonts w:eastAsia="Times New Roman" w:cs="Calibri"/>
          <w:lang w:eastAsia="nl-NL"/>
        </w:rPr>
        <w:t>een bronnenlijst.</w:t>
      </w:r>
    </w:p>
    <w:p w14:paraId="66237E44"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 xml:space="preserve">Als je je plan van aanpak hebt besproken met je SLB docent kun je verder naar stap 7. </w:t>
      </w:r>
    </w:p>
    <w:p w14:paraId="7AAFE5D2" w14:textId="77777777" w:rsidR="00375ECE" w:rsidRPr="00F049BE" w:rsidRDefault="00375ECE" w:rsidP="00375ECE">
      <w:pPr>
        <w:spacing w:after="0" w:line="240" w:lineRule="auto"/>
        <w:rPr>
          <w:rFonts w:eastAsia="Times New Roman" w:cs="Calibri"/>
          <w:lang w:eastAsia="nl-NL"/>
        </w:rPr>
      </w:pPr>
    </w:p>
    <w:p w14:paraId="49109170" w14:textId="77777777" w:rsidR="00375ECE" w:rsidRPr="00F049BE" w:rsidRDefault="00375ECE" w:rsidP="00375ECE">
      <w:pPr>
        <w:keepNext/>
        <w:keepLines/>
        <w:spacing w:before="40" w:after="0" w:line="259" w:lineRule="auto"/>
        <w:outlineLvl w:val="2"/>
        <w:rPr>
          <w:rFonts w:eastAsia="Times New Roman" w:cs="Calibri"/>
          <w:color w:val="243255"/>
        </w:rPr>
      </w:pPr>
      <w:bookmarkStart w:id="26" w:name="_Toc498894406"/>
      <w:bookmarkStart w:id="27" w:name="_Toc498895010"/>
      <w:r w:rsidRPr="00F049BE">
        <w:rPr>
          <w:rFonts w:eastAsia="Times New Roman" w:cs="Calibri"/>
          <w:color w:val="243255"/>
        </w:rPr>
        <w:t xml:space="preserve">Stap </w:t>
      </w:r>
      <w:bookmarkEnd w:id="25"/>
      <w:bookmarkEnd w:id="26"/>
      <w:bookmarkEnd w:id="27"/>
      <w:r w:rsidRPr="00F049BE">
        <w:rPr>
          <w:rFonts w:eastAsia="Times New Roman" w:cs="Calibri"/>
          <w:color w:val="243255"/>
        </w:rPr>
        <w:t>7</w:t>
      </w:r>
    </w:p>
    <w:p w14:paraId="1BA8621C"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 xml:space="preserve">Nu je je plan van aanpak hebt besproken ga je aan de slag met je verslag. Werk de deelvragen uit met behulp van je bronnen. </w:t>
      </w:r>
    </w:p>
    <w:p w14:paraId="25C89FA5" w14:textId="77777777" w:rsidR="00375ECE" w:rsidRPr="00F049BE" w:rsidRDefault="00375ECE" w:rsidP="00375ECE">
      <w:pPr>
        <w:spacing w:after="0" w:line="240" w:lineRule="auto"/>
        <w:rPr>
          <w:rFonts w:eastAsia="Times New Roman" w:cs="Calibri"/>
          <w:lang w:eastAsia="nl-NL"/>
        </w:rPr>
      </w:pPr>
    </w:p>
    <w:p w14:paraId="1CA13DC2" w14:textId="77777777" w:rsidR="00375ECE" w:rsidRPr="00F049BE" w:rsidRDefault="00375ECE" w:rsidP="00375ECE">
      <w:pPr>
        <w:keepNext/>
        <w:keepLines/>
        <w:spacing w:before="40" w:after="0" w:line="259" w:lineRule="auto"/>
        <w:outlineLvl w:val="2"/>
        <w:rPr>
          <w:rFonts w:eastAsia="Times New Roman" w:cs="Calibri"/>
          <w:color w:val="243255"/>
        </w:rPr>
      </w:pPr>
      <w:bookmarkStart w:id="28" w:name="_Toc498089545"/>
      <w:bookmarkStart w:id="29" w:name="_Toc498894407"/>
      <w:bookmarkStart w:id="30" w:name="_Toc498895011"/>
      <w:r w:rsidRPr="00F049BE">
        <w:rPr>
          <w:rFonts w:eastAsia="Times New Roman" w:cs="Calibri"/>
          <w:color w:val="243255"/>
        </w:rPr>
        <w:t xml:space="preserve">Stap </w:t>
      </w:r>
      <w:bookmarkEnd w:id="28"/>
      <w:bookmarkEnd w:id="29"/>
      <w:bookmarkEnd w:id="30"/>
      <w:r w:rsidRPr="00F049BE">
        <w:rPr>
          <w:rFonts w:eastAsia="Times New Roman" w:cs="Calibri"/>
          <w:color w:val="243255"/>
        </w:rPr>
        <w:t>8</w:t>
      </w:r>
    </w:p>
    <w:p w14:paraId="70CAF385"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Vervolgens schrijf je op basis van je verslag een conclusie, je geeft antwoord op je hoofdvraag. Vanuit  de conclusie schrijf je je aanbevelingen. Dit kunnen er natuurlijk meerdere zijn.</w:t>
      </w:r>
    </w:p>
    <w:p w14:paraId="34ED306D" w14:textId="77777777" w:rsidR="00375ECE" w:rsidRPr="00F049BE" w:rsidRDefault="00375ECE" w:rsidP="00375ECE">
      <w:pPr>
        <w:spacing w:after="0" w:line="240" w:lineRule="auto"/>
        <w:rPr>
          <w:rFonts w:eastAsia="Times New Roman" w:cs="Calibri"/>
          <w:lang w:eastAsia="nl-NL"/>
        </w:rPr>
      </w:pPr>
    </w:p>
    <w:p w14:paraId="0A6789DC" w14:textId="77777777" w:rsidR="00375ECE" w:rsidRPr="00F049BE" w:rsidRDefault="00375ECE" w:rsidP="00375ECE">
      <w:pPr>
        <w:keepNext/>
        <w:keepLines/>
        <w:spacing w:before="40" w:after="0" w:line="259" w:lineRule="auto"/>
        <w:outlineLvl w:val="2"/>
        <w:rPr>
          <w:rFonts w:eastAsia="Times New Roman" w:cs="Calibri"/>
          <w:color w:val="243255"/>
        </w:rPr>
      </w:pPr>
      <w:bookmarkStart w:id="31" w:name="_Toc498089546"/>
      <w:bookmarkStart w:id="32" w:name="_Toc498894408"/>
      <w:bookmarkStart w:id="33" w:name="_Toc498895012"/>
      <w:r w:rsidRPr="00F049BE">
        <w:rPr>
          <w:rFonts w:eastAsia="Times New Roman" w:cs="Calibri"/>
          <w:color w:val="243255"/>
        </w:rPr>
        <w:t xml:space="preserve">Stap </w:t>
      </w:r>
      <w:bookmarkEnd w:id="31"/>
      <w:bookmarkEnd w:id="32"/>
      <w:bookmarkEnd w:id="33"/>
      <w:r w:rsidRPr="00F049BE">
        <w:rPr>
          <w:rFonts w:eastAsia="Times New Roman" w:cs="Calibri"/>
          <w:color w:val="243255"/>
        </w:rPr>
        <w:t>9</w:t>
      </w:r>
    </w:p>
    <w:p w14:paraId="4120829B"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Je beschrijft een eigen visie op basis v</w:t>
      </w:r>
      <w:r w:rsidR="00274943">
        <w:rPr>
          <w:rFonts w:eastAsia="Times New Roman" w:cs="Calibri"/>
          <w:lang w:eastAsia="nl-NL"/>
        </w:rPr>
        <w:t>an</w:t>
      </w:r>
      <w:r w:rsidR="000F010E">
        <w:rPr>
          <w:rFonts w:eastAsia="Times New Roman" w:cs="Calibri"/>
          <w:lang w:eastAsia="nl-NL"/>
        </w:rPr>
        <w:t xml:space="preserve"> het</w:t>
      </w:r>
      <w:r w:rsidRPr="00F049BE">
        <w:rPr>
          <w:rFonts w:eastAsia="Times New Roman" w:cs="Calibri"/>
          <w:lang w:eastAsia="nl-NL"/>
        </w:rPr>
        <w:t xml:space="preserve"> verslag </w:t>
      </w:r>
      <w:r w:rsidR="000F010E">
        <w:rPr>
          <w:rFonts w:eastAsia="Times New Roman" w:cs="Calibri"/>
          <w:lang w:eastAsia="nl-NL"/>
        </w:rPr>
        <w:t xml:space="preserve">dat je </w:t>
      </w:r>
      <w:r w:rsidRPr="00F049BE">
        <w:rPr>
          <w:rFonts w:eastAsia="Times New Roman" w:cs="Calibri"/>
          <w:lang w:eastAsia="nl-NL"/>
        </w:rPr>
        <w:t>hebt beschreven. Daar</w:t>
      </w:r>
      <w:r w:rsidR="00363F82">
        <w:rPr>
          <w:rFonts w:eastAsia="Times New Roman" w:cs="Calibri"/>
          <w:lang w:eastAsia="nl-NL"/>
        </w:rPr>
        <w:t xml:space="preserve"> </w:t>
      </w:r>
      <w:r w:rsidRPr="00F049BE">
        <w:rPr>
          <w:rFonts w:eastAsia="Times New Roman" w:cs="Calibri"/>
          <w:lang w:eastAsia="nl-NL"/>
        </w:rPr>
        <w:t xml:space="preserve">ga je in op de vraag hoe je onderzoek bijdraagt aan de professionalisering </w:t>
      </w:r>
      <w:r w:rsidR="00AD75C3">
        <w:rPr>
          <w:rFonts w:eastAsia="Times New Roman" w:cs="Calibri"/>
          <w:lang w:eastAsia="nl-NL"/>
        </w:rPr>
        <w:t xml:space="preserve">en </w:t>
      </w:r>
      <w:r w:rsidRPr="00F049BE">
        <w:rPr>
          <w:rFonts w:eastAsia="Times New Roman" w:cs="Calibri"/>
          <w:lang w:eastAsia="nl-NL"/>
        </w:rPr>
        <w:t xml:space="preserve">deskundigheidsbevordering van het beroep verpleegkundige en wat jouw visie hierop is. </w:t>
      </w:r>
    </w:p>
    <w:p w14:paraId="173F4B4E" w14:textId="77777777" w:rsidR="00375ECE" w:rsidRPr="00F049BE" w:rsidRDefault="00375ECE" w:rsidP="00375ECE">
      <w:pPr>
        <w:spacing w:after="0" w:line="240" w:lineRule="auto"/>
        <w:rPr>
          <w:rFonts w:eastAsia="Times New Roman" w:cs="Calibri"/>
          <w:lang w:eastAsia="nl-NL"/>
        </w:rPr>
      </w:pPr>
    </w:p>
    <w:p w14:paraId="72389E63" w14:textId="77777777" w:rsidR="00375ECE" w:rsidRPr="00F049BE" w:rsidRDefault="00375ECE" w:rsidP="00375ECE">
      <w:pPr>
        <w:keepNext/>
        <w:keepLines/>
        <w:spacing w:before="40" w:after="0" w:line="259" w:lineRule="auto"/>
        <w:outlineLvl w:val="2"/>
        <w:rPr>
          <w:rFonts w:eastAsia="Times New Roman" w:cs="Calibri"/>
          <w:color w:val="243255"/>
        </w:rPr>
      </w:pPr>
      <w:bookmarkStart w:id="34" w:name="_Toc498089547"/>
      <w:bookmarkStart w:id="35" w:name="_Toc498894409"/>
      <w:bookmarkStart w:id="36" w:name="_Toc498895013"/>
      <w:r w:rsidRPr="00F049BE">
        <w:rPr>
          <w:rFonts w:eastAsia="Times New Roman" w:cs="Calibri"/>
          <w:color w:val="243255"/>
        </w:rPr>
        <w:lastRenderedPageBreak/>
        <w:t>Stap 1</w:t>
      </w:r>
      <w:bookmarkEnd w:id="34"/>
      <w:bookmarkEnd w:id="35"/>
      <w:bookmarkEnd w:id="36"/>
      <w:r w:rsidRPr="00F049BE">
        <w:rPr>
          <w:rFonts w:eastAsia="Times New Roman" w:cs="Calibri"/>
          <w:color w:val="243255"/>
        </w:rPr>
        <w:t>0</w:t>
      </w:r>
    </w:p>
    <w:p w14:paraId="01213EDE"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Je maakt een verslag die voldoet aan de criteria die gelden voor het UMCG Gilde, zoals de APA richtlijnen en de richtlijnen voor de lay-out en de indeling voor een verslag. Deze richtlijnen kun je vinden in d</w:t>
      </w:r>
      <w:r w:rsidR="000D2D07">
        <w:rPr>
          <w:rFonts w:eastAsia="Times New Roman" w:cs="Calibri"/>
          <w:lang w:eastAsia="nl-NL"/>
        </w:rPr>
        <w:t>e digitale leeromgeving.</w:t>
      </w:r>
      <w:r w:rsidRPr="00F049BE">
        <w:rPr>
          <w:rFonts w:eastAsia="Times New Roman" w:cs="Calibri"/>
          <w:lang w:eastAsia="nl-NL"/>
        </w:rPr>
        <w:t xml:space="preserve"> Je kunt de beoordelingslijst gebruiken om te controleren of alle criteria in je verslag staan. Als je het verslag af hebt vraag je feedback aan een medestudent. Eventueel kun je na deze stap het verslag nog aanpassen. </w:t>
      </w:r>
    </w:p>
    <w:p w14:paraId="73758AB6"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Een voldoende beoordeeld verslag  is vereist voor een GO om te gaan starten met je examen Deskundigheidsbevordering. Daarna kun je door met de examenopdracht presentatie aan collega’s en vervolgens kan het examen worden afgenomen.</w:t>
      </w:r>
    </w:p>
    <w:p w14:paraId="7F574D91" w14:textId="77777777" w:rsidR="00375ECE" w:rsidRPr="00F049BE" w:rsidRDefault="00375ECE" w:rsidP="00375ECE">
      <w:pPr>
        <w:spacing w:after="0" w:line="240" w:lineRule="auto"/>
        <w:rPr>
          <w:rFonts w:eastAsia="Times New Roman" w:cs="Calibri"/>
          <w:lang w:eastAsia="nl-NL"/>
        </w:rPr>
      </w:pPr>
    </w:p>
    <w:p w14:paraId="5347BD2B" w14:textId="77777777" w:rsidR="00375ECE" w:rsidRPr="00F049BE" w:rsidRDefault="00375ECE" w:rsidP="00375ECE">
      <w:pPr>
        <w:spacing w:after="0" w:line="240" w:lineRule="auto"/>
        <w:rPr>
          <w:rFonts w:eastAsia="Times New Roman" w:cs="Calibri"/>
          <w:lang w:eastAsia="nl-NL"/>
        </w:rPr>
      </w:pPr>
    </w:p>
    <w:p w14:paraId="02310074" w14:textId="77777777" w:rsidR="00375ECE" w:rsidRPr="00F049BE" w:rsidRDefault="00375ECE" w:rsidP="00375ECE">
      <w:pPr>
        <w:spacing w:after="0" w:line="240" w:lineRule="auto"/>
        <w:rPr>
          <w:rFonts w:eastAsia="Times New Roman" w:cs="Calibri"/>
          <w:lang w:eastAsia="nl-NL"/>
        </w:rPr>
      </w:pPr>
    </w:p>
    <w:p w14:paraId="2CEB0FD9" w14:textId="77777777" w:rsidR="00375ECE" w:rsidRPr="00F049BE" w:rsidRDefault="00375ECE" w:rsidP="00375ECE">
      <w:pPr>
        <w:spacing w:after="0" w:line="240" w:lineRule="auto"/>
        <w:rPr>
          <w:rFonts w:eastAsia="Times New Roman" w:cs="Calibri"/>
          <w:lang w:eastAsia="nl-NL"/>
        </w:rPr>
      </w:pPr>
    </w:p>
    <w:p w14:paraId="50CBCA08" w14:textId="77777777" w:rsidR="00375ECE" w:rsidRPr="00F049BE" w:rsidRDefault="00375ECE" w:rsidP="00375ECE">
      <w:pPr>
        <w:spacing w:after="0" w:line="240" w:lineRule="auto"/>
        <w:rPr>
          <w:rFonts w:eastAsia="Times New Roman" w:cs="Calibri"/>
          <w:lang w:eastAsia="nl-NL"/>
        </w:rPr>
      </w:pPr>
    </w:p>
    <w:p w14:paraId="3512695A" w14:textId="77777777" w:rsidR="00375ECE" w:rsidRPr="00F049BE" w:rsidRDefault="00375ECE" w:rsidP="00375ECE">
      <w:pPr>
        <w:spacing w:after="0" w:line="240" w:lineRule="auto"/>
        <w:rPr>
          <w:rFonts w:eastAsia="Times New Roman" w:cs="Calibri"/>
          <w:lang w:eastAsia="nl-NL"/>
        </w:rPr>
      </w:pPr>
    </w:p>
    <w:p w14:paraId="1E60705F" w14:textId="77777777" w:rsidR="00375ECE" w:rsidRPr="00F049BE" w:rsidRDefault="00375ECE" w:rsidP="00375ECE">
      <w:pPr>
        <w:spacing w:after="0" w:line="240" w:lineRule="auto"/>
        <w:rPr>
          <w:rFonts w:eastAsia="Times New Roman" w:cs="Calibri"/>
          <w:lang w:eastAsia="nl-NL"/>
        </w:rPr>
      </w:pPr>
    </w:p>
    <w:p w14:paraId="74C3BBB5" w14:textId="77777777" w:rsidR="00375ECE" w:rsidRPr="00F049BE" w:rsidRDefault="00375ECE" w:rsidP="00375ECE">
      <w:pPr>
        <w:spacing w:after="0" w:line="240" w:lineRule="auto"/>
        <w:rPr>
          <w:rFonts w:eastAsia="Times New Roman" w:cs="Calibri"/>
          <w:lang w:eastAsia="nl-NL"/>
        </w:rPr>
      </w:pPr>
    </w:p>
    <w:p w14:paraId="14050EBC" w14:textId="77777777" w:rsidR="00375ECE" w:rsidRPr="00F049BE" w:rsidRDefault="00375ECE" w:rsidP="00375ECE">
      <w:pPr>
        <w:spacing w:after="0" w:line="240" w:lineRule="auto"/>
        <w:rPr>
          <w:rFonts w:eastAsia="Times New Roman" w:cs="Calibri"/>
          <w:lang w:eastAsia="nl-NL"/>
        </w:rPr>
      </w:pPr>
    </w:p>
    <w:p w14:paraId="2112FF11" w14:textId="77777777" w:rsidR="00375ECE" w:rsidRPr="00F049BE" w:rsidRDefault="00375ECE" w:rsidP="00375ECE">
      <w:pPr>
        <w:spacing w:after="0" w:line="240" w:lineRule="auto"/>
        <w:rPr>
          <w:rFonts w:eastAsia="Times New Roman" w:cs="Calibri"/>
          <w:lang w:eastAsia="nl-NL"/>
        </w:rPr>
      </w:pPr>
    </w:p>
    <w:p w14:paraId="70CFEE90" w14:textId="77777777" w:rsidR="00375ECE" w:rsidRDefault="00375ECE" w:rsidP="00375ECE">
      <w:pPr>
        <w:spacing w:after="0" w:line="240" w:lineRule="auto"/>
        <w:rPr>
          <w:rFonts w:eastAsia="Times New Roman" w:cs="Calibri"/>
          <w:lang w:eastAsia="nl-NL"/>
        </w:rPr>
      </w:pPr>
    </w:p>
    <w:p w14:paraId="73FFFDC6" w14:textId="77777777" w:rsidR="00375ECE" w:rsidRDefault="00375ECE" w:rsidP="00375ECE">
      <w:pPr>
        <w:spacing w:after="0" w:line="240" w:lineRule="auto"/>
        <w:rPr>
          <w:rFonts w:eastAsia="Times New Roman" w:cs="Calibri"/>
          <w:lang w:eastAsia="nl-NL"/>
        </w:rPr>
      </w:pPr>
    </w:p>
    <w:p w14:paraId="3EB791B0" w14:textId="77777777" w:rsidR="00375ECE" w:rsidRDefault="00375ECE" w:rsidP="00375ECE">
      <w:pPr>
        <w:spacing w:after="0" w:line="240" w:lineRule="auto"/>
        <w:rPr>
          <w:rFonts w:eastAsia="Times New Roman" w:cs="Calibri"/>
          <w:lang w:eastAsia="nl-NL"/>
        </w:rPr>
      </w:pPr>
    </w:p>
    <w:p w14:paraId="235CD10D" w14:textId="77777777" w:rsidR="00375ECE" w:rsidRDefault="00375ECE" w:rsidP="00375ECE">
      <w:pPr>
        <w:spacing w:after="0" w:line="240" w:lineRule="auto"/>
        <w:rPr>
          <w:rFonts w:eastAsia="Times New Roman" w:cs="Calibri"/>
          <w:lang w:eastAsia="nl-NL"/>
        </w:rPr>
      </w:pPr>
    </w:p>
    <w:p w14:paraId="3ACC9778" w14:textId="77777777" w:rsidR="00375ECE" w:rsidRDefault="00375ECE" w:rsidP="00375ECE">
      <w:pPr>
        <w:spacing w:after="0" w:line="240" w:lineRule="auto"/>
        <w:rPr>
          <w:rFonts w:eastAsia="Times New Roman" w:cs="Calibri"/>
          <w:lang w:eastAsia="nl-NL"/>
        </w:rPr>
      </w:pPr>
    </w:p>
    <w:p w14:paraId="55DBB5D4" w14:textId="77777777" w:rsidR="00375ECE" w:rsidRDefault="00375ECE" w:rsidP="00375ECE">
      <w:pPr>
        <w:spacing w:after="0" w:line="240" w:lineRule="auto"/>
        <w:rPr>
          <w:rFonts w:eastAsia="Times New Roman" w:cs="Calibri"/>
          <w:lang w:eastAsia="nl-NL"/>
        </w:rPr>
      </w:pPr>
    </w:p>
    <w:p w14:paraId="68DB5AAF" w14:textId="77777777" w:rsidR="00375ECE" w:rsidRDefault="00375ECE" w:rsidP="00375ECE">
      <w:pPr>
        <w:spacing w:after="0" w:line="240" w:lineRule="auto"/>
        <w:rPr>
          <w:rFonts w:eastAsia="Times New Roman" w:cs="Calibri"/>
          <w:lang w:eastAsia="nl-NL"/>
        </w:rPr>
      </w:pPr>
    </w:p>
    <w:p w14:paraId="4232CF27" w14:textId="77777777" w:rsidR="00375ECE" w:rsidRDefault="00375ECE" w:rsidP="00375ECE">
      <w:pPr>
        <w:spacing w:after="0" w:line="240" w:lineRule="auto"/>
        <w:rPr>
          <w:rFonts w:eastAsia="Times New Roman" w:cs="Calibri"/>
          <w:lang w:eastAsia="nl-NL"/>
        </w:rPr>
      </w:pPr>
    </w:p>
    <w:p w14:paraId="3241F45E" w14:textId="77777777" w:rsidR="00375ECE" w:rsidRDefault="00375ECE" w:rsidP="00375ECE">
      <w:pPr>
        <w:spacing w:after="0" w:line="240" w:lineRule="auto"/>
        <w:rPr>
          <w:rFonts w:eastAsia="Times New Roman" w:cs="Calibri"/>
          <w:lang w:eastAsia="nl-NL"/>
        </w:rPr>
      </w:pPr>
    </w:p>
    <w:p w14:paraId="274894E3" w14:textId="77777777" w:rsidR="00375ECE" w:rsidRDefault="00375ECE" w:rsidP="00375ECE">
      <w:pPr>
        <w:spacing w:after="0" w:line="240" w:lineRule="auto"/>
        <w:rPr>
          <w:rFonts w:eastAsia="Times New Roman" w:cs="Calibri"/>
          <w:lang w:eastAsia="nl-NL"/>
        </w:rPr>
      </w:pPr>
    </w:p>
    <w:p w14:paraId="2684A108" w14:textId="77777777" w:rsidR="00375ECE" w:rsidRDefault="00375ECE" w:rsidP="00375ECE">
      <w:pPr>
        <w:spacing w:after="0" w:line="240" w:lineRule="auto"/>
        <w:rPr>
          <w:rFonts w:eastAsia="Times New Roman" w:cs="Calibri"/>
          <w:lang w:eastAsia="nl-NL"/>
        </w:rPr>
      </w:pPr>
    </w:p>
    <w:p w14:paraId="49227E35" w14:textId="77777777" w:rsidR="00375ECE" w:rsidRDefault="00375ECE" w:rsidP="00375ECE">
      <w:pPr>
        <w:spacing w:after="0" w:line="240" w:lineRule="auto"/>
        <w:rPr>
          <w:rFonts w:eastAsia="Times New Roman" w:cs="Calibri"/>
          <w:lang w:eastAsia="nl-NL"/>
        </w:rPr>
      </w:pPr>
    </w:p>
    <w:p w14:paraId="4B5089F9" w14:textId="77777777" w:rsidR="00375ECE" w:rsidRDefault="00375ECE" w:rsidP="00375ECE">
      <w:pPr>
        <w:spacing w:after="0" w:line="240" w:lineRule="auto"/>
        <w:rPr>
          <w:rFonts w:eastAsia="Times New Roman" w:cs="Calibri"/>
          <w:lang w:eastAsia="nl-NL"/>
        </w:rPr>
      </w:pPr>
    </w:p>
    <w:p w14:paraId="6BCA03AD" w14:textId="77777777" w:rsidR="00375ECE" w:rsidRDefault="00375ECE" w:rsidP="00375ECE">
      <w:pPr>
        <w:spacing w:after="0" w:line="240" w:lineRule="auto"/>
        <w:rPr>
          <w:rFonts w:eastAsia="Times New Roman" w:cs="Calibri"/>
          <w:lang w:eastAsia="nl-NL"/>
        </w:rPr>
      </w:pPr>
    </w:p>
    <w:p w14:paraId="3FFBE51B" w14:textId="77777777" w:rsidR="00375ECE" w:rsidRDefault="00375ECE" w:rsidP="00375ECE">
      <w:pPr>
        <w:spacing w:after="0" w:line="240" w:lineRule="auto"/>
        <w:rPr>
          <w:rFonts w:eastAsia="Times New Roman" w:cs="Calibri"/>
          <w:lang w:eastAsia="nl-NL"/>
        </w:rPr>
      </w:pPr>
    </w:p>
    <w:p w14:paraId="3D910DF5" w14:textId="77777777" w:rsidR="00375ECE" w:rsidRDefault="00375ECE" w:rsidP="00375ECE">
      <w:pPr>
        <w:spacing w:after="0" w:line="240" w:lineRule="auto"/>
        <w:rPr>
          <w:rFonts w:eastAsia="Times New Roman" w:cs="Calibri"/>
          <w:lang w:eastAsia="nl-NL"/>
        </w:rPr>
      </w:pPr>
    </w:p>
    <w:p w14:paraId="00D13EFC" w14:textId="77777777" w:rsidR="00375ECE" w:rsidRDefault="00375ECE" w:rsidP="00375ECE">
      <w:pPr>
        <w:spacing w:after="0" w:line="240" w:lineRule="auto"/>
        <w:rPr>
          <w:rFonts w:eastAsia="Times New Roman" w:cs="Calibri"/>
          <w:lang w:eastAsia="nl-NL"/>
        </w:rPr>
      </w:pPr>
    </w:p>
    <w:p w14:paraId="7669E7E4" w14:textId="77777777" w:rsidR="00375ECE" w:rsidRDefault="00375ECE" w:rsidP="00375ECE">
      <w:pPr>
        <w:spacing w:after="0" w:line="240" w:lineRule="auto"/>
        <w:rPr>
          <w:rFonts w:eastAsia="Times New Roman" w:cs="Calibri"/>
          <w:lang w:eastAsia="nl-NL"/>
        </w:rPr>
      </w:pPr>
    </w:p>
    <w:p w14:paraId="57F20552" w14:textId="77777777" w:rsidR="00375ECE" w:rsidRDefault="00375ECE" w:rsidP="00375ECE">
      <w:pPr>
        <w:spacing w:after="0" w:line="240" w:lineRule="auto"/>
        <w:rPr>
          <w:rFonts w:eastAsia="Times New Roman" w:cs="Calibri"/>
          <w:lang w:eastAsia="nl-NL"/>
        </w:rPr>
      </w:pPr>
    </w:p>
    <w:p w14:paraId="7AC30AF4" w14:textId="77777777" w:rsidR="00375ECE" w:rsidRDefault="00375ECE" w:rsidP="00375ECE">
      <w:pPr>
        <w:spacing w:after="0" w:line="240" w:lineRule="auto"/>
        <w:rPr>
          <w:rFonts w:eastAsia="Times New Roman" w:cs="Calibri"/>
          <w:lang w:eastAsia="nl-NL"/>
        </w:rPr>
      </w:pPr>
    </w:p>
    <w:p w14:paraId="27882F9F" w14:textId="77777777" w:rsidR="00375ECE" w:rsidRDefault="00375ECE" w:rsidP="00375ECE">
      <w:pPr>
        <w:spacing w:after="0" w:line="240" w:lineRule="auto"/>
        <w:rPr>
          <w:rFonts w:eastAsia="Times New Roman" w:cs="Calibri"/>
          <w:lang w:eastAsia="nl-NL"/>
        </w:rPr>
      </w:pPr>
    </w:p>
    <w:p w14:paraId="2E97BFB4" w14:textId="131DFBDB" w:rsidR="00375ECE" w:rsidRDefault="00375ECE" w:rsidP="00375ECE">
      <w:pPr>
        <w:spacing w:after="0" w:line="240" w:lineRule="auto"/>
        <w:rPr>
          <w:rFonts w:eastAsia="Times New Roman" w:cs="Calibri"/>
          <w:lang w:eastAsia="nl-NL"/>
        </w:rPr>
      </w:pPr>
    </w:p>
    <w:p w14:paraId="0053B5B0" w14:textId="266DCC19" w:rsidR="00D96BB0" w:rsidRDefault="00D96BB0" w:rsidP="00375ECE">
      <w:pPr>
        <w:spacing w:after="0" w:line="240" w:lineRule="auto"/>
        <w:rPr>
          <w:rFonts w:eastAsia="Times New Roman" w:cs="Calibri"/>
          <w:lang w:eastAsia="nl-NL"/>
        </w:rPr>
      </w:pPr>
    </w:p>
    <w:p w14:paraId="5D3BA689" w14:textId="5470BA9F" w:rsidR="00D96BB0" w:rsidRDefault="00D96BB0" w:rsidP="00375ECE">
      <w:pPr>
        <w:spacing w:after="0" w:line="240" w:lineRule="auto"/>
        <w:rPr>
          <w:rFonts w:eastAsia="Times New Roman" w:cs="Calibri"/>
          <w:lang w:eastAsia="nl-NL"/>
        </w:rPr>
      </w:pPr>
    </w:p>
    <w:p w14:paraId="03B45256" w14:textId="37C76849" w:rsidR="00D96BB0" w:rsidRDefault="00D96BB0" w:rsidP="00375ECE">
      <w:pPr>
        <w:spacing w:after="0" w:line="240" w:lineRule="auto"/>
        <w:rPr>
          <w:rFonts w:eastAsia="Times New Roman" w:cs="Calibri"/>
          <w:lang w:eastAsia="nl-NL"/>
        </w:rPr>
      </w:pPr>
    </w:p>
    <w:p w14:paraId="77F89773" w14:textId="16D71C4D" w:rsidR="00D96BB0" w:rsidRDefault="00D96BB0" w:rsidP="00375ECE">
      <w:pPr>
        <w:spacing w:after="0" w:line="240" w:lineRule="auto"/>
        <w:rPr>
          <w:rFonts w:eastAsia="Times New Roman" w:cs="Calibri"/>
          <w:lang w:eastAsia="nl-NL"/>
        </w:rPr>
      </w:pPr>
    </w:p>
    <w:p w14:paraId="556583D2" w14:textId="77777777" w:rsidR="00D96BB0" w:rsidRDefault="00D96BB0" w:rsidP="00375ECE">
      <w:pPr>
        <w:spacing w:after="0" w:line="240" w:lineRule="auto"/>
        <w:rPr>
          <w:rFonts w:eastAsia="Times New Roman" w:cs="Calibri"/>
          <w:lang w:eastAsia="nl-NL"/>
        </w:rPr>
      </w:pPr>
    </w:p>
    <w:p w14:paraId="0EA2272C" w14:textId="77777777" w:rsidR="00375ECE" w:rsidRDefault="00375ECE" w:rsidP="00375ECE">
      <w:pPr>
        <w:spacing w:after="0" w:line="240" w:lineRule="auto"/>
        <w:rPr>
          <w:rFonts w:eastAsia="Times New Roman" w:cs="Calibri"/>
          <w:lang w:eastAsia="nl-NL"/>
        </w:rPr>
      </w:pPr>
    </w:p>
    <w:p w14:paraId="7DC58119" w14:textId="77777777" w:rsidR="00375ECE" w:rsidRDefault="00375ECE" w:rsidP="00375ECE">
      <w:pPr>
        <w:spacing w:after="0" w:line="240" w:lineRule="auto"/>
        <w:rPr>
          <w:rFonts w:eastAsia="Times New Roman" w:cs="Calibri"/>
          <w:lang w:eastAsia="nl-NL"/>
        </w:rPr>
      </w:pPr>
    </w:p>
    <w:p w14:paraId="1FBE2BCD" w14:textId="77777777" w:rsidR="00375ECE" w:rsidRPr="00F049BE" w:rsidRDefault="00375ECE" w:rsidP="00375ECE">
      <w:pPr>
        <w:spacing w:after="0" w:line="240" w:lineRule="auto"/>
        <w:rPr>
          <w:rFonts w:eastAsia="Times New Roman" w:cs="Calibri"/>
          <w:lang w:eastAsia="nl-NL"/>
        </w:rPr>
      </w:pPr>
    </w:p>
    <w:p w14:paraId="5DA311B1" w14:textId="77777777" w:rsidR="00375ECE" w:rsidRPr="00F049BE" w:rsidRDefault="00375ECE" w:rsidP="00375ECE">
      <w:pPr>
        <w:keepNext/>
        <w:keepLines/>
        <w:pBdr>
          <w:top w:val="single" w:sz="4" w:space="1" w:color="B5C0DF"/>
          <w:left w:val="single" w:sz="4" w:space="4" w:color="B5C0DF"/>
          <w:bottom w:val="single" w:sz="4" w:space="1" w:color="B5C0DF"/>
          <w:right w:val="single" w:sz="4" w:space="4" w:color="B5C0DF"/>
        </w:pBdr>
        <w:shd w:val="clear" w:color="auto" w:fill="DFEBF5"/>
        <w:spacing w:before="40" w:after="0" w:line="259" w:lineRule="auto"/>
        <w:outlineLvl w:val="1"/>
        <w:rPr>
          <w:rFonts w:eastAsia="Times New Roman" w:cs="Calibri"/>
          <w:i/>
          <w:iCs/>
          <w:smallCaps/>
        </w:rPr>
      </w:pPr>
      <w:bookmarkStart w:id="37" w:name="_Toc498895014"/>
      <w:r w:rsidRPr="00F049BE">
        <w:rPr>
          <w:rFonts w:eastAsia="Times New Roman" w:cs="Calibri"/>
          <w:smallCaps/>
        </w:rPr>
        <w:lastRenderedPageBreak/>
        <w:t>Fase 2 Expertise delen</w:t>
      </w:r>
      <w:bookmarkEnd w:id="37"/>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t xml:space="preserve">                     </w:t>
      </w:r>
      <w:r w:rsidRPr="00F049BE">
        <w:rPr>
          <w:rFonts w:eastAsia="Times New Roman" w:cs="Calibri"/>
          <w:i/>
          <w:iCs/>
          <w:smallCaps/>
        </w:rPr>
        <w:t>(examen,  beoordeling school)</w:t>
      </w:r>
    </w:p>
    <w:p w14:paraId="53EA924F" w14:textId="77777777" w:rsidR="00375ECE" w:rsidRPr="00F049BE" w:rsidRDefault="00375ECE" w:rsidP="00375ECE">
      <w:pPr>
        <w:spacing w:after="0" w:line="259" w:lineRule="auto"/>
        <w:rPr>
          <w:rFonts w:eastAsia="Corbel" w:cs="Calibri"/>
          <w:b/>
        </w:rPr>
      </w:pPr>
    </w:p>
    <w:p w14:paraId="68FBC6D3" w14:textId="77777777" w:rsidR="00375ECE" w:rsidRPr="00F049BE" w:rsidRDefault="00375ECE" w:rsidP="00375ECE">
      <w:pPr>
        <w:spacing w:after="0" w:line="259" w:lineRule="auto"/>
        <w:rPr>
          <w:rFonts w:eastAsia="Corbel" w:cs="Calibri"/>
          <w:i/>
          <w:iCs/>
          <w:color w:val="FF0000"/>
        </w:rPr>
      </w:pPr>
      <w:r w:rsidRPr="00F049BE">
        <w:rPr>
          <w:rFonts w:eastAsia="Corbel" w:cs="Calibri"/>
          <w:i/>
          <w:iCs/>
        </w:rPr>
        <w:t>Aan het eind van deze fase heb jij je deskundigheid verder ontwikkeld en ben je op de hoogte van de actuele wet- en regelgeving en de actuele visie op zorg en welzijn. Je deelt je deskundigheid met je collega’s. Je gaat een bijeenkomst organiseren voor je medestudenten en/ of collega’s waarin je je de uitkomsten van je deskundigheidsbevordering gaat presenteren. Dit wordt klassikaal gepresenteerd.</w:t>
      </w:r>
      <w:r w:rsidRPr="00F049BE">
        <w:rPr>
          <w:rFonts w:eastAsia="Corbel" w:cs="Calibri"/>
          <w:i/>
          <w:iCs/>
          <w:color w:val="FF0000"/>
        </w:rPr>
        <w:t xml:space="preserve"> </w:t>
      </w:r>
    </w:p>
    <w:p w14:paraId="1E077C99" w14:textId="77777777" w:rsidR="00375ECE" w:rsidRPr="00F049BE" w:rsidRDefault="00375ECE" w:rsidP="00375ECE">
      <w:pPr>
        <w:spacing w:after="0" w:line="259" w:lineRule="auto"/>
        <w:rPr>
          <w:rFonts w:eastAsia="Corbel" w:cs="Calibri"/>
          <w:i/>
          <w:iCs/>
        </w:rPr>
      </w:pPr>
    </w:p>
    <w:p w14:paraId="2043BB4C" w14:textId="77777777" w:rsidR="00375ECE" w:rsidRPr="00F049BE" w:rsidRDefault="00375ECE" w:rsidP="00375ECE">
      <w:pPr>
        <w:keepNext/>
        <w:keepLines/>
        <w:spacing w:before="40" w:after="0" w:line="259" w:lineRule="auto"/>
        <w:outlineLvl w:val="2"/>
        <w:rPr>
          <w:rFonts w:eastAsia="Times New Roman" w:cs="Calibri"/>
          <w:color w:val="243255"/>
        </w:rPr>
      </w:pPr>
      <w:bookmarkStart w:id="38" w:name="_Toc498895015"/>
      <w:r w:rsidRPr="00F049BE">
        <w:rPr>
          <w:rFonts w:eastAsia="Times New Roman" w:cs="Calibri"/>
          <w:color w:val="243255"/>
        </w:rPr>
        <w:t>Stap 1: Onderwerp</w:t>
      </w:r>
      <w:bookmarkEnd w:id="38"/>
    </w:p>
    <w:p w14:paraId="6175118C"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Het onderwerp moet duidelijk en afgebakend zijn.</w:t>
      </w:r>
    </w:p>
    <w:p w14:paraId="632F17E0" w14:textId="77777777" w:rsidR="00375ECE" w:rsidRPr="00F049BE" w:rsidRDefault="00375ECE" w:rsidP="00375ECE">
      <w:pPr>
        <w:spacing w:after="0" w:line="240" w:lineRule="auto"/>
        <w:ind w:firstLine="360"/>
        <w:rPr>
          <w:rFonts w:eastAsia="Times New Roman" w:cs="Calibri"/>
          <w:lang w:eastAsia="nl-NL"/>
        </w:rPr>
      </w:pPr>
    </w:p>
    <w:p w14:paraId="20B3DB6C" w14:textId="77777777" w:rsidR="00375ECE" w:rsidRPr="00F049BE" w:rsidRDefault="00375ECE" w:rsidP="00375ECE">
      <w:pPr>
        <w:keepNext/>
        <w:keepLines/>
        <w:spacing w:before="40" w:after="0" w:line="259" w:lineRule="auto"/>
        <w:outlineLvl w:val="2"/>
        <w:rPr>
          <w:rFonts w:eastAsia="Times New Roman" w:cs="Calibri"/>
          <w:color w:val="243255"/>
        </w:rPr>
      </w:pPr>
      <w:bookmarkStart w:id="39" w:name="_Toc498895016"/>
      <w:r w:rsidRPr="00F049BE">
        <w:rPr>
          <w:rFonts w:eastAsia="Times New Roman" w:cs="Calibri"/>
          <w:color w:val="243255"/>
        </w:rPr>
        <w:t>Stap 2: Doel</w:t>
      </w:r>
      <w:bookmarkEnd w:id="39"/>
    </w:p>
    <w:p w14:paraId="2EF5790E"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Je maakt duidelijk wat je wilt bereiken. Je collega’s weten aan het eind van de bijeenkomst wat ze moeten weten of kunnen.</w:t>
      </w:r>
    </w:p>
    <w:p w14:paraId="1A31D81E" w14:textId="77777777" w:rsidR="00375ECE" w:rsidRPr="00F049BE" w:rsidRDefault="00375ECE" w:rsidP="00375ECE">
      <w:pPr>
        <w:spacing w:after="0" w:line="240" w:lineRule="auto"/>
        <w:ind w:left="360"/>
        <w:rPr>
          <w:rFonts w:eastAsia="Times New Roman" w:cs="Calibri"/>
          <w:lang w:eastAsia="nl-NL"/>
        </w:rPr>
      </w:pPr>
    </w:p>
    <w:p w14:paraId="053CBC10" w14:textId="77777777" w:rsidR="00375ECE" w:rsidRPr="00F049BE" w:rsidRDefault="00375ECE" w:rsidP="00375ECE">
      <w:pPr>
        <w:keepNext/>
        <w:keepLines/>
        <w:spacing w:before="40" w:after="0" w:line="259" w:lineRule="auto"/>
        <w:outlineLvl w:val="2"/>
        <w:rPr>
          <w:rFonts w:eastAsia="Times New Roman" w:cs="Calibri"/>
          <w:color w:val="243255"/>
        </w:rPr>
      </w:pPr>
      <w:bookmarkStart w:id="40" w:name="_Toc498895017"/>
      <w:r w:rsidRPr="00F049BE">
        <w:rPr>
          <w:rFonts w:eastAsia="Times New Roman" w:cs="Calibri"/>
          <w:color w:val="243255"/>
        </w:rPr>
        <w:t>Stap 3: Doelgroep</w:t>
      </w:r>
      <w:bookmarkEnd w:id="40"/>
    </w:p>
    <w:p w14:paraId="06075808" w14:textId="77777777" w:rsidR="00375ECE" w:rsidRPr="00F049BE" w:rsidRDefault="00375ECE" w:rsidP="00375ECE">
      <w:pPr>
        <w:spacing w:after="0" w:line="240" w:lineRule="auto"/>
        <w:rPr>
          <w:rFonts w:eastAsia="Times New Roman" w:cs="Calibri"/>
          <w:color w:val="FF0000"/>
          <w:lang w:eastAsia="nl-NL"/>
        </w:rPr>
      </w:pPr>
      <w:r w:rsidRPr="00F049BE">
        <w:rPr>
          <w:rFonts w:eastAsia="Times New Roman" w:cs="Calibri"/>
          <w:lang w:eastAsia="nl-NL"/>
        </w:rPr>
        <w:t>Medestudenten UMCG-traject en/ of  collega’s. De presentatie vindt plaats in de klas, waarbij je collega kunt uitnodigen voor je presentatie.</w:t>
      </w:r>
    </w:p>
    <w:p w14:paraId="62C8D072" w14:textId="77777777" w:rsidR="00375ECE" w:rsidRPr="00F049BE" w:rsidRDefault="00375ECE" w:rsidP="00375ECE">
      <w:pPr>
        <w:spacing w:after="0" w:line="240" w:lineRule="auto"/>
        <w:ind w:left="360"/>
        <w:rPr>
          <w:rFonts w:eastAsia="Times New Roman" w:cs="Calibri"/>
          <w:lang w:eastAsia="nl-NL"/>
        </w:rPr>
      </w:pPr>
    </w:p>
    <w:p w14:paraId="4CF17F54" w14:textId="77777777" w:rsidR="00375ECE" w:rsidRPr="00F049BE" w:rsidRDefault="00375ECE" w:rsidP="00375ECE">
      <w:pPr>
        <w:keepNext/>
        <w:keepLines/>
        <w:spacing w:before="40" w:after="0" w:line="259" w:lineRule="auto"/>
        <w:outlineLvl w:val="2"/>
        <w:rPr>
          <w:rFonts w:eastAsia="Times New Roman" w:cs="Calibri"/>
          <w:color w:val="243255"/>
        </w:rPr>
      </w:pPr>
      <w:bookmarkStart w:id="41" w:name="_Toc498895018"/>
      <w:r w:rsidRPr="00F049BE">
        <w:rPr>
          <w:rFonts w:eastAsia="Times New Roman" w:cs="Calibri"/>
          <w:color w:val="243255"/>
        </w:rPr>
        <w:t>Stap 4: Beginsituatie</w:t>
      </w:r>
      <w:bookmarkEnd w:id="41"/>
    </w:p>
    <w:p w14:paraId="67AE9227"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Wat weet je publiek al over het gekozen onderwerp? Hoe pas je de bijeenkomst hierop aan? Krijgt de doelgroep van tevoren al informatie?</w:t>
      </w:r>
    </w:p>
    <w:p w14:paraId="2F29DDCD" w14:textId="77777777" w:rsidR="00375ECE" w:rsidRPr="00F049BE" w:rsidRDefault="00375ECE" w:rsidP="00375ECE">
      <w:pPr>
        <w:spacing w:after="0" w:line="240" w:lineRule="auto"/>
        <w:ind w:left="360"/>
        <w:rPr>
          <w:rFonts w:eastAsia="Times New Roman" w:cs="Calibri"/>
          <w:lang w:eastAsia="nl-NL"/>
        </w:rPr>
      </w:pPr>
    </w:p>
    <w:p w14:paraId="742ED012" w14:textId="77777777" w:rsidR="00375ECE" w:rsidRPr="00F049BE" w:rsidRDefault="00375ECE" w:rsidP="00375ECE">
      <w:pPr>
        <w:keepNext/>
        <w:keepLines/>
        <w:spacing w:before="40" w:after="0" w:line="259" w:lineRule="auto"/>
        <w:outlineLvl w:val="2"/>
        <w:rPr>
          <w:rFonts w:eastAsia="Times New Roman" w:cs="Calibri"/>
          <w:color w:val="243255"/>
        </w:rPr>
      </w:pPr>
      <w:bookmarkStart w:id="42" w:name="_Toc498895019"/>
      <w:r w:rsidRPr="00F049BE">
        <w:rPr>
          <w:rFonts w:eastAsia="Times New Roman" w:cs="Calibri"/>
          <w:color w:val="243255"/>
        </w:rPr>
        <w:t>Stap 5: Werkvormen</w:t>
      </w:r>
      <w:bookmarkEnd w:id="42"/>
      <w:r w:rsidRPr="00F049BE">
        <w:rPr>
          <w:rFonts w:eastAsia="Times New Roman" w:cs="Calibri"/>
          <w:color w:val="243255"/>
        </w:rPr>
        <w:t xml:space="preserve"> </w:t>
      </w:r>
    </w:p>
    <w:p w14:paraId="42F13122"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Bedenk welke werkvormen je tijdens de bijeenkomst wilt gebruiken. Denk hierbij aan rollenspel, discussie, stellingen etc. Hoe ga je het publiek erbij betrekken?</w:t>
      </w:r>
    </w:p>
    <w:p w14:paraId="39F6C316" w14:textId="77777777" w:rsidR="00375ECE" w:rsidRPr="00F049BE" w:rsidRDefault="00375ECE" w:rsidP="00375ECE">
      <w:pPr>
        <w:spacing w:after="0" w:line="240" w:lineRule="auto"/>
        <w:ind w:left="360"/>
        <w:rPr>
          <w:rFonts w:eastAsia="Times New Roman" w:cs="Calibri"/>
          <w:lang w:eastAsia="nl-NL"/>
        </w:rPr>
      </w:pPr>
    </w:p>
    <w:p w14:paraId="4AA705BF" w14:textId="77777777" w:rsidR="00375ECE" w:rsidRPr="00F049BE" w:rsidRDefault="00375ECE" w:rsidP="00375ECE">
      <w:pPr>
        <w:keepNext/>
        <w:keepLines/>
        <w:spacing w:before="40" w:after="0" w:line="259" w:lineRule="auto"/>
        <w:outlineLvl w:val="2"/>
        <w:rPr>
          <w:rFonts w:eastAsia="Times New Roman" w:cs="Calibri"/>
          <w:color w:val="243255"/>
        </w:rPr>
      </w:pPr>
      <w:bookmarkStart w:id="43" w:name="_Toc498895020"/>
      <w:r w:rsidRPr="00F049BE">
        <w:rPr>
          <w:rFonts w:eastAsia="Times New Roman" w:cs="Calibri"/>
          <w:color w:val="243255"/>
        </w:rPr>
        <w:t>Stap 6: Middelen</w:t>
      </w:r>
      <w:bookmarkEnd w:id="43"/>
      <w:r w:rsidRPr="00F049BE">
        <w:rPr>
          <w:rFonts w:eastAsia="Times New Roman" w:cs="Calibri"/>
          <w:color w:val="243255"/>
        </w:rPr>
        <w:t xml:space="preserve"> </w:t>
      </w:r>
    </w:p>
    <w:p w14:paraId="049459AA"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 xml:space="preserve">Bedenk van tevoren welke materialen en middelen je nodig hebt. Controleer voordat de bijeenkomst start of er genoeg is en of het allemaal juist werkt. Zorg voor een alternatief wanneer het materiaal niet werkt. </w:t>
      </w:r>
    </w:p>
    <w:p w14:paraId="4A408A1A" w14:textId="77777777" w:rsidR="00375ECE" w:rsidRPr="00F049BE" w:rsidRDefault="00375ECE" w:rsidP="00375ECE">
      <w:pPr>
        <w:spacing w:after="0" w:line="240" w:lineRule="auto"/>
        <w:ind w:left="360"/>
        <w:rPr>
          <w:rFonts w:eastAsia="Times New Roman" w:cs="Calibri"/>
          <w:lang w:eastAsia="nl-NL"/>
        </w:rPr>
      </w:pPr>
    </w:p>
    <w:p w14:paraId="28FEDBE4" w14:textId="77777777" w:rsidR="00375ECE" w:rsidRPr="00F049BE" w:rsidRDefault="00375ECE" w:rsidP="00375ECE">
      <w:pPr>
        <w:keepNext/>
        <w:keepLines/>
        <w:spacing w:before="40" w:after="0" w:line="259" w:lineRule="auto"/>
        <w:outlineLvl w:val="2"/>
        <w:rPr>
          <w:rFonts w:eastAsia="Times New Roman" w:cs="Calibri"/>
          <w:color w:val="243255"/>
        </w:rPr>
      </w:pPr>
      <w:bookmarkStart w:id="44" w:name="_Toc498895021"/>
      <w:r w:rsidRPr="00F049BE">
        <w:rPr>
          <w:rFonts w:eastAsia="Times New Roman" w:cs="Calibri"/>
          <w:color w:val="243255"/>
        </w:rPr>
        <w:t>Stap 7: Planning en organisatie</w:t>
      </w:r>
      <w:bookmarkEnd w:id="44"/>
    </w:p>
    <w:p w14:paraId="54468880"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 xml:space="preserve">Bedenk in wat voor ruimte je de bijeenkomst gaat organiseren en zorg dat deze ruimte ook beschikbaar is. Nodig eventuele sprekers uit. Zorg ervoor dat het publiek uitgenodigd wordt. </w:t>
      </w:r>
    </w:p>
    <w:p w14:paraId="30EF8C10" w14:textId="77777777" w:rsidR="00375ECE" w:rsidRPr="00F049BE" w:rsidRDefault="00375ECE" w:rsidP="00375ECE">
      <w:pPr>
        <w:spacing w:after="0" w:line="240" w:lineRule="auto"/>
        <w:ind w:left="360"/>
        <w:rPr>
          <w:rFonts w:eastAsia="Times New Roman" w:cs="Calibri"/>
          <w:lang w:eastAsia="nl-NL"/>
        </w:rPr>
      </w:pPr>
    </w:p>
    <w:p w14:paraId="70DD1B6D" w14:textId="77777777" w:rsidR="00375ECE" w:rsidRPr="00F049BE" w:rsidRDefault="00375ECE" w:rsidP="00375ECE">
      <w:pPr>
        <w:keepNext/>
        <w:keepLines/>
        <w:spacing w:before="40" w:after="0" w:line="259" w:lineRule="auto"/>
        <w:outlineLvl w:val="2"/>
        <w:rPr>
          <w:rFonts w:eastAsia="Times New Roman" w:cs="Calibri"/>
          <w:color w:val="243255"/>
        </w:rPr>
      </w:pPr>
      <w:bookmarkStart w:id="45" w:name="_Toc498895022"/>
      <w:r w:rsidRPr="00F049BE">
        <w:rPr>
          <w:rFonts w:eastAsia="Times New Roman" w:cs="Calibri"/>
          <w:color w:val="243255"/>
        </w:rPr>
        <w:t>Stap 8: Evaluatie</w:t>
      </w:r>
      <w:bookmarkEnd w:id="45"/>
    </w:p>
    <w:p w14:paraId="6D7207BA"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Bedenk hoe je de bijeenkomst gaat evalueren met het publiek. Is de doelstelling bereikt?</w:t>
      </w:r>
    </w:p>
    <w:p w14:paraId="4A9F5066" w14:textId="77777777" w:rsidR="00375ECE" w:rsidRPr="00F049BE" w:rsidRDefault="00375ECE" w:rsidP="00375ECE">
      <w:pPr>
        <w:spacing w:after="0" w:line="259" w:lineRule="auto"/>
        <w:rPr>
          <w:rFonts w:eastAsia="Corbel" w:cs="Calibri"/>
        </w:rPr>
      </w:pPr>
    </w:p>
    <w:p w14:paraId="5CDC2D33" w14:textId="77777777" w:rsidR="00375ECE" w:rsidRPr="00F049BE" w:rsidRDefault="00375ECE" w:rsidP="00375ECE">
      <w:pPr>
        <w:spacing w:after="0" w:line="259" w:lineRule="auto"/>
        <w:rPr>
          <w:rFonts w:eastAsia="Corbel" w:cs="Calibri"/>
        </w:rPr>
      </w:pPr>
      <w:r w:rsidRPr="00F049BE">
        <w:rPr>
          <w:rFonts w:eastAsia="Corbel" w:cs="Calibri"/>
        </w:rPr>
        <w:t>Aan het eind van deze fase wordt het examen B1-K2-W1 beoordeeld.</w:t>
      </w:r>
    </w:p>
    <w:p w14:paraId="05BED6B2" w14:textId="77777777" w:rsidR="00375ECE" w:rsidRPr="00F049BE" w:rsidRDefault="00375ECE" w:rsidP="00375ECE">
      <w:pPr>
        <w:spacing w:after="160" w:line="259" w:lineRule="auto"/>
        <w:rPr>
          <w:rFonts w:eastAsia="Times New Roman" w:cs="Calibri"/>
          <w:smallCaps/>
        </w:rPr>
      </w:pPr>
      <w:bookmarkStart w:id="46" w:name="_Toc498895023"/>
      <w:r w:rsidRPr="00F049BE">
        <w:rPr>
          <w:rFonts w:eastAsia="Corbel" w:cs="Calibri"/>
        </w:rPr>
        <w:br w:type="page"/>
      </w:r>
      <w:bookmarkEnd w:id="46"/>
    </w:p>
    <w:p w14:paraId="053F23FD" w14:textId="09376F7D" w:rsidR="00375ECE" w:rsidRPr="00F049BE" w:rsidRDefault="00375ECE" w:rsidP="00375ECE">
      <w:pPr>
        <w:keepNext/>
        <w:keepLines/>
        <w:pBdr>
          <w:top w:val="single" w:sz="4" w:space="1" w:color="B5C0DF"/>
          <w:left w:val="single" w:sz="4" w:space="4" w:color="B5C0DF"/>
          <w:bottom w:val="single" w:sz="4" w:space="1" w:color="B5C0DF"/>
          <w:right w:val="single" w:sz="4" w:space="4" w:color="B5C0DF"/>
        </w:pBdr>
        <w:shd w:val="clear" w:color="auto" w:fill="DFEBF5"/>
        <w:spacing w:before="40" w:after="0" w:line="259" w:lineRule="auto"/>
        <w:outlineLvl w:val="1"/>
        <w:rPr>
          <w:rFonts w:eastAsia="Times New Roman" w:cs="Calibri"/>
          <w:i/>
          <w:iCs/>
          <w:smallCaps/>
        </w:rPr>
      </w:pPr>
      <w:bookmarkStart w:id="47" w:name="_Toc498895024"/>
      <w:r w:rsidRPr="00F049BE">
        <w:rPr>
          <w:rFonts w:eastAsia="Times New Roman" w:cs="Calibri"/>
          <w:smallCaps/>
        </w:rPr>
        <w:lastRenderedPageBreak/>
        <w:t>Fase</w:t>
      </w:r>
      <w:bookmarkEnd w:id="47"/>
      <w:r w:rsidR="000D0923">
        <w:rPr>
          <w:rFonts w:eastAsia="Times New Roman" w:cs="Calibri"/>
          <w:smallCaps/>
        </w:rPr>
        <w:t xml:space="preserve"> </w:t>
      </w:r>
      <w:r w:rsidRPr="00F049BE">
        <w:rPr>
          <w:rFonts w:eastAsia="Times New Roman" w:cs="Calibri"/>
          <w:smallCaps/>
        </w:rPr>
        <w:t xml:space="preserve">3  </w:t>
      </w:r>
      <w:bookmarkStart w:id="48" w:name="_Hlk62396142"/>
      <w:r w:rsidRPr="00F049BE">
        <w:rPr>
          <w:rFonts w:eastAsia="Times New Roman" w:cs="Calibri"/>
          <w:smallCaps/>
        </w:rPr>
        <w:t>opstellen  plan van aanpak verbeterplan</w:t>
      </w:r>
      <w:bookmarkEnd w:id="48"/>
      <w:r w:rsidRPr="00F049BE">
        <w:rPr>
          <w:rFonts w:eastAsia="Times New Roman" w:cs="Calibri"/>
          <w:smallCaps/>
        </w:rPr>
        <w:tab/>
        <w:t xml:space="preserve">                     </w:t>
      </w:r>
      <w:r w:rsidRPr="00F049BE">
        <w:rPr>
          <w:rFonts w:eastAsia="Times New Roman" w:cs="Calibri"/>
          <w:i/>
          <w:iCs/>
          <w:smallCaps/>
        </w:rPr>
        <w:t>(nodig voor de Go, beoordeling school en  BPV)</w:t>
      </w:r>
    </w:p>
    <w:p w14:paraId="625452A9" w14:textId="77777777" w:rsidR="00375ECE" w:rsidRPr="00F049BE" w:rsidRDefault="00375ECE" w:rsidP="00375ECE">
      <w:pPr>
        <w:spacing w:after="0" w:line="259" w:lineRule="auto"/>
        <w:rPr>
          <w:rFonts w:eastAsia="Corbel" w:cs="Calibri"/>
          <w:color w:val="404040"/>
        </w:rPr>
      </w:pPr>
    </w:p>
    <w:p w14:paraId="57F40E9C" w14:textId="77777777" w:rsidR="00375ECE" w:rsidRPr="00F049BE" w:rsidRDefault="00375ECE" w:rsidP="00375ECE">
      <w:pPr>
        <w:spacing w:after="0" w:line="240" w:lineRule="auto"/>
        <w:rPr>
          <w:rFonts w:eastAsia="Times New Roman" w:cs="Calibri"/>
          <w:i/>
          <w:iCs/>
          <w:lang w:eastAsia="nl-NL"/>
        </w:rPr>
      </w:pPr>
      <w:r w:rsidRPr="00F049BE">
        <w:rPr>
          <w:rFonts w:eastAsia="Times New Roman" w:cs="Calibri"/>
          <w:i/>
          <w:iCs/>
          <w:lang w:eastAsia="nl-NL"/>
        </w:rPr>
        <w:t xml:space="preserve">In deze fase ga je starten met het bevorderen en bewaken van de kwaliteitszorg. Hierbij ga je met een aanbeveling uit je verslag door en maak je een plan van aanpak voor een verbetertraject. Je maakt bij het opstellen van het verbeterplan ook gebruik van ander wetenschappelijk onderzoek ( Evidence Based Practice). </w:t>
      </w:r>
    </w:p>
    <w:p w14:paraId="48E1621E" w14:textId="77777777" w:rsidR="00375ECE" w:rsidRPr="00F049BE" w:rsidRDefault="00375ECE" w:rsidP="00375ECE">
      <w:pPr>
        <w:spacing w:after="0" w:line="240" w:lineRule="auto"/>
        <w:rPr>
          <w:rFonts w:eastAsia="Times New Roman" w:cs="Calibri"/>
          <w:lang w:eastAsia="nl-NL"/>
        </w:rPr>
      </w:pPr>
    </w:p>
    <w:p w14:paraId="097E04E0" w14:textId="77777777" w:rsidR="00375ECE" w:rsidRPr="00F049BE" w:rsidRDefault="00375ECE" w:rsidP="00375ECE">
      <w:pPr>
        <w:keepNext/>
        <w:keepLines/>
        <w:spacing w:before="40" w:after="0" w:line="259" w:lineRule="auto"/>
        <w:outlineLvl w:val="2"/>
        <w:rPr>
          <w:rFonts w:eastAsia="Times New Roman" w:cs="Calibri"/>
          <w:color w:val="243255"/>
        </w:rPr>
      </w:pPr>
      <w:bookmarkStart w:id="49" w:name="_Toc498894413"/>
      <w:bookmarkStart w:id="50" w:name="_Toc498895025"/>
      <w:r w:rsidRPr="00F049BE">
        <w:rPr>
          <w:rFonts w:eastAsia="Times New Roman" w:cs="Calibri"/>
          <w:color w:val="243255"/>
        </w:rPr>
        <w:t>Stap 1</w:t>
      </w:r>
      <w:bookmarkEnd w:id="49"/>
      <w:bookmarkEnd w:id="50"/>
    </w:p>
    <w:p w14:paraId="428DAF09" w14:textId="77777777" w:rsidR="00375ECE" w:rsidRPr="00036C94" w:rsidRDefault="00375ECE" w:rsidP="00375ECE">
      <w:pPr>
        <w:spacing w:after="0" w:line="240" w:lineRule="auto"/>
        <w:rPr>
          <w:rFonts w:eastAsia="Times New Roman" w:cs="Calibri"/>
          <w:lang w:eastAsia="nl-NL"/>
        </w:rPr>
      </w:pPr>
      <w:r w:rsidRPr="00036C94">
        <w:rPr>
          <w:rFonts w:eastAsia="Times New Roman" w:cs="Calibri"/>
          <w:lang w:eastAsia="nl-NL"/>
        </w:rPr>
        <w:t>Kies uit je verslag een aanbeveling die je verder wilt gaan uitwerken voor dit verbeterplan. Je start met een inleiding waarom je hebt gekozen voor het onderwerp en hoe je tot de aanbeveling bent gekomen uit je verslag van je deskundigheidsbevordering.</w:t>
      </w:r>
    </w:p>
    <w:p w14:paraId="5080C5CF"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Daarna start je met de beschrijving van je plan van aanpak voor het verbetertraject in deze fase.</w:t>
      </w:r>
    </w:p>
    <w:p w14:paraId="7731725C" w14:textId="77777777" w:rsidR="00375ECE" w:rsidRPr="00F049BE" w:rsidRDefault="00375ECE" w:rsidP="00375ECE">
      <w:pPr>
        <w:spacing w:after="0" w:line="240" w:lineRule="auto"/>
        <w:rPr>
          <w:rFonts w:eastAsia="Times New Roman" w:cs="Calibri"/>
          <w:lang w:eastAsia="nl-NL"/>
        </w:rPr>
      </w:pPr>
    </w:p>
    <w:p w14:paraId="3EFD1D4C" w14:textId="77777777" w:rsidR="00375ECE" w:rsidRPr="00F049BE" w:rsidRDefault="00375ECE" w:rsidP="00375ECE">
      <w:pPr>
        <w:keepNext/>
        <w:keepLines/>
        <w:spacing w:before="40" w:after="0" w:line="259" w:lineRule="auto"/>
        <w:outlineLvl w:val="2"/>
        <w:rPr>
          <w:rFonts w:eastAsia="Times New Roman" w:cs="Calibri"/>
          <w:color w:val="243255"/>
        </w:rPr>
      </w:pPr>
      <w:bookmarkStart w:id="51" w:name="_Toc498894414"/>
      <w:bookmarkStart w:id="52" w:name="_Toc498895026"/>
      <w:r w:rsidRPr="00F049BE">
        <w:rPr>
          <w:rFonts w:eastAsia="Times New Roman" w:cs="Calibri"/>
          <w:color w:val="243255"/>
        </w:rPr>
        <w:t>Stap 2</w:t>
      </w:r>
      <w:bookmarkEnd w:id="51"/>
      <w:bookmarkEnd w:id="52"/>
    </w:p>
    <w:p w14:paraId="0F59B96A"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 xml:space="preserve">Analyseer de huidige situatie. Wat is de oorzaak voor het ontstaan van het probleem? </w:t>
      </w:r>
    </w:p>
    <w:p w14:paraId="002AD1F5" w14:textId="77777777" w:rsidR="00375ECE" w:rsidRPr="00F049BE" w:rsidRDefault="00375ECE" w:rsidP="00375ECE">
      <w:pPr>
        <w:spacing w:after="0" w:line="240" w:lineRule="auto"/>
        <w:rPr>
          <w:rFonts w:eastAsia="Times New Roman" w:cs="Calibri"/>
          <w:lang w:eastAsia="nl-NL"/>
        </w:rPr>
      </w:pPr>
    </w:p>
    <w:p w14:paraId="05C54B32" w14:textId="77777777" w:rsidR="00375ECE" w:rsidRPr="00F049BE" w:rsidRDefault="00375ECE" w:rsidP="00375ECE">
      <w:pPr>
        <w:keepNext/>
        <w:keepLines/>
        <w:spacing w:before="40" w:after="0" w:line="259" w:lineRule="auto"/>
        <w:outlineLvl w:val="2"/>
        <w:rPr>
          <w:rFonts w:eastAsia="Times New Roman" w:cs="Calibri"/>
          <w:color w:val="243255"/>
        </w:rPr>
      </w:pPr>
      <w:bookmarkStart w:id="53" w:name="_Toc498894415"/>
      <w:bookmarkStart w:id="54" w:name="_Toc498895027"/>
      <w:r w:rsidRPr="00F049BE">
        <w:rPr>
          <w:rFonts w:eastAsia="Times New Roman" w:cs="Calibri"/>
          <w:color w:val="243255"/>
        </w:rPr>
        <w:t>Stap 3</w:t>
      </w:r>
      <w:bookmarkEnd w:id="53"/>
      <w:bookmarkEnd w:id="54"/>
    </w:p>
    <w:p w14:paraId="7CE27090"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Beschrijf wat je wilt bereiken en wat daardoor in positieve zin zal veranderen in de huidige situatie</w:t>
      </w:r>
    </w:p>
    <w:p w14:paraId="160543C1"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om de gewenste situatie te kunnen vaststellen en maak  gebruik van onderstaande punten:</w:t>
      </w:r>
    </w:p>
    <w:p w14:paraId="630504F9" w14:textId="77777777" w:rsidR="00375ECE" w:rsidRPr="00F049BE" w:rsidRDefault="00375ECE" w:rsidP="00080BC3">
      <w:pPr>
        <w:numPr>
          <w:ilvl w:val="0"/>
          <w:numId w:val="21"/>
        </w:numPr>
        <w:spacing w:after="0" w:line="240" w:lineRule="auto"/>
        <w:ind w:left="426"/>
        <w:rPr>
          <w:rFonts w:eastAsia="Times New Roman" w:cs="Calibri"/>
          <w:lang w:eastAsia="nl-NL"/>
        </w:rPr>
      </w:pPr>
      <w:r w:rsidRPr="00F049BE">
        <w:rPr>
          <w:rFonts w:eastAsia="Times New Roman" w:cs="Calibri"/>
          <w:lang w:eastAsia="nl-NL"/>
        </w:rPr>
        <w:t>wensen van de patiënt en/of collega’s;</w:t>
      </w:r>
    </w:p>
    <w:p w14:paraId="529CB7B2" w14:textId="77777777" w:rsidR="00375ECE" w:rsidRPr="00F049BE" w:rsidRDefault="00375ECE" w:rsidP="00080BC3">
      <w:pPr>
        <w:numPr>
          <w:ilvl w:val="0"/>
          <w:numId w:val="21"/>
        </w:numPr>
        <w:spacing w:after="0" w:line="240" w:lineRule="auto"/>
        <w:ind w:left="426"/>
        <w:rPr>
          <w:rFonts w:eastAsia="Times New Roman" w:cs="Calibri"/>
          <w:lang w:eastAsia="nl-NL"/>
        </w:rPr>
      </w:pPr>
      <w:r w:rsidRPr="00F049BE">
        <w:rPr>
          <w:rFonts w:eastAsia="Times New Roman" w:cs="Calibri"/>
          <w:lang w:eastAsia="nl-NL"/>
        </w:rPr>
        <w:t>opvattingen vanuit de theorie en/of beroepsnormen (dit haal je uit je verslag, gemaakt in fase1);</w:t>
      </w:r>
    </w:p>
    <w:p w14:paraId="61400F70" w14:textId="77777777" w:rsidR="00375ECE" w:rsidRPr="00F049BE" w:rsidRDefault="00375ECE" w:rsidP="00080BC3">
      <w:pPr>
        <w:numPr>
          <w:ilvl w:val="0"/>
          <w:numId w:val="21"/>
        </w:numPr>
        <w:spacing w:after="0" w:line="240" w:lineRule="auto"/>
        <w:ind w:left="426"/>
        <w:rPr>
          <w:rFonts w:eastAsia="Times New Roman" w:cs="Calibri"/>
          <w:lang w:eastAsia="nl-NL"/>
        </w:rPr>
      </w:pPr>
      <w:r w:rsidRPr="00F049BE">
        <w:rPr>
          <w:rFonts w:eastAsia="Times New Roman" w:cs="Calibri"/>
          <w:lang w:eastAsia="nl-NL"/>
        </w:rPr>
        <w:t>visie, regels, afspraken en/of doelen van het UMCG;</w:t>
      </w:r>
    </w:p>
    <w:p w14:paraId="719D2B7A" w14:textId="77777777" w:rsidR="00375ECE" w:rsidRPr="00F049BE" w:rsidRDefault="00375ECE" w:rsidP="00080BC3">
      <w:pPr>
        <w:numPr>
          <w:ilvl w:val="0"/>
          <w:numId w:val="21"/>
        </w:numPr>
        <w:spacing w:after="0" w:line="240" w:lineRule="auto"/>
        <w:ind w:left="426"/>
        <w:rPr>
          <w:rFonts w:eastAsia="Times New Roman" w:cs="Calibri"/>
          <w:lang w:eastAsia="nl-NL"/>
        </w:rPr>
      </w:pPr>
      <w:r w:rsidRPr="00F049BE">
        <w:rPr>
          <w:rFonts w:eastAsia="Times New Roman" w:cs="Calibri"/>
          <w:lang w:eastAsia="nl-NL"/>
        </w:rPr>
        <w:t>CAO, Arbowet, wet BIG, WGBO of andere wetgeving;</w:t>
      </w:r>
    </w:p>
    <w:p w14:paraId="3599E7D3" w14:textId="77777777" w:rsidR="00375ECE" w:rsidRPr="00F049BE" w:rsidRDefault="00375ECE" w:rsidP="00080BC3">
      <w:pPr>
        <w:numPr>
          <w:ilvl w:val="0"/>
          <w:numId w:val="21"/>
        </w:numPr>
        <w:spacing w:after="0" w:line="240" w:lineRule="auto"/>
        <w:ind w:left="426"/>
        <w:rPr>
          <w:rFonts w:eastAsia="Times New Roman" w:cs="Calibri"/>
          <w:lang w:eastAsia="nl-NL"/>
        </w:rPr>
      </w:pPr>
      <w:r w:rsidRPr="00F049BE">
        <w:rPr>
          <w:rFonts w:eastAsia="Times New Roman" w:cs="Calibri"/>
          <w:lang w:eastAsia="nl-NL"/>
        </w:rPr>
        <w:t>criteria waaraan de zorg moet voldoen, denk aan: protocollen, uitspraken van de beroepsgroep e.d.);</w:t>
      </w:r>
    </w:p>
    <w:p w14:paraId="6C5F50E8" w14:textId="77777777" w:rsidR="00375ECE" w:rsidRPr="00F049BE" w:rsidRDefault="00375ECE" w:rsidP="00080BC3">
      <w:pPr>
        <w:numPr>
          <w:ilvl w:val="0"/>
          <w:numId w:val="21"/>
        </w:numPr>
        <w:spacing w:after="0" w:line="240" w:lineRule="auto"/>
        <w:ind w:left="426"/>
        <w:rPr>
          <w:rFonts w:eastAsia="Times New Roman" w:cs="Calibri"/>
          <w:lang w:eastAsia="nl-NL"/>
        </w:rPr>
      </w:pPr>
      <w:r w:rsidRPr="00F049BE">
        <w:rPr>
          <w:rFonts w:eastAsia="Times New Roman" w:cs="Calibri"/>
          <w:lang w:eastAsia="nl-NL"/>
        </w:rPr>
        <w:t>welke stappen zijn er reeds genomen door de organisatie;</w:t>
      </w:r>
    </w:p>
    <w:p w14:paraId="1FAFCA85" w14:textId="77777777" w:rsidR="00375ECE" w:rsidRPr="00F049BE" w:rsidRDefault="00375ECE" w:rsidP="00080BC3">
      <w:pPr>
        <w:numPr>
          <w:ilvl w:val="0"/>
          <w:numId w:val="21"/>
        </w:numPr>
        <w:spacing w:after="0" w:line="240" w:lineRule="auto"/>
        <w:ind w:left="426"/>
        <w:rPr>
          <w:rFonts w:eastAsia="Times New Roman" w:cs="Calibri"/>
          <w:lang w:eastAsia="nl-NL"/>
        </w:rPr>
      </w:pPr>
      <w:r w:rsidRPr="00F049BE">
        <w:rPr>
          <w:rFonts w:eastAsia="Times New Roman" w:cs="Calibri"/>
          <w:lang w:eastAsia="nl-NL"/>
        </w:rPr>
        <w:t xml:space="preserve">welke </w:t>
      </w:r>
      <w:proofErr w:type="spellStart"/>
      <w:r w:rsidRPr="00F049BE">
        <w:rPr>
          <w:rFonts w:eastAsia="Times New Roman" w:cs="Calibri"/>
          <w:lang w:eastAsia="nl-NL"/>
        </w:rPr>
        <w:t>evidence-based</w:t>
      </w:r>
      <w:proofErr w:type="spellEnd"/>
      <w:r w:rsidRPr="00F049BE">
        <w:rPr>
          <w:rFonts w:eastAsia="Times New Roman" w:cs="Calibri"/>
          <w:lang w:eastAsia="nl-NL"/>
        </w:rPr>
        <w:t xml:space="preserve"> en actuele artikelen zijn hierover;</w:t>
      </w:r>
    </w:p>
    <w:p w14:paraId="35F91C12" w14:textId="77777777" w:rsidR="00375ECE" w:rsidRPr="00F049BE" w:rsidRDefault="00375ECE" w:rsidP="00080BC3">
      <w:pPr>
        <w:numPr>
          <w:ilvl w:val="0"/>
          <w:numId w:val="21"/>
        </w:numPr>
        <w:spacing w:after="0" w:line="240" w:lineRule="auto"/>
        <w:ind w:left="426"/>
        <w:rPr>
          <w:rFonts w:eastAsia="Times New Roman" w:cs="Calibri"/>
          <w:lang w:eastAsia="nl-NL"/>
        </w:rPr>
      </w:pPr>
      <w:r w:rsidRPr="00F049BE">
        <w:rPr>
          <w:rFonts w:eastAsia="Times New Roman" w:cs="Calibri"/>
          <w:lang w:eastAsia="nl-NL"/>
        </w:rPr>
        <w:t>vermeld je gebruikte bronnen.</w:t>
      </w:r>
    </w:p>
    <w:p w14:paraId="30B6AA85" w14:textId="77777777" w:rsidR="00375ECE" w:rsidRPr="00F049BE" w:rsidRDefault="00375ECE" w:rsidP="00375ECE">
      <w:pPr>
        <w:spacing w:after="0" w:line="240" w:lineRule="auto"/>
        <w:rPr>
          <w:rFonts w:eastAsia="Times New Roman" w:cs="Calibri"/>
          <w:lang w:eastAsia="nl-NL"/>
        </w:rPr>
      </w:pPr>
    </w:p>
    <w:p w14:paraId="6AB86AD5" w14:textId="77777777" w:rsidR="00375ECE" w:rsidRPr="00F049BE" w:rsidRDefault="00375ECE" w:rsidP="00375ECE">
      <w:pPr>
        <w:keepNext/>
        <w:keepLines/>
        <w:spacing w:before="40" w:after="0" w:line="259" w:lineRule="auto"/>
        <w:outlineLvl w:val="2"/>
        <w:rPr>
          <w:rFonts w:eastAsia="Times New Roman" w:cs="Calibri"/>
          <w:color w:val="243255"/>
        </w:rPr>
      </w:pPr>
      <w:bookmarkStart w:id="55" w:name="_Toc498894416"/>
      <w:bookmarkStart w:id="56" w:name="_Toc498895028"/>
      <w:r w:rsidRPr="00F049BE">
        <w:rPr>
          <w:rFonts w:eastAsia="Times New Roman" w:cs="Calibri"/>
          <w:color w:val="243255"/>
        </w:rPr>
        <w:t>Stap 4</w:t>
      </w:r>
      <w:bookmarkEnd w:id="55"/>
      <w:bookmarkEnd w:id="56"/>
    </w:p>
    <w:p w14:paraId="3FE76843"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Is datgene wat je wilt bereiken in de reële praktijksituatie daadwerkelijk haalbaar? Verwerk je argumenten: waarom wel/niet/gedeeltelijk haalbaar. Bevraag hiervoor je collega’s en je medestudenten. Omschrijf wat jouw rol zou kunnen zijn in de uitvoer en hoe je collega’s zou kunnen stimuleren mee te werken. Welke knelpunten zou je kunnen verwachten?</w:t>
      </w:r>
    </w:p>
    <w:p w14:paraId="2B97A7FC" w14:textId="77777777" w:rsidR="00375ECE" w:rsidRPr="00F049BE" w:rsidRDefault="00375ECE" w:rsidP="00375ECE">
      <w:pPr>
        <w:spacing w:after="0" w:line="240" w:lineRule="auto"/>
        <w:rPr>
          <w:rFonts w:eastAsia="Times New Roman" w:cs="Calibri"/>
          <w:lang w:eastAsia="nl-NL"/>
        </w:rPr>
      </w:pPr>
    </w:p>
    <w:p w14:paraId="7414399F" w14:textId="77777777" w:rsidR="00375ECE" w:rsidRPr="00F049BE" w:rsidRDefault="00375ECE" w:rsidP="00375ECE">
      <w:pPr>
        <w:keepNext/>
        <w:keepLines/>
        <w:spacing w:before="40" w:after="0" w:line="259" w:lineRule="auto"/>
        <w:outlineLvl w:val="2"/>
        <w:rPr>
          <w:rFonts w:eastAsia="Times New Roman" w:cs="Calibri"/>
          <w:color w:val="243255"/>
        </w:rPr>
      </w:pPr>
      <w:bookmarkStart w:id="57" w:name="_Toc498894417"/>
      <w:bookmarkStart w:id="58" w:name="_Toc498895029"/>
      <w:r w:rsidRPr="00F049BE">
        <w:rPr>
          <w:rFonts w:eastAsia="Times New Roman" w:cs="Calibri"/>
          <w:color w:val="243255"/>
        </w:rPr>
        <w:t>Stap 5</w:t>
      </w:r>
      <w:bookmarkEnd w:id="57"/>
      <w:bookmarkEnd w:id="58"/>
    </w:p>
    <w:p w14:paraId="46F3891D"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Schrijf je voorstellen tot kwaliteitsverbetering op.</w:t>
      </w:r>
    </w:p>
    <w:p w14:paraId="07DFFD39" w14:textId="77777777" w:rsidR="00375ECE" w:rsidRPr="00F049BE" w:rsidRDefault="00375ECE" w:rsidP="00375ECE">
      <w:pPr>
        <w:spacing w:after="0" w:line="240" w:lineRule="auto"/>
        <w:rPr>
          <w:rFonts w:eastAsia="Times New Roman" w:cs="Calibri"/>
          <w:lang w:eastAsia="nl-NL"/>
        </w:rPr>
      </w:pPr>
    </w:p>
    <w:p w14:paraId="37022576" w14:textId="77777777" w:rsidR="00375ECE" w:rsidRPr="00F049BE" w:rsidRDefault="00375ECE" w:rsidP="00375ECE">
      <w:pPr>
        <w:keepNext/>
        <w:keepLines/>
        <w:spacing w:before="40" w:after="0" w:line="259" w:lineRule="auto"/>
        <w:outlineLvl w:val="2"/>
        <w:rPr>
          <w:rFonts w:eastAsia="Times New Roman" w:cs="Calibri"/>
          <w:color w:val="243255"/>
        </w:rPr>
      </w:pPr>
      <w:bookmarkStart w:id="59" w:name="_Toc498894418"/>
      <w:bookmarkStart w:id="60" w:name="_Toc498895030"/>
      <w:r w:rsidRPr="00F049BE">
        <w:rPr>
          <w:rFonts w:eastAsia="Times New Roman" w:cs="Calibri"/>
          <w:color w:val="243255"/>
        </w:rPr>
        <w:t>Stap 6</w:t>
      </w:r>
      <w:bookmarkEnd w:id="59"/>
      <w:bookmarkEnd w:id="60"/>
    </w:p>
    <w:p w14:paraId="6863EAB8"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Maak inzichtelijk hoe je de kwaliteitsverbetering wilt uitvoeren aan de hand van een tijdspad:</w:t>
      </w:r>
    </w:p>
    <w:p w14:paraId="5C30804A" w14:textId="77777777" w:rsidR="00375ECE" w:rsidRPr="00A10C3C" w:rsidRDefault="00375ECE" w:rsidP="00080BC3">
      <w:pPr>
        <w:pStyle w:val="Lijstalinea"/>
        <w:numPr>
          <w:ilvl w:val="0"/>
          <w:numId w:val="28"/>
        </w:numPr>
        <w:spacing w:after="0" w:line="240" w:lineRule="auto"/>
        <w:rPr>
          <w:rFonts w:eastAsia="Times New Roman" w:cs="Calibri"/>
          <w:lang w:eastAsia="nl-NL"/>
        </w:rPr>
      </w:pPr>
      <w:r w:rsidRPr="00A10C3C">
        <w:rPr>
          <w:rFonts w:eastAsia="Times New Roman" w:cs="Calibri"/>
          <w:lang w:eastAsia="nl-NL"/>
        </w:rPr>
        <w:t>wie;</w:t>
      </w:r>
    </w:p>
    <w:p w14:paraId="4BB682DB" w14:textId="77777777" w:rsidR="00375ECE" w:rsidRPr="00A10C3C" w:rsidRDefault="00375ECE" w:rsidP="00080BC3">
      <w:pPr>
        <w:pStyle w:val="Lijstalinea"/>
        <w:numPr>
          <w:ilvl w:val="0"/>
          <w:numId w:val="28"/>
        </w:numPr>
        <w:spacing w:after="0" w:line="240" w:lineRule="auto"/>
        <w:rPr>
          <w:rFonts w:eastAsia="Times New Roman" w:cs="Calibri"/>
          <w:lang w:eastAsia="nl-NL"/>
        </w:rPr>
      </w:pPr>
      <w:r w:rsidRPr="00A10C3C">
        <w:rPr>
          <w:rFonts w:eastAsia="Times New Roman" w:cs="Calibri"/>
          <w:lang w:eastAsia="nl-NL"/>
        </w:rPr>
        <w:t>wat;</w:t>
      </w:r>
    </w:p>
    <w:p w14:paraId="33C6DB95" w14:textId="77777777" w:rsidR="00375ECE" w:rsidRPr="00A10C3C" w:rsidRDefault="00375ECE" w:rsidP="00080BC3">
      <w:pPr>
        <w:pStyle w:val="Lijstalinea"/>
        <w:numPr>
          <w:ilvl w:val="0"/>
          <w:numId w:val="28"/>
        </w:numPr>
        <w:spacing w:after="0" w:line="240" w:lineRule="auto"/>
        <w:rPr>
          <w:rFonts w:eastAsia="Times New Roman" w:cs="Calibri"/>
          <w:lang w:eastAsia="nl-NL"/>
        </w:rPr>
      </w:pPr>
      <w:r w:rsidRPr="00A10C3C">
        <w:rPr>
          <w:rFonts w:eastAsia="Times New Roman" w:cs="Calibri"/>
          <w:lang w:eastAsia="nl-NL"/>
        </w:rPr>
        <w:t>waar;</w:t>
      </w:r>
    </w:p>
    <w:p w14:paraId="6EE2BCAA" w14:textId="77777777" w:rsidR="00375ECE" w:rsidRPr="00A10C3C" w:rsidRDefault="00375ECE" w:rsidP="00080BC3">
      <w:pPr>
        <w:pStyle w:val="Lijstalinea"/>
        <w:numPr>
          <w:ilvl w:val="0"/>
          <w:numId w:val="28"/>
        </w:numPr>
        <w:spacing w:after="0" w:line="240" w:lineRule="auto"/>
        <w:rPr>
          <w:rFonts w:eastAsia="Times New Roman" w:cs="Calibri"/>
          <w:lang w:eastAsia="nl-NL"/>
        </w:rPr>
      </w:pPr>
      <w:r w:rsidRPr="00A10C3C">
        <w:rPr>
          <w:rFonts w:eastAsia="Times New Roman" w:cs="Calibri"/>
          <w:lang w:eastAsia="nl-NL"/>
        </w:rPr>
        <w:t>wanneer;</w:t>
      </w:r>
    </w:p>
    <w:p w14:paraId="0B6CC849" w14:textId="77777777" w:rsidR="00375ECE" w:rsidRPr="00A10C3C" w:rsidRDefault="00375ECE" w:rsidP="00080BC3">
      <w:pPr>
        <w:pStyle w:val="Lijstalinea"/>
        <w:numPr>
          <w:ilvl w:val="0"/>
          <w:numId w:val="28"/>
        </w:numPr>
        <w:spacing w:after="0" w:line="240" w:lineRule="auto"/>
        <w:rPr>
          <w:rFonts w:eastAsia="Times New Roman" w:cs="Calibri"/>
          <w:lang w:eastAsia="nl-NL"/>
        </w:rPr>
      </w:pPr>
      <w:r w:rsidRPr="00A10C3C">
        <w:rPr>
          <w:rFonts w:eastAsia="Times New Roman" w:cs="Calibri"/>
          <w:lang w:eastAsia="nl-NL"/>
        </w:rPr>
        <w:t>waarom;</w:t>
      </w:r>
    </w:p>
    <w:p w14:paraId="674C5C2D" w14:textId="77777777" w:rsidR="00375ECE" w:rsidRPr="00A10C3C" w:rsidRDefault="00375ECE" w:rsidP="00080BC3">
      <w:pPr>
        <w:pStyle w:val="Lijstalinea"/>
        <w:numPr>
          <w:ilvl w:val="0"/>
          <w:numId w:val="28"/>
        </w:numPr>
        <w:spacing w:after="0" w:line="240" w:lineRule="auto"/>
        <w:rPr>
          <w:rFonts w:eastAsia="Times New Roman" w:cs="Calibri"/>
          <w:lang w:eastAsia="nl-NL"/>
        </w:rPr>
      </w:pPr>
      <w:r w:rsidRPr="00A10C3C">
        <w:rPr>
          <w:rFonts w:eastAsia="Times New Roman" w:cs="Calibri"/>
          <w:lang w:eastAsia="nl-NL"/>
        </w:rPr>
        <w:t>en hoe?</w:t>
      </w:r>
    </w:p>
    <w:p w14:paraId="77792B5F" w14:textId="77777777" w:rsidR="00375ECE" w:rsidRPr="00F049BE" w:rsidRDefault="00375ECE" w:rsidP="00375ECE">
      <w:pPr>
        <w:spacing w:after="0" w:line="240" w:lineRule="auto"/>
        <w:ind w:left="66"/>
        <w:rPr>
          <w:rFonts w:eastAsia="Times New Roman" w:cs="Calibri"/>
          <w:lang w:eastAsia="nl-NL"/>
        </w:rPr>
      </w:pPr>
    </w:p>
    <w:p w14:paraId="7E81D378" w14:textId="77777777" w:rsidR="00375ECE" w:rsidRPr="00F049BE" w:rsidRDefault="00375ECE" w:rsidP="00375ECE">
      <w:pPr>
        <w:spacing w:after="0" w:line="240" w:lineRule="auto"/>
        <w:rPr>
          <w:rFonts w:eastAsia="Times New Roman" w:cs="Calibri"/>
          <w:lang w:eastAsia="nl-NL"/>
        </w:rPr>
      </w:pPr>
    </w:p>
    <w:p w14:paraId="559A9B74" w14:textId="77777777" w:rsidR="00375ECE" w:rsidRPr="00F049BE" w:rsidRDefault="00375ECE" w:rsidP="00375ECE">
      <w:pPr>
        <w:spacing w:after="0" w:line="240" w:lineRule="auto"/>
        <w:ind w:left="426"/>
        <w:rPr>
          <w:rFonts w:eastAsia="Times New Roman" w:cs="Calibri"/>
          <w:lang w:eastAsia="nl-NL"/>
        </w:rPr>
      </w:pPr>
    </w:p>
    <w:p w14:paraId="274A8A88" w14:textId="358653F3" w:rsidR="00375ECE" w:rsidRPr="00F049BE" w:rsidRDefault="00375ECE" w:rsidP="00375ECE">
      <w:pPr>
        <w:keepNext/>
        <w:keepLines/>
        <w:pBdr>
          <w:top w:val="single" w:sz="4" w:space="1" w:color="B5C0DF"/>
          <w:left w:val="single" w:sz="4" w:space="4" w:color="B5C0DF"/>
          <w:bottom w:val="single" w:sz="4" w:space="1" w:color="B5C0DF"/>
          <w:right w:val="single" w:sz="4" w:space="4" w:color="B5C0DF"/>
        </w:pBdr>
        <w:shd w:val="clear" w:color="auto" w:fill="DFEBF5"/>
        <w:spacing w:before="40" w:after="0" w:line="259" w:lineRule="auto"/>
        <w:outlineLvl w:val="1"/>
        <w:rPr>
          <w:rFonts w:eastAsia="Times New Roman" w:cs="Calibri"/>
          <w:i/>
          <w:iCs/>
          <w:smallCaps/>
        </w:rPr>
      </w:pPr>
      <w:bookmarkStart w:id="61" w:name="_Toc498895031"/>
      <w:r w:rsidRPr="00F049BE">
        <w:rPr>
          <w:rFonts w:eastAsia="Times New Roman" w:cs="Calibri"/>
          <w:smallCaps/>
        </w:rPr>
        <w:lastRenderedPageBreak/>
        <w:t xml:space="preserve">Fase 4 </w:t>
      </w:r>
      <w:bookmarkEnd w:id="61"/>
      <w:r w:rsidRPr="00F049BE">
        <w:rPr>
          <w:rFonts w:eastAsia="Times New Roman" w:cs="Calibri"/>
          <w:smallCaps/>
        </w:rPr>
        <w:t>rapportage en uitvoering van het verbetertraject</w:t>
      </w:r>
      <w:r w:rsidRPr="00F049BE">
        <w:rPr>
          <w:rFonts w:eastAsia="Times New Roman" w:cs="Calibri"/>
          <w:smallCaps/>
        </w:rPr>
        <w:tab/>
      </w:r>
      <w:r w:rsidRPr="00F049BE">
        <w:rPr>
          <w:rFonts w:eastAsia="Times New Roman" w:cs="Calibri"/>
          <w:smallCaps/>
        </w:rPr>
        <w:tab/>
      </w:r>
      <w:r w:rsidR="00D96BB0">
        <w:rPr>
          <w:rFonts w:eastAsia="Times New Roman" w:cs="Calibri"/>
          <w:smallCaps/>
        </w:rPr>
        <w:t xml:space="preserve">                                                       </w:t>
      </w:r>
      <w:r w:rsidRPr="00F049BE">
        <w:rPr>
          <w:rFonts w:eastAsia="Times New Roman" w:cs="Calibri"/>
          <w:smallCaps/>
        </w:rPr>
        <w:t>(</w:t>
      </w:r>
      <w:r w:rsidRPr="00F049BE">
        <w:rPr>
          <w:rFonts w:eastAsia="Times New Roman" w:cs="Calibri"/>
          <w:i/>
          <w:iCs/>
          <w:smallCaps/>
        </w:rPr>
        <w:t>Nodig voor de Go)</w:t>
      </w:r>
    </w:p>
    <w:p w14:paraId="71B151A1" w14:textId="77777777" w:rsidR="00375ECE" w:rsidRPr="00F049BE" w:rsidRDefault="00375ECE" w:rsidP="00375ECE">
      <w:pPr>
        <w:spacing w:after="0" w:line="259" w:lineRule="auto"/>
        <w:rPr>
          <w:rFonts w:eastAsia="Corbel" w:cs="Calibri"/>
          <w:color w:val="404040"/>
        </w:rPr>
      </w:pPr>
    </w:p>
    <w:p w14:paraId="3A957F9B" w14:textId="77777777" w:rsidR="00375ECE" w:rsidRPr="00A10C3C" w:rsidRDefault="00375ECE" w:rsidP="00375ECE">
      <w:pPr>
        <w:spacing w:after="0" w:line="259" w:lineRule="auto"/>
        <w:rPr>
          <w:rFonts w:eastAsia="Corbel" w:cs="Calibri"/>
          <w:i/>
          <w:iCs/>
        </w:rPr>
      </w:pPr>
      <w:r w:rsidRPr="00A10C3C">
        <w:rPr>
          <w:rFonts w:eastAsia="Corbel" w:cs="Calibri"/>
          <w:i/>
          <w:iCs/>
        </w:rPr>
        <w:t>In deze fase ga  je het verbeterplan uitvoeren binnen  de procedures van de instelling en de wettelijke kaders en je  maakt een rapportage van het verloop van dit verbetertraject. Hiervan schrijf je een product en proces evaluatie. Op welke wijze is het verbetertraject verlopen en in hoeverre zijn de doelstellingen gehaald. Beschrijf ook met welke procedures en wettelijke richtlijnen je rekening hebt gehouden. Het verslag schrijf je volgens de richtlijnen van de opleiding.</w:t>
      </w:r>
    </w:p>
    <w:p w14:paraId="144D295D" w14:textId="77777777" w:rsidR="00375ECE" w:rsidRPr="00F049BE" w:rsidRDefault="00375ECE" w:rsidP="00375ECE">
      <w:pPr>
        <w:spacing w:after="0" w:line="259" w:lineRule="auto"/>
        <w:rPr>
          <w:rFonts w:eastAsia="Corbel" w:cs="Calibri"/>
        </w:rPr>
      </w:pPr>
    </w:p>
    <w:p w14:paraId="6F389645" w14:textId="77777777" w:rsidR="00375ECE" w:rsidRPr="00F049BE" w:rsidRDefault="00375ECE" w:rsidP="00375ECE">
      <w:pPr>
        <w:spacing w:after="0" w:line="259" w:lineRule="auto"/>
        <w:rPr>
          <w:rFonts w:eastAsia="Corbel" w:cs="Calibri"/>
          <w:color w:val="404040"/>
        </w:rPr>
      </w:pPr>
      <w:r w:rsidRPr="00F049BE">
        <w:rPr>
          <w:rFonts w:eastAsia="Corbel" w:cs="Calibri"/>
          <w:color w:val="404040"/>
        </w:rPr>
        <w:t>Stap 1</w:t>
      </w:r>
    </w:p>
    <w:p w14:paraId="68E9CBD3" w14:textId="77777777" w:rsidR="00375ECE" w:rsidRPr="00A10C3C" w:rsidRDefault="00375ECE" w:rsidP="00375ECE">
      <w:pPr>
        <w:spacing w:after="0" w:line="259" w:lineRule="auto"/>
        <w:rPr>
          <w:rFonts w:eastAsia="Corbel" w:cs="Calibri"/>
        </w:rPr>
      </w:pPr>
      <w:r w:rsidRPr="00A10C3C">
        <w:rPr>
          <w:rFonts w:eastAsia="Corbel" w:cs="Calibri"/>
        </w:rPr>
        <w:t>Voer je tijdspad uit, zoals je hebt beschreven in stap 6 van fase 3. In deze fase ga je je plan daadwerkelijk uitvoeren op de afdeling.</w:t>
      </w:r>
    </w:p>
    <w:p w14:paraId="6C3D5A1B" w14:textId="77777777" w:rsidR="00375ECE" w:rsidRPr="00F049BE" w:rsidRDefault="00375ECE" w:rsidP="00375ECE">
      <w:pPr>
        <w:spacing w:after="0" w:line="259" w:lineRule="auto"/>
        <w:rPr>
          <w:rFonts w:eastAsia="Corbel" w:cs="Calibri"/>
          <w:color w:val="404040"/>
        </w:rPr>
      </w:pPr>
    </w:p>
    <w:p w14:paraId="08B6B2B3" w14:textId="77777777" w:rsidR="00375ECE" w:rsidRPr="00F049BE" w:rsidRDefault="00375ECE" w:rsidP="00375ECE">
      <w:pPr>
        <w:spacing w:after="0" w:line="259" w:lineRule="auto"/>
        <w:rPr>
          <w:rFonts w:eastAsia="Corbel" w:cs="Calibri"/>
          <w:color w:val="404040"/>
        </w:rPr>
      </w:pPr>
      <w:r w:rsidRPr="00F049BE">
        <w:rPr>
          <w:rFonts w:eastAsia="Corbel" w:cs="Calibri"/>
          <w:color w:val="404040"/>
        </w:rPr>
        <w:t>Stap 2</w:t>
      </w:r>
    </w:p>
    <w:p w14:paraId="63F23E4A" w14:textId="77777777" w:rsidR="00375ECE" w:rsidRPr="00A10C3C" w:rsidRDefault="00375ECE" w:rsidP="00375ECE">
      <w:pPr>
        <w:spacing w:after="0" w:line="259" w:lineRule="auto"/>
        <w:rPr>
          <w:rFonts w:eastAsia="Corbel" w:cs="Calibri"/>
        </w:rPr>
      </w:pPr>
      <w:r w:rsidRPr="00036C94">
        <w:rPr>
          <w:rFonts w:eastAsia="Corbel" w:cs="Calibri"/>
        </w:rPr>
        <w:t xml:space="preserve">In fase 3 heb je een plan van aanpak beschreven, nu ga je verder met de beschrijving van je rapportage. Je </w:t>
      </w:r>
      <w:r w:rsidRPr="00A10C3C">
        <w:rPr>
          <w:rFonts w:eastAsia="Corbel" w:cs="Calibri"/>
        </w:rPr>
        <w:t>hebt nu je plan immers uitgevoerd en kunt terugkijken op het verloop.</w:t>
      </w:r>
    </w:p>
    <w:p w14:paraId="5F4C7EBD" w14:textId="77777777" w:rsidR="00375ECE" w:rsidRPr="00A10C3C" w:rsidRDefault="00375ECE" w:rsidP="00375ECE">
      <w:pPr>
        <w:spacing w:after="0" w:line="259" w:lineRule="auto"/>
        <w:rPr>
          <w:rFonts w:eastAsia="Corbel" w:cs="Calibri"/>
        </w:rPr>
      </w:pPr>
      <w:r w:rsidRPr="00A10C3C">
        <w:rPr>
          <w:rFonts w:eastAsia="Corbel" w:cs="Calibri"/>
        </w:rPr>
        <w:t>Je gaat het proces en product evalueren van je verbetertraject en deze beschrijven.  Hoe is het proces verlopen van de uitvoering op de afdeling. Is het product ook behaald?</w:t>
      </w:r>
    </w:p>
    <w:p w14:paraId="14A6FB0B" w14:textId="77777777" w:rsidR="00375ECE" w:rsidRPr="00F049BE" w:rsidRDefault="00375ECE" w:rsidP="00375ECE">
      <w:pPr>
        <w:spacing w:after="0" w:line="259" w:lineRule="auto"/>
        <w:rPr>
          <w:rFonts w:eastAsia="Corbel" w:cs="Calibri"/>
          <w:color w:val="404040"/>
        </w:rPr>
      </w:pPr>
    </w:p>
    <w:p w14:paraId="64F99B6D" w14:textId="77777777" w:rsidR="00375ECE" w:rsidRPr="00F049BE" w:rsidRDefault="00375ECE" w:rsidP="00375ECE">
      <w:pPr>
        <w:spacing w:after="0" w:line="259" w:lineRule="auto"/>
        <w:rPr>
          <w:rFonts w:eastAsia="Corbel" w:cs="Calibri"/>
          <w:color w:val="404040"/>
        </w:rPr>
      </w:pPr>
      <w:r w:rsidRPr="00F049BE">
        <w:rPr>
          <w:rFonts w:eastAsia="Corbel" w:cs="Calibri"/>
          <w:color w:val="404040"/>
        </w:rPr>
        <w:t>Stap 3</w:t>
      </w:r>
    </w:p>
    <w:p w14:paraId="56CC9AE9" w14:textId="70CB5CE2" w:rsidR="00375ECE" w:rsidRPr="00F049BE" w:rsidRDefault="00375ECE" w:rsidP="00375ECE">
      <w:pPr>
        <w:spacing w:after="0" w:line="259" w:lineRule="auto"/>
        <w:rPr>
          <w:rFonts w:eastAsia="Corbel" w:cs="Calibri"/>
          <w:color w:val="404040"/>
        </w:rPr>
      </w:pPr>
      <w:r w:rsidRPr="00A10C3C">
        <w:rPr>
          <w:rFonts w:eastAsia="Corbel" w:cs="Calibri"/>
        </w:rPr>
        <w:t>Controleer of je alle beoordelingscriteria hebt verwerkt in je rapportage. Het totale verslag van fase 3 en 4 lever je in bij je Slb docent</w:t>
      </w:r>
      <w:r w:rsidR="00915A50">
        <w:rPr>
          <w:rFonts w:eastAsia="Corbel" w:cs="Calibri"/>
        </w:rPr>
        <w:t xml:space="preserve"> </w:t>
      </w:r>
      <w:r w:rsidR="00FD5A05" w:rsidRPr="00611AA5">
        <w:rPr>
          <w:rFonts w:eastAsia="Corbel" w:cs="Calibri"/>
        </w:rPr>
        <w:t xml:space="preserve">voor een beoordeling. </w:t>
      </w:r>
      <w:r w:rsidRPr="00F049BE">
        <w:rPr>
          <w:rFonts w:eastAsia="Corbel" w:cs="Calibri"/>
        </w:rPr>
        <w:br w:type="page"/>
      </w:r>
    </w:p>
    <w:p w14:paraId="2BD1B144" w14:textId="008924D4" w:rsidR="00375ECE" w:rsidRPr="000D0923" w:rsidRDefault="00375ECE" w:rsidP="000D0923">
      <w:pPr>
        <w:keepNext/>
        <w:keepLines/>
        <w:pBdr>
          <w:top w:val="single" w:sz="4" w:space="1" w:color="B5C0DF"/>
          <w:left w:val="single" w:sz="4" w:space="4" w:color="B5C0DF"/>
          <w:bottom w:val="single" w:sz="4" w:space="1" w:color="B5C0DF"/>
          <w:right w:val="single" w:sz="4" w:space="4" w:color="B5C0DF"/>
        </w:pBdr>
        <w:shd w:val="clear" w:color="auto" w:fill="DFEBF5"/>
        <w:spacing w:after="0" w:line="259" w:lineRule="auto"/>
        <w:outlineLvl w:val="1"/>
        <w:rPr>
          <w:rFonts w:eastAsia="Times New Roman" w:cs="Calibri"/>
          <w:smallCaps/>
        </w:rPr>
      </w:pPr>
      <w:bookmarkStart w:id="62" w:name="_Toc498895035"/>
      <w:r w:rsidRPr="00F26F15">
        <w:rPr>
          <w:rFonts w:eastAsia="Times New Roman" w:cs="Calibri"/>
          <w:smallCaps/>
        </w:rPr>
        <w:lastRenderedPageBreak/>
        <w:t>Fas</w:t>
      </w:r>
      <w:bookmarkEnd w:id="62"/>
      <w:r w:rsidRPr="00F26F15">
        <w:rPr>
          <w:rFonts w:eastAsia="Times New Roman" w:cs="Calibri"/>
          <w:smallCaps/>
        </w:rPr>
        <w:t>e 5: posterpresentatie</w:t>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Pr>
          <w:rFonts w:eastAsia="Times New Roman" w:cs="Calibri"/>
          <w:smallCaps/>
        </w:rPr>
        <w:t xml:space="preserve">                                   </w:t>
      </w:r>
      <w:r w:rsidRPr="00F049BE">
        <w:rPr>
          <w:rFonts w:eastAsia="Times New Roman" w:cs="Calibri"/>
          <w:i/>
          <w:iCs/>
          <w:smallCaps/>
        </w:rPr>
        <w:t>(examen</w:t>
      </w:r>
      <w:r>
        <w:rPr>
          <w:rFonts w:eastAsia="Times New Roman" w:cs="Calibri"/>
          <w:i/>
          <w:iCs/>
          <w:smallCaps/>
        </w:rPr>
        <w:t>, BPV</w:t>
      </w:r>
      <w:r w:rsidRPr="00F049BE">
        <w:rPr>
          <w:rFonts w:eastAsia="Times New Roman" w:cs="Calibri"/>
          <w:i/>
          <w:iCs/>
          <w:smallCaps/>
        </w:rPr>
        <w:t>)</w:t>
      </w:r>
    </w:p>
    <w:p w14:paraId="268A40D8" w14:textId="77777777" w:rsidR="00375ECE" w:rsidRPr="00F049BE" w:rsidRDefault="00375ECE" w:rsidP="00375ECE">
      <w:pPr>
        <w:spacing w:after="0" w:line="240" w:lineRule="auto"/>
        <w:rPr>
          <w:rFonts w:eastAsia="Times New Roman" w:cs="Calibri"/>
          <w:i/>
          <w:iCs/>
          <w:color w:val="404040"/>
          <w:lang w:eastAsia="nl-NL"/>
        </w:rPr>
      </w:pPr>
    </w:p>
    <w:p w14:paraId="20E65F5C" w14:textId="77777777" w:rsidR="00375ECE" w:rsidRPr="00A10C3C" w:rsidRDefault="00375ECE" w:rsidP="00375ECE">
      <w:pPr>
        <w:spacing w:after="0" w:line="259" w:lineRule="auto"/>
        <w:rPr>
          <w:rFonts w:eastAsia="Corbel" w:cs="Calibri"/>
          <w:i/>
          <w:iCs/>
        </w:rPr>
      </w:pPr>
      <w:r w:rsidRPr="00A10C3C">
        <w:rPr>
          <w:rFonts w:eastAsia="Corbel" w:cs="Calibri"/>
          <w:i/>
          <w:iCs/>
        </w:rPr>
        <w:t>Je gaat een eindpresentatie houden d.m.v. een posterpresentatie aan je collega’s in het UMCG, waarin je het proces van werken aan het bevorderen en bewaken van kwaliteitszorg  presenteert. Je geeft een uitleg aan de aanwezigen over je onderwerp waarbij de criteria die behoren bij het onderdeel gedragsobservatie examen ‘B1-K2-W3 werkt aan het bevorderen en bewaken van kwaliteitszorg’ worden toegelicht.  Daarna is er voor de aanwezigen de gelegenheid voor het stellen van vragen.</w:t>
      </w:r>
    </w:p>
    <w:p w14:paraId="40E50B70" w14:textId="77777777" w:rsidR="00375ECE" w:rsidRPr="00A10C3C" w:rsidRDefault="00375ECE" w:rsidP="00375ECE">
      <w:pPr>
        <w:spacing w:after="0" w:line="259" w:lineRule="auto"/>
        <w:rPr>
          <w:rFonts w:eastAsia="Corbel" w:cs="Calibri"/>
          <w:i/>
          <w:iCs/>
        </w:rPr>
      </w:pPr>
      <w:r w:rsidRPr="00A10C3C">
        <w:rPr>
          <w:rFonts w:eastAsia="Corbel" w:cs="Calibri"/>
          <w:i/>
          <w:iCs/>
        </w:rPr>
        <w:t xml:space="preserve">De presentatie duurt </w:t>
      </w:r>
      <w:r w:rsidR="00FD5A05" w:rsidRPr="00866890">
        <w:rPr>
          <w:rFonts w:eastAsia="Corbel" w:cs="Calibri"/>
          <w:i/>
          <w:iCs/>
        </w:rPr>
        <w:t xml:space="preserve">circa </w:t>
      </w:r>
      <w:r w:rsidRPr="00A10C3C">
        <w:rPr>
          <w:rFonts w:eastAsia="Corbel" w:cs="Calibri"/>
          <w:i/>
          <w:iCs/>
        </w:rPr>
        <w:t>15 minuten waarna er nog maximaal 10 minuten zijn voor vragen.</w:t>
      </w:r>
    </w:p>
    <w:p w14:paraId="2DF49850" w14:textId="77777777" w:rsidR="00375ECE" w:rsidRPr="00A10C3C" w:rsidRDefault="00375ECE" w:rsidP="00375ECE">
      <w:pPr>
        <w:spacing w:after="0" w:line="259" w:lineRule="auto"/>
        <w:rPr>
          <w:rFonts w:eastAsia="Corbel" w:cs="Calibri"/>
          <w:i/>
          <w:iCs/>
        </w:rPr>
      </w:pPr>
    </w:p>
    <w:p w14:paraId="1B83F9A0" w14:textId="77777777" w:rsidR="00375ECE" w:rsidRPr="00F049BE" w:rsidRDefault="00375ECE" w:rsidP="00375ECE">
      <w:pPr>
        <w:spacing w:after="0" w:line="259" w:lineRule="auto"/>
        <w:rPr>
          <w:rFonts w:eastAsia="Corbel" w:cs="Calibri"/>
        </w:rPr>
      </w:pPr>
      <w:r w:rsidRPr="00F049BE">
        <w:rPr>
          <w:rFonts w:eastAsia="Corbel" w:cs="Calibri"/>
        </w:rPr>
        <w:t>Stap 1</w:t>
      </w:r>
    </w:p>
    <w:p w14:paraId="310C2A52" w14:textId="77777777" w:rsidR="00375ECE" w:rsidRPr="00F049BE" w:rsidRDefault="00375ECE" w:rsidP="00375ECE">
      <w:pPr>
        <w:spacing w:after="0" w:line="259" w:lineRule="auto"/>
        <w:rPr>
          <w:rFonts w:eastAsia="Corbel" w:cs="Calibri"/>
        </w:rPr>
      </w:pPr>
      <w:r w:rsidRPr="00F049BE">
        <w:rPr>
          <w:rFonts w:eastAsia="Corbel" w:cs="Calibri"/>
        </w:rPr>
        <w:t xml:space="preserve">Je zorgt voor een aantrekkelijke poster op A5 formaat </w:t>
      </w:r>
    </w:p>
    <w:p w14:paraId="3AC0524C" w14:textId="77777777" w:rsidR="00375ECE" w:rsidRPr="00F049BE" w:rsidRDefault="00375ECE" w:rsidP="00375ECE">
      <w:pPr>
        <w:spacing w:after="0" w:line="259" w:lineRule="auto"/>
        <w:rPr>
          <w:rFonts w:eastAsia="Corbel" w:cs="Calibri"/>
        </w:rPr>
      </w:pPr>
      <w:r w:rsidRPr="00F049BE">
        <w:rPr>
          <w:rFonts w:eastAsia="Corbel" w:cs="Calibri"/>
        </w:rPr>
        <w:t xml:space="preserve">Op deze poster staan bv:   </w:t>
      </w:r>
    </w:p>
    <w:p w14:paraId="7F220486" w14:textId="77777777" w:rsidR="00375ECE" w:rsidRPr="00F049BE" w:rsidRDefault="00375ECE" w:rsidP="00080BC3">
      <w:pPr>
        <w:numPr>
          <w:ilvl w:val="0"/>
          <w:numId w:val="25"/>
        </w:numPr>
        <w:spacing w:after="0" w:line="259" w:lineRule="auto"/>
        <w:contextualSpacing/>
        <w:rPr>
          <w:rFonts w:eastAsia="Corbel" w:cs="Calibri"/>
        </w:rPr>
      </w:pPr>
      <w:r w:rsidRPr="00F049BE">
        <w:rPr>
          <w:rFonts w:eastAsia="Corbel" w:cs="Calibri"/>
        </w:rPr>
        <w:t>je verwondering / aanbevelingen;</w:t>
      </w:r>
    </w:p>
    <w:p w14:paraId="57147D7E" w14:textId="77777777" w:rsidR="00375ECE" w:rsidRPr="00F049BE" w:rsidRDefault="00375ECE" w:rsidP="00080BC3">
      <w:pPr>
        <w:numPr>
          <w:ilvl w:val="0"/>
          <w:numId w:val="23"/>
        </w:numPr>
        <w:spacing w:after="0" w:line="259" w:lineRule="auto"/>
        <w:contextualSpacing/>
        <w:rPr>
          <w:rFonts w:eastAsia="Corbel" w:cs="Calibri"/>
        </w:rPr>
      </w:pPr>
      <w:r w:rsidRPr="00F049BE">
        <w:rPr>
          <w:rFonts w:eastAsia="Corbel" w:cs="Calibri"/>
        </w:rPr>
        <w:t>wat de verbetering inhoudt;</w:t>
      </w:r>
    </w:p>
    <w:p w14:paraId="481F2B81" w14:textId="77777777" w:rsidR="00375ECE" w:rsidRPr="00F049BE" w:rsidRDefault="00375ECE" w:rsidP="00080BC3">
      <w:pPr>
        <w:numPr>
          <w:ilvl w:val="0"/>
          <w:numId w:val="23"/>
        </w:numPr>
        <w:spacing w:after="0" w:line="259" w:lineRule="auto"/>
        <w:contextualSpacing/>
        <w:rPr>
          <w:rFonts w:eastAsia="Corbel" w:cs="Calibri"/>
        </w:rPr>
      </w:pPr>
      <w:r w:rsidRPr="00F049BE">
        <w:rPr>
          <w:rFonts w:eastAsia="Corbel" w:cs="Calibri"/>
        </w:rPr>
        <w:t>hoe de implementatie is verlopen.</w:t>
      </w:r>
    </w:p>
    <w:p w14:paraId="6ED4E0CE" w14:textId="77777777" w:rsidR="00375ECE" w:rsidRPr="00F049BE" w:rsidRDefault="00375ECE" w:rsidP="00375ECE">
      <w:pPr>
        <w:spacing w:after="0" w:line="259" w:lineRule="auto"/>
        <w:rPr>
          <w:rFonts w:eastAsia="Corbel" w:cs="Calibri"/>
        </w:rPr>
      </w:pPr>
    </w:p>
    <w:p w14:paraId="77C14315" w14:textId="77777777" w:rsidR="00375ECE" w:rsidRPr="00F049BE" w:rsidRDefault="00375ECE" w:rsidP="00375ECE">
      <w:pPr>
        <w:spacing w:after="0" w:line="259" w:lineRule="auto"/>
        <w:rPr>
          <w:rFonts w:eastAsia="Corbel" w:cs="Calibri"/>
        </w:rPr>
      </w:pPr>
      <w:r w:rsidRPr="00F049BE">
        <w:rPr>
          <w:rFonts w:eastAsia="Corbel" w:cs="Calibri"/>
        </w:rPr>
        <w:t>Stap 2</w:t>
      </w:r>
    </w:p>
    <w:p w14:paraId="4C376D65" w14:textId="77777777" w:rsidR="00375ECE" w:rsidRPr="00F049BE" w:rsidRDefault="00375ECE" w:rsidP="00375ECE">
      <w:pPr>
        <w:spacing w:after="0" w:line="259" w:lineRule="auto"/>
        <w:rPr>
          <w:rFonts w:eastAsia="Corbel" w:cs="Calibri"/>
        </w:rPr>
      </w:pPr>
      <w:r w:rsidRPr="00F049BE">
        <w:rPr>
          <w:rFonts w:eastAsia="Corbel" w:cs="Calibri"/>
        </w:rPr>
        <w:t>In je uitleg komt duidelijk naar voren:</w:t>
      </w:r>
    </w:p>
    <w:p w14:paraId="056CA3C5" w14:textId="77777777" w:rsidR="00375ECE" w:rsidRPr="00F049BE" w:rsidRDefault="00375ECE" w:rsidP="00080BC3">
      <w:pPr>
        <w:numPr>
          <w:ilvl w:val="0"/>
          <w:numId w:val="22"/>
        </w:numPr>
        <w:spacing w:after="0" w:line="240" w:lineRule="auto"/>
        <w:ind w:left="426"/>
        <w:rPr>
          <w:rFonts w:eastAsia="Times New Roman" w:cs="Calibri"/>
          <w:lang w:eastAsia="nl-NL"/>
        </w:rPr>
      </w:pPr>
      <w:r w:rsidRPr="00F049BE">
        <w:rPr>
          <w:rFonts w:eastAsia="Times New Roman" w:cs="Calibri"/>
          <w:lang w:eastAsia="nl-NL"/>
        </w:rPr>
        <w:t>aanleiding voor je verbetervoorstel op basis van je verslag;</w:t>
      </w:r>
    </w:p>
    <w:p w14:paraId="33D37B82" w14:textId="77777777" w:rsidR="00375ECE" w:rsidRPr="00F049BE" w:rsidRDefault="00375ECE" w:rsidP="00080BC3">
      <w:pPr>
        <w:numPr>
          <w:ilvl w:val="0"/>
          <w:numId w:val="22"/>
        </w:numPr>
        <w:spacing w:after="0" w:line="240" w:lineRule="auto"/>
        <w:ind w:left="426"/>
        <w:rPr>
          <w:rFonts w:eastAsia="Times New Roman" w:cs="Calibri"/>
          <w:lang w:eastAsia="nl-NL"/>
        </w:rPr>
      </w:pPr>
      <w:r w:rsidRPr="00F049BE">
        <w:rPr>
          <w:rFonts w:eastAsia="Times New Roman" w:cs="Calibri"/>
          <w:lang w:eastAsia="nl-NL"/>
        </w:rPr>
        <w:t>inhoud van je verbetervoorstel;</w:t>
      </w:r>
    </w:p>
    <w:p w14:paraId="5335F3E1" w14:textId="77777777" w:rsidR="00375ECE" w:rsidRPr="00F049BE" w:rsidRDefault="00375ECE" w:rsidP="00080BC3">
      <w:pPr>
        <w:numPr>
          <w:ilvl w:val="0"/>
          <w:numId w:val="22"/>
        </w:numPr>
        <w:spacing w:after="0" w:line="240" w:lineRule="auto"/>
        <w:ind w:left="426"/>
        <w:rPr>
          <w:rFonts w:eastAsia="Times New Roman" w:cs="Calibri"/>
          <w:lang w:eastAsia="nl-NL"/>
        </w:rPr>
      </w:pPr>
      <w:r w:rsidRPr="00F049BE">
        <w:rPr>
          <w:rFonts w:eastAsia="Times New Roman" w:cs="Calibri"/>
          <w:lang w:eastAsia="nl-NL"/>
        </w:rPr>
        <w:t>belang van je verbetervoorstel voor de kwaliteit van zorg;</w:t>
      </w:r>
    </w:p>
    <w:p w14:paraId="57D9EDC8" w14:textId="77777777" w:rsidR="00375ECE" w:rsidRPr="00F049BE" w:rsidRDefault="00375ECE" w:rsidP="00080BC3">
      <w:pPr>
        <w:numPr>
          <w:ilvl w:val="0"/>
          <w:numId w:val="22"/>
        </w:numPr>
        <w:spacing w:after="0" w:line="240" w:lineRule="auto"/>
        <w:ind w:left="426"/>
        <w:rPr>
          <w:rFonts w:eastAsia="Times New Roman" w:cs="Calibri"/>
          <w:lang w:eastAsia="nl-NL"/>
        </w:rPr>
      </w:pPr>
      <w:r w:rsidRPr="00F049BE">
        <w:rPr>
          <w:rFonts w:eastAsia="Times New Roman" w:cs="Calibri"/>
          <w:lang w:eastAsia="nl-NL"/>
        </w:rPr>
        <w:t>hoe je het verbetervoorstel hebt ingevoerd en wat mening van je collega’s was;</w:t>
      </w:r>
    </w:p>
    <w:p w14:paraId="5E83F2D6" w14:textId="77777777" w:rsidR="00375ECE" w:rsidRPr="00F049BE" w:rsidRDefault="00375ECE" w:rsidP="00080BC3">
      <w:pPr>
        <w:numPr>
          <w:ilvl w:val="0"/>
          <w:numId w:val="22"/>
        </w:numPr>
        <w:spacing w:after="0" w:line="240" w:lineRule="auto"/>
        <w:ind w:left="426"/>
        <w:rPr>
          <w:rFonts w:eastAsia="Times New Roman" w:cs="Calibri"/>
          <w:lang w:eastAsia="nl-NL"/>
        </w:rPr>
      </w:pPr>
      <w:r w:rsidRPr="00F049BE">
        <w:rPr>
          <w:rFonts w:eastAsia="Times New Roman" w:cs="Calibri"/>
          <w:lang w:eastAsia="nl-NL"/>
        </w:rPr>
        <w:t>hoe de collega’s zijn gestimuleerd;</w:t>
      </w:r>
    </w:p>
    <w:p w14:paraId="0707EC23" w14:textId="77777777" w:rsidR="00375ECE" w:rsidRPr="00F049BE" w:rsidRDefault="00375ECE" w:rsidP="00080BC3">
      <w:pPr>
        <w:numPr>
          <w:ilvl w:val="0"/>
          <w:numId w:val="22"/>
        </w:numPr>
        <w:spacing w:after="0" w:line="240" w:lineRule="auto"/>
        <w:ind w:left="426"/>
        <w:rPr>
          <w:rFonts w:eastAsia="Times New Roman" w:cs="Calibri"/>
          <w:lang w:eastAsia="nl-NL"/>
        </w:rPr>
      </w:pPr>
      <w:r w:rsidRPr="00F049BE">
        <w:rPr>
          <w:rFonts w:eastAsia="Times New Roman" w:cs="Calibri"/>
          <w:lang w:eastAsia="nl-NL"/>
        </w:rPr>
        <w:t>je geeft aan hoe je je hebt gehouden aan de voorgeschreven protocollen en wettelijke richtlijnen;</w:t>
      </w:r>
    </w:p>
    <w:p w14:paraId="55FABFDF" w14:textId="77777777" w:rsidR="00375ECE" w:rsidRPr="00F049BE" w:rsidRDefault="00375ECE" w:rsidP="00080BC3">
      <w:pPr>
        <w:numPr>
          <w:ilvl w:val="0"/>
          <w:numId w:val="22"/>
        </w:numPr>
        <w:spacing w:after="0" w:line="240" w:lineRule="auto"/>
        <w:ind w:left="426"/>
        <w:rPr>
          <w:rFonts w:eastAsia="Times New Roman" w:cs="Calibri"/>
          <w:lang w:eastAsia="nl-NL"/>
        </w:rPr>
      </w:pPr>
      <w:r w:rsidRPr="00F049BE">
        <w:rPr>
          <w:rFonts w:eastAsia="Times New Roman" w:cs="Calibri"/>
          <w:lang w:eastAsia="nl-NL"/>
        </w:rPr>
        <w:t>je vraagt feedback aan de aanwezigen over het (correct)  gebruik van kwaliteitseisen.</w:t>
      </w:r>
    </w:p>
    <w:p w14:paraId="0F9FC0F4" w14:textId="77777777" w:rsidR="00375ECE" w:rsidRPr="00F049BE" w:rsidRDefault="00375ECE" w:rsidP="00375ECE">
      <w:pPr>
        <w:spacing w:after="0" w:line="240" w:lineRule="auto"/>
        <w:rPr>
          <w:rFonts w:eastAsia="Times New Roman" w:cs="Calibri"/>
          <w:lang w:eastAsia="nl-NL"/>
        </w:rPr>
      </w:pPr>
    </w:p>
    <w:p w14:paraId="7EBA1C8A"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Stap 3</w:t>
      </w:r>
    </w:p>
    <w:p w14:paraId="44E5DA69" w14:textId="77777777" w:rsidR="00375ECE" w:rsidRPr="00F049BE" w:rsidRDefault="00375ECE" w:rsidP="00375ECE">
      <w:pPr>
        <w:spacing w:after="0" w:line="240" w:lineRule="auto"/>
        <w:rPr>
          <w:rFonts w:eastAsia="Times New Roman" w:cs="Calibri"/>
          <w:lang w:eastAsia="nl-NL"/>
        </w:rPr>
      </w:pPr>
      <w:r w:rsidRPr="00F049BE">
        <w:rPr>
          <w:rFonts w:eastAsia="Times New Roman" w:cs="Calibri"/>
          <w:lang w:eastAsia="nl-NL"/>
        </w:rPr>
        <w:t>Je sluit de presentatie af.</w:t>
      </w:r>
    </w:p>
    <w:p w14:paraId="40F8C6C9" w14:textId="77777777" w:rsidR="00375ECE" w:rsidRPr="00F049BE" w:rsidRDefault="00375ECE" w:rsidP="00375ECE">
      <w:pPr>
        <w:spacing w:after="0" w:line="240" w:lineRule="auto"/>
        <w:rPr>
          <w:rFonts w:eastAsia="Times New Roman" w:cs="Calibri"/>
          <w:lang w:eastAsia="nl-NL"/>
        </w:rPr>
      </w:pPr>
    </w:p>
    <w:p w14:paraId="22EEE24A" w14:textId="77777777" w:rsidR="00375ECE" w:rsidRPr="00F049BE" w:rsidRDefault="00375ECE" w:rsidP="00375ECE">
      <w:pPr>
        <w:spacing w:after="0" w:line="240" w:lineRule="auto"/>
        <w:rPr>
          <w:rFonts w:eastAsia="Times New Roman" w:cs="Calibri"/>
          <w:i/>
          <w:iCs/>
          <w:lang w:eastAsia="nl-NL"/>
        </w:rPr>
      </w:pPr>
    </w:p>
    <w:p w14:paraId="416BFF7C" w14:textId="77777777" w:rsidR="00375ECE" w:rsidRPr="00F049BE" w:rsidRDefault="00375ECE" w:rsidP="00375ECE">
      <w:pPr>
        <w:spacing w:after="0" w:line="240" w:lineRule="auto"/>
        <w:rPr>
          <w:rFonts w:eastAsia="Times New Roman" w:cs="Calibri"/>
          <w:i/>
          <w:iCs/>
          <w:lang w:eastAsia="nl-NL"/>
        </w:rPr>
      </w:pPr>
    </w:p>
    <w:p w14:paraId="67350047" w14:textId="77777777" w:rsidR="00375ECE" w:rsidRPr="00F049BE" w:rsidRDefault="00375ECE" w:rsidP="00375ECE">
      <w:pPr>
        <w:spacing w:after="0" w:line="240" w:lineRule="auto"/>
        <w:rPr>
          <w:rFonts w:eastAsia="Times New Roman" w:cs="Calibri"/>
          <w:i/>
          <w:iCs/>
          <w:lang w:eastAsia="nl-NL"/>
        </w:rPr>
      </w:pPr>
    </w:p>
    <w:p w14:paraId="77588186" w14:textId="77777777" w:rsidR="00375ECE" w:rsidRPr="00F049BE" w:rsidRDefault="00375ECE" w:rsidP="00375ECE">
      <w:pPr>
        <w:spacing w:after="0" w:line="240" w:lineRule="auto"/>
        <w:rPr>
          <w:rFonts w:eastAsia="Times New Roman" w:cs="Calibri"/>
          <w:i/>
          <w:iCs/>
          <w:lang w:eastAsia="nl-NL"/>
        </w:rPr>
      </w:pPr>
    </w:p>
    <w:p w14:paraId="196DFACD" w14:textId="77777777" w:rsidR="00375ECE" w:rsidRPr="00F049BE" w:rsidRDefault="00375ECE" w:rsidP="00375ECE">
      <w:pPr>
        <w:spacing w:after="0" w:line="240" w:lineRule="auto"/>
        <w:rPr>
          <w:rFonts w:eastAsia="Times New Roman" w:cs="Calibri"/>
          <w:i/>
          <w:iCs/>
          <w:lang w:eastAsia="nl-NL"/>
        </w:rPr>
      </w:pPr>
    </w:p>
    <w:p w14:paraId="2B3B4D89" w14:textId="77777777" w:rsidR="00375ECE" w:rsidRPr="00F049BE" w:rsidRDefault="00375ECE" w:rsidP="00375ECE">
      <w:pPr>
        <w:spacing w:after="0" w:line="240" w:lineRule="auto"/>
        <w:rPr>
          <w:rFonts w:eastAsia="Times New Roman" w:cs="Calibri"/>
          <w:i/>
          <w:iCs/>
          <w:lang w:eastAsia="nl-NL"/>
        </w:rPr>
      </w:pPr>
    </w:p>
    <w:p w14:paraId="1D1A4A0D" w14:textId="77777777" w:rsidR="00375ECE" w:rsidRPr="00F049BE" w:rsidRDefault="00375ECE" w:rsidP="00375ECE">
      <w:pPr>
        <w:spacing w:after="0" w:line="240" w:lineRule="auto"/>
        <w:rPr>
          <w:rFonts w:eastAsia="Times New Roman" w:cs="Calibri"/>
          <w:i/>
          <w:iCs/>
          <w:lang w:eastAsia="nl-NL"/>
        </w:rPr>
      </w:pPr>
    </w:p>
    <w:p w14:paraId="1497A0ED" w14:textId="77777777" w:rsidR="00375ECE" w:rsidRPr="00F049BE" w:rsidRDefault="00375ECE" w:rsidP="00375ECE">
      <w:pPr>
        <w:spacing w:after="0" w:line="240" w:lineRule="auto"/>
        <w:rPr>
          <w:rFonts w:eastAsia="Times New Roman" w:cs="Calibri"/>
          <w:i/>
          <w:iCs/>
          <w:lang w:eastAsia="nl-NL"/>
        </w:rPr>
      </w:pPr>
    </w:p>
    <w:p w14:paraId="18057386" w14:textId="77777777" w:rsidR="00375ECE" w:rsidRPr="00F049BE" w:rsidRDefault="00375ECE" w:rsidP="00375ECE">
      <w:pPr>
        <w:spacing w:after="0" w:line="240" w:lineRule="auto"/>
        <w:rPr>
          <w:rFonts w:eastAsia="Times New Roman" w:cs="Calibri"/>
          <w:i/>
          <w:iCs/>
          <w:lang w:eastAsia="nl-NL"/>
        </w:rPr>
      </w:pPr>
    </w:p>
    <w:p w14:paraId="242DA3D6" w14:textId="77777777" w:rsidR="00375ECE" w:rsidRPr="00F049BE" w:rsidRDefault="00375ECE" w:rsidP="00375ECE">
      <w:pPr>
        <w:spacing w:after="0" w:line="240" w:lineRule="auto"/>
        <w:rPr>
          <w:rFonts w:eastAsia="Times New Roman" w:cs="Calibri"/>
          <w:i/>
          <w:iCs/>
          <w:lang w:eastAsia="nl-NL"/>
        </w:rPr>
      </w:pPr>
    </w:p>
    <w:p w14:paraId="05F31F83" w14:textId="77777777" w:rsidR="00375ECE" w:rsidRPr="00F049BE" w:rsidRDefault="00375ECE" w:rsidP="00375ECE">
      <w:pPr>
        <w:spacing w:after="0" w:line="240" w:lineRule="auto"/>
        <w:rPr>
          <w:rFonts w:eastAsia="Times New Roman" w:cs="Calibri"/>
          <w:i/>
          <w:iCs/>
          <w:lang w:eastAsia="nl-NL"/>
        </w:rPr>
      </w:pPr>
    </w:p>
    <w:p w14:paraId="5B0CA51A" w14:textId="77777777" w:rsidR="00375ECE" w:rsidRPr="00F049BE" w:rsidRDefault="00375ECE" w:rsidP="00375ECE">
      <w:pPr>
        <w:spacing w:after="0" w:line="240" w:lineRule="auto"/>
        <w:rPr>
          <w:rFonts w:eastAsia="Times New Roman" w:cs="Calibri"/>
          <w:i/>
          <w:iCs/>
          <w:lang w:eastAsia="nl-NL"/>
        </w:rPr>
      </w:pPr>
    </w:p>
    <w:p w14:paraId="0F26BF59" w14:textId="77777777" w:rsidR="00375ECE" w:rsidRPr="00F049BE" w:rsidRDefault="00375ECE" w:rsidP="00375ECE">
      <w:pPr>
        <w:spacing w:after="0" w:line="240" w:lineRule="auto"/>
        <w:rPr>
          <w:rFonts w:eastAsia="Times New Roman" w:cs="Calibri"/>
          <w:i/>
          <w:iCs/>
          <w:lang w:eastAsia="nl-NL"/>
        </w:rPr>
      </w:pPr>
    </w:p>
    <w:p w14:paraId="5C877832" w14:textId="77777777" w:rsidR="00375ECE" w:rsidRPr="00F049BE" w:rsidRDefault="00375ECE" w:rsidP="00375ECE">
      <w:pPr>
        <w:spacing w:after="0" w:line="240" w:lineRule="auto"/>
        <w:rPr>
          <w:rFonts w:eastAsia="Times New Roman" w:cs="Calibri"/>
          <w:i/>
          <w:iCs/>
          <w:lang w:eastAsia="nl-NL"/>
        </w:rPr>
      </w:pPr>
    </w:p>
    <w:p w14:paraId="541AFF36" w14:textId="77777777" w:rsidR="00375ECE" w:rsidRPr="00F049BE" w:rsidRDefault="00375ECE" w:rsidP="00375ECE">
      <w:pPr>
        <w:spacing w:after="0" w:line="240" w:lineRule="auto"/>
        <w:rPr>
          <w:rFonts w:eastAsia="Times New Roman" w:cs="Calibri"/>
          <w:i/>
          <w:iCs/>
          <w:lang w:eastAsia="nl-NL"/>
        </w:rPr>
      </w:pPr>
    </w:p>
    <w:p w14:paraId="2ABDADC9" w14:textId="77777777" w:rsidR="00375ECE" w:rsidRPr="00F049BE" w:rsidRDefault="00375ECE" w:rsidP="00375ECE">
      <w:pPr>
        <w:spacing w:after="0" w:line="240" w:lineRule="auto"/>
        <w:rPr>
          <w:rFonts w:eastAsia="Times New Roman" w:cs="Calibri"/>
          <w:i/>
          <w:iCs/>
          <w:lang w:eastAsia="nl-NL"/>
        </w:rPr>
      </w:pPr>
    </w:p>
    <w:p w14:paraId="49C0B277" w14:textId="77777777" w:rsidR="00375ECE" w:rsidRPr="00F049BE" w:rsidRDefault="00375ECE" w:rsidP="00375ECE">
      <w:pPr>
        <w:spacing w:after="0" w:line="240" w:lineRule="auto"/>
        <w:rPr>
          <w:rFonts w:eastAsia="Times New Roman" w:cs="Calibri"/>
          <w:i/>
          <w:iCs/>
          <w:lang w:eastAsia="nl-NL"/>
        </w:rPr>
      </w:pPr>
    </w:p>
    <w:p w14:paraId="008B4CC9" w14:textId="77777777" w:rsidR="00375ECE" w:rsidRPr="00F049BE" w:rsidRDefault="00375ECE" w:rsidP="00375ECE">
      <w:pPr>
        <w:spacing w:after="0" w:line="240" w:lineRule="auto"/>
        <w:rPr>
          <w:rFonts w:eastAsia="Times New Roman" w:cs="Calibri"/>
          <w:i/>
          <w:iCs/>
          <w:lang w:eastAsia="nl-NL"/>
        </w:rPr>
      </w:pPr>
    </w:p>
    <w:p w14:paraId="7B0D6E6B" w14:textId="77777777" w:rsidR="00375ECE" w:rsidRPr="00F049BE" w:rsidRDefault="00375ECE" w:rsidP="00375ECE">
      <w:pPr>
        <w:spacing w:after="0" w:line="240" w:lineRule="auto"/>
        <w:rPr>
          <w:rFonts w:eastAsia="Times New Roman" w:cs="Calibri"/>
          <w:i/>
          <w:iCs/>
          <w:lang w:eastAsia="nl-NL"/>
        </w:rPr>
      </w:pPr>
    </w:p>
    <w:p w14:paraId="4D51EFF0" w14:textId="77777777" w:rsidR="00375ECE" w:rsidRPr="00F049BE" w:rsidRDefault="00375ECE" w:rsidP="00375ECE">
      <w:pPr>
        <w:spacing w:after="0" w:line="240" w:lineRule="auto"/>
        <w:rPr>
          <w:rFonts w:eastAsia="Times New Roman" w:cs="Calibri"/>
          <w:i/>
          <w:iCs/>
          <w:lang w:eastAsia="nl-NL"/>
        </w:rPr>
      </w:pPr>
    </w:p>
    <w:p w14:paraId="5B6EB34F" w14:textId="77777777" w:rsidR="00375ECE" w:rsidRPr="00F049BE" w:rsidRDefault="00375ECE" w:rsidP="00375ECE">
      <w:pPr>
        <w:keepNext/>
        <w:keepLines/>
        <w:pBdr>
          <w:top w:val="single" w:sz="4" w:space="1" w:color="B5C0DF"/>
          <w:left w:val="single" w:sz="4" w:space="4" w:color="B5C0DF"/>
          <w:bottom w:val="single" w:sz="4" w:space="1" w:color="B5C0DF"/>
          <w:right w:val="single" w:sz="4" w:space="4" w:color="B5C0DF"/>
        </w:pBdr>
        <w:shd w:val="clear" w:color="auto" w:fill="DFEBF5"/>
        <w:spacing w:before="40" w:after="0" w:line="259" w:lineRule="auto"/>
        <w:outlineLvl w:val="1"/>
        <w:rPr>
          <w:rFonts w:eastAsia="Times New Roman" w:cs="Calibri"/>
          <w:i/>
          <w:iCs/>
          <w:smallCaps/>
        </w:rPr>
      </w:pPr>
      <w:r w:rsidRPr="003D3F65">
        <w:rPr>
          <w:rFonts w:eastAsia="Times New Roman" w:cs="Calibri"/>
          <w:smallCaps/>
        </w:rPr>
        <w:lastRenderedPageBreak/>
        <w:t>Fase 6 examengesprek</w:t>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sidRPr="00F049BE">
        <w:rPr>
          <w:rFonts w:eastAsia="Times New Roman" w:cs="Calibri"/>
          <w:smallCaps/>
        </w:rPr>
        <w:tab/>
      </w:r>
      <w:r>
        <w:rPr>
          <w:rFonts w:eastAsia="Times New Roman" w:cs="Calibri"/>
          <w:smallCaps/>
        </w:rPr>
        <w:t xml:space="preserve">                             </w:t>
      </w:r>
      <w:r w:rsidRPr="00F049BE">
        <w:rPr>
          <w:rFonts w:eastAsia="Times New Roman" w:cs="Calibri"/>
          <w:i/>
          <w:iCs/>
          <w:smallCaps/>
        </w:rPr>
        <w:t>(examen</w:t>
      </w:r>
      <w:r>
        <w:rPr>
          <w:rFonts w:eastAsia="Times New Roman" w:cs="Calibri"/>
          <w:i/>
          <w:iCs/>
          <w:smallCaps/>
        </w:rPr>
        <w:t>, school</w:t>
      </w:r>
      <w:r w:rsidRPr="00F049BE">
        <w:rPr>
          <w:rFonts w:eastAsia="Times New Roman" w:cs="Calibri"/>
          <w:i/>
          <w:iCs/>
          <w:smallCaps/>
        </w:rPr>
        <w:t>)</w:t>
      </w:r>
    </w:p>
    <w:p w14:paraId="40E1D7D5" w14:textId="77777777" w:rsidR="00375ECE" w:rsidRPr="00F049BE" w:rsidRDefault="00375ECE" w:rsidP="00375ECE">
      <w:pPr>
        <w:spacing w:after="0" w:line="259" w:lineRule="auto"/>
        <w:rPr>
          <w:rFonts w:eastAsia="Corbel" w:cs="Calibri"/>
          <w:i/>
          <w:iCs/>
          <w:color w:val="404040"/>
        </w:rPr>
      </w:pPr>
    </w:p>
    <w:p w14:paraId="3321E311" w14:textId="77777777" w:rsidR="00375ECE" w:rsidRPr="00A10C3C" w:rsidRDefault="00375ECE" w:rsidP="00375ECE">
      <w:pPr>
        <w:spacing w:after="160" w:line="259" w:lineRule="auto"/>
        <w:rPr>
          <w:rFonts w:eastAsia="Corbel" w:cs="Calibri"/>
          <w:i/>
          <w:iCs/>
        </w:rPr>
      </w:pPr>
      <w:r w:rsidRPr="00A10C3C">
        <w:rPr>
          <w:rFonts w:eastAsia="Corbel" w:cs="Calibri"/>
          <w:i/>
          <w:iCs/>
        </w:rPr>
        <w:t>In het examen gesprek verantwoord je je verbetertraject, je beargumenteert met behulp van je kennis van de wetgeving, procedures en protocollen van de organisatie over kwaliteitszorg in relatie tot de kennis van (beroeps)ethiek en ethische vraagstukken</w:t>
      </w:r>
      <w:r>
        <w:rPr>
          <w:rFonts w:eastAsia="Corbel" w:cs="Calibri"/>
          <w:i/>
          <w:iCs/>
        </w:rPr>
        <w:t>.</w:t>
      </w:r>
    </w:p>
    <w:p w14:paraId="3610D11A" w14:textId="77777777" w:rsidR="00375ECE" w:rsidRPr="00F049BE" w:rsidRDefault="00375ECE" w:rsidP="00080BC3">
      <w:pPr>
        <w:numPr>
          <w:ilvl w:val="0"/>
          <w:numId w:val="25"/>
        </w:numPr>
        <w:spacing w:after="160" w:line="259" w:lineRule="auto"/>
        <w:contextualSpacing/>
        <w:rPr>
          <w:rFonts w:eastAsia="Corbel" w:cs="Calibri"/>
          <w:i/>
          <w:iCs/>
        </w:rPr>
      </w:pPr>
      <w:r w:rsidRPr="00F049BE">
        <w:rPr>
          <w:rFonts w:eastAsia="Corbel" w:cs="Calibri"/>
          <w:i/>
          <w:iCs/>
        </w:rPr>
        <w:t>Je analyse van het knelpunt;</w:t>
      </w:r>
    </w:p>
    <w:p w14:paraId="3E32A8B0" w14:textId="77777777" w:rsidR="00375ECE" w:rsidRDefault="00375ECE" w:rsidP="00080BC3">
      <w:pPr>
        <w:numPr>
          <w:ilvl w:val="0"/>
          <w:numId w:val="25"/>
        </w:numPr>
        <w:spacing w:after="160" w:line="259" w:lineRule="auto"/>
        <w:contextualSpacing/>
        <w:rPr>
          <w:rFonts w:eastAsia="Corbel" w:cs="Calibri"/>
          <w:i/>
          <w:iCs/>
        </w:rPr>
      </w:pPr>
      <w:r w:rsidRPr="00F049BE">
        <w:rPr>
          <w:rFonts w:eastAsia="Corbel" w:cs="Calibri"/>
          <w:i/>
          <w:iCs/>
        </w:rPr>
        <w:t>Je keuzes voor het voorstel.</w:t>
      </w:r>
    </w:p>
    <w:p w14:paraId="387E4466" w14:textId="77777777" w:rsidR="00FD5A05" w:rsidRPr="00F049BE" w:rsidRDefault="00FD5A05" w:rsidP="00FD5A05">
      <w:pPr>
        <w:spacing w:after="160" w:line="259" w:lineRule="auto"/>
        <w:ind w:left="720"/>
        <w:contextualSpacing/>
        <w:rPr>
          <w:rFonts w:eastAsia="Corbel" w:cs="Calibri"/>
          <w:i/>
          <w:iCs/>
        </w:rPr>
      </w:pPr>
    </w:p>
    <w:p w14:paraId="5F12DC70" w14:textId="77777777" w:rsidR="00375ECE" w:rsidRPr="00F049BE" w:rsidRDefault="00375ECE" w:rsidP="00375ECE">
      <w:pPr>
        <w:spacing w:after="160" w:line="259" w:lineRule="auto"/>
        <w:rPr>
          <w:rFonts w:eastAsia="Corbel" w:cs="Calibri"/>
          <w:i/>
          <w:iCs/>
        </w:rPr>
      </w:pPr>
      <w:r w:rsidRPr="00F049BE">
        <w:rPr>
          <w:rFonts w:eastAsia="Corbel" w:cs="Calibri"/>
          <w:i/>
          <w:iCs/>
        </w:rPr>
        <w:t>Tevens onderbouw je met behulp van je kennis van feedbacktechnieken de wijze waarop je je collega’s bij je voorstellen hebt betrokken en hebt gestimuleerd om je voorstel uit te voeren</w:t>
      </w:r>
    </w:p>
    <w:p w14:paraId="719F974A" w14:textId="2A54862B" w:rsidR="00375ECE" w:rsidRPr="00F049BE" w:rsidRDefault="00375ECE" w:rsidP="00375ECE">
      <w:pPr>
        <w:spacing w:after="160" w:line="259" w:lineRule="auto"/>
        <w:rPr>
          <w:rFonts w:eastAsia="Corbel" w:cs="Calibri"/>
        </w:rPr>
      </w:pPr>
      <w:r w:rsidRPr="00F049BE">
        <w:rPr>
          <w:rFonts w:eastAsia="Corbel" w:cs="Calibri"/>
        </w:rPr>
        <w:t>In deze laatste fase voer je een examen gesprek, dit is een mondeling examen. Van tevoren krijg je van de docent een rooster waarop je kan zien wanneer het examengesprek gepland is. Het examengesprek is een individueel gesprek van ca. 15 minuten met twee examinatoren. Het gesprek wordt gevoerd aan de hand van een door jou opgestelde gespreksagenda.</w:t>
      </w:r>
    </w:p>
    <w:p w14:paraId="127BF396" w14:textId="77777777" w:rsidR="00375ECE" w:rsidRPr="00F049BE" w:rsidRDefault="00375ECE" w:rsidP="00375ECE">
      <w:pPr>
        <w:spacing w:after="160" w:line="259" w:lineRule="auto"/>
        <w:rPr>
          <w:rFonts w:eastAsia="Corbel" w:cs="Calibri"/>
        </w:rPr>
      </w:pPr>
    </w:p>
    <w:p w14:paraId="383C8527" w14:textId="77777777" w:rsidR="00375ECE" w:rsidRDefault="00375ECE" w:rsidP="00375ECE">
      <w:pPr>
        <w:spacing w:after="160" w:line="259" w:lineRule="auto"/>
        <w:rPr>
          <w:rFonts w:eastAsia="Corbel" w:cs="Calibri"/>
          <w:color w:val="FF0000"/>
        </w:rPr>
      </w:pPr>
    </w:p>
    <w:p w14:paraId="04CD03D6" w14:textId="77777777" w:rsidR="00375ECE" w:rsidRDefault="00375ECE" w:rsidP="00375ECE">
      <w:pPr>
        <w:spacing w:after="160" w:line="259" w:lineRule="auto"/>
        <w:rPr>
          <w:rFonts w:eastAsia="Corbel" w:cs="Calibri"/>
          <w:color w:val="FF0000"/>
        </w:rPr>
      </w:pPr>
    </w:p>
    <w:p w14:paraId="4818D3FA" w14:textId="77777777" w:rsidR="00375ECE" w:rsidRDefault="00375ECE" w:rsidP="00375ECE">
      <w:pPr>
        <w:spacing w:after="160" w:line="259" w:lineRule="auto"/>
        <w:rPr>
          <w:rFonts w:eastAsia="Corbel" w:cs="Calibri"/>
          <w:color w:val="FF0000"/>
        </w:rPr>
      </w:pPr>
    </w:p>
    <w:p w14:paraId="7B88F03D" w14:textId="77777777" w:rsidR="00375ECE" w:rsidRDefault="00375ECE" w:rsidP="00375ECE">
      <w:pPr>
        <w:spacing w:after="160" w:line="259" w:lineRule="auto"/>
        <w:rPr>
          <w:rFonts w:eastAsia="Corbel" w:cs="Calibri"/>
          <w:color w:val="FF0000"/>
        </w:rPr>
      </w:pPr>
    </w:p>
    <w:p w14:paraId="4F754CDE" w14:textId="77777777" w:rsidR="00375ECE" w:rsidRDefault="00375ECE" w:rsidP="00375ECE">
      <w:pPr>
        <w:spacing w:after="160" w:line="259" w:lineRule="auto"/>
        <w:rPr>
          <w:rFonts w:eastAsia="Corbel" w:cs="Calibri"/>
          <w:color w:val="FF0000"/>
        </w:rPr>
      </w:pPr>
    </w:p>
    <w:p w14:paraId="6212D276" w14:textId="77777777" w:rsidR="00375ECE" w:rsidRDefault="00375ECE" w:rsidP="00375ECE">
      <w:pPr>
        <w:spacing w:after="160" w:line="259" w:lineRule="auto"/>
        <w:rPr>
          <w:rFonts w:eastAsia="Corbel" w:cs="Calibri"/>
          <w:color w:val="FF0000"/>
        </w:rPr>
      </w:pPr>
    </w:p>
    <w:p w14:paraId="0720F5B4" w14:textId="77777777" w:rsidR="00375ECE" w:rsidRDefault="00375ECE" w:rsidP="00375ECE">
      <w:pPr>
        <w:spacing w:after="160" w:line="259" w:lineRule="auto"/>
        <w:rPr>
          <w:rFonts w:eastAsia="Corbel" w:cs="Calibri"/>
          <w:color w:val="FF0000"/>
        </w:rPr>
      </w:pPr>
    </w:p>
    <w:p w14:paraId="167E9F09" w14:textId="77777777" w:rsidR="00375ECE" w:rsidRDefault="00375ECE" w:rsidP="00375ECE">
      <w:pPr>
        <w:spacing w:after="160" w:line="259" w:lineRule="auto"/>
        <w:rPr>
          <w:rFonts w:eastAsia="Corbel" w:cs="Calibri"/>
          <w:color w:val="FF0000"/>
        </w:rPr>
      </w:pPr>
    </w:p>
    <w:p w14:paraId="12A7C8EE" w14:textId="77777777" w:rsidR="00375ECE" w:rsidRDefault="00375ECE" w:rsidP="00375ECE">
      <w:pPr>
        <w:spacing w:after="160" w:line="259" w:lineRule="auto"/>
        <w:rPr>
          <w:rFonts w:eastAsia="Corbel" w:cs="Calibri"/>
          <w:color w:val="FF0000"/>
        </w:rPr>
      </w:pPr>
    </w:p>
    <w:p w14:paraId="49D40FD4" w14:textId="77777777" w:rsidR="00375ECE" w:rsidRDefault="00375ECE" w:rsidP="00375ECE">
      <w:pPr>
        <w:spacing w:after="160" w:line="259" w:lineRule="auto"/>
        <w:rPr>
          <w:rFonts w:eastAsia="Corbel" w:cs="Calibri"/>
          <w:color w:val="FF0000"/>
        </w:rPr>
      </w:pPr>
    </w:p>
    <w:p w14:paraId="677008C9" w14:textId="77777777" w:rsidR="00375ECE" w:rsidRDefault="00375ECE" w:rsidP="00375ECE">
      <w:pPr>
        <w:spacing w:after="160" w:line="259" w:lineRule="auto"/>
        <w:rPr>
          <w:rFonts w:eastAsia="Corbel" w:cs="Calibri"/>
          <w:color w:val="FF0000"/>
        </w:rPr>
      </w:pPr>
    </w:p>
    <w:p w14:paraId="500DFFE1" w14:textId="77777777" w:rsidR="00375ECE" w:rsidRDefault="00375ECE" w:rsidP="00375ECE">
      <w:pPr>
        <w:spacing w:after="160" w:line="259" w:lineRule="auto"/>
        <w:rPr>
          <w:rFonts w:eastAsia="Corbel" w:cs="Calibri"/>
          <w:color w:val="FF0000"/>
        </w:rPr>
      </w:pPr>
    </w:p>
    <w:p w14:paraId="441E340E" w14:textId="77777777" w:rsidR="00375ECE" w:rsidRDefault="00375ECE" w:rsidP="00375ECE">
      <w:pPr>
        <w:spacing w:after="160" w:line="259" w:lineRule="auto"/>
        <w:rPr>
          <w:rFonts w:eastAsia="Corbel" w:cs="Calibri"/>
          <w:color w:val="FF0000"/>
        </w:rPr>
      </w:pPr>
    </w:p>
    <w:p w14:paraId="55BFC457" w14:textId="77777777" w:rsidR="00375ECE" w:rsidRDefault="00375ECE" w:rsidP="00375ECE">
      <w:pPr>
        <w:spacing w:after="160" w:line="259" w:lineRule="auto"/>
        <w:rPr>
          <w:rFonts w:eastAsia="Corbel" w:cs="Calibri"/>
          <w:color w:val="FF0000"/>
        </w:rPr>
      </w:pPr>
    </w:p>
    <w:p w14:paraId="38DC33D8" w14:textId="77777777" w:rsidR="00375ECE" w:rsidRDefault="00375ECE" w:rsidP="00375ECE">
      <w:pPr>
        <w:spacing w:after="160" w:line="259" w:lineRule="auto"/>
        <w:rPr>
          <w:rFonts w:eastAsia="Corbel" w:cs="Calibri"/>
          <w:color w:val="FF0000"/>
        </w:rPr>
      </w:pPr>
    </w:p>
    <w:p w14:paraId="72BDB112" w14:textId="77777777" w:rsidR="00375ECE" w:rsidRDefault="00375ECE" w:rsidP="00375ECE">
      <w:pPr>
        <w:spacing w:after="160" w:line="259" w:lineRule="auto"/>
        <w:rPr>
          <w:rFonts w:eastAsia="Corbel" w:cs="Calibri"/>
          <w:color w:val="FF0000"/>
        </w:rPr>
      </w:pPr>
    </w:p>
    <w:p w14:paraId="723EE3F1" w14:textId="77777777" w:rsidR="00375ECE" w:rsidRDefault="00375ECE" w:rsidP="00375ECE">
      <w:pPr>
        <w:spacing w:after="160" w:line="259" w:lineRule="auto"/>
        <w:rPr>
          <w:rFonts w:eastAsia="Corbel" w:cs="Calibri"/>
          <w:color w:val="FF0000"/>
        </w:rPr>
      </w:pPr>
    </w:p>
    <w:p w14:paraId="71BB7DAC" w14:textId="77777777" w:rsidR="00375ECE" w:rsidRDefault="00375ECE" w:rsidP="00375ECE">
      <w:pPr>
        <w:spacing w:after="160" w:line="259" w:lineRule="auto"/>
        <w:rPr>
          <w:rFonts w:eastAsia="Corbel" w:cs="Calibri"/>
          <w:color w:val="FF0000"/>
        </w:rPr>
      </w:pPr>
    </w:p>
    <w:p w14:paraId="40D129B1" w14:textId="77777777" w:rsidR="00375ECE" w:rsidRDefault="00375ECE" w:rsidP="00375ECE">
      <w:pPr>
        <w:spacing w:after="160" w:line="259" w:lineRule="auto"/>
        <w:rPr>
          <w:rFonts w:eastAsia="Corbel" w:cs="Calibri"/>
          <w:color w:val="FF0000"/>
        </w:rPr>
      </w:pPr>
    </w:p>
    <w:p w14:paraId="33394F08" w14:textId="77777777" w:rsidR="00375ECE" w:rsidRPr="00F049BE" w:rsidRDefault="00375ECE" w:rsidP="00375ECE">
      <w:pPr>
        <w:pStyle w:val="Kop1"/>
        <w:rPr>
          <w:rFonts w:ascii="Calibri" w:eastAsia="Times New Roman" w:hAnsi="Calibri" w:cs="Calibri"/>
          <w:color w:val="2E74B5" w:themeColor="accent1" w:themeShade="BF"/>
          <w:sz w:val="22"/>
          <w:szCs w:val="22"/>
          <w:lang w:eastAsia="nl-NL"/>
        </w:rPr>
      </w:pPr>
      <w:r w:rsidRPr="00F049BE">
        <w:rPr>
          <w:rFonts w:ascii="Calibri" w:eastAsia="Times New Roman" w:hAnsi="Calibri" w:cs="Calibri"/>
          <w:color w:val="2E74B5" w:themeColor="accent1" w:themeShade="BF"/>
          <w:sz w:val="22"/>
          <w:szCs w:val="22"/>
          <w:lang w:eastAsia="nl-NL"/>
        </w:rPr>
        <w:lastRenderedPageBreak/>
        <w:t>Wanneer wat inleveren</w:t>
      </w:r>
    </w:p>
    <w:tbl>
      <w:tblPr>
        <w:tblStyle w:val="Tabelraster"/>
        <w:tblW w:w="0" w:type="auto"/>
        <w:tblLook w:val="04A0" w:firstRow="1" w:lastRow="0" w:firstColumn="1" w:lastColumn="0" w:noHBand="0" w:noVBand="1"/>
      </w:tblPr>
      <w:tblGrid>
        <w:gridCol w:w="1413"/>
        <w:gridCol w:w="5077"/>
        <w:gridCol w:w="1160"/>
        <w:gridCol w:w="1160"/>
      </w:tblGrid>
      <w:tr w:rsidR="00375ECE" w:rsidRPr="00F049BE" w14:paraId="4F59E70F" w14:textId="77777777" w:rsidTr="00EE2AE2">
        <w:tc>
          <w:tcPr>
            <w:tcW w:w="1413" w:type="dxa"/>
            <w:shd w:val="clear" w:color="auto" w:fill="DEEAF6" w:themeFill="accent1" w:themeFillTint="33"/>
          </w:tcPr>
          <w:p w14:paraId="3899B6AE" w14:textId="77777777" w:rsidR="00375ECE" w:rsidRPr="00F049BE" w:rsidRDefault="00375ECE" w:rsidP="00EE2AE2">
            <w:pPr>
              <w:rPr>
                <w:rFonts w:cs="Calibri"/>
                <w:lang w:eastAsia="nl-NL"/>
              </w:rPr>
            </w:pPr>
            <w:r w:rsidRPr="00F049BE">
              <w:rPr>
                <w:rFonts w:cs="Calibri"/>
                <w:lang w:eastAsia="nl-NL"/>
              </w:rPr>
              <w:t>Fase</w:t>
            </w:r>
          </w:p>
        </w:tc>
        <w:tc>
          <w:tcPr>
            <w:tcW w:w="5077" w:type="dxa"/>
            <w:shd w:val="clear" w:color="auto" w:fill="DEEAF6" w:themeFill="accent1" w:themeFillTint="33"/>
          </w:tcPr>
          <w:p w14:paraId="7C0203B4" w14:textId="77777777" w:rsidR="00375ECE" w:rsidRPr="00F049BE" w:rsidRDefault="00E511DC" w:rsidP="00EE2AE2">
            <w:pPr>
              <w:rPr>
                <w:rFonts w:cs="Calibri"/>
                <w:lang w:eastAsia="nl-NL"/>
              </w:rPr>
            </w:pPr>
            <w:r>
              <w:rPr>
                <w:rFonts w:cs="Calibri"/>
                <w:lang w:eastAsia="nl-NL"/>
              </w:rPr>
              <w:t>W</w:t>
            </w:r>
            <w:r w:rsidR="00375ECE" w:rsidRPr="00F049BE">
              <w:rPr>
                <w:rFonts w:cs="Calibri"/>
                <w:lang w:eastAsia="nl-NL"/>
              </w:rPr>
              <w:t>at</w:t>
            </w:r>
          </w:p>
        </w:tc>
        <w:tc>
          <w:tcPr>
            <w:tcW w:w="1160" w:type="dxa"/>
            <w:shd w:val="clear" w:color="auto" w:fill="DEEAF6" w:themeFill="accent1" w:themeFillTint="33"/>
          </w:tcPr>
          <w:p w14:paraId="74551011" w14:textId="77777777" w:rsidR="00375ECE" w:rsidRPr="00F049BE" w:rsidRDefault="00375ECE" w:rsidP="00EE2AE2">
            <w:pPr>
              <w:rPr>
                <w:rFonts w:cs="Calibri"/>
                <w:lang w:eastAsia="nl-NL"/>
              </w:rPr>
            </w:pPr>
            <w:r w:rsidRPr="00F049BE">
              <w:rPr>
                <w:rFonts w:cs="Calibri"/>
                <w:lang w:eastAsia="nl-NL"/>
              </w:rPr>
              <w:t>Status</w:t>
            </w:r>
          </w:p>
        </w:tc>
        <w:tc>
          <w:tcPr>
            <w:tcW w:w="1160" w:type="dxa"/>
            <w:shd w:val="clear" w:color="auto" w:fill="DEEAF6" w:themeFill="accent1" w:themeFillTint="33"/>
          </w:tcPr>
          <w:p w14:paraId="7E5649CB" w14:textId="77777777" w:rsidR="00375ECE" w:rsidRPr="00F049BE" w:rsidRDefault="00375ECE" w:rsidP="00EE2AE2">
            <w:pPr>
              <w:rPr>
                <w:rFonts w:cs="Calibri"/>
                <w:lang w:eastAsia="nl-NL"/>
              </w:rPr>
            </w:pPr>
            <w:r w:rsidRPr="00F049BE">
              <w:rPr>
                <w:rFonts w:cs="Calibri"/>
                <w:lang w:eastAsia="nl-NL"/>
              </w:rPr>
              <w:t>Datum</w:t>
            </w:r>
          </w:p>
        </w:tc>
      </w:tr>
      <w:tr w:rsidR="00375ECE" w:rsidRPr="00F049BE" w14:paraId="0AA2D1B1" w14:textId="77777777" w:rsidTr="00EE2AE2">
        <w:trPr>
          <w:trHeight w:val="590"/>
        </w:trPr>
        <w:tc>
          <w:tcPr>
            <w:tcW w:w="1413" w:type="dxa"/>
          </w:tcPr>
          <w:p w14:paraId="4701FD18" w14:textId="77777777" w:rsidR="00375ECE" w:rsidRPr="00F049BE" w:rsidRDefault="00375ECE" w:rsidP="00EE2AE2">
            <w:pPr>
              <w:rPr>
                <w:rFonts w:cs="Calibri"/>
                <w:lang w:eastAsia="nl-NL"/>
              </w:rPr>
            </w:pPr>
            <w:r w:rsidRPr="00F049BE">
              <w:rPr>
                <w:rFonts w:cs="Calibri"/>
                <w:lang w:eastAsia="nl-NL"/>
              </w:rPr>
              <w:t>Fase 1</w:t>
            </w:r>
          </w:p>
        </w:tc>
        <w:tc>
          <w:tcPr>
            <w:tcW w:w="5077" w:type="dxa"/>
          </w:tcPr>
          <w:p w14:paraId="325768F9" w14:textId="77777777" w:rsidR="00375ECE" w:rsidRPr="00F049BE" w:rsidRDefault="00375ECE" w:rsidP="00EE2AE2">
            <w:pPr>
              <w:rPr>
                <w:rFonts w:cs="Calibri"/>
                <w:lang w:eastAsia="nl-NL"/>
              </w:rPr>
            </w:pPr>
            <w:r w:rsidRPr="00F049BE">
              <w:rPr>
                <w:rFonts w:cs="Calibri"/>
                <w:lang w:eastAsia="nl-NL"/>
              </w:rPr>
              <w:t xml:space="preserve">Je eigen deskundigheid bevorderen </w:t>
            </w:r>
          </w:p>
        </w:tc>
        <w:tc>
          <w:tcPr>
            <w:tcW w:w="1160" w:type="dxa"/>
          </w:tcPr>
          <w:p w14:paraId="5E62D778" w14:textId="77777777" w:rsidR="00375ECE" w:rsidRPr="00F049BE" w:rsidRDefault="00375ECE" w:rsidP="00EE2AE2">
            <w:pPr>
              <w:rPr>
                <w:rFonts w:cs="Calibri"/>
                <w:lang w:eastAsia="nl-NL"/>
              </w:rPr>
            </w:pPr>
            <w:r w:rsidRPr="00F049BE">
              <w:rPr>
                <w:rFonts w:cs="Calibri"/>
                <w:lang w:eastAsia="nl-NL"/>
              </w:rPr>
              <w:t>Go</w:t>
            </w:r>
          </w:p>
        </w:tc>
        <w:tc>
          <w:tcPr>
            <w:tcW w:w="1160" w:type="dxa"/>
          </w:tcPr>
          <w:p w14:paraId="10F10D95" w14:textId="77777777" w:rsidR="00375ECE" w:rsidRPr="00F049BE" w:rsidRDefault="00375ECE" w:rsidP="00EE2AE2">
            <w:pPr>
              <w:rPr>
                <w:rFonts w:cs="Calibri"/>
                <w:lang w:eastAsia="nl-NL"/>
              </w:rPr>
            </w:pPr>
          </w:p>
        </w:tc>
      </w:tr>
      <w:tr w:rsidR="00375ECE" w:rsidRPr="00F049BE" w14:paraId="7AE7AF2A" w14:textId="77777777" w:rsidTr="00EE2AE2">
        <w:tc>
          <w:tcPr>
            <w:tcW w:w="1413" w:type="dxa"/>
          </w:tcPr>
          <w:p w14:paraId="23532E7F" w14:textId="77777777" w:rsidR="00375ECE" w:rsidRPr="00F049BE" w:rsidRDefault="00375ECE" w:rsidP="00EE2AE2">
            <w:pPr>
              <w:rPr>
                <w:rFonts w:cs="Calibri"/>
                <w:lang w:eastAsia="nl-NL"/>
              </w:rPr>
            </w:pPr>
            <w:r w:rsidRPr="00F049BE">
              <w:rPr>
                <w:rFonts w:cs="Calibri"/>
                <w:lang w:eastAsia="nl-NL"/>
              </w:rPr>
              <w:t>Fase 2</w:t>
            </w:r>
          </w:p>
        </w:tc>
        <w:tc>
          <w:tcPr>
            <w:tcW w:w="5077" w:type="dxa"/>
          </w:tcPr>
          <w:p w14:paraId="492B84A5" w14:textId="77777777" w:rsidR="00375ECE" w:rsidRPr="00F049BE" w:rsidRDefault="00375ECE" w:rsidP="00EE2AE2">
            <w:pPr>
              <w:rPr>
                <w:rFonts w:cs="Calibri"/>
                <w:lang w:eastAsia="nl-NL"/>
              </w:rPr>
            </w:pPr>
            <w:r w:rsidRPr="00F049BE">
              <w:rPr>
                <w:rFonts w:cs="Calibri"/>
                <w:lang w:eastAsia="nl-NL"/>
              </w:rPr>
              <w:t>Expertise delen</w:t>
            </w:r>
          </w:p>
        </w:tc>
        <w:tc>
          <w:tcPr>
            <w:tcW w:w="1160" w:type="dxa"/>
          </w:tcPr>
          <w:p w14:paraId="258C84DC" w14:textId="77777777" w:rsidR="00375ECE" w:rsidRPr="00F049BE" w:rsidRDefault="00375ECE" w:rsidP="00EE2AE2">
            <w:pPr>
              <w:rPr>
                <w:rFonts w:cs="Calibri"/>
                <w:lang w:eastAsia="nl-NL"/>
              </w:rPr>
            </w:pPr>
            <w:r w:rsidRPr="00F049BE">
              <w:rPr>
                <w:rFonts w:cs="Calibri"/>
                <w:lang w:eastAsia="nl-NL"/>
              </w:rPr>
              <w:t>Examen</w:t>
            </w:r>
          </w:p>
        </w:tc>
        <w:tc>
          <w:tcPr>
            <w:tcW w:w="1160" w:type="dxa"/>
          </w:tcPr>
          <w:p w14:paraId="1AD1BA60" w14:textId="77777777" w:rsidR="00375ECE" w:rsidRPr="00F049BE" w:rsidRDefault="00375ECE" w:rsidP="00EE2AE2">
            <w:pPr>
              <w:rPr>
                <w:rFonts w:cs="Calibri"/>
                <w:lang w:eastAsia="nl-NL"/>
              </w:rPr>
            </w:pPr>
          </w:p>
        </w:tc>
      </w:tr>
      <w:tr w:rsidR="00375ECE" w:rsidRPr="00F049BE" w14:paraId="4C470103" w14:textId="77777777" w:rsidTr="00EE2AE2">
        <w:tc>
          <w:tcPr>
            <w:tcW w:w="1413" w:type="dxa"/>
          </w:tcPr>
          <w:p w14:paraId="2537EA9A" w14:textId="77777777" w:rsidR="00375ECE" w:rsidRPr="00F049BE" w:rsidRDefault="00375ECE" w:rsidP="00EE2AE2">
            <w:pPr>
              <w:rPr>
                <w:rFonts w:cs="Calibri"/>
                <w:lang w:eastAsia="nl-NL"/>
              </w:rPr>
            </w:pPr>
            <w:r w:rsidRPr="00F049BE">
              <w:rPr>
                <w:rFonts w:cs="Calibri"/>
                <w:lang w:eastAsia="nl-NL"/>
              </w:rPr>
              <w:t>Fase 3</w:t>
            </w:r>
          </w:p>
        </w:tc>
        <w:tc>
          <w:tcPr>
            <w:tcW w:w="5077" w:type="dxa"/>
          </w:tcPr>
          <w:p w14:paraId="6D2FD1A9" w14:textId="77777777" w:rsidR="00375ECE" w:rsidRPr="00F049BE" w:rsidRDefault="00375ECE" w:rsidP="00EE2AE2">
            <w:pPr>
              <w:rPr>
                <w:rFonts w:cs="Calibri"/>
                <w:lang w:eastAsia="nl-NL"/>
              </w:rPr>
            </w:pPr>
            <w:r w:rsidRPr="00F049BE">
              <w:rPr>
                <w:rFonts w:eastAsia="Corbel" w:cs="Calibri"/>
              </w:rPr>
              <w:t>opstellen  en uitvoeren verbeterplan</w:t>
            </w:r>
          </w:p>
        </w:tc>
        <w:tc>
          <w:tcPr>
            <w:tcW w:w="1160" w:type="dxa"/>
          </w:tcPr>
          <w:p w14:paraId="5E8B37AE" w14:textId="77777777" w:rsidR="00375ECE" w:rsidRPr="00F049BE" w:rsidRDefault="00375ECE" w:rsidP="00EE2AE2">
            <w:pPr>
              <w:rPr>
                <w:rFonts w:cs="Calibri"/>
                <w:lang w:eastAsia="nl-NL"/>
              </w:rPr>
            </w:pPr>
            <w:r w:rsidRPr="00F049BE">
              <w:rPr>
                <w:rFonts w:cs="Calibri"/>
                <w:lang w:eastAsia="nl-NL"/>
              </w:rPr>
              <w:t>Go</w:t>
            </w:r>
          </w:p>
        </w:tc>
        <w:tc>
          <w:tcPr>
            <w:tcW w:w="1160" w:type="dxa"/>
          </w:tcPr>
          <w:p w14:paraId="1DE3EEA5" w14:textId="77777777" w:rsidR="00375ECE" w:rsidRPr="00F049BE" w:rsidRDefault="00375ECE" w:rsidP="00EE2AE2">
            <w:pPr>
              <w:rPr>
                <w:rFonts w:cs="Calibri"/>
                <w:lang w:eastAsia="nl-NL"/>
              </w:rPr>
            </w:pPr>
          </w:p>
        </w:tc>
      </w:tr>
      <w:tr w:rsidR="00375ECE" w:rsidRPr="00F049BE" w14:paraId="7D852EF9" w14:textId="77777777" w:rsidTr="00EE2AE2">
        <w:tc>
          <w:tcPr>
            <w:tcW w:w="1413" w:type="dxa"/>
          </w:tcPr>
          <w:p w14:paraId="5AFEBE75" w14:textId="77777777" w:rsidR="00375ECE" w:rsidRPr="00F049BE" w:rsidRDefault="00375ECE" w:rsidP="00EE2AE2">
            <w:pPr>
              <w:rPr>
                <w:rFonts w:cs="Calibri"/>
                <w:lang w:eastAsia="nl-NL"/>
              </w:rPr>
            </w:pPr>
            <w:r w:rsidRPr="00F049BE">
              <w:rPr>
                <w:rFonts w:cs="Calibri"/>
                <w:lang w:eastAsia="nl-NL"/>
              </w:rPr>
              <w:t>Fase 4</w:t>
            </w:r>
          </w:p>
        </w:tc>
        <w:tc>
          <w:tcPr>
            <w:tcW w:w="5077" w:type="dxa"/>
          </w:tcPr>
          <w:p w14:paraId="79DD7DB2" w14:textId="77777777" w:rsidR="00375ECE" w:rsidRPr="00F049BE" w:rsidRDefault="00375ECE" w:rsidP="00EE2AE2">
            <w:pPr>
              <w:rPr>
                <w:rFonts w:cs="Calibri"/>
                <w:lang w:eastAsia="nl-NL"/>
              </w:rPr>
            </w:pPr>
            <w:r w:rsidRPr="00F049BE">
              <w:rPr>
                <w:rFonts w:eastAsia="Corbel" w:cs="Calibri"/>
              </w:rPr>
              <w:t>Rapportage en uitvoering van het verbetertraject</w:t>
            </w:r>
          </w:p>
        </w:tc>
        <w:tc>
          <w:tcPr>
            <w:tcW w:w="1160" w:type="dxa"/>
          </w:tcPr>
          <w:p w14:paraId="412C04C8" w14:textId="77777777" w:rsidR="00375ECE" w:rsidRPr="00F049BE" w:rsidRDefault="00375ECE" w:rsidP="00EE2AE2">
            <w:pPr>
              <w:rPr>
                <w:rFonts w:cs="Calibri"/>
                <w:lang w:eastAsia="nl-NL"/>
              </w:rPr>
            </w:pPr>
            <w:r w:rsidRPr="00F049BE">
              <w:rPr>
                <w:rFonts w:cs="Calibri"/>
                <w:lang w:eastAsia="nl-NL"/>
              </w:rPr>
              <w:t>Go</w:t>
            </w:r>
          </w:p>
        </w:tc>
        <w:tc>
          <w:tcPr>
            <w:tcW w:w="1160" w:type="dxa"/>
          </w:tcPr>
          <w:p w14:paraId="50C054E1" w14:textId="77777777" w:rsidR="00375ECE" w:rsidRPr="00F049BE" w:rsidRDefault="00375ECE" w:rsidP="00EE2AE2">
            <w:pPr>
              <w:rPr>
                <w:rFonts w:cs="Calibri"/>
                <w:lang w:eastAsia="nl-NL"/>
              </w:rPr>
            </w:pPr>
          </w:p>
        </w:tc>
      </w:tr>
      <w:tr w:rsidR="00375ECE" w:rsidRPr="00F049BE" w14:paraId="5CFEF265" w14:textId="77777777" w:rsidTr="00EE2AE2">
        <w:tc>
          <w:tcPr>
            <w:tcW w:w="1413" w:type="dxa"/>
          </w:tcPr>
          <w:p w14:paraId="79681498" w14:textId="77777777" w:rsidR="00375ECE" w:rsidRPr="00F049BE" w:rsidRDefault="00375ECE" w:rsidP="00EE2AE2">
            <w:pPr>
              <w:rPr>
                <w:rFonts w:cs="Calibri"/>
                <w:lang w:eastAsia="nl-NL"/>
              </w:rPr>
            </w:pPr>
            <w:r w:rsidRPr="00F049BE">
              <w:rPr>
                <w:rFonts w:cs="Calibri"/>
                <w:lang w:eastAsia="nl-NL"/>
              </w:rPr>
              <w:t>Fase 5</w:t>
            </w:r>
          </w:p>
        </w:tc>
        <w:tc>
          <w:tcPr>
            <w:tcW w:w="5077" w:type="dxa"/>
          </w:tcPr>
          <w:p w14:paraId="28EAFB17" w14:textId="77777777" w:rsidR="00375ECE" w:rsidRPr="00F049BE" w:rsidRDefault="00375ECE" w:rsidP="00EE2AE2">
            <w:pPr>
              <w:rPr>
                <w:rFonts w:cs="Calibri"/>
                <w:lang w:eastAsia="nl-NL"/>
              </w:rPr>
            </w:pPr>
            <w:r w:rsidRPr="00F049BE">
              <w:rPr>
                <w:rFonts w:cs="Calibri"/>
                <w:lang w:eastAsia="nl-NL"/>
              </w:rPr>
              <w:t xml:space="preserve">Posterpresentatie </w:t>
            </w:r>
          </w:p>
        </w:tc>
        <w:tc>
          <w:tcPr>
            <w:tcW w:w="1160" w:type="dxa"/>
          </w:tcPr>
          <w:p w14:paraId="59AF5C2C" w14:textId="77777777" w:rsidR="00375ECE" w:rsidRPr="00F049BE" w:rsidRDefault="00375ECE" w:rsidP="00EE2AE2">
            <w:pPr>
              <w:rPr>
                <w:rFonts w:cs="Calibri"/>
                <w:lang w:eastAsia="nl-NL"/>
              </w:rPr>
            </w:pPr>
            <w:r w:rsidRPr="00F049BE">
              <w:rPr>
                <w:rFonts w:cs="Calibri"/>
                <w:lang w:eastAsia="nl-NL"/>
              </w:rPr>
              <w:t>Examen</w:t>
            </w:r>
          </w:p>
        </w:tc>
        <w:tc>
          <w:tcPr>
            <w:tcW w:w="1160" w:type="dxa"/>
          </w:tcPr>
          <w:p w14:paraId="376FF461" w14:textId="77777777" w:rsidR="00375ECE" w:rsidRPr="00F049BE" w:rsidRDefault="00375ECE" w:rsidP="00EE2AE2">
            <w:pPr>
              <w:rPr>
                <w:rFonts w:cs="Calibri"/>
                <w:lang w:eastAsia="nl-NL"/>
              </w:rPr>
            </w:pPr>
          </w:p>
        </w:tc>
      </w:tr>
      <w:tr w:rsidR="00375ECE" w:rsidRPr="00F049BE" w14:paraId="14001058" w14:textId="77777777" w:rsidTr="00EE2AE2">
        <w:tc>
          <w:tcPr>
            <w:tcW w:w="1413" w:type="dxa"/>
          </w:tcPr>
          <w:p w14:paraId="3BA5FFA2" w14:textId="77777777" w:rsidR="00375ECE" w:rsidRPr="00F049BE" w:rsidRDefault="00375ECE" w:rsidP="00EE2AE2">
            <w:pPr>
              <w:rPr>
                <w:rFonts w:cs="Calibri"/>
                <w:lang w:eastAsia="nl-NL"/>
              </w:rPr>
            </w:pPr>
            <w:r w:rsidRPr="00F049BE">
              <w:rPr>
                <w:rFonts w:cs="Calibri"/>
                <w:lang w:eastAsia="nl-NL"/>
              </w:rPr>
              <w:t>Fase 6</w:t>
            </w:r>
          </w:p>
        </w:tc>
        <w:tc>
          <w:tcPr>
            <w:tcW w:w="5077" w:type="dxa"/>
          </w:tcPr>
          <w:p w14:paraId="6A4CB5C0" w14:textId="77777777" w:rsidR="00375ECE" w:rsidRPr="00F049BE" w:rsidRDefault="00375ECE" w:rsidP="00EE2AE2">
            <w:pPr>
              <w:rPr>
                <w:rFonts w:cs="Calibri"/>
                <w:lang w:eastAsia="nl-NL"/>
              </w:rPr>
            </w:pPr>
            <w:r w:rsidRPr="00F049BE">
              <w:rPr>
                <w:rFonts w:cs="Calibri"/>
                <w:lang w:eastAsia="nl-NL"/>
              </w:rPr>
              <w:t>Examengesprek</w:t>
            </w:r>
          </w:p>
        </w:tc>
        <w:tc>
          <w:tcPr>
            <w:tcW w:w="1160" w:type="dxa"/>
          </w:tcPr>
          <w:p w14:paraId="1BE58708" w14:textId="77777777" w:rsidR="00375ECE" w:rsidRPr="00F049BE" w:rsidRDefault="00F925B9" w:rsidP="00EE2AE2">
            <w:pPr>
              <w:rPr>
                <w:rFonts w:cs="Calibri"/>
                <w:lang w:eastAsia="nl-NL"/>
              </w:rPr>
            </w:pPr>
            <w:r>
              <w:rPr>
                <w:rFonts w:cs="Calibri"/>
                <w:lang w:eastAsia="nl-NL"/>
              </w:rPr>
              <w:t>E</w:t>
            </w:r>
            <w:r w:rsidR="00375ECE" w:rsidRPr="00F049BE">
              <w:rPr>
                <w:rFonts w:cs="Calibri"/>
                <w:lang w:eastAsia="nl-NL"/>
              </w:rPr>
              <w:t>xamen</w:t>
            </w:r>
          </w:p>
        </w:tc>
        <w:tc>
          <w:tcPr>
            <w:tcW w:w="1160" w:type="dxa"/>
          </w:tcPr>
          <w:p w14:paraId="4F79F02F" w14:textId="77777777" w:rsidR="00375ECE" w:rsidRPr="00F049BE" w:rsidRDefault="00375ECE" w:rsidP="00EE2AE2">
            <w:pPr>
              <w:rPr>
                <w:rFonts w:cs="Calibri"/>
                <w:lang w:eastAsia="nl-NL"/>
              </w:rPr>
            </w:pPr>
          </w:p>
        </w:tc>
      </w:tr>
    </w:tbl>
    <w:p w14:paraId="617FCE91" w14:textId="77777777" w:rsidR="00375ECE" w:rsidRPr="00F049BE" w:rsidRDefault="00375ECE" w:rsidP="00375ECE">
      <w:pPr>
        <w:rPr>
          <w:rFonts w:cs="Calibri"/>
          <w:lang w:eastAsia="nl-NL"/>
        </w:rPr>
      </w:pPr>
    </w:p>
    <w:p w14:paraId="7F247F44" w14:textId="77777777" w:rsidR="00375ECE" w:rsidRDefault="00375ECE" w:rsidP="00375ECE">
      <w:pPr>
        <w:spacing w:after="160" w:line="259" w:lineRule="auto"/>
        <w:rPr>
          <w:rFonts w:eastAsia="Corbel" w:cs="Calibri"/>
          <w:color w:val="FF0000"/>
        </w:rPr>
      </w:pPr>
    </w:p>
    <w:p w14:paraId="363357CD" w14:textId="77777777" w:rsidR="00375ECE" w:rsidRDefault="00375ECE" w:rsidP="00375ECE">
      <w:pPr>
        <w:spacing w:after="160" w:line="259" w:lineRule="auto"/>
        <w:rPr>
          <w:rFonts w:eastAsia="Corbel" w:cs="Calibri"/>
          <w:color w:val="FF0000"/>
        </w:rPr>
      </w:pPr>
    </w:p>
    <w:p w14:paraId="6ABC364D" w14:textId="77777777" w:rsidR="00375ECE" w:rsidRDefault="00375ECE" w:rsidP="00375ECE">
      <w:pPr>
        <w:spacing w:after="160" w:line="259" w:lineRule="auto"/>
        <w:rPr>
          <w:rFonts w:eastAsia="Corbel" w:cs="Calibri"/>
          <w:color w:val="FF0000"/>
        </w:rPr>
      </w:pPr>
    </w:p>
    <w:p w14:paraId="517C1837" w14:textId="77777777" w:rsidR="00375ECE" w:rsidRDefault="00375ECE" w:rsidP="00375ECE">
      <w:pPr>
        <w:spacing w:after="160" w:line="259" w:lineRule="auto"/>
        <w:rPr>
          <w:rFonts w:eastAsia="Corbel" w:cs="Calibri"/>
          <w:color w:val="FF0000"/>
        </w:rPr>
      </w:pPr>
    </w:p>
    <w:p w14:paraId="20B9D391" w14:textId="77777777" w:rsidR="00375ECE" w:rsidRDefault="00375ECE" w:rsidP="00375ECE">
      <w:pPr>
        <w:spacing w:after="160" w:line="259" w:lineRule="auto"/>
        <w:rPr>
          <w:rFonts w:eastAsia="Corbel" w:cs="Calibri"/>
          <w:color w:val="FF0000"/>
        </w:rPr>
      </w:pPr>
    </w:p>
    <w:p w14:paraId="13F6367F" w14:textId="77777777" w:rsidR="00375ECE" w:rsidRDefault="00375ECE" w:rsidP="00375ECE">
      <w:pPr>
        <w:spacing w:after="160" w:line="259" w:lineRule="auto"/>
        <w:rPr>
          <w:rFonts w:eastAsia="Corbel" w:cs="Calibri"/>
          <w:color w:val="FF0000"/>
        </w:rPr>
      </w:pPr>
    </w:p>
    <w:p w14:paraId="6795714A" w14:textId="77777777" w:rsidR="00375ECE" w:rsidRDefault="00375ECE" w:rsidP="00375ECE">
      <w:pPr>
        <w:spacing w:after="160" w:line="259" w:lineRule="auto"/>
        <w:rPr>
          <w:rFonts w:eastAsia="Corbel" w:cs="Calibri"/>
          <w:color w:val="FF0000"/>
        </w:rPr>
      </w:pPr>
    </w:p>
    <w:p w14:paraId="6B2804D6" w14:textId="77777777" w:rsidR="00375ECE" w:rsidRDefault="00375ECE" w:rsidP="00375ECE">
      <w:pPr>
        <w:spacing w:after="160" w:line="259" w:lineRule="auto"/>
        <w:rPr>
          <w:rFonts w:eastAsia="Corbel" w:cs="Calibri"/>
          <w:color w:val="FF0000"/>
        </w:rPr>
      </w:pPr>
    </w:p>
    <w:p w14:paraId="794E8797" w14:textId="77777777" w:rsidR="00375ECE" w:rsidRDefault="00375ECE" w:rsidP="00375ECE">
      <w:pPr>
        <w:spacing w:after="160" w:line="259" w:lineRule="auto"/>
        <w:rPr>
          <w:rFonts w:eastAsia="Corbel" w:cs="Calibri"/>
          <w:color w:val="FF0000"/>
        </w:rPr>
      </w:pPr>
    </w:p>
    <w:p w14:paraId="54B4A3D1" w14:textId="77777777" w:rsidR="00375ECE" w:rsidRDefault="00375ECE" w:rsidP="00375ECE">
      <w:pPr>
        <w:spacing w:after="160" w:line="259" w:lineRule="auto"/>
        <w:rPr>
          <w:rFonts w:eastAsia="Corbel" w:cs="Calibri"/>
          <w:color w:val="FF0000"/>
        </w:rPr>
      </w:pPr>
    </w:p>
    <w:p w14:paraId="30FD5B6C" w14:textId="77777777" w:rsidR="00375ECE" w:rsidRDefault="00375ECE" w:rsidP="00375ECE">
      <w:pPr>
        <w:spacing w:after="160" w:line="259" w:lineRule="auto"/>
        <w:rPr>
          <w:rFonts w:eastAsia="Corbel" w:cs="Calibri"/>
          <w:color w:val="FF0000"/>
        </w:rPr>
      </w:pPr>
    </w:p>
    <w:p w14:paraId="02A9178E" w14:textId="77777777" w:rsidR="00375ECE" w:rsidRDefault="00375ECE" w:rsidP="00375ECE">
      <w:pPr>
        <w:spacing w:after="160" w:line="259" w:lineRule="auto"/>
        <w:rPr>
          <w:rFonts w:eastAsia="Corbel" w:cs="Calibri"/>
          <w:color w:val="FF0000"/>
        </w:rPr>
      </w:pPr>
    </w:p>
    <w:p w14:paraId="2BF9437B" w14:textId="77777777" w:rsidR="00375ECE" w:rsidRDefault="00375ECE" w:rsidP="00375ECE">
      <w:pPr>
        <w:spacing w:after="160" w:line="259" w:lineRule="auto"/>
        <w:rPr>
          <w:rFonts w:eastAsia="Corbel" w:cs="Calibri"/>
          <w:color w:val="FF0000"/>
        </w:rPr>
      </w:pPr>
    </w:p>
    <w:p w14:paraId="149E9590" w14:textId="77777777" w:rsidR="00375ECE" w:rsidRDefault="00375ECE" w:rsidP="00375ECE">
      <w:pPr>
        <w:spacing w:after="160" w:line="259" w:lineRule="auto"/>
        <w:rPr>
          <w:rFonts w:eastAsia="Corbel" w:cs="Calibri"/>
          <w:color w:val="FF0000"/>
        </w:rPr>
      </w:pPr>
    </w:p>
    <w:p w14:paraId="22DC718F" w14:textId="77777777" w:rsidR="00375ECE" w:rsidRDefault="00375ECE" w:rsidP="00375ECE">
      <w:pPr>
        <w:spacing w:after="160" w:line="259" w:lineRule="auto"/>
        <w:rPr>
          <w:rFonts w:eastAsia="Corbel" w:cs="Calibri"/>
          <w:color w:val="FF0000"/>
        </w:rPr>
      </w:pPr>
    </w:p>
    <w:p w14:paraId="7DFD2FEC" w14:textId="77777777" w:rsidR="00375ECE" w:rsidRDefault="00375ECE" w:rsidP="00375ECE">
      <w:pPr>
        <w:spacing w:after="160" w:line="259" w:lineRule="auto"/>
        <w:rPr>
          <w:rFonts w:eastAsia="Corbel" w:cs="Calibri"/>
          <w:color w:val="FF0000"/>
        </w:rPr>
      </w:pPr>
    </w:p>
    <w:p w14:paraId="75245AAE" w14:textId="77777777" w:rsidR="00375ECE" w:rsidRDefault="00375ECE" w:rsidP="00375ECE">
      <w:pPr>
        <w:keepNext/>
        <w:keepLines/>
        <w:spacing w:before="320" w:after="40" w:line="252" w:lineRule="auto"/>
        <w:jc w:val="both"/>
        <w:outlineLvl w:val="0"/>
        <w:rPr>
          <w:rFonts w:eastAsia="Corbel" w:cs="Calibri"/>
          <w:color w:val="FF0000"/>
        </w:rPr>
      </w:pPr>
    </w:p>
    <w:p w14:paraId="0EB7BF6C" w14:textId="77777777" w:rsidR="007777A1" w:rsidRPr="00A07B97" w:rsidRDefault="00DC32F6" w:rsidP="00A07B97">
      <w:pPr>
        <w:spacing w:after="160" w:line="259" w:lineRule="auto"/>
        <w:rPr>
          <w:rFonts w:eastAsiaTheme="majorEastAsia" w:cs="Calibri"/>
          <w:b/>
          <w:bCs/>
          <w:caps/>
          <w:color w:val="2E74B5" w:themeColor="accent1" w:themeShade="BF"/>
          <w:spacing w:val="4"/>
          <w:lang w:eastAsia="nl-NL"/>
        </w:rPr>
      </w:pPr>
      <w:r>
        <w:br w:type="page"/>
      </w:r>
    </w:p>
    <w:tbl>
      <w:tblPr>
        <w:tblStyle w:val="Rastertabel6kleurrijk-Accent61"/>
        <w:tblW w:w="10619" w:type="dxa"/>
        <w:tblInd w:w="-442" w:type="dxa"/>
        <w:tblLook w:val="04A0" w:firstRow="1" w:lastRow="0" w:firstColumn="1" w:lastColumn="0" w:noHBand="0" w:noVBand="1"/>
      </w:tblPr>
      <w:tblGrid>
        <w:gridCol w:w="9184"/>
        <w:gridCol w:w="477"/>
        <w:gridCol w:w="478"/>
        <w:gridCol w:w="480"/>
      </w:tblGrid>
      <w:tr w:rsidR="00E07988" w:rsidRPr="0042319A" w14:paraId="346E100A" w14:textId="77777777" w:rsidTr="00090E0A">
        <w:trPr>
          <w:cnfStyle w:val="100000000000" w:firstRow="1" w:lastRow="0" w:firstColumn="0" w:lastColumn="0" w:oddVBand="0" w:evenVBand="0" w:oddHBand="0"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0619" w:type="dxa"/>
            <w:gridSpan w:val="4"/>
            <w:tcBorders>
              <w:bottom w:val="single" w:sz="4" w:space="0" w:color="auto"/>
            </w:tcBorders>
            <w:vAlign w:val="center"/>
          </w:tcPr>
          <w:p w14:paraId="3A374F9A" w14:textId="77777777" w:rsidR="00A178A5" w:rsidRDefault="00E07988" w:rsidP="00A178A5">
            <w:pPr>
              <w:spacing w:after="0"/>
              <w:jc w:val="center"/>
              <w:rPr>
                <w:rFonts w:eastAsia="Times New Roman"/>
                <w:b w:val="0"/>
                <w:bCs w:val="0"/>
                <w:color w:val="auto"/>
                <w:sz w:val="32"/>
                <w:szCs w:val="32"/>
              </w:rPr>
            </w:pPr>
            <w:r w:rsidRPr="00DE29F4">
              <w:rPr>
                <w:rFonts w:eastAsia="Times New Roman"/>
                <w:color w:val="auto"/>
                <w:sz w:val="32"/>
                <w:szCs w:val="32"/>
              </w:rPr>
              <w:lastRenderedPageBreak/>
              <w:t>Beoordeling</w:t>
            </w:r>
            <w:r w:rsidR="00DE29F4" w:rsidRPr="00DE29F4">
              <w:rPr>
                <w:rFonts w:eastAsia="Times New Roman"/>
                <w:color w:val="auto"/>
                <w:sz w:val="32"/>
                <w:szCs w:val="32"/>
              </w:rPr>
              <w:t xml:space="preserve"> door SLB docent</w:t>
            </w:r>
            <w:r w:rsidR="0057408A" w:rsidRPr="005471AE">
              <w:rPr>
                <w:rFonts w:eastAsia="Times New Roman"/>
                <w:color w:val="auto"/>
                <w:sz w:val="32"/>
                <w:szCs w:val="32"/>
              </w:rPr>
              <w:t>:</w:t>
            </w:r>
          </w:p>
          <w:p w14:paraId="76F597B7" w14:textId="77777777" w:rsidR="00A178A5" w:rsidRPr="00A178A5" w:rsidRDefault="00A178A5" w:rsidP="00A178A5">
            <w:pPr>
              <w:spacing w:after="0"/>
              <w:rPr>
                <w:rFonts w:eastAsia="Times New Roman"/>
                <w:b w:val="0"/>
                <w:bCs w:val="0"/>
                <w:color w:val="auto"/>
                <w:sz w:val="22"/>
              </w:rPr>
            </w:pPr>
            <w:r w:rsidRPr="00A178A5">
              <w:rPr>
                <w:rFonts w:eastAsia="Times New Roman"/>
                <w:b w:val="0"/>
                <w:bCs w:val="0"/>
                <w:color w:val="auto"/>
                <w:sz w:val="22"/>
              </w:rPr>
              <w:t>Om een Go te krijgen voor de onderstaande examens zijn de opdrachten met minimaal een voldoende beoordeeld</w:t>
            </w:r>
          </w:p>
          <w:p w14:paraId="46CA4057" w14:textId="77777777" w:rsidR="0057408A" w:rsidRPr="005471AE" w:rsidRDefault="00D269E8" w:rsidP="00080BC3">
            <w:pPr>
              <w:pStyle w:val="Geenafstand"/>
              <w:numPr>
                <w:ilvl w:val="0"/>
                <w:numId w:val="16"/>
              </w:numPr>
              <w:rPr>
                <w:b w:val="0"/>
                <w:bCs w:val="0"/>
                <w:color w:val="auto"/>
                <w:sz w:val="22"/>
              </w:rPr>
            </w:pPr>
            <w:r w:rsidRPr="005471AE">
              <w:rPr>
                <w:b w:val="0"/>
                <w:bCs w:val="0"/>
                <w:color w:val="auto"/>
                <w:sz w:val="22"/>
              </w:rPr>
              <w:t>B1-k2-W1 Werkt aan eigen deskundigheid</w:t>
            </w:r>
            <w:r w:rsidR="005471AE" w:rsidRPr="005471AE">
              <w:rPr>
                <w:b w:val="0"/>
                <w:bCs w:val="0"/>
                <w:color w:val="auto"/>
                <w:sz w:val="22"/>
              </w:rPr>
              <w:t>;</w:t>
            </w:r>
          </w:p>
          <w:p w14:paraId="581322FE" w14:textId="77777777" w:rsidR="00E07988" w:rsidRPr="007521A3" w:rsidRDefault="00D269E8" w:rsidP="00080BC3">
            <w:pPr>
              <w:pStyle w:val="Geenafstand"/>
              <w:numPr>
                <w:ilvl w:val="0"/>
                <w:numId w:val="5"/>
              </w:numPr>
              <w:rPr>
                <w:b w:val="0"/>
                <w:bCs w:val="0"/>
                <w:color w:val="auto"/>
                <w:sz w:val="22"/>
              </w:rPr>
            </w:pPr>
            <w:r w:rsidRPr="005471AE">
              <w:rPr>
                <w:b w:val="0"/>
                <w:bCs w:val="0"/>
                <w:color w:val="auto"/>
                <w:sz w:val="22"/>
              </w:rPr>
              <w:t>B1-K2-</w:t>
            </w:r>
            <w:r w:rsidR="004B4A24" w:rsidRPr="005471AE">
              <w:rPr>
                <w:b w:val="0"/>
                <w:bCs w:val="0"/>
                <w:color w:val="auto"/>
                <w:sz w:val="22"/>
              </w:rPr>
              <w:t>W3 Werkt aan bevorderen en bewaken van kwaliteitszorg</w:t>
            </w:r>
            <w:r w:rsidR="005471AE" w:rsidRPr="005471AE">
              <w:rPr>
                <w:b w:val="0"/>
                <w:bCs w:val="0"/>
                <w:color w:val="auto"/>
                <w:sz w:val="22"/>
              </w:rPr>
              <w:t>.</w:t>
            </w:r>
          </w:p>
          <w:p w14:paraId="71325EDC" w14:textId="77777777" w:rsidR="007521A3" w:rsidRPr="00B83446" w:rsidRDefault="007521A3" w:rsidP="007521A3">
            <w:pPr>
              <w:pStyle w:val="Geenafstand"/>
              <w:ind w:left="720"/>
              <w:rPr>
                <w:b w:val="0"/>
                <w:bCs w:val="0"/>
                <w:color w:val="auto"/>
                <w:sz w:val="22"/>
              </w:rPr>
            </w:pPr>
          </w:p>
        </w:tc>
      </w:tr>
      <w:tr w:rsidR="005E37B8" w:rsidRPr="005B7BB7" w14:paraId="1741E15F" w14:textId="77777777" w:rsidTr="00090E0A">
        <w:trPr>
          <w:cnfStyle w:val="000000100000" w:firstRow="0" w:lastRow="0" w:firstColumn="0" w:lastColumn="0" w:oddVBand="0" w:evenVBand="0" w:oddHBand="1" w:evenHBand="0" w:firstRowFirstColumn="0" w:firstRowLastColumn="0" w:lastRowFirstColumn="0" w:lastRowLastColumn="0"/>
          <w:trHeight w:val="1757"/>
        </w:trPr>
        <w:tc>
          <w:tcPr>
            <w:cnfStyle w:val="001000000000" w:firstRow="0" w:lastRow="0" w:firstColumn="1" w:lastColumn="0" w:oddVBand="0" w:evenVBand="0" w:oddHBand="0" w:evenHBand="0" w:firstRowFirstColumn="0" w:firstRowLastColumn="0" w:lastRowFirstColumn="0" w:lastRowLastColumn="0"/>
            <w:tcW w:w="10619" w:type="dxa"/>
            <w:gridSpan w:val="4"/>
            <w:shd w:val="clear" w:color="auto" w:fill="E2EFD9" w:themeFill="accent6" w:themeFillTint="33"/>
            <w:vAlign w:val="center"/>
          </w:tcPr>
          <w:p w14:paraId="7D6A1BAE" w14:textId="77777777" w:rsidR="005527CD" w:rsidRDefault="005D4094" w:rsidP="005B7BB7">
            <w:pPr>
              <w:spacing w:after="0"/>
              <w:rPr>
                <w:rFonts w:eastAsia="Times New Roman"/>
                <w:b w:val="0"/>
                <w:bCs w:val="0"/>
                <w:color w:val="auto"/>
                <w:sz w:val="22"/>
              </w:rPr>
            </w:pPr>
            <w:r w:rsidRPr="005B7BB7">
              <w:rPr>
                <w:rFonts w:eastAsia="Times New Roman"/>
                <w:color w:val="auto"/>
                <w:sz w:val="22"/>
              </w:rPr>
              <w:t>Naam student</w:t>
            </w:r>
            <w:r w:rsidR="002B76F7" w:rsidRPr="005B7BB7">
              <w:rPr>
                <w:rFonts w:eastAsia="Times New Roman"/>
                <w:color w:val="auto"/>
                <w:sz w:val="22"/>
              </w:rPr>
              <w:t>:</w:t>
            </w:r>
          </w:p>
          <w:p w14:paraId="6AB4F06C" w14:textId="77777777" w:rsidR="005527CD" w:rsidRDefault="005D4094" w:rsidP="005B7BB7">
            <w:pPr>
              <w:spacing w:after="0"/>
              <w:rPr>
                <w:rFonts w:eastAsia="Times New Roman"/>
                <w:b w:val="0"/>
                <w:bCs w:val="0"/>
                <w:color w:val="auto"/>
                <w:sz w:val="22"/>
              </w:rPr>
            </w:pPr>
            <w:r w:rsidRPr="005B7BB7">
              <w:rPr>
                <w:rFonts w:eastAsia="Times New Roman"/>
                <w:color w:val="auto"/>
                <w:sz w:val="22"/>
              </w:rPr>
              <w:t>Naam docent</w:t>
            </w:r>
            <w:r w:rsidR="002B76F7" w:rsidRPr="005B7BB7">
              <w:rPr>
                <w:rFonts w:eastAsia="Times New Roman"/>
                <w:color w:val="auto"/>
                <w:sz w:val="22"/>
              </w:rPr>
              <w:t>:</w:t>
            </w:r>
          </w:p>
          <w:p w14:paraId="3A785625" w14:textId="77777777" w:rsidR="00F04AA2" w:rsidRPr="005B7BB7" w:rsidRDefault="002B76F7" w:rsidP="005B7BB7">
            <w:pPr>
              <w:spacing w:after="0"/>
              <w:rPr>
                <w:rFonts w:eastAsia="Times New Roman"/>
                <w:b w:val="0"/>
                <w:bCs w:val="0"/>
                <w:color w:val="auto"/>
                <w:sz w:val="22"/>
              </w:rPr>
            </w:pPr>
            <w:r w:rsidRPr="005B7BB7">
              <w:rPr>
                <w:rFonts w:eastAsia="Times New Roman"/>
                <w:color w:val="auto"/>
                <w:sz w:val="22"/>
              </w:rPr>
              <w:t>Voldoende aanwezig: Ja /Nee</w:t>
            </w:r>
          </w:p>
          <w:p w14:paraId="358DAD66" w14:textId="77777777" w:rsidR="00F04AA2" w:rsidRPr="005B7BB7" w:rsidRDefault="00A81166" w:rsidP="005B7BB7">
            <w:pPr>
              <w:spacing w:after="0"/>
              <w:rPr>
                <w:rFonts w:eastAsia="Times New Roman"/>
                <w:b w:val="0"/>
                <w:bCs w:val="0"/>
                <w:color w:val="auto"/>
                <w:sz w:val="22"/>
              </w:rPr>
            </w:pPr>
            <w:r>
              <w:rPr>
                <w:rFonts w:eastAsia="Times New Roman"/>
                <w:color w:val="auto"/>
                <w:sz w:val="22"/>
              </w:rPr>
              <w:t>b</w:t>
            </w:r>
            <w:r w:rsidR="0006670C" w:rsidRPr="005B7BB7">
              <w:rPr>
                <w:rFonts w:eastAsia="Times New Roman"/>
                <w:color w:val="auto"/>
                <w:sz w:val="22"/>
              </w:rPr>
              <w:t xml:space="preserve">eoordeling: </w:t>
            </w:r>
            <w:r w:rsidR="005B7BB7" w:rsidRPr="005B7BB7">
              <w:rPr>
                <w:rFonts w:eastAsia="Times New Roman"/>
                <w:color w:val="auto"/>
                <w:sz w:val="22"/>
              </w:rPr>
              <w:t>O / V / G</w:t>
            </w:r>
          </w:p>
        </w:tc>
      </w:tr>
      <w:tr w:rsidR="00FB7661" w:rsidRPr="005B7BB7" w14:paraId="17ABCF22" w14:textId="77777777" w:rsidTr="00090E0A">
        <w:trPr>
          <w:trHeight w:val="360"/>
        </w:trPr>
        <w:tc>
          <w:tcPr>
            <w:cnfStyle w:val="001000000000" w:firstRow="0" w:lastRow="0" w:firstColumn="1" w:lastColumn="0" w:oddVBand="0" w:evenVBand="0" w:oddHBand="0" w:evenHBand="0" w:firstRowFirstColumn="0" w:firstRowLastColumn="0" w:lastRowFirstColumn="0" w:lastRowLastColumn="0"/>
            <w:tcW w:w="9184" w:type="dxa"/>
            <w:tcBorders>
              <w:bottom w:val="single" w:sz="4" w:space="0" w:color="auto"/>
            </w:tcBorders>
            <w:shd w:val="clear" w:color="auto" w:fill="538135" w:themeFill="accent6" w:themeFillShade="BF"/>
            <w:vAlign w:val="center"/>
          </w:tcPr>
          <w:p w14:paraId="556FBFA5" w14:textId="77777777" w:rsidR="00295F47" w:rsidRPr="00295F47" w:rsidRDefault="004A0A2C" w:rsidP="00B67E87">
            <w:pPr>
              <w:spacing w:after="0"/>
              <w:jc w:val="both"/>
              <w:rPr>
                <w:rFonts w:asciiTheme="minorHAnsi" w:eastAsia="Times New Roman" w:hAnsiTheme="minorHAnsi" w:cstheme="minorHAnsi"/>
                <w:b w:val="0"/>
                <w:bCs w:val="0"/>
                <w:color w:val="000000" w:themeColor="text1"/>
                <w:sz w:val="22"/>
              </w:rPr>
            </w:pPr>
            <w:r>
              <w:rPr>
                <w:rFonts w:asciiTheme="minorHAnsi" w:eastAsia="Times New Roman" w:hAnsiTheme="minorHAnsi" w:cstheme="minorHAnsi"/>
                <w:color w:val="000000" w:themeColor="text1"/>
                <w:sz w:val="22"/>
              </w:rPr>
              <w:t xml:space="preserve">Fase 1: </w:t>
            </w:r>
            <w:r w:rsidR="00C5531C">
              <w:rPr>
                <w:rFonts w:asciiTheme="minorHAnsi" w:eastAsia="Times New Roman" w:hAnsiTheme="minorHAnsi" w:cstheme="minorHAnsi"/>
                <w:color w:val="000000" w:themeColor="text1"/>
                <w:sz w:val="22"/>
              </w:rPr>
              <w:t>J</w:t>
            </w:r>
            <w:r>
              <w:rPr>
                <w:rFonts w:asciiTheme="minorHAnsi" w:eastAsia="Times New Roman" w:hAnsiTheme="minorHAnsi" w:cstheme="minorHAnsi"/>
                <w:color w:val="000000" w:themeColor="text1"/>
                <w:sz w:val="22"/>
              </w:rPr>
              <w:t>e eigen deskundigheid bevorderen</w:t>
            </w:r>
            <w:r w:rsidR="00C5531C">
              <w:rPr>
                <w:rFonts w:asciiTheme="minorHAnsi" w:eastAsia="Times New Roman" w:hAnsiTheme="minorHAnsi" w:cstheme="minorHAnsi"/>
                <w:color w:val="000000" w:themeColor="text1"/>
                <w:sz w:val="22"/>
              </w:rPr>
              <w:t>,</w:t>
            </w:r>
            <w:r w:rsidR="00E140FB">
              <w:rPr>
                <w:rFonts w:asciiTheme="minorHAnsi" w:eastAsia="Times New Roman" w:hAnsiTheme="minorHAnsi" w:cstheme="minorHAnsi"/>
                <w:color w:val="000000" w:themeColor="text1"/>
                <w:sz w:val="22"/>
              </w:rPr>
              <w:t xml:space="preserve"> schrijven van een verslag</w:t>
            </w:r>
          </w:p>
        </w:tc>
        <w:tc>
          <w:tcPr>
            <w:tcW w:w="477" w:type="dxa"/>
            <w:tcBorders>
              <w:bottom w:val="single" w:sz="4" w:space="0" w:color="auto"/>
            </w:tcBorders>
            <w:shd w:val="clear" w:color="auto" w:fill="538135" w:themeFill="accent6" w:themeFillShade="BF"/>
            <w:vAlign w:val="center"/>
          </w:tcPr>
          <w:p w14:paraId="3B17F761" w14:textId="77777777" w:rsidR="00FB7661" w:rsidRPr="005B7BB7" w:rsidRDefault="00EA75E7"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sz w:val="22"/>
              </w:rPr>
            </w:pPr>
            <w:r w:rsidRPr="005B7BB7">
              <w:rPr>
                <w:rFonts w:eastAsia="Times New Roman"/>
                <w:b/>
                <w:bCs/>
                <w:color w:val="000000" w:themeColor="text1"/>
                <w:sz w:val="22"/>
              </w:rPr>
              <w:t>O</w:t>
            </w:r>
          </w:p>
        </w:tc>
        <w:tc>
          <w:tcPr>
            <w:tcW w:w="478" w:type="dxa"/>
            <w:tcBorders>
              <w:bottom w:val="single" w:sz="4" w:space="0" w:color="auto"/>
            </w:tcBorders>
            <w:shd w:val="clear" w:color="auto" w:fill="538135" w:themeFill="accent6" w:themeFillShade="BF"/>
            <w:vAlign w:val="center"/>
          </w:tcPr>
          <w:p w14:paraId="217A274C" w14:textId="77777777" w:rsidR="00FB7661" w:rsidRPr="005B7BB7" w:rsidRDefault="00EA75E7"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V</w:t>
            </w:r>
          </w:p>
        </w:tc>
        <w:tc>
          <w:tcPr>
            <w:tcW w:w="480" w:type="dxa"/>
            <w:tcBorders>
              <w:bottom w:val="single" w:sz="4" w:space="0" w:color="auto"/>
            </w:tcBorders>
            <w:shd w:val="clear" w:color="auto" w:fill="538135" w:themeFill="accent6" w:themeFillShade="BF"/>
            <w:vAlign w:val="center"/>
          </w:tcPr>
          <w:p w14:paraId="66424707" w14:textId="77777777" w:rsidR="00FB7661" w:rsidRPr="005B7BB7" w:rsidRDefault="00EA75E7"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G</w:t>
            </w:r>
          </w:p>
        </w:tc>
      </w:tr>
      <w:tr w:rsidR="00FD05EA" w:rsidRPr="00FD05EA" w14:paraId="0673382B" w14:textId="77777777" w:rsidTr="00090E0A">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9184" w:type="dxa"/>
            <w:tcBorders>
              <w:bottom w:val="single" w:sz="4" w:space="0" w:color="auto"/>
            </w:tcBorders>
            <w:shd w:val="clear" w:color="auto" w:fill="FFFFFF" w:themeFill="background1"/>
            <w:vAlign w:val="center"/>
          </w:tcPr>
          <w:p w14:paraId="3535FAEF" w14:textId="77777777" w:rsidR="00DB7AFB" w:rsidRPr="00DB7AFB" w:rsidRDefault="00DB7AFB" w:rsidP="00DB7AFB">
            <w:pPr>
              <w:spacing w:after="0"/>
              <w:rPr>
                <w:b w:val="0"/>
                <w:bCs w:val="0"/>
                <w:color w:val="auto"/>
              </w:rPr>
            </w:pPr>
            <w:r w:rsidRPr="00DB7AFB">
              <w:rPr>
                <w:color w:val="auto"/>
              </w:rPr>
              <w:t>Voorblad:</w:t>
            </w:r>
          </w:p>
          <w:p w14:paraId="72E86369" w14:textId="77777777" w:rsidR="00DB7AFB" w:rsidRPr="00DB7AFB" w:rsidRDefault="00DB7AFB" w:rsidP="00080BC3">
            <w:pPr>
              <w:pStyle w:val="Lijstalinea"/>
              <w:numPr>
                <w:ilvl w:val="0"/>
                <w:numId w:val="8"/>
              </w:numPr>
              <w:spacing w:after="0"/>
              <w:rPr>
                <w:b w:val="0"/>
                <w:bCs w:val="0"/>
                <w:color w:val="auto"/>
              </w:rPr>
            </w:pPr>
            <w:r w:rsidRPr="00DB7AFB">
              <w:rPr>
                <w:b w:val="0"/>
                <w:bCs w:val="0"/>
                <w:color w:val="auto"/>
              </w:rPr>
              <w:t>titel (van de bewijsstuk );</w:t>
            </w:r>
          </w:p>
          <w:p w14:paraId="583AA303" w14:textId="77777777" w:rsidR="00DB7AFB" w:rsidRPr="00DB7AFB" w:rsidRDefault="00DB7AFB" w:rsidP="00080BC3">
            <w:pPr>
              <w:pStyle w:val="Lijstalinea"/>
              <w:numPr>
                <w:ilvl w:val="0"/>
                <w:numId w:val="8"/>
              </w:numPr>
              <w:spacing w:after="0"/>
              <w:rPr>
                <w:b w:val="0"/>
                <w:bCs w:val="0"/>
                <w:color w:val="auto"/>
              </w:rPr>
            </w:pPr>
            <w:r w:rsidRPr="00DB7AFB">
              <w:rPr>
                <w:b w:val="0"/>
                <w:bCs w:val="0"/>
                <w:color w:val="auto"/>
              </w:rPr>
              <w:t xml:space="preserve">naam, studentnummer, opleiding, groep, naam </w:t>
            </w:r>
            <w:proofErr w:type="spellStart"/>
            <w:r w:rsidR="005432C1">
              <w:rPr>
                <w:b w:val="0"/>
                <w:bCs w:val="0"/>
                <w:color w:val="auto"/>
              </w:rPr>
              <w:t>s</w:t>
            </w:r>
            <w:r w:rsidR="00EB04A1">
              <w:rPr>
                <w:b w:val="0"/>
                <w:bCs w:val="0"/>
                <w:color w:val="auto"/>
              </w:rPr>
              <w:t>lb</w:t>
            </w:r>
            <w:proofErr w:type="spellEnd"/>
            <w:r w:rsidRPr="00DB7AFB">
              <w:rPr>
                <w:b w:val="0"/>
                <w:bCs w:val="0"/>
                <w:color w:val="auto"/>
              </w:rPr>
              <w:t xml:space="preserve"> docent, examinator;</w:t>
            </w:r>
          </w:p>
          <w:p w14:paraId="5C8C8B45" w14:textId="77777777" w:rsidR="00CC0D9D" w:rsidRPr="00DB7AFB" w:rsidRDefault="00DB7AFB" w:rsidP="00DB7AFB">
            <w:pPr>
              <w:rPr>
                <w:b w:val="0"/>
                <w:bCs w:val="0"/>
                <w:color w:val="auto"/>
                <w:sz w:val="22"/>
              </w:rPr>
            </w:pPr>
            <w:r>
              <w:rPr>
                <w:b w:val="0"/>
                <w:bCs w:val="0"/>
                <w:color w:val="auto"/>
              </w:rPr>
              <w:t xml:space="preserve">                </w:t>
            </w:r>
            <w:r w:rsidRPr="00DB7AFB">
              <w:rPr>
                <w:b w:val="0"/>
                <w:bCs w:val="0"/>
                <w:color w:val="auto"/>
              </w:rPr>
              <w:t>periode en datum, versie.</w:t>
            </w:r>
          </w:p>
        </w:tc>
        <w:tc>
          <w:tcPr>
            <w:tcW w:w="477" w:type="dxa"/>
            <w:tcBorders>
              <w:bottom w:val="single" w:sz="4" w:space="0" w:color="auto"/>
            </w:tcBorders>
            <w:shd w:val="clear" w:color="auto" w:fill="FFFFFF" w:themeFill="background1"/>
            <w:vAlign w:val="center"/>
          </w:tcPr>
          <w:p w14:paraId="16C7C676" w14:textId="77777777" w:rsidR="00CC0D9D" w:rsidRPr="00FD05EA" w:rsidRDefault="00CC0D9D"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8" w:type="dxa"/>
            <w:tcBorders>
              <w:bottom w:val="single" w:sz="4" w:space="0" w:color="auto"/>
            </w:tcBorders>
            <w:shd w:val="clear" w:color="auto" w:fill="FFFFFF" w:themeFill="background1"/>
            <w:vAlign w:val="center"/>
          </w:tcPr>
          <w:p w14:paraId="09156208" w14:textId="77777777" w:rsidR="00CC0D9D" w:rsidRPr="00FD05EA" w:rsidRDefault="00CC0D9D"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80" w:type="dxa"/>
            <w:tcBorders>
              <w:bottom w:val="single" w:sz="4" w:space="0" w:color="auto"/>
            </w:tcBorders>
            <w:shd w:val="clear" w:color="auto" w:fill="FFFFFF" w:themeFill="background1"/>
            <w:vAlign w:val="center"/>
          </w:tcPr>
          <w:p w14:paraId="145E731F" w14:textId="77777777" w:rsidR="00CC0D9D" w:rsidRPr="00FD05EA" w:rsidRDefault="00CC0D9D"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FD05EA" w:rsidRPr="00FD05EA" w14:paraId="18F26EF3" w14:textId="77777777" w:rsidTr="00090E0A">
        <w:trPr>
          <w:trHeight w:val="360"/>
        </w:trPr>
        <w:tc>
          <w:tcPr>
            <w:cnfStyle w:val="001000000000" w:firstRow="0" w:lastRow="0" w:firstColumn="1" w:lastColumn="0" w:oddVBand="0" w:evenVBand="0" w:oddHBand="0" w:evenHBand="0" w:firstRowFirstColumn="0" w:firstRowLastColumn="0" w:lastRowFirstColumn="0" w:lastRowLastColumn="0"/>
            <w:tcW w:w="9184" w:type="dxa"/>
            <w:tcBorders>
              <w:bottom w:val="single" w:sz="4" w:space="0" w:color="auto"/>
            </w:tcBorders>
            <w:shd w:val="clear" w:color="auto" w:fill="E2EFD9" w:themeFill="accent6" w:themeFillTint="33"/>
          </w:tcPr>
          <w:p w14:paraId="0D3E7D2D" w14:textId="77777777" w:rsidR="00DB7AFB" w:rsidRPr="002A60C8" w:rsidRDefault="00402113" w:rsidP="00DB7AFB">
            <w:pPr>
              <w:spacing w:after="0"/>
              <w:rPr>
                <w:color w:val="auto"/>
              </w:rPr>
            </w:pPr>
            <w:r w:rsidRPr="002A60C8">
              <w:rPr>
                <w:b w:val="0"/>
                <w:bCs w:val="0"/>
                <w:color w:val="auto"/>
              </w:rPr>
              <w:t xml:space="preserve"> </w:t>
            </w:r>
            <w:r w:rsidR="00DB7AFB" w:rsidRPr="002A60C8">
              <w:rPr>
                <w:color w:val="auto"/>
              </w:rPr>
              <w:t>Inhoudsopgave:</w:t>
            </w:r>
          </w:p>
          <w:p w14:paraId="3154D9A0" w14:textId="77777777" w:rsidR="00397A24" w:rsidRPr="00397A24" w:rsidRDefault="00F91414" w:rsidP="00080BC3">
            <w:pPr>
              <w:pStyle w:val="Lijstalinea"/>
              <w:numPr>
                <w:ilvl w:val="0"/>
                <w:numId w:val="13"/>
              </w:numPr>
              <w:spacing w:after="0"/>
              <w:rPr>
                <w:b w:val="0"/>
                <w:bCs w:val="0"/>
                <w:color w:val="auto"/>
              </w:rPr>
            </w:pPr>
            <w:r>
              <w:rPr>
                <w:b w:val="0"/>
                <w:bCs w:val="0"/>
                <w:color w:val="auto"/>
              </w:rPr>
              <w:t>t</w:t>
            </w:r>
            <w:r w:rsidR="00DB7AFB" w:rsidRPr="002A60C8">
              <w:rPr>
                <w:b w:val="0"/>
                <w:bCs w:val="0"/>
                <w:color w:val="auto"/>
              </w:rPr>
              <w:t>itel hoofdstuk + pagina numme</w:t>
            </w:r>
            <w:r w:rsidR="00616B4F" w:rsidRPr="002A60C8">
              <w:rPr>
                <w:b w:val="0"/>
                <w:bCs w:val="0"/>
                <w:color w:val="auto"/>
              </w:rPr>
              <w:t>r</w:t>
            </w:r>
            <w:r w:rsidR="001609F1">
              <w:rPr>
                <w:b w:val="0"/>
                <w:bCs w:val="0"/>
                <w:color w:val="auto"/>
              </w:rPr>
              <w:t>;</w:t>
            </w:r>
            <w:r w:rsidR="00397A24">
              <w:rPr>
                <w:b w:val="0"/>
                <w:bCs w:val="0"/>
                <w:color w:val="auto"/>
              </w:rPr>
              <w:t xml:space="preserve"> </w:t>
            </w:r>
          </w:p>
          <w:p w14:paraId="1F2DA465" w14:textId="77777777" w:rsidR="00397A24" w:rsidRPr="00397A24" w:rsidRDefault="00DB7AFB" w:rsidP="00080BC3">
            <w:pPr>
              <w:pStyle w:val="Lijstalinea"/>
              <w:numPr>
                <w:ilvl w:val="0"/>
                <w:numId w:val="13"/>
              </w:numPr>
              <w:spacing w:after="0"/>
              <w:rPr>
                <w:b w:val="0"/>
                <w:bCs w:val="0"/>
                <w:color w:val="auto"/>
              </w:rPr>
            </w:pPr>
            <w:r w:rsidRPr="002A60C8">
              <w:rPr>
                <w:b w:val="0"/>
                <w:bCs w:val="0"/>
                <w:color w:val="auto"/>
              </w:rPr>
              <w:t>overzicht van de indeling (bijvoorbeeld</w:t>
            </w:r>
            <w:r w:rsidR="00397A24">
              <w:rPr>
                <w:b w:val="0"/>
                <w:bCs w:val="0"/>
                <w:color w:val="auto"/>
              </w:rPr>
              <w:t>)</w:t>
            </w:r>
            <w:r w:rsidRPr="002A60C8">
              <w:rPr>
                <w:b w:val="0"/>
                <w:bCs w:val="0"/>
                <w:color w:val="auto"/>
              </w:rPr>
              <w:t xml:space="preserve"> inleiding</w:t>
            </w:r>
            <w:r w:rsidR="001609F1">
              <w:rPr>
                <w:b w:val="0"/>
                <w:bCs w:val="0"/>
                <w:color w:val="auto"/>
              </w:rPr>
              <w:t>;</w:t>
            </w:r>
          </w:p>
          <w:p w14:paraId="3508854B" w14:textId="77777777" w:rsidR="001D4484" w:rsidRDefault="00DB7AFB" w:rsidP="001609F1">
            <w:pPr>
              <w:pStyle w:val="Lijstalinea"/>
              <w:spacing w:after="0"/>
              <w:rPr>
                <w:color w:val="auto"/>
              </w:rPr>
            </w:pPr>
            <w:r w:rsidRPr="002A60C8">
              <w:rPr>
                <w:b w:val="0"/>
                <w:bCs w:val="0"/>
                <w:color w:val="auto"/>
              </w:rPr>
              <w:t xml:space="preserve">hoofdstukken /paragrafen,  </w:t>
            </w:r>
            <w:r w:rsidR="00402113" w:rsidRPr="002A60C8">
              <w:rPr>
                <w:b w:val="0"/>
                <w:bCs w:val="0"/>
                <w:color w:val="auto"/>
              </w:rPr>
              <w:t>s</w:t>
            </w:r>
            <w:r w:rsidR="00AA1976" w:rsidRPr="002A60C8">
              <w:rPr>
                <w:b w:val="0"/>
                <w:bCs w:val="0"/>
                <w:color w:val="auto"/>
              </w:rPr>
              <w:t xml:space="preserve">amenvatting, </w:t>
            </w:r>
            <w:r w:rsidR="00815FC4" w:rsidRPr="002A60C8">
              <w:rPr>
                <w:b w:val="0"/>
                <w:bCs w:val="0"/>
                <w:color w:val="auto"/>
              </w:rPr>
              <w:t>c</w:t>
            </w:r>
            <w:r w:rsidR="00402113" w:rsidRPr="002A60C8">
              <w:rPr>
                <w:b w:val="0"/>
                <w:bCs w:val="0"/>
                <w:color w:val="auto"/>
              </w:rPr>
              <w:t xml:space="preserve">onclusies </w:t>
            </w:r>
            <w:r w:rsidR="00815FC4" w:rsidRPr="002A60C8">
              <w:rPr>
                <w:b w:val="0"/>
                <w:bCs w:val="0"/>
                <w:color w:val="auto"/>
              </w:rPr>
              <w:t xml:space="preserve">en visie, </w:t>
            </w:r>
          </w:p>
          <w:p w14:paraId="22EE567B" w14:textId="77777777" w:rsidR="00AB03F9" w:rsidRPr="001D4484" w:rsidRDefault="00815FC4" w:rsidP="001D4484">
            <w:pPr>
              <w:pStyle w:val="Lijstalinea"/>
              <w:spacing w:after="0"/>
              <w:rPr>
                <w:b w:val="0"/>
                <w:bCs w:val="0"/>
                <w:color w:val="auto"/>
              </w:rPr>
            </w:pPr>
            <w:r w:rsidRPr="002A60C8">
              <w:rPr>
                <w:b w:val="0"/>
                <w:bCs w:val="0"/>
                <w:color w:val="auto"/>
              </w:rPr>
              <w:t xml:space="preserve">literatuurlijst </w:t>
            </w:r>
            <w:r w:rsidR="001D4484">
              <w:rPr>
                <w:b w:val="0"/>
                <w:bCs w:val="0"/>
                <w:color w:val="auto"/>
              </w:rPr>
              <w:t xml:space="preserve">en </w:t>
            </w:r>
            <w:r w:rsidR="00616B4F" w:rsidRPr="002A60C8">
              <w:rPr>
                <w:b w:val="0"/>
                <w:bCs w:val="0"/>
                <w:color w:val="auto"/>
              </w:rPr>
              <w:t>eventuele bijlages (indien van toepassing)</w:t>
            </w:r>
            <w:r w:rsidR="001D4484">
              <w:rPr>
                <w:b w:val="0"/>
                <w:bCs w:val="0"/>
                <w:color w:val="auto"/>
              </w:rPr>
              <w:t>.</w:t>
            </w:r>
          </w:p>
        </w:tc>
        <w:tc>
          <w:tcPr>
            <w:tcW w:w="477" w:type="dxa"/>
            <w:tcBorders>
              <w:bottom w:val="single" w:sz="4" w:space="0" w:color="auto"/>
            </w:tcBorders>
            <w:shd w:val="clear" w:color="auto" w:fill="E2EFD9" w:themeFill="accent6" w:themeFillTint="33"/>
          </w:tcPr>
          <w:p w14:paraId="2C78640F" w14:textId="77777777" w:rsidR="00AB03F9" w:rsidRPr="00FD05EA" w:rsidRDefault="00AB03F9" w:rsidP="00DB7AFB">
            <w:pPr>
              <w:cnfStyle w:val="000000000000" w:firstRow="0" w:lastRow="0" w:firstColumn="0" w:lastColumn="0" w:oddVBand="0" w:evenVBand="0" w:oddHBand="0" w:evenHBand="0" w:firstRowFirstColumn="0" w:firstRowLastColumn="0" w:lastRowFirstColumn="0" w:lastRowLastColumn="0"/>
            </w:pPr>
          </w:p>
        </w:tc>
        <w:tc>
          <w:tcPr>
            <w:tcW w:w="478" w:type="dxa"/>
            <w:tcBorders>
              <w:bottom w:val="single" w:sz="4" w:space="0" w:color="auto"/>
            </w:tcBorders>
            <w:shd w:val="clear" w:color="auto" w:fill="E2EFD9" w:themeFill="accent6" w:themeFillTint="33"/>
          </w:tcPr>
          <w:p w14:paraId="21A34FD8" w14:textId="77777777" w:rsidR="00AB03F9" w:rsidRPr="00FD05EA" w:rsidRDefault="00AB03F9"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80" w:type="dxa"/>
            <w:tcBorders>
              <w:bottom w:val="single" w:sz="4" w:space="0" w:color="auto"/>
            </w:tcBorders>
            <w:shd w:val="clear" w:color="auto" w:fill="E2EFD9" w:themeFill="accent6" w:themeFillTint="33"/>
          </w:tcPr>
          <w:p w14:paraId="113AD462" w14:textId="77777777" w:rsidR="00AB03F9" w:rsidRPr="00FD05EA" w:rsidRDefault="00AB03F9"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D05EA" w:rsidRPr="00FD05EA" w14:paraId="6584B8C6" w14:textId="77777777" w:rsidTr="00090E0A">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9184" w:type="dxa"/>
            <w:tcBorders>
              <w:bottom w:val="single" w:sz="4" w:space="0" w:color="auto"/>
            </w:tcBorders>
            <w:shd w:val="clear" w:color="auto" w:fill="FFFFFF" w:themeFill="background1"/>
          </w:tcPr>
          <w:p w14:paraId="27970E5C" w14:textId="77777777" w:rsidR="00DB7AFB" w:rsidRPr="001D4484" w:rsidRDefault="00DB7AFB" w:rsidP="001D4484">
            <w:pPr>
              <w:spacing w:after="0"/>
              <w:rPr>
                <w:color w:val="auto"/>
              </w:rPr>
            </w:pPr>
            <w:r w:rsidRPr="001D4484">
              <w:rPr>
                <w:color w:val="auto"/>
              </w:rPr>
              <w:t>Inleiding:</w:t>
            </w:r>
          </w:p>
          <w:p w14:paraId="690EAE18" w14:textId="77777777" w:rsidR="00DB7AFB" w:rsidRPr="002A60C8" w:rsidRDefault="00DB7AFB" w:rsidP="00080BC3">
            <w:pPr>
              <w:pStyle w:val="Lijstalinea"/>
              <w:numPr>
                <w:ilvl w:val="0"/>
                <w:numId w:val="9"/>
              </w:numPr>
              <w:spacing w:after="0"/>
              <w:rPr>
                <w:b w:val="0"/>
                <w:bCs w:val="0"/>
                <w:color w:val="auto"/>
              </w:rPr>
            </w:pPr>
            <w:r w:rsidRPr="002A60C8">
              <w:rPr>
                <w:b w:val="0"/>
                <w:bCs w:val="0"/>
                <w:color w:val="auto"/>
              </w:rPr>
              <w:t>aanleiding van het verslag</w:t>
            </w:r>
            <w:r w:rsidR="007D61F4">
              <w:rPr>
                <w:b w:val="0"/>
                <w:bCs w:val="0"/>
                <w:color w:val="auto"/>
              </w:rPr>
              <w:t>;</w:t>
            </w:r>
          </w:p>
          <w:p w14:paraId="7339C447" w14:textId="77777777" w:rsidR="00431356" w:rsidRPr="00431356" w:rsidRDefault="003B66C9" w:rsidP="00080BC3">
            <w:pPr>
              <w:pStyle w:val="Lijstalinea"/>
              <w:numPr>
                <w:ilvl w:val="0"/>
                <w:numId w:val="9"/>
              </w:numPr>
              <w:rPr>
                <w:b w:val="0"/>
                <w:bCs w:val="0"/>
                <w:color w:val="auto"/>
              </w:rPr>
            </w:pPr>
            <w:r>
              <w:rPr>
                <w:b w:val="0"/>
                <w:bCs w:val="0"/>
                <w:color w:val="auto"/>
              </w:rPr>
              <w:t xml:space="preserve">je </w:t>
            </w:r>
            <w:r w:rsidR="00DB7AFB" w:rsidRPr="002A60C8">
              <w:rPr>
                <w:b w:val="0"/>
                <w:bCs w:val="0"/>
                <w:color w:val="auto"/>
              </w:rPr>
              <w:t>werkprocessen die het bewijsstuk aantoont;</w:t>
            </w:r>
          </w:p>
          <w:p w14:paraId="0A2BD7C6" w14:textId="77777777" w:rsidR="00367571" w:rsidRPr="00431356" w:rsidRDefault="00DB7AFB" w:rsidP="00080BC3">
            <w:pPr>
              <w:pStyle w:val="Lijstalinea"/>
              <w:numPr>
                <w:ilvl w:val="0"/>
                <w:numId w:val="9"/>
              </w:numPr>
              <w:rPr>
                <w:b w:val="0"/>
                <w:bCs w:val="0"/>
                <w:color w:val="auto"/>
              </w:rPr>
            </w:pPr>
            <w:r w:rsidRPr="00431356">
              <w:rPr>
                <w:b w:val="0"/>
                <w:bCs w:val="0"/>
                <w:color w:val="auto"/>
              </w:rPr>
              <w:t>korte beschrijving van de hoofdstukken (</w:t>
            </w:r>
            <w:r w:rsidR="00431356">
              <w:rPr>
                <w:b w:val="0"/>
                <w:bCs w:val="0"/>
                <w:color w:val="auto"/>
              </w:rPr>
              <w:t>beschrijf</w:t>
            </w:r>
            <w:r w:rsidRPr="00431356">
              <w:rPr>
                <w:b w:val="0"/>
                <w:bCs w:val="0"/>
                <w:color w:val="auto"/>
              </w:rPr>
              <w:t xml:space="preserve"> kort wat de lezers per hoofdstuk kunnen verwachten).</w:t>
            </w:r>
          </w:p>
        </w:tc>
        <w:tc>
          <w:tcPr>
            <w:tcW w:w="477" w:type="dxa"/>
            <w:tcBorders>
              <w:bottom w:val="single" w:sz="4" w:space="0" w:color="auto"/>
            </w:tcBorders>
            <w:shd w:val="clear" w:color="auto" w:fill="FFFFFF" w:themeFill="background1"/>
          </w:tcPr>
          <w:p w14:paraId="4F0183B2" w14:textId="77777777" w:rsidR="00367571" w:rsidRPr="00FD05EA" w:rsidRDefault="00367571"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8" w:type="dxa"/>
            <w:tcBorders>
              <w:bottom w:val="single" w:sz="4" w:space="0" w:color="auto"/>
            </w:tcBorders>
            <w:shd w:val="clear" w:color="auto" w:fill="FFFFFF" w:themeFill="background1"/>
          </w:tcPr>
          <w:p w14:paraId="0826296C" w14:textId="77777777" w:rsidR="00367571" w:rsidRPr="00FD05EA" w:rsidRDefault="00367571"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80" w:type="dxa"/>
            <w:tcBorders>
              <w:bottom w:val="single" w:sz="4" w:space="0" w:color="auto"/>
            </w:tcBorders>
            <w:shd w:val="clear" w:color="auto" w:fill="FFFFFF" w:themeFill="background1"/>
          </w:tcPr>
          <w:p w14:paraId="3B0FBAF9" w14:textId="77777777" w:rsidR="00367571" w:rsidRPr="00FD05EA" w:rsidRDefault="00367571"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2C1B7F" w:rsidRPr="00FD05EA" w14:paraId="2E0E5FB8" w14:textId="77777777" w:rsidTr="00090E0A">
        <w:trPr>
          <w:trHeight w:val="360"/>
        </w:trPr>
        <w:tc>
          <w:tcPr>
            <w:cnfStyle w:val="001000000000" w:firstRow="0" w:lastRow="0" w:firstColumn="1" w:lastColumn="0" w:oddVBand="0" w:evenVBand="0" w:oddHBand="0" w:evenHBand="0" w:firstRowFirstColumn="0" w:firstRowLastColumn="0" w:lastRowFirstColumn="0" w:lastRowLastColumn="0"/>
            <w:tcW w:w="9184" w:type="dxa"/>
            <w:tcBorders>
              <w:bottom w:val="single" w:sz="4" w:space="0" w:color="auto"/>
            </w:tcBorders>
            <w:shd w:val="clear" w:color="auto" w:fill="E2EFD9" w:themeFill="accent6" w:themeFillTint="33"/>
          </w:tcPr>
          <w:p w14:paraId="2FB1675C" w14:textId="77777777" w:rsidR="002C1B7F" w:rsidRPr="00600379" w:rsidRDefault="004150EF" w:rsidP="007D61F4">
            <w:pPr>
              <w:spacing w:after="0"/>
              <w:rPr>
                <w:b w:val="0"/>
                <w:bCs w:val="0"/>
                <w:color w:val="auto"/>
              </w:rPr>
            </w:pPr>
            <w:r w:rsidRPr="00600379">
              <w:rPr>
                <w:color w:val="auto"/>
              </w:rPr>
              <w:t>Doel- en vraagstelling</w:t>
            </w:r>
            <w:r w:rsidR="00600379">
              <w:rPr>
                <w:color w:val="auto"/>
              </w:rPr>
              <w:t>:</w:t>
            </w:r>
          </w:p>
          <w:p w14:paraId="43D70FAF" w14:textId="77777777" w:rsidR="004150EF" w:rsidRPr="002C1B7F" w:rsidRDefault="004150EF" w:rsidP="00080BC3">
            <w:pPr>
              <w:pStyle w:val="Lijstalinea"/>
              <w:numPr>
                <w:ilvl w:val="0"/>
                <w:numId w:val="9"/>
              </w:numPr>
              <w:spacing w:after="0"/>
              <w:rPr>
                <w:b w:val="0"/>
                <w:bCs w:val="0"/>
                <w:color w:val="auto"/>
              </w:rPr>
            </w:pPr>
            <w:r w:rsidRPr="002C1B7F">
              <w:rPr>
                <w:b w:val="0"/>
                <w:bCs w:val="0"/>
                <w:color w:val="auto"/>
              </w:rPr>
              <w:t>vraagstelling (hoofdvraag +deelvragen);</w:t>
            </w:r>
          </w:p>
          <w:p w14:paraId="2C818F8E" w14:textId="77777777" w:rsidR="004150EF" w:rsidRDefault="004150EF" w:rsidP="00080BC3">
            <w:pPr>
              <w:pStyle w:val="Lijstalinea"/>
              <w:numPr>
                <w:ilvl w:val="0"/>
                <w:numId w:val="9"/>
              </w:numPr>
            </w:pPr>
            <w:r w:rsidRPr="002C1B7F">
              <w:rPr>
                <w:b w:val="0"/>
                <w:bCs w:val="0"/>
                <w:color w:val="auto"/>
              </w:rPr>
              <w:t>doelstelling, geformuleerd volgens de methodiek SMART</w:t>
            </w:r>
            <w:r w:rsidR="0077442B">
              <w:rPr>
                <w:b w:val="0"/>
                <w:bCs w:val="0"/>
                <w:color w:val="auto"/>
              </w:rPr>
              <w:t>.</w:t>
            </w:r>
          </w:p>
        </w:tc>
        <w:tc>
          <w:tcPr>
            <w:tcW w:w="477" w:type="dxa"/>
            <w:tcBorders>
              <w:bottom w:val="single" w:sz="4" w:space="0" w:color="auto"/>
            </w:tcBorders>
            <w:shd w:val="clear" w:color="auto" w:fill="E2EFD9" w:themeFill="accent6" w:themeFillTint="33"/>
          </w:tcPr>
          <w:p w14:paraId="016D1268" w14:textId="77777777" w:rsidR="002C1B7F" w:rsidRPr="00FD05EA" w:rsidRDefault="002C1B7F"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8" w:type="dxa"/>
            <w:tcBorders>
              <w:bottom w:val="single" w:sz="4" w:space="0" w:color="auto"/>
            </w:tcBorders>
            <w:shd w:val="clear" w:color="auto" w:fill="E2EFD9" w:themeFill="accent6" w:themeFillTint="33"/>
          </w:tcPr>
          <w:p w14:paraId="5067CEC3" w14:textId="77777777" w:rsidR="002C1B7F" w:rsidRPr="00FD05EA" w:rsidRDefault="002C1B7F"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80" w:type="dxa"/>
            <w:tcBorders>
              <w:bottom w:val="single" w:sz="4" w:space="0" w:color="auto"/>
            </w:tcBorders>
            <w:shd w:val="clear" w:color="auto" w:fill="E2EFD9" w:themeFill="accent6" w:themeFillTint="33"/>
          </w:tcPr>
          <w:p w14:paraId="3973E469" w14:textId="77777777" w:rsidR="002C1B7F" w:rsidRPr="00FD05EA" w:rsidRDefault="002C1B7F"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DB7AFB" w:rsidRPr="00FD05EA" w14:paraId="3755FBF4" w14:textId="77777777" w:rsidTr="00090E0A">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9184" w:type="dxa"/>
            <w:tcBorders>
              <w:bottom w:val="single" w:sz="4" w:space="0" w:color="auto"/>
            </w:tcBorders>
            <w:shd w:val="clear" w:color="auto" w:fill="E2EFD9" w:themeFill="accent6" w:themeFillTint="33"/>
          </w:tcPr>
          <w:p w14:paraId="787AEBEF" w14:textId="77777777" w:rsidR="00DB7AFB" w:rsidRPr="007D61F4" w:rsidRDefault="00EA4208" w:rsidP="007D61F4">
            <w:pPr>
              <w:spacing w:after="0"/>
              <w:rPr>
                <w:color w:val="auto"/>
              </w:rPr>
            </w:pPr>
            <w:r>
              <w:rPr>
                <w:color w:val="auto"/>
              </w:rPr>
              <w:t>K</w:t>
            </w:r>
            <w:r w:rsidR="00DB7AFB" w:rsidRPr="007D61F4">
              <w:rPr>
                <w:color w:val="auto"/>
              </w:rPr>
              <w:t>ern (inhoud verslag ):</w:t>
            </w:r>
          </w:p>
          <w:p w14:paraId="1EBA24B7" w14:textId="77777777" w:rsidR="00DB7AFB" w:rsidRPr="007D61F4" w:rsidRDefault="00DB7AFB" w:rsidP="007D61F4">
            <w:pPr>
              <w:spacing w:after="0"/>
              <w:rPr>
                <w:b w:val="0"/>
                <w:bCs w:val="0"/>
                <w:i/>
                <w:iCs/>
                <w:color w:val="auto"/>
              </w:rPr>
            </w:pPr>
            <w:r w:rsidRPr="007D61F4">
              <w:rPr>
                <w:b w:val="0"/>
                <w:bCs w:val="0"/>
                <w:i/>
                <w:iCs/>
                <w:color w:val="auto"/>
              </w:rPr>
              <w:t>Deelvragen:</w:t>
            </w:r>
          </w:p>
          <w:p w14:paraId="661F41BE" w14:textId="77777777" w:rsidR="00DB7AFB" w:rsidRPr="007169FE" w:rsidRDefault="007D61F4" w:rsidP="00080BC3">
            <w:pPr>
              <w:pStyle w:val="Lijstalinea"/>
              <w:numPr>
                <w:ilvl w:val="0"/>
                <w:numId w:val="10"/>
              </w:numPr>
              <w:rPr>
                <w:b w:val="0"/>
                <w:bCs w:val="0"/>
                <w:color w:val="auto"/>
              </w:rPr>
            </w:pPr>
            <w:r>
              <w:rPr>
                <w:b w:val="0"/>
                <w:bCs w:val="0"/>
                <w:color w:val="auto"/>
              </w:rPr>
              <w:t>a</w:t>
            </w:r>
            <w:r w:rsidR="00DB7AFB" w:rsidRPr="002A60C8">
              <w:rPr>
                <w:b w:val="0"/>
                <w:bCs w:val="0"/>
                <w:color w:val="auto"/>
              </w:rPr>
              <w:t>lle deelvragen zijn beantwoord</w:t>
            </w:r>
            <w:r w:rsidR="007169FE">
              <w:rPr>
                <w:b w:val="0"/>
                <w:bCs w:val="0"/>
                <w:color w:val="auto"/>
              </w:rPr>
              <w:t>;</w:t>
            </w:r>
          </w:p>
          <w:p w14:paraId="5829F7E1" w14:textId="77777777" w:rsidR="007169FE" w:rsidRPr="002A60C8" w:rsidRDefault="007169FE" w:rsidP="00080BC3">
            <w:pPr>
              <w:pStyle w:val="Lijstalinea"/>
              <w:numPr>
                <w:ilvl w:val="0"/>
                <w:numId w:val="10"/>
              </w:numPr>
              <w:rPr>
                <w:b w:val="0"/>
                <w:bCs w:val="0"/>
                <w:color w:val="auto"/>
              </w:rPr>
            </w:pPr>
            <w:r>
              <w:rPr>
                <w:b w:val="0"/>
                <w:bCs w:val="0"/>
                <w:color w:val="auto"/>
              </w:rPr>
              <w:t>de opbouw van de deelvragen is logisch ingedeeld;</w:t>
            </w:r>
          </w:p>
          <w:p w14:paraId="5D17551E" w14:textId="77777777" w:rsidR="00DB7AFB" w:rsidRPr="002A60C8" w:rsidRDefault="00DB7AFB" w:rsidP="00080BC3">
            <w:pPr>
              <w:pStyle w:val="Lijstalinea"/>
              <w:numPr>
                <w:ilvl w:val="0"/>
                <w:numId w:val="10"/>
              </w:numPr>
              <w:rPr>
                <w:b w:val="0"/>
                <w:bCs w:val="0"/>
                <w:color w:val="auto"/>
              </w:rPr>
            </w:pPr>
            <w:r w:rsidRPr="002A60C8">
              <w:rPr>
                <w:b w:val="0"/>
                <w:bCs w:val="0"/>
                <w:color w:val="auto"/>
              </w:rPr>
              <w:t xml:space="preserve">bij het beantwoorden van de deelvragen is tenminste gebruik gemaakt van </w:t>
            </w:r>
            <w:r w:rsidRPr="002A60C8">
              <w:rPr>
                <w:rFonts w:cs="Calibri"/>
                <w:b w:val="0"/>
                <w:bCs w:val="0"/>
                <w:color w:val="auto"/>
              </w:rPr>
              <w:t>éé</w:t>
            </w:r>
            <w:r w:rsidRPr="002A60C8">
              <w:rPr>
                <w:b w:val="0"/>
                <w:bCs w:val="0"/>
                <w:color w:val="auto"/>
              </w:rPr>
              <w:t xml:space="preserve">n EBP artikel en </w:t>
            </w:r>
            <w:r w:rsidR="00924FA7">
              <w:rPr>
                <w:b w:val="0"/>
                <w:bCs w:val="0"/>
                <w:color w:val="auto"/>
              </w:rPr>
              <w:t xml:space="preserve">een </w:t>
            </w:r>
            <w:r w:rsidRPr="002A60C8">
              <w:rPr>
                <w:b w:val="0"/>
                <w:bCs w:val="0"/>
                <w:color w:val="auto"/>
              </w:rPr>
              <w:t>interview</w:t>
            </w:r>
            <w:r w:rsidR="00F65B42">
              <w:rPr>
                <w:b w:val="0"/>
                <w:bCs w:val="0"/>
                <w:color w:val="auto"/>
              </w:rPr>
              <w:t>;</w:t>
            </w:r>
          </w:p>
          <w:p w14:paraId="63294CB1" w14:textId="77777777" w:rsidR="00DB7AFB" w:rsidRPr="002A60C8" w:rsidRDefault="00DB7AFB" w:rsidP="00080BC3">
            <w:pPr>
              <w:pStyle w:val="Lijstalinea"/>
              <w:numPr>
                <w:ilvl w:val="0"/>
                <w:numId w:val="10"/>
              </w:numPr>
              <w:rPr>
                <w:b w:val="0"/>
                <w:bCs w:val="0"/>
                <w:color w:val="auto"/>
              </w:rPr>
            </w:pPr>
            <w:r w:rsidRPr="002A60C8">
              <w:rPr>
                <w:b w:val="0"/>
                <w:bCs w:val="0"/>
                <w:color w:val="auto"/>
              </w:rPr>
              <w:t>je trekt uit verschillende bronnen passende conclusies en verwerkt dit in het beantwoorden van de deelvragen;</w:t>
            </w:r>
          </w:p>
          <w:p w14:paraId="4270189D" w14:textId="77777777" w:rsidR="00DB7AFB" w:rsidRPr="002A60C8" w:rsidRDefault="00DB7AFB" w:rsidP="00080BC3">
            <w:pPr>
              <w:pStyle w:val="Lijstalinea"/>
              <w:numPr>
                <w:ilvl w:val="0"/>
                <w:numId w:val="10"/>
              </w:numPr>
              <w:rPr>
                <w:b w:val="0"/>
                <w:bCs w:val="0"/>
                <w:color w:val="auto"/>
              </w:rPr>
            </w:pPr>
            <w:r w:rsidRPr="002A60C8">
              <w:rPr>
                <w:b w:val="0"/>
                <w:bCs w:val="0"/>
                <w:color w:val="auto"/>
              </w:rPr>
              <w:t>je verwijst in het beantwoorden van de deelvragen naar de bron die gebruikt is;</w:t>
            </w:r>
          </w:p>
          <w:p w14:paraId="616D119B" w14:textId="77777777" w:rsidR="00DB7AFB" w:rsidRPr="002A60C8" w:rsidRDefault="00DB7AFB" w:rsidP="00080BC3">
            <w:pPr>
              <w:pStyle w:val="Lijstalinea"/>
              <w:numPr>
                <w:ilvl w:val="0"/>
                <w:numId w:val="10"/>
              </w:numPr>
              <w:rPr>
                <w:b w:val="0"/>
                <w:bCs w:val="0"/>
                <w:color w:val="auto"/>
              </w:rPr>
            </w:pPr>
            <w:r w:rsidRPr="002A60C8">
              <w:rPr>
                <w:b w:val="0"/>
                <w:bCs w:val="0"/>
                <w:color w:val="auto"/>
              </w:rPr>
              <w:t xml:space="preserve">je stelt de relevante vragen in </w:t>
            </w:r>
            <w:r w:rsidRPr="00836BF9">
              <w:rPr>
                <w:b w:val="0"/>
                <w:bCs w:val="0"/>
                <w:color w:val="auto"/>
              </w:rPr>
              <w:t xml:space="preserve">het interview die een </w:t>
            </w:r>
            <w:r w:rsidRPr="002A60C8">
              <w:rPr>
                <w:b w:val="0"/>
                <w:bCs w:val="0"/>
                <w:color w:val="auto"/>
              </w:rPr>
              <w:t>bijdrage levert aan de professionalisering kwaliteitsverbetering van het beroep;</w:t>
            </w:r>
          </w:p>
          <w:p w14:paraId="30494798" w14:textId="77777777" w:rsidR="00DB7AFB" w:rsidRPr="002A60C8" w:rsidRDefault="00DB7AFB" w:rsidP="00080BC3">
            <w:pPr>
              <w:pStyle w:val="Lijstalinea"/>
              <w:numPr>
                <w:ilvl w:val="0"/>
                <w:numId w:val="10"/>
              </w:numPr>
              <w:spacing w:after="0"/>
              <w:rPr>
                <w:b w:val="0"/>
                <w:bCs w:val="0"/>
                <w:color w:val="auto"/>
              </w:rPr>
            </w:pPr>
            <w:r w:rsidRPr="002A60C8">
              <w:rPr>
                <w:b w:val="0"/>
                <w:bCs w:val="0"/>
                <w:color w:val="auto"/>
              </w:rPr>
              <w:t xml:space="preserve">je geeft </w:t>
            </w:r>
            <w:r w:rsidRPr="00CD2B58">
              <w:rPr>
                <w:b w:val="0"/>
                <w:bCs w:val="0"/>
                <w:color w:val="auto"/>
                <w:u w:val="single"/>
              </w:rPr>
              <w:t>geen</w:t>
            </w:r>
            <w:r w:rsidRPr="002A60C8">
              <w:rPr>
                <w:b w:val="0"/>
                <w:bCs w:val="0"/>
                <w:color w:val="auto"/>
              </w:rPr>
              <w:t xml:space="preserve"> eigen mening bij het uitwerken van de deelvragen;</w:t>
            </w:r>
          </w:p>
          <w:p w14:paraId="064C555C" w14:textId="77777777" w:rsidR="00DB7AFB" w:rsidRPr="007D61F4" w:rsidRDefault="00053F07" w:rsidP="007D61F4">
            <w:pPr>
              <w:spacing w:after="0"/>
              <w:rPr>
                <w:b w:val="0"/>
                <w:bCs w:val="0"/>
                <w:i/>
                <w:iCs/>
                <w:color w:val="auto"/>
              </w:rPr>
            </w:pPr>
            <w:r>
              <w:rPr>
                <w:b w:val="0"/>
                <w:bCs w:val="0"/>
                <w:i/>
                <w:iCs/>
                <w:color w:val="auto"/>
              </w:rPr>
              <w:t>C</w:t>
            </w:r>
            <w:r w:rsidR="00DB7AFB" w:rsidRPr="007D61F4">
              <w:rPr>
                <w:b w:val="0"/>
                <w:bCs w:val="0"/>
                <w:i/>
                <w:iCs/>
                <w:color w:val="auto"/>
              </w:rPr>
              <w:t>onclusie:</w:t>
            </w:r>
          </w:p>
          <w:p w14:paraId="3973544F" w14:textId="77777777" w:rsidR="00DB7AFB" w:rsidRPr="002A60C8" w:rsidRDefault="00DB7AFB" w:rsidP="00080BC3">
            <w:pPr>
              <w:pStyle w:val="Lijstalinea"/>
              <w:numPr>
                <w:ilvl w:val="0"/>
                <w:numId w:val="10"/>
              </w:numPr>
              <w:spacing w:after="0"/>
              <w:rPr>
                <w:b w:val="0"/>
                <w:bCs w:val="0"/>
                <w:color w:val="auto"/>
              </w:rPr>
            </w:pPr>
            <w:r w:rsidRPr="002A60C8">
              <w:rPr>
                <w:b w:val="0"/>
                <w:bCs w:val="0"/>
                <w:color w:val="auto"/>
              </w:rPr>
              <w:t>je geeft een antwoord op je hoofdvraag en motiveert dit antwoord vanuit de kennis die is opgedaan bij de deelvragen</w:t>
            </w:r>
            <w:r w:rsidR="00F65B42">
              <w:rPr>
                <w:b w:val="0"/>
                <w:bCs w:val="0"/>
                <w:color w:val="auto"/>
              </w:rPr>
              <w:t>;</w:t>
            </w:r>
          </w:p>
          <w:p w14:paraId="187622C8" w14:textId="77777777" w:rsidR="00053F07" w:rsidRDefault="00053F07" w:rsidP="007D61F4">
            <w:pPr>
              <w:spacing w:after="0"/>
              <w:rPr>
                <w:i/>
                <w:iCs/>
                <w:color w:val="auto"/>
              </w:rPr>
            </w:pPr>
          </w:p>
          <w:p w14:paraId="07212275" w14:textId="77777777" w:rsidR="00DB7AFB" w:rsidRPr="007D61F4" w:rsidRDefault="00053F07" w:rsidP="007D61F4">
            <w:pPr>
              <w:spacing w:after="0"/>
              <w:rPr>
                <w:b w:val="0"/>
                <w:bCs w:val="0"/>
                <w:i/>
                <w:iCs/>
                <w:color w:val="auto"/>
              </w:rPr>
            </w:pPr>
            <w:r>
              <w:rPr>
                <w:b w:val="0"/>
                <w:bCs w:val="0"/>
                <w:i/>
                <w:iCs/>
                <w:color w:val="auto"/>
              </w:rPr>
              <w:t>A</w:t>
            </w:r>
            <w:r w:rsidR="00DB7AFB" w:rsidRPr="007D61F4">
              <w:rPr>
                <w:b w:val="0"/>
                <w:bCs w:val="0"/>
                <w:i/>
                <w:iCs/>
                <w:color w:val="auto"/>
              </w:rPr>
              <w:t>anbeveling</w:t>
            </w:r>
          </w:p>
          <w:p w14:paraId="1D33A724" w14:textId="77777777" w:rsidR="00DB7AFB" w:rsidRPr="002A60C8" w:rsidRDefault="00DB7AFB" w:rsidP="00080BC3">
            <w:pPr>
              <w:pStyle w:val="Lijstalinea"/>
              <w:numPr>
                <w:ilvl w:val="0"/>
                <w:numId w:val="10"/>
              </w:numPr>
              <w:spacing w:after="0"/>
              <w:rPr>
                <w:b w:val="0"/>
                <w:bCs w:val="0"/>
                <w:color w:val="auto"/>
              </w:rPr>
            </w:pPr>
            <w:r w:rsidRPr="002A60C8">
              <w:rPr>
                <w:b w:val="0"/>
                <w:bCs w:val="0"/>
                <w:color w:val="auto"/>
              </w:rPr>
              <w:t>je aanbevelingen sluiten aan bij de conclusies ;</w:t>
            </w:r>
          </w:p>
          <w:p w14:paraId="619FD23D" w14:textId="77777777" w:rsidR="00DB7AFB" w:rsidRPr="00F65B42" w:rsidRDefault="00DB7AFB" w:rsidP="00080BC3">
            <w:pPr>
              <w:pStyle w:val="Lijstalinea"/>
              <w:numPr>
                <w:ilvl w:val="0"/>
                <w:numId w:val="10"/>
              </w:numPr>
              <w:spacing w:after="0"/>
              <w:rPr>
                <w:b w:val="0"/>
                <w:bCs w:val="0"/>
              </w:rPr>
            </w:pPr>
            <w:r w:rsidRPr="00F65B42">
              <w:rPr>
                <w:b w:val="0"/>
                <w:bCs w:val="0"/>
                <w:color w:val="auto"/>
              </w:rPr>
              <w:t>je aanbevelingen zijn realistisch en haalbaar.</w:t>
            </w:r>
          </w:p>
        </w:tc>
        <w:tc>
          <w:tcPr>
            <w:tcW w:w="477" w:type="dxa"/>
            <w:tcBorders>
              <w:bottom w:val="single" w:sz="4" w:space="0" w:color="auto"/>
            </w:tcBorders>
            <w:shd w:val="clear" w:color="auto" w:fill="E2EFD9" w:themeFill="accent6" w:themeFillTint="33"/>
          </w:tcPr>
          <w:p w14:paraId="4B5156E9"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8" w:type="dxa"/>
            <w:tcBorders>
              <w:bottom w:val="single" w:sz="4" w:space="0" w:color="auto"/>
            </w:tcBorders>
            <w:shd w:val="clear" w:color="auto" w:fill="E2EFD9" w:themeFill="accent6" w:themeFillTint="33"/>
          </w:tcPr>
          <w:p w14:paraId="0A7FFFF1"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80" w:type="dxa"/>
            <w:tcBorders>
              <w:bottom w:val="single" w:sz="4" w:space="0" w:color="auto"/>
            </w:tcBorders>
            <w:shd w:val="clear" w:color="auto" w:fill="E2EFD9" w:themeFill="accent6" w:themeFillTint="33"/>
          </w:tcPr>
          <w:p w14:paraId="6B8A651D"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DB7AFB" w:rsidRPr="00FD05EA" w14:paraId="55580F86" w14:textId="77777777" w:rsidTr="00090E0A">
        <w:trPr>
          <w:trHeight w:val="360"/>
        </w:trPr>
        <w:tc>
          <w:tcPr>
            <w:cnfStyle w:val="001000000000" w:firstRow="0" w:lastRow="0" w:firstColumn="1" w:lastColumn="0" w:oddVBand="0" w:evenVBand="0" w:oddHBand="0" w:evenHBand="0" w:firstRowFirstColumn="0" w:firstRowLastColumn="0" w:lastRowFirstColumn="0" w:lastRowLastColumn="0"/>
            <w:tcW w:w="9184" w:type="dxa"/>
            <w:tcBorders>
              <w:bottom w:val="single" w:sz="4" w:space="0" w:color="auto"/>
            </w:tcBorders>
            <w:shd w:val="clear" w:color="auto" w:fill="FFFFFF" w:themeFill="background1"/>
          </w:tcPr>
          <w:p w14:paraId="78AF8133" w14:textId="77777777" w:rsidR="00DB7AFB" w:rsidRPr="00F65B42" w:rsidRDefault="00DB7AFB" w:rsidP="00F65B42">
            <w:pPr>
              <w:spacing w:after="0"/>
              <w:rPr>
                <w:color w:val="auto"/>
              </w:rPr>
            </w:pPr>
            <w:r w:rsidRPr="00F65B42">
              <w:rPr>
                <w:color w:val="auto"/>
              </w:rPr>
              <w:t>Afsluiting</w:t>
            </w:r>
            <w:r w:rsidR="00323448">
              <w:rPr>
                <w:color w:val="auto"/>
              </w:rPr>
              <w:t>:</w:t>
            </w:r>
          </w:p>
          <w:p w14:paraId="7FFC7F41" w14:textId="77777777" w:rsidR="00DB7AFB" w:rsidRPr="002A60C8" w:rsidRDefault="00DB7AFB" w:rsidP="00080BC3">
            <w:pPr>
              <w:pStyle w:val="Lijstalinea"/>
              <w:numPr>
                <w:ilvl w:val="0"/>
                <w:numId w:val="11"/>
              </w:numPr>
              <w:spacing w:after="0"/>
              <w:rPr>
                <w:b w:val="0"/>
                <w:bCs w:val="0"/>
                <w:color w:val="auto"/>
              </w:rPr>
            </w:pPr>
            <w:r w:rsidRPr="002A60C8">
              <w:rPr>
                <w:b w:val="0"/>
                <w:bCs w:val="0"/>
                <w:color w:val="auto"/>
              </w:rPr>
              <w:t>wat heb je geleerd: conclusie met antwoord op je vraag stelling ;</w:t>
            </w:r>
          </w:p>
          <w:p w14:paraId="14AAD907" w14:textId="77777777" w:rsidR="008613C8" w:rsidRPr="008613C8" w:rsidRDefault="00DB7AFB" w:rsidP="00080BC3">
            <w:pPr>
              <w:pStyle w:val="Lijstalinea"/>
              <w:numPr>
                <w:ilvl w:val="0"/>
                <w:numId w:val="11"/>
              </w:numPr>
              <w:spacing w:after="0"/>
              <w:rPr>
                <w:b w:val="0"/>
                <w:bCs w:val="0"/>
              </w:rPr>
            </w:pPr>
            <w:r w:rsidRPr="00A7568B">
              <w:rPr>
                <w:b w:val="0"/>
                <w:bCs w:val="0"/>
                <w:color w:val="auto"/>
              </w:rPr>
              <w:t xml:space="preserve">eigen </w:t>
            </w:r>
            <w:r w:rsidRPr="00FE6D11">
              <w:rPr>
                <w:b w:val="0"/>
                <w:bCs w:val="0"/>
                <w:color w:val="auto"/>
              </w:rPr>
              <w:t>visie</w:t>
            </w:r>
            <w:r w:rsidRPr="00A7568B">
              <w:rPr>
                <w:b w:val="0"/>
                <w:bCs w:val="0"/>
                <w:color w:val="auto"/>
              </w:rPr>
              <w:t xml:space="preserve"> op het verpleegkundig beroep en het onderwerp</w:t>
            </w:r>
            <w:r w:rsidR="000D6A07">
              <w:rPr>
                <w:b w:val="0"/>
                <w:bCs w:val="0"/>
                <w:color w:val="auto"/>
              </w:rPr>
              <w:t>;</w:t>
            </w:r>
            <w:r w:rsidRPr="00A7568B">
              <w:rPr>
                <w:b w:val="0"/>
                <w:bCs w:val="0"/>
                <w:color w:val="auto"/>
              </w:rPr>
              <w:t xml:space="preserve"> </w:t>
            </w:r>
          </w:p>
          <w:p w14:paraId="7954911F" w14:textId="77777777" w:rsidR="00DB7AFB" w:rsidRPr="00A7568B" w:rsidRDefault="00DB7AFB" w:rsidP="00080BC3">
            <w:pPr>
              <w:pStyle w:val="Lijstalinea"/>
              <w:numPr>
                <w:ilvl w:val="0"/>
                <w:numId w:val="11"/>
              </w:numPr>
              <w:spacing w:after="0"/>
              <w:rPr>
                <w:b w:val="0"/>
                <w:bCs w:val="0"/>
              </w:rPr>
            </w:pPr>
            <w:r w:rsidRPr="00A7568B">
              <w:rPr>
                <w:b w:val="0"/>
                <w:bCs w:val="0"/>
                <w:color w:val="auto"/>
              </w:rPr>
              <w:t>hoe heb je geleerd: reflectie van wat</w:t>
            </w:r>
            <w:r w:rsidR="00A7568B" w:rsidRPr="00A7568B">
              <w:rPr>
                <w:b w:val="0"/>
                <w:bCs w:val="0"/>
                <w:color w:val="auto"/>
              </w:rPr>
              <w:t xml:space="preserve"> </w:t>
            </w:r>
            <w:r w:rsidRPr="00A7568B">
              <w:rPr>
                <w:b w:val="0"/>
                <w:bCs w:val="0"/>
                <w:color w:val="auto"/>
              </w:rPr>
              <w:t>goed ging en wat beter kon en het waarom</w:t>
            </w:r>
            <w:r w:rsidR="000D6A07">
              <w:rPr>
                <w:b w:val="0"/>
                <w:bCs w:val="0"/>
                <w:color w:val="auto"/>
              </w:rPr>
              <w:t>.</w:t>
            </w:r>
          </w:p>
        </w:tc>
        <w:tc>
          <w:tcPr>
            <w:tcW w:w="477" w:type="dxa"/>
            <w:tcBorders>
              <w:bottom w:val="single" w:sz="4" w:space="0" w:color="auto"/>
            </w:tcBorders>
            <w:shd w:val="clear" w:color="auto" w:fill="FFFFFF" w:themeFill="background1"/>
          </w:tcPr>
          <w:p w14:paraId="3C503937" w14:textId="77777777" w:rsidR="00DB7AFB" w:rsidRPr="00FD05EA" w:rsidRDefault="00DB7AFB"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8" w:type="dxa"/>
            <w:tcBorders>
              <w:bottom w:val="single" w:sz="4" w:space="0" w:color="auto"/>
            </w:tcBorders>
            <w:shd w:val="clear" w:color="auto" w:fill="FFFFFF" w:themeFill="background1"/>
          </w:tcPr>
          <w:p w14:paraId="6CAFBCA2" w14:textId="77777777" w:rsidR="00DB7AFB" w:rsidRPr="00FD05EA" w:rsidRDefault="00DB7AFB"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80" w:type="dxa"/>
            <w:tcBorders>
              <w:bottom w:val="single" w:sz="4" w:space="0" w:color="auto"/>
            </w:tcBorders>
            <w:shd w:val="clear" w:color="auto" w:fill="FFFFFF" w:themeFill="background1"/>
          </w:tcPr>
          <w:p w14:paraId="2CE481E6" w14:textId="77777777" w:rsidR="00DB7AFB" w:rsidRPr="00FD05EA" w:rsidRDefault="00DB7AFB"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DB7AFB" w:rsidRPr="00FD05EA" w14:paraId="28356079" w14:textId="77777777" w:rsidTr="00090E0A">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9184" w:type="dxa"/>
            <w:tcBorders>
              <w:bottom w:val="single" w:sz="4" w:space="0" w:color="auto"/>
            </w:tcBorders>
            <w:shd w:val="clear" w:color="auto" w:fill="E2EFD9" w:themeFill="accent6" w:themeFillTint="33"/>
          </w:tcPr>
          <w:p w14:paraId="2E585FA6" w14:textId="77777777" w:rsidR="00DB7AFB" w:rsidRPr="008613C8" w:rsidRDefault="00EA4208" w:rsidP="008613C8">
            <w:pPr>
              <w:spacing w:after="0"/>
              <w:rPr>
                <w:color w:val="auto"/>
              </w:rPr>
            </w:pPr>
            <w:r>
              <w:rPr>
                <w:color w:val="auto"/>
              </w:rPr>
              <w:t>B</w:t>
            </w:r>
            <w:r w:rsidR="00DB7AFB" w:rsidRPr="008613C8">
              <w:rPr>
                <w:color w:val="auto"/>
              </w:rPr>
              <w:t>ronvermelding:</w:t>
            </w:r>
          </w:p>
          <w:p w14:paraId="0F5A203A" w14:textId="77777777" w:rsidR="00DB7AFB" w:rsidRPr="008613C8" w:rsidRDefault="00DB7AFB" w:rsidP="00080BC3">
            <w:pPr>
              <w:pStyle w:val="Lijstalinea"/>
              <w:numPr>
                <w:ilvl w:val="0"/>
                <w:numId w:val="14"/>
              </w:numPr>
              <w:spacing w:after="0"/>
              <w:rPr>
                <w:b w:val="0"/>
                <w:bCs w:val="0"/>
              </w:rPr>
            </w:pPr>
            <w:r w:rsidRPr="008613C8">
              <w:rPr>
                <w:b w:val="0"/>
                <w:bCs w:val="0"/>
                <w:color w:val="auto"/>
              </w:rPr>
              <w:t>de literatuurlijst is opgesteld volgens de richtlijnen van APA</w:t>
            </w:r>
            <w:r w:rsidR="000D6A07">
              <w:rPr>
                <w:b w:val="0"/>
                <w:bCs w:val="0"/>
                <w:color w:val="auto"/>
              </w:rPr>
              <w:t>.</w:t>
            </w:r>
          </w:p>
        </w:tc>
        <w:tc>
          <w:tcPr>
            <w:tcW w:w="477" w:type="dxa"/>
            <w:tcBorders>
              <w:bottom w:val="single" w:sz="4" w:space="0" w:color="auto"/>
            </w:tcBorders>
            <w:shd w:val="clear" w:color="auto" w:fill="E2EFD9" w:themeFill="accent6" w:themeFillTint="33"/>
          </w:tcPr>
          <w:p w14:paraId="0F92F809"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8" w:type="dxa"/>
            <w:tcBorders>
              <w:bottom w:val="single" w:sz="4" w:space="0" w:color="auto"/>
            </w:tcBorders>
            <w:shd w:val="clear" w:color="auto" w:fill="E2EFD9" w:themeFill="accent6" w:themeFillTint="33"/>
          </w:tcPr>
          <w:p w14:paraId="14423622"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80" w:type="dxa"/>
            <w:tcBorders>
              <w:bottom w:val="single" w:sz="4" w:space="0" w:color="auto"/>
            </w:tcBorders>
            <w:shd w:val="clear" w:color="auto" w:fill="E2EFD9" w:themeFill="accent6" w:themeFillTint="33"/>
          </w:tcPr>
          <w:p w14:paraId="4B23670E"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DB7AFB" w:rsidRPr="00FD05EA" w14:paraId="763C49A3" w14:textId="77777777" w:rsidTr="00090E0A">
        <w:trPr>
          <w:trHeight w:val="360"/>
        </w:trPr>
        <w:tc>
          <w:tcPr>
            <w:cnfStyle w:val="001000000000" w:firstRow="0" w:lastRow="0" w:firstColumn="1" w:lastColumn="0" w:oddVBand="0" w:evenVBand="0" w:oddHBand="0" w:evenHBand="0" w:firstRowFirstColumn="0" w:firstRowLastColumn="0" w:lastRowFirstColumn="0" w:lastRowLastColumn="0"/>
            <w:tcW w:w="9184" w:type="dxa"/>
            <w:tcBorders>
              <w:bottom w:val="single" w:sz="4" w:space="0" w:color="auto"/>
            </w:tcBorders>
            <w:shd w:val="clear" w:color="auto" w:fill="FFFFFF" w:themeFill="background1"/>
          </w:tcPr>
          <w:p w14:paraId="22C2DA60" w14:textId="77777777" w:rsidR="00DB7AFB" w:rsidRPr="008613C8" w:rsidRDefault="00EA4208" w:rsidP="008613C8">
            <w:pPr>
              <w:spacing w:after="0"/>
              <w:rPr>
                <w:color w:val="auto"/>
              </w:rPr>
            </w:pPr>
            <w:r>
              <w:rPr>
                <w:color w:val="auto"/>
              </w:rPr>
              <w:t>B</w:t>
            </w:r>
            <w:r w:rsidR="00DB7AFB" w:rsidRPr="008613C8">
              <w:rPr>
                <w:color w:val="auto"/>
              </w:rPr>
              <w:t>ijlagen:</w:t>
            </w:r>
          </w:p>
          <w:p w14:paraId="2840553D" w14:textId="77777777" w:rsidR="00DB7AFB" w:rsidRPr="00AB5E54" w:rsidRDefault="00DB7AFB" w:rsidP="00080BC3">
            <w:pPr>
              <w:pStyle w:val="Lijstalinea"/>
              <w:numPr>
                <w:ilvl w:val="0"/>
                <w:numId w:val="14"/>
              </w:numPr>
              <w:spacing w:after="0"/>
              <w:rPr>
                <w:b w:val="0"/>
                <w:bCs w:val="0"/>
              </w:rPr>
            </w:pPr>
            <w:r w:rsidRPr="00AB5E54">
              <w:rPr>
                <w:b w:val="0"/>
                <w:bCs w:val="0"/>
                <w:color w:val="auto"/>
              </w:rPr>
              <w:t>Iedere bijlage heeft een nummer en een titel</w:t>
            </w:r>
            <w:r w:rsidR="000D6A07">
              <w:rPr>
                <w:b w:val="0"/>
                <w:bCs w:val="0"/>
                <w:color w:val="auto"/>
              </w:rPr>
              <w:t>.</w:t>
            </w:r>
          </w:p>
        </w:tc>
        <w:tc>
          <w:tcPr>
            <w:tcW w:w="477" w:type="dxa"/>
            <w:tcBorders>
              <w:bottom w:val="single" w:sz="4" w:space="0" w:color="auto"/>
            </w:tcBorders>
            <w:shd w:val="clear" w:color="auto" w:fill="FFFFFF" w:themeFill="background1"/>
          </w:tcPr>
          <w:p w14:paraId="4712E01F" w14:textId="77777777" w:rsidR="00DB7AFB" w:rsidRPr="00FD05EA" w:rsidRDefault="00DB7AFB"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8" w:type="dxa"/>
            <w:tcBorders>
              <w:bottom w:val="single" w:sz="4" w:space="0" w:color="auto"/>
            </w:tcBorders>
            <w:shd w:val="clear" w:color="auto" w:fill="FFFFFF" w:themeFill="background1"/>
          </w:tcPr>
          <w:p w14:paraId="3A2CF2BC" w14:textId="77777777" w:rsidR="00DB7AFB" w:rsidRPr="00FD05EA" w:rsidRDefault="00DB7AFB"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80" w:type="dxa"/>
            <w:tcBorders>
              <w:bottom w:val="single" w:sz="4" w:space="0" w:color="auto"/>
            </w:tcBorders>
            <w:shd w:val="clear" w:color="auto" w:fill="FFFFFF" w:themeFill="background1"/>
          </w:tcPr>
          <w:p w14:paraId="6968D83B" w14:textId="77777777" w:rsidR="00DB7AFB" w:rsidRPr="00FD05EA" w:rsidRDefault="00DB7AFB"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DB7AFB" w:rsidRPr="00FD05EA" w14:paraId="0368CD94" w14:textId="77777777" w:rsidTr="00090E0A">
        <w:trPr>
          <w:cnfStyle w:val="000000100000" w:firstRow="0" w:lastRow="0" w:firstColumn="0" w:lastColumn="0" w:oddVBand="0" w:evenVBand="0" w:oddHBand="1" w:evenHBand="0" w:firstRowFirstColumn="0" w:firstRowLastColumn="0" w:lastRowFirstColumn="0" w:lastRowLastColumn="0"/>
          <w:trHeight w:val="3681"/>
        </w:trPr>
        <w:tc>
          <w:tcPr>
            <w:cnfStyle w:val="001000000000" w:firstRow="0" w:lastRow="0" w:firstColumn="1" w:lastColumn="0" w:oddVBand="0" w:evenVBand="0" w:oddHBand="0" w:evenHBand="0" w:firstRowFirstColumn="0" w:firstRowLastColumn="0" w:lastRowFirstColumn="0" w:lastRowLastColumn="0"/>
            <w:tcW w:w="9184" w:type="dxa"/>
            <w:tcBorders>
              <w:bottom w:val="single" w:sz="4" w:space="0" w:color="auto"/>
            </w:tcBorders>
            <w:shd w:val="clear" w:color="auto" w:fill="E2EFD9" w:themeFill="accent6" w:themeFillTint="33"/>
          </w:tcPr>
          <w:p w14:paraId="01E1FC3D" w14:textId="77777777" w:rsidR="00DB7AFB" w:rsidRPr="00AB5E54" w:rsidRDefault="00DB7AFB" w:rsidP="008613C8">
            <w:pPr>
              <w:spacing w:after="0"/>
              <w:rPr>
                <w:color w:val="auto"/>
              </w:rPr>
            </w:pPr>
            <w:r w:rsidRPr="00AB5E54">
              <w:rPr>
                <w:color w:val="auto"/>
              </w:rPr>
              <w:t>Lay-out en Nederlandse taal:</w:t>
            </w:r>
          </w:p>
          <w:p w14:paraId="559653C0" w14:textId="77777777" w:rsidR="00DB7AFB" w:rsidRPr="002A60C8" w:rsidRDefault="00DB7AFB" w:rsidP="00080BC3">
            <w:pPr>
              <w:pStyle w:val="Lijstalinea"/>
              <w:numPr>
                <w:ilvl w:val="0"/>
                <w:numId w:val="12"/>
              </w:numPr>
              <w:spacing w:after="0"/>
              <w:rPr>
                <w:b w:val="0"/>
                <w:bCs w:val="0"/>
                <w:color w:val="auto"/>
              </w:rPr>
            </w:pPr>
            <w:r w:rsidRPr="002A60C8">
              <w:rPr>
                <w:b w:val="0"/>
                <w:bCs w:val="0"/>
                <w:color w:val="auto"/>
              </w:rPr>
              <w:t xml:space="preserve">het verslag is geschreven volgens de richtlijnen Nederlands voor taalverzorging </w:t>
            </w:r>
            <w:r w:rsidR="000D6A07">
              <w:rPr>
                <w:b w:val="0"/>
                <w:bCs w:val="0"/>
                <w:color w:val="auto"/>
              </w:rPr>
              <w:t>;</w:t>
            </w:r>
          </w:p>
          <w:p w14:paraId="0317D14F" w14:textId="77777777" w:rsidR="00DB7AFB" w:rsidRPr="002A60C8" w:rsidRDefault="00DB7AFB" w:rsidP="00080BC3">
            <w:pPr>
              <w:pStyle w:val="Lijstalinea"/>
              <w:numPr>
                <w:ilvl w:val="0"/>
                <w:numId w:val="12"/>
              </w:numPr>
              <w:spacing w:after="0"/>
              <w:rPr>
                <w:b w:val="0"/>
                <w:bCs w:val="0"/>
                <w:color w:val="auto"/>
              </w:rPr>
            </w:pPr>
            <w:r w:rsidRPr="002A60C8">
              <w:rPr>
                <w:b w:val="0"/>
                <w:bCs w:val="0"/>
                <w:color w:val="auto"/>
              </w:rPr>
              <w:t>het verslag ziet er overzichtelijk en verzorgd uit</w:t>
            </w:r>
            <w:r w:rsidR="000D6A07">
              <w:rPr>
                <w:b w:val="0"/>
                <w:bCs w:val="0"/>
                <w:color w:val="auto"/>
              </w:rPr>
              <w:t>;</w:t>
            </w:r>
            <w:r w:rsidRPr="002A60C8">
              <w:rPr>
                <w:b w:val="0"/>
                <w:bCs w:val="0"/>
                <w:color w:val="auto"/>
              </w:rPr>
              <w:t xml:space="preserve"> </w:t>
            </w:r>
          </w:p>
          <w:p w14:paraId="43C58509" w14:textId="2B4694A3" w:rsidR="00DB7AFB" w:rsidRPr="002A60C8" w:rsidRDefault="00DB7AFB" w:rsidP="00080BC3">
            <w:pPr>
              <w:pStyle w:val="Lijstalinea"/>
              <w:numPr>
                <w:ilvl w:val="0"/>
                <w:numId w:val="12"/>
              </w:numPr>
              <w:rPr>
                <w:b w:val="0"/>
                <w:bCs w:val="0"/>
                <w:color w:val="auto"/>
              </w:rPr>
            </w:pPr>
            <w:r w:rsidRPr="002A60C8">
              <w:rPr>
                <w:b w:val="0"/>
                <w:bCs w:val="0"/>
                <w:color w:val="auto"/>
              </w:rPr>
              <w:t>kantlijn minimaal 2,5 cm ;</w:t>
            </w:r>
          </w:p>
          <w:p w14:paraId="0B8D931A" w14:textId="77777777" w:rsidR="00DB7AFB" w:rsidRPr="00C24C8D" w:rsidRDefault="00DB7AFB" w:rsidP="00080BC3">
            <w:pPr>
              <w:pStyle w:val="Lijstalinea"/>
              <w:numPr>
                <w:ilvl w:val="0"/>
                <w:numId w:val="12"/>
              </w:numPr>
              <w:rPr>
                <w:b w:val="0"/>
                <w:bCs w:val="0"/>
                <w:color w:val="auto"/>
                <w:lang w:val="en-US"/>
              </w:rPr>
            </w:pPr>
            <w:proofErr w:type="spellStart"/>
            <w:r w:rsidRPr="002A2BC3">
              <w:rPr>
                <w:b w:val="0"/>
                <w:bCs w:val="0"/>
                <w:color w:val="auto"/>
                <w:lang w:val="en-US"/>
              </w:rPr>
              <w:t>standaard</w:t>
            </w:r>
            <w:proofErr w:type="spellEnd"/>
            <w:r w:rsidRPr="002A2BC3">
              <w:rPr>
                <w:b w:val="0"/>
                <w:bCs w:val="0"/>
                <w:color w:val="auto"/>
                <w:lang w:val="en-US"/>
              </w:rPr>
              <w:t xml:space="preserve"> </w:t>
            </w:r>
            <w:proofErr w:type="spellStart"/>
            <w:r w:rsidRPr="002A2BC3">
              <w:rPr>
                <w:b w:val="0"/>
                <w:bCs w:val="0"/>
                <w:color w:val="auto"/>
                <w:lang w:val="en-US"/>
              </w:rPr>
              <w:t>lettertype</w:t>
            </w:r>
            <w:proofErr w:type="spellEnd"/>
            <w:r w:rsidRPr="002A2BC3">
              <w:rPr>
                <w:b w:val="0"/>
                <w:bCs w:val="0"/>
                <w:color w:val="auto"/>
                <w:lang w:val="en-US"/>
              </w:rPr>
              <w:t xml:space="preserve"> en </w:t>
            </w:r>
            <w:proofErr w:type="spellStart"/>
            <w:r w:rsidRPr="002A2BC3">
              <w:rPr>
                <w:b w:val="0"/>
                <w:bCs w:val="0"/>
                <w:color w:val="auto"/>
                <w:lang w:val="en-US"/>
              </w:rPr>
              <w:t>puntgrootte</w:t>
            </w:r>
            <w:proofErr w:type="spellEnd"/>
            <w:r w:rsidRPr="002A2BC3">
              <w:rPr>
                <w:b w:val="0"/>
                <w:bCs w:val="0"/>
                <w:color w:val="auto"/>
                <w:lang w:val="en-US"/>
              </w:rPr>
              <w:t xml:space="preserve"> (</w:t>
            </w:r>
            <w:r w:rsidRPr="00C24C8D">
              <w:rPr>
                <w:b w:val="0"/>
                <w:bCs w:val="0"/>
                <w:color w:val="auto"/>
                <w:lang w:val="en-US"/>
              </w:rPr>
              <w:t>Arial 10 of 11, Times new roman 11 of 12, Calibri 11)</w:t>
            </w:r>
          </w:p>
          <w:p w14:paraId="5150F4FB" w14:textId="77777777" w:rsidR="00DB7AFB" w:rsidRPr="002A60C8" w:rsidRDefault="00DB7AFB" w:rsidP="00080BC3">
            <w:pPr>
              <w:pStyle w:val="Lijstalinea"/>
              <w:numPr>
                <w:ilvl w:val="0"/>
                <w:numId w:val="12"/>
              </w:numPr>
              <w:rPr>
                <w:b w:val="0"/>
                <w:bCs w:val="0"/>
                <w:color w:val="auto"/>
              </w:rPr>
            </w:pPr>
            <w:r w:rsidRPr="00AB5E54">
              <w:rPr>
                <w:b w:val="0"/>
                <w:bCs w:val="0"/>
                <w:color w:val="auto"/>
              </w:rPr>
              <w:t>Standaard regelafstand (1, 1,15 of</w:t>
            </w:r>
            <w:r w:rsidRPr="002A60C8">
              <w:rPr>
                <w:b w:val="0"/>
                <w:bCs w:val="0"/>
                <w:color w:val="auto"/>
              </w:rPr>
              <w:t xml:space="preserve"> 1,5 );</w:t>
            </w:r>
          </w:p>
          <w:p w14:paraId="29D3254A" w14:textId="77777777" w:rsidR="00DB7AFB" w:rsidRPr="002A60C8" w:rsidRDefault="00DB7AFB" w:rsidP="00080BC3">
            <w:pPr>
              <w:pStyle w:val="Lijstalinea"/>
              <w:numPr>
                <w:ilvl w:val="0"/>
                <w:numId w:val="12"/>
              </w:numPr>
              <w:rPr>
                <w:b w:val="0"/>
                <w:bCs w:val="0"/>
                <w:color w:val="auto"/>
              </w:rPr>
            </w:pPr>
            <w:r w:rsidRPr="002A60C8">
              <w:rPr>
                <w:b w:val="0"/>
                <w:bCs w:val="0"/>
                <w:color w:val="auto"/>
              </w:rPr>
              <w:t>bladzijde nummering ;</w:t>
            </w:r>
          </w:p>
          <w:p w14:paraId="244A5523" w14:textId="77777777" w:rsidR="00DB7AFB" w:rsidRPr="002A60C8" w:rsidRDefault="00DB7AFB" w:rsidP="00080BC3">
            <w:pPr>
              <w:pStyle w:val="Lijstalinea"/>
              <w:numPr>
                <w:ilvl w:val="0"/>
                <w:numId w:val="12"/>
              </w:numPr>
              <w:rPr>
                <w:b w:val="0"/>
                <w:bCs w:val="0"/>
                <w:color w:val="auto"/>
              </w:rPr>
            </w:pPr>
            <w:r w:rsidRPr="002A60C8">
              <w:rPr>
                <w:b w:val="0"/>
                <w:bCs w:val="0"/>
                <w:color w:val="auto"/>
              </w:rPr>
              <w:t>consequente vormgeving (titel hoofdstuk dik gedrukt, paragraaf schuingedrukt, lettertype, witregels );</w:t>
            </w:r>
          </w:p>
          <w:p w14:paraId="52B0DD9B" w14:textId="77777777" w:rsidR="00DB7AFB" w:rsidRPr="002A60C8" w:rsidRDefault="00DB7AFB" w:rsidP="00080BC3">
            <w:pPr>
              <w:pStyle w:val="Lijstalinea"/>
              <w:numPr>
                <w:ilvl w:val="0"/>
                <w:numId w:val="12"/>
              </w:numPr>
              <w:rPr>
                <w:b w:val="0"/>
                <w:bCs w:val="0"/>
                <w:color w:val="auto"/>
              </w:rPr>
            </w:pPr>
            <w:r w:rsidRPr="002A60C8">
              <w:rPr>
                <w:b w:val="0"/>
                <w:bCs w:val="0"/>
                <w:color w:val="auto"/>
              </w:rPr>
              <w:t>ieder hoofdstuk begint op een nieuwe pagina</w:t>
            </w:r>
            <w:r w:rsidR="000D6A07">
              <w:rPr>
                <w:b w:val="0"/>
                <w:bCs w:val="0"/>
                <w:color w:val="auto"/>
              </w:rPr>
              <w:t>;</w:t>
            </w:r>
            <w:r w:rsidRPr="002A60C8">
              <w:rPr>
                <w:b w:val="0"/>
                <w:bCs w:val="0"/>
                <w:color w:val="auto"/>
              </w:rPr>
              <w:t xml:space="preserve"> </w:t>
            </w:r>
          </w:p>
          <w:p w14:paraId="66325E7F" w14:textId="77777777" w:rsidR="000C5426" w:rsidRPr="000C5426" w:rsidRDefault="00DB7AFB" w:rsidP="00080BC3">
            <w:pPr>
              <w:pStyle w:val="Lijstalinea"/>
              <w:numPr>
                <w:ilvl w:val="0"/>
                <w:numId w:val="12"/>
              </w:numPr>
              <w:rPr>
                <w:b w:val="0"/>
                <w:bCs w:val="0"/>
                <w:color w:val="auto"/>
              </w:rPr>
            </w:pPr>
            <w:r w:rsidRPr="002A60C8">
              <w:rPr>
                <w:b w:val="0"/>
                <w:bCs w:val="0"/>
                <w:color w:val="auto"/>
              </w:rPr>
              <w:t xml:space="preserve">iedere alinea wordt onderscheiden met een wit regel </w:t>
            </w:r>
            <w:r w:rsidR="000D6A07">
              <w:rPr>
                <w:b w:val="0"/>
                <w:bCs w:val="0"/>
                <w:color w:val="auto"/>
              </w:rPr>
              <w:t>;</w:t>
            </w:r>
          </w:p>
          <w:p w14:paraId="35600A26" w14:textId="77777777" w:rsidR="00DB7AFB" w:rsidRPr="000C5426" w:rsidRDefault="00DB7AFB" w:rsidP="00080BC3">
            <w:pPr>
              <w:pStyle w:val="Lijstalinea"/>
              <w:numPr>
                <w:ilvl w:val="0"/>
                <w:numId w:val="12"/>
              </w:numPr>
              <w:rPr>
                <w:b w:val="0"/>
                <w:bCs w:val="0"/>
                <w:color w:val="auto"/>
              </w:rPr>
            </w:pPr>
            <w:r w:rsidRPr="000C5426">
              <w:rPr>
                <w:b w:val="0"/>
                <w:bCs w:val="0"/>
                <w:color w:val="auto"/>
              </w:rPr>
              <w:t>binnen de alinea wordt er door geschreven op de regels</w:t>
            </w:r>
            <w:r w:rsidR="000D6A07">
              <w:rPr>
                <w:b w:val="0"/>
                <w:bCs w:val="0"/>
                <w:color w:val="auto"/>
              </w:rPr>
              <w:t>;</w:t>
            </w:r>
          </w:p>
        </w:tc>
        <w:tc>
          <w:tcPr>
            <w:tcW w:w="477" w:type="dxa"/>
            <w:tcBorders>
              <w:bottom w:val="single" w:sz="4" w:space="0" w:color="auto"/>
            </w:tcBorders>
            <w:shd w:val="clear" w:color="auto" w:fill="E2EFD9" w:themeFill="accent6" w:themeFillTint="33"/>
          </w:tcPr>
          <w:p w14:paraId="40722FBE"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8" w:type="dxa"/>
            <w:tcBorders>
              <w:bottom w:val="single" w:sz="4" w:space="0" w:color="auto"/>
            </w:tcBorders>
            <w:shd w:val="clear" w:color="auto" w:fill="E2EFD9" w:themeFill="accent6" w:themeFillTint="33"/>
          </w:tcPr>
          <w:p w14:paraId="779E60FD"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80" w:type="dxa"/>
            <w:tcBorders>
              <w:bottom w:val="single" w:sz="4" w:space="0" w:color="auto"/>
            </w:tcBorders>
            <w:shd w:val="clear" w:color="auto" w:fill="E2EFD9" w:themeFill="accent6" w:themeFillTint="33"/>
          </w:tcPr>
          <w:p w14:paraId="11FBC95E"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0C5426" w:rsidRPr="00FD05EA" w14:paraId="4139EDCB" w14:textId="77777777" w:rsidTr="00090E0A">
        <w:trPr>
          <w:trHeight w:val="1830"/>
        </w:trPr>
        <w:tc>
          <w:tcPr>
            <w:cnfStyle w:val="001000000000" w:firstRow="0" w:lastRow="0" w:firstColumn="1" w:lastColumn="0" w:oddVBand="0" w:evenVBand="0" w:oddHBand="0" w:evenHBand="0" w:firstRowFirstColumn="0" w:firstRowLastColumn="0" w:lastRowFirstColumn="0" w:lastRowLastColumn="0"/>
            <w:tcW w:w="10619" w:type="dxa"/>
            <w:gridSpan w:val="4"/>
            <w:tcBorders>
              <w:bottom w:val="single" w:sz="4" w:space="0" w:color="auto"/>
            </w:tcBorders>
            <w:shd w:val="clear" w:color="auto" w:fill="FFFFFF" w:themeFill="background1"/>
          </w:tcPr>
          <w:p w14:paraId="66A3639B" w14:textId="77777777" w:rsidR="000C5426" w:rsidRPr="00E45776" w:rsidRDefault="000C5426" w:rsidP="008613C8">
            <w:pPr>
              <w:spacing w:after="0"/>
              <w:rPr>
                <w:color w:val="auto"/>
              </w:rPr>
            </w:pPr>
            <w:r w:rsidRPr="00E45776">
              <w:rPr>
                <w:color w:val="auto"/>
              </w:rPr>
              <w:t>Feedback</w:t>
            </w:r>
            <w:r w:rsidR="00E45776">
              <w:rPr>
                <w:color w:val="auto"/>
              </w:rPr>
              <w:t>: Verslag deskundigheidsbevordering</w:t>
            </w:r>
          </w:p>
          <w:p w14:paraId="25311E08" w14:textId="77777777" w:rsidR="000C5426" w:rsidRDefault="000C5426" w:rsidP="008613C8">
            <w:pPr>
              <w:spacing w:after="0"/>
              <w:rPr>
                <w:b w:val="0"/>
                <w:bCs w:val="0"/>
              </w:rPr>
            </w:pPr>
          </w:p>
          <w:p w14:paraId="6859E1E2" w14:textId="77777777" w:rsidR="000C5426" w:rsidRDefault="000C5426" w:rsidP="008613C8">
            <w:pPr>
              <w:spacing w:after="0"/>
              <w:rPr>
                <w:b w:val="0"/>
                <w:bCs w:val="0"/>
              </w:rPr>
            </w:pPr>
          </w:p>
          <w:p w14:paraId="5B3B9828" w14:textId="77777777" w:rsidR="000C5426" w:rsidRDefault="000C5426" w:rsidP="008972A1">
            <w:pPr>
              <w:rPr>
                <w:b w:val="0"/>
                <w:bCs w:val="0"/>
              </w:rPr>
            </w:pPr>
          </w:p>
          <w:p w14:paraId="18491671" w14:textId="77777777" w:rsidR="008972A1" w:rsidRDefault="008972A1" w:rsidP="008972A1">
            <w:pPr>
              <w:rPr>
                <w:b w:val="0"/>
                <w:bCs w:val="0"/>
              </w:rPr>
            </w:pPr>
          </w:p>
          <w:p w14:paraId="46EEB3B5" w14:textId="77777777" w:rsidR="008972A1" w:rsidRDefault="008972A1" w:rsidP="008972A1">
            <w:pPr>
              <w:rPr>
                <w:b w:val="0"/>
                <w:bCs w:val="0"/>
              </w:rPr>
            </w:pPr>
          </w:p>
          <w:p w14:paraId="4E710B9B" w14:textId="77777777" w:rsidR="008972A1" w:rsidRDefault="008972A1" w:rsidP="008972A1">
            <w:pPr>
              <w:rPr>
                <w:b w:val="0"/>
                <w:bCs w:val="0"/>
              </w:rPr>
            </w:pPr>
          </w:p>
          <w:p w14:paraId="61D725E1" w14:textId="77777777" w:rsidR="008972A1" w:rsidRDefault="008972A1" w:rsidP="008972A1">
            <w:pPr>
              <w:rPr>
                <w:b w:val="0"/>
                <w:bCs w:val="0"/>
              </w:rPr>
            </w:pPr>
          </w:p>
          <w:p w14:paraId="15D50A26" w14:textId="77777777" w:rsidR="008972A1" w:rsidRDefault="008972A1" w:rsidP="008972A1">
            <w:pPr>
              <w:rPr>
                <w:b w:val="0"/>
                <w:bCs w:val="0"/>
              </w:rPr>
            </w:pPr>
          </w:p>
          <w:p w14:paraId="28F30C61" w14:textId="77777777" w:rsidR="008972A1" w:rsidRDefault="008972A1" w:rsidP="008972A1">
            <w:pPr>
              <w:rPr>
                <w:b w:val="0"/>
                <w:bCs w:val="0"/>
              </w:rPr>
            </w:pPr>
          </w:p>
          <w:p w14:paraId="0F2E9E0A" w14:textId="77777777" w:rsidR="008972A1" w:rsidRDefault="008972A1" w:rsidP="008972A1">
            <w:pPr>
              <w:rPr>
                <w:b w:val="0"/>
                <w:bCs w:val="0"/>
              </w:rPr>
            </w:pPr>
          </w:p>
          <w:p w14:paraId="0A718CF9" w14:textId="77777777" w:rsidR="008972A1" w:rsidRPr="008972A1" w:rsidRDefault="008972A1" w:rsidP="008972A1">
            <w:pPr>
              <w:rPr>
                <w:rFonts w:eastAsia="Times New Roman"/>
                <w:color w:val="auto"/>
                <w:sz w:val="22"/>
              </w:rPr>
            </w:pPr>
          </w:p>
        </w:tc>
      </w:tr>
      <w:tr w:rsidR="008972A1" w:rsidRPr="00FD05EA" w14:paraId="35CC584D" w14:textId="77777777" w:rsidTr="00090E0A">
        <w:trPr>
          <w:cnfStyle w:val="000000100000" w:firstRow="0" w:lastRow="0" w:firstColumn="0" w:lastColumn="0" w:oddVBand="0" w:evenVBand="0" w:oddHBand="1" w:evenHBand="0" w:firstRowFirstColumn="0" w:firstRowLastColumn="0" w:lastRowFirstColumn="0" w:lastRowLastColumn="0"/>
          <w:trHeight w:val="943"/>
        </w:trPr>
        <w:tc>
          <w:tcPr>
            <w:cnfStyle w:val="001000000000" w:firstRow="0" w:lastRow="0" w:firstColumn="1" w:lastColumn="0" w:oddVBand="0" w:evenVBand="0" w:oddHBand="0" w:evenHBand="0" w:firstRowFirstColumn="0" w:firstRowLastColumn="0" w:lastRowFirstColumn="0" w:lastRowLastColumn="0"/>
            <w:tcW w:w="10619" w:type="dxa"/>
            <w:gridSpan w:val="4"/>
            <w:tcBorders>
              <w:top w:val="single" w:sz="4" w:space="0" w:color="auto"/>
              <w:bottom w:val="single" w:sz="4" w:space="0" w:color="auto"/>
            </w:tcBorders>
            <w:shd w:val="clear" w:color="auto" w:fill="FFFFFF" w:themeFill="background1"/>
          </w:tcPr>
          <w:p w14:paraId="66646D92" w14:textId="77777777" w:rsidR="008972A1" w:rsidRPr="008972A1" w:rsidRDefault="00F77AB5" w:rsidP="008972A1">
            <w:pPr>
              <w:rPr>
                <w:b w:val="0"/>
                <w:bCs w:val="0"/>
              </w:rPr>
            </w:pPr>
            <w:r>
              <w:rPr>
                <w:rFonts w:eastAsia="Times New Roman"/>
                <w:b w:val="0"/>
                <w:bCs w:val="0"/>
                <w:color w:val="auto"/>
                <w:sz w:val="22"/>
              </w:rPr>
              <w:t xml:space="preserve">Alle criteria moeten behaald zijn. </w:t>
            </w:r>
            <w:r w:rsidR="008972A1" w:rsidRPr="008972A1">
              <w:rPr>
                <w:rFonts w:eastAsia="Times New Roman"/>
                <w:b w:val="0"/>
                <w:bCs w:val="0"/>
                <w:color w:val="auto"/>
                <w:sz w:val="22"/>
              </w:rPr>
              <w:t>Bij een onvoldoende beoordeling mag je 1x maal herkansen, daarna volgt er een gesprek met je SLB docent voor de vervolgstappen.</w:t>
            </w:r>
          </w:p>
        </w:tc>
      </w:tr>
    </w:tbl>
    <w:p w14:paraId="7B6448C7" w14:textId="77777777" w:rsidR="00F46726" w:rsidRPr="008972A1" w:rsidRDefault="00F46726" w:rsidP="008972A1">
      <w:pPr>
        <w:spacing w:after="160" w:line="259" w:lineRule="auto"/>
        <w:rPr>
          <w:b/>
          <w:bCs/>
        </w:rPr>
      </w:pPr>
      <w:r>
        <w:rPr>
          <w:b/>
          <w:bCs/>
        </w:rPr>
        <w:br w:type="page"/>
      </w:r>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FD05EA" w:rsidRPr="00DE268F" w14:paraId="2EA11213" w14:textId="77777777" w:rsidTr="00BF7332">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5148ED15" w14:textId="77777777" w:rsidR="007A03A1" w:rsidRPr="006C32F9" w:rsidRDefault="00C5531C" w:rsidP="00267E38">
            <w:pPr>
              <w:pStyle w:val="Geenafstand"/>
              <w:rPr>
                <w:color w:val="auto"/>
                <w:sz w:val="22"/>
              </w:rPr>
            </w:pPr>
            <w:r>
              <w:rPr>
                <w:color w:val="auto"/>
                <w:sz w:val="22"/>
              </w:rPr>
              <w:lastRenderedPageBreak/>
              <w:t>F</w:t>
            </w:r>
            <w:r w:rsidR="00C5579D" w:rsidRPr="006C32F9">
              <w:rPr>
                <w:color w:val="auto"/>
                <w:sz w:val="22"/>
              </w:rPr>
              <w:t>ase 3</w:t>
            </w:r>
            <w:r w:rsidR="006C32F9" w:rsidRPr="006C32F9">
              <w:rPr>
                <w:color w:val="auto"/>
                <w:sz w:val="22"/>
              </w:rPr>
              <w:t>:</w:t>
            </w:r>
            <w:r w:rsidR="00C5579D" w:rsidRPr="006C32F9">
              <w:rPr>
                <w:color w:val="auto"/>
                <w:sz w:val="22"/>
              </w:rPr>
              <w:t xml:space="preserve"> Opstellen en uitvoeren verbeterplan</w:t>
            </w:r>
          </w:p>
        </w:tc>
        <w:tc>
          <w:tcPr>
            <w:tcW w:w="472" w:type="dxa"/>
            <w:tcBorders>
              <w:bottom w:val="single" w:sz="4" w:space="0" w:color="auto"/>
            </w:tcBorders>
            <w:shd w:val="clear" w:color="auto" w:fill="538135" w:themeFill="accent6" w:themeFillShade="BF"/>
            <w:vAlign w:val="center"/>
          </w:tcPr>
          <w:p w14:paraId="75BC22F4" w14:textId="77777777" w:rsidR="0073551C" w:rsidRPr="005B3591" w:rsidRDefault="00EA75E7"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4"/>
                <w:szCs w:val="24"/>
              </w:rPr>
            </w:pPr>
            <w:r w:rsidRPr="005B3591">
              <w:rPr>
                <w:rFonts w:eastAsia="Times New Roman"/>
                <w:color w:val="auto"/>
                <w:sz w:val="24"/>
                <w:szCs w:val="24"/>
              </w:rPr>
              <w:t>O</w:t>
            </w:r>
          </w:p>
        </w:tc>
        <w:tc>
          <w:tcPr>
            <w:tcW w:w="473" w:type="dxa"/>
            <w:tcBorders>
              <w:bottom w:val="single" w:sz="4" w:space="0" w:color="auto"/>
            </w:tcBorders>
            <w:shd w:val="clear" w:color="auto" w:fill="538135" w:themeFill="accent6" w:themeFillShade="BF"/>
            <w:vAlign w:val="center"/>
          </w:tcPr>
          <w:p w14:paraId="4D95F329" w14:textId="77777777" w:rsidR="0073551C" w:rsidRPr="005B3591" w:rsidRDefault="00EA75E7"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4"/>
                <w:szCs w:val="24"/>
              </w:rPr>
            </w:pPr>
            <w:r w:rsidRPr="005B3591">
              <w:rPr>
                <w:rFonts w:eastAsia="Times New Roman"/>
                <w:color w:val="auto"/>
                <w:sz w:val="24"/>
                <w:szCs w:val="24"/>
              </w:rPr>
              <w:t>V</w:t>
            </w:r>
          </w:p>
        </w:tc>
        <w:tc>
          <w:tcPr>
            <w:tcW w:w="473" w:type="dxa"/>
            <w:tcBorders>
              <w:bottom w:val="single" w:sz="4" w:space="0" w:color="auto"/>
            </w:tcBorders>
            <w:shd w:val="clear" w:color="auto" w:fill="538135" w:themeFill="accent6" w:themeFillShade="BF"/>
            <w:vAlign w:val="center"/>
          </w:tcPr>
          <w:p w14:paraId="0C9E43F0" w14:textId="77777777" w:rsidR="0073551C" w:rsidRPr="005B3591" w:rsidRDefault="00EA75E7"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4"/>
                <w:szCs w:val="24"/>
              </w:rPr>
            </w:pPr>
            <w:r w:rsidRPr="005B3591">
              <w:rPr>
                <w:rFonts w:eastAsia="Times New Roman"/>
                <w:color w:val="auto"/>
                <w:sz w:val="24"/>
                <w:szCs w:val="24"/>
              </w:rPr>
              <w:t>G</w:t>
            </w:r>
          </w:p>
        </w:tc>
      </w:tr>
      <w:tr w:rsidR="00FD05EA" w:rsidRPr="00FD05EA" w14:paraId="00AA93E7"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743F2C1B" w14:textId="77777777" w:rsidR="0043683C" w:rsidRPr="00FA7E97" w:rsidRDefault="00391CDD" w:rsidP="005B3591">
            <w:pPr>
              <w:rPr>
                <w:b w:val="0"/>
                <w:bCs w:val="0"/>
                <w:color w:val="auto"/>
                <w:szCs w:val="20"/>
              </w:rPr>
            </w:pPr>
            <w:r w:rsidRPr="00FA7E97">
              <w:rPr>
                <w:b w:val="0"/>
                <w:bCs w:val="0"/>
                <w:color w:val="auto"/>
                <w:szCs w:val="20"/>
              </w:rPr>
              <w:t xml:space="preserve">Er is een onderbouwing beschreven van de keuze </w:t>
            </w:r>
            <w:r w:rsidR="00446CE6" w:rsidRPr="00FA7E97">
              <w:rPr>
                <w:b w:val="0"/>
                <w:bCs w:val="0"/>
                <w:color w:val="auto"/>
                <w:szCs w:val="20"/>
              </w:rPr>
              <w:t>die gemaakt is voor de aanbeveling vanuit het verslag deskundigheidsbevordering</w:t>
            </w:r>
            <w:r w:rsidR="000D6A07">
              <w:rPr>
                <w:b w:val="0"/>
                <w:bCs w:val="0"/>
                <w:color w:val="auto"/>
                <w:szCs w:val="20"/>
              </w:rPr>
              <w:t>.</w:t>
            </w:r>
          </w:p>
        </w:tc>
        <w:tc>
          <w:tcPr>
            <w:tcW w:w="472" w:type="dxa"/>
            <w:tcBorders>
              <w:bottom w:val="single" w:sz="4" w:space="0" w:color="auto"/>
            </w:tcBorders>
            <w:shd w:val="clear" w:color="auto" w:fill="FFFFFF" w:themeFill="background1"/>
            <w:vAlign w:val="center"/>
          </w:tcPr>
          <w:p w14:paraId="368BF368"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3205B054"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1F4A4E4D"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FD05EA" w:rsidRPr="00FD05EA" w14:paraId="7C56FA1F" w14:textId="77777777" w:rsidTr="00C47493">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2AF8B3AD" w14:textId="77777777" w:rsidR="0043683C" w:rsidRPr="00FA7E97" w:rsidRDefault="00BB1F46" w:rsidP="005B3591">
            <w:pPr>
              <w:rPr>
                <w:b w:val="0"/>
                <w:bCs w:val="0"/>
                <w:color w:val="auto"/>
                <w:szCs w:val="20"/>
              </w:rPr>
            </w:pPr>
            <w:r w:rsidRPr="00FA7E97">
              <w:rPr>
                <w:b w:val="0"/>
                <w:bCs w:val="0"/>
                <w:color w:val="auto"/>
                <w:szCs w:val="20"/>
              </w:rPr>
              <w:t xml:space="preserve">De keuze </w:t>
            </w:r>
            <w:r w:rsidR="00446CE6" w:rsidRPr="00FA7E97">
              <w:rPr>
                <w:b w:val="0"/>
                <w:bCs w:val="0"/>
                <w:color w:val="auto"/>
                <w:szCs w:val="20"/>
              </w:rPr>
              <w:t>die gemaakt is voor de</w:t>
            </w:r>
            <w:r w:rsidR="00D5664C" w:rsidRPr="00FA7E97">
              <w:rPr>
                <w:b w:val="0"/>
                <w:bCs w:val="0"/>
                <w:color w:val="auto"/>
                <w:szCs w:val="20"/>
              </w:rPr>
              <w:t xml:space="preserve"> aanbeveling is een logische keuze</w:t>
            </w:r>
            <w:r w:rsidR="000D6A07">
              <w:rPr>
                <w:b w:val="0"/>
                <w:bCs w:val="0"/>
                <w:color w:val="auto"/>
                <w:szCs w:val="20"/>
              </w:rPr>
              <w:t>.</w:t>
            </w:r>
          </w:p>
        </w:tc>
        <w:tc>
          <w:tcPr>
            <w:tcW w:w="472" w:type="dxa"/>
            <w:tcBorders>
              <w:bottom w:val="single" w:sz="4" w:space="0" w:color="auto"/>
            </w:tcBorders>
            <w:shd w:val="clear" w:color="auto" w:fill="E2EFD9" w:themeFill="accent6" w:themeFillTint="33"/>
            <w:vAlign w:val="center"/>
          </w:tcPr>
          <w:p w14:paraId="2211B484"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vAlign w:val="center"/>
          </w:tcPr>
          <w:p w14:paraId="1C46E191"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vAlign w:val="center"/>
          </w:tcPr>
          <w:p w14:paraId="66483CF2"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D05EA" w:rsidRPr="00FD05EA" w14:paraId="7E402832"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2FC6767E" w14:textId="77777777" w:rsidR="0043683C" w:rsidRPr="00FA7E97" w:rsidRDefault="00D5664C" w:rsidP="005B3591">
            <w:pPr>
              <w:rPr>
                <w:b w:val="0"/>
                <w:bCs w:val="0"/>
                <w:color w:val="auto"/>
                <w:szCs w:val="20"/>
              </w:rPr>
            </w:pPr>
            <w:r w:rsidRPr="00FA7E97">
              <w:rPr>
                <w:b w:val="0"/>
                <w:bCs w:val="0"/>
                <w:color w:val="auto"/>
                <w:szCs w:val="20"/>
              </w:rPr>
              <w:t>De aanbeveling is uitgewerkt in een verbeterplan</w:t>
            </w:r>
            <w:r w:rsidR="000D6A07">
              <w:rPr>
                <w:b w:val="0"/>
                <w:bCs w:val="0"/>
                <w:color w:val="auto"/>
                <w:szCs w:val="20"/>
              </w:rPr>
              <w:t>.</w:t>
            </w:r>
          </w:p>
        </w:tc>
        <w:tc>
          <w:tcPr>
            <w:tcW w:w="472" w:type="dxa"/>
            <w:tcBorders>
              <w:bottom w:val="single" w:sz="4" w:space="0" w:color="auto"/>
            </w:tcBorders>
            <w:shd w:val="clear" w:color="auto" w:fill="FFFFFF" w:themeFill="background1"/>
            <w:vAlign w:val="center"/>
          </w:tcPr>
          <w:p w14:paraId="6BBC83BB"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3A169379"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0F244A39"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FD05EA" w:rsidRPr="00FD05EA" w14:paraId="599EF59A" w14:textId="77777777" w:rsidTr="00C47493">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tcPr>
          <w:p w14:paraId="7E530EE8" w14:textId="77777777" w:rsidR="0043683C" w:rsidRPr="00FA7E97" w:rsidRDefault="00CD46DD" w:rsidP="005B3591">
            <w:pPr>
              <w:rPr>
                <w:b w:val="0"/>
                <w:bCs w:val="0"/>
                <w:color w:val="auto"/>
                <w:szCs w:val="20"/>
              </w:rPr>
            </w:pPr>
            <w:r w:rsidRPr="00FA7E97">
              <w:rPr>
                <w:b w:val="0"/>
                <w:bCs w:val="0"/>
                <w:color w:val="auto"/>
                <w:szCs w:val="20"/>
              </w:rPr>
              <w:t xml:space="preserve">Bij de analyse van de aanbeveling is de oorzaak van het probleem </w:t>
            </w:r>
            <w:r w:rsidR="00C05755" w:rsidRPr="00FA7E97">
              <w:rPr>
                <w:b w:val="0"/>
                <w:bCs w:val="0"/>
                <w:color w:val="auto"/>
                <w:szCs w:val="20"/>
              </w:rPr>
              <w:t>beschreven</w:t>
            </w:r>
            <w:r w:rsidR="00144F17" w:rsidRPr="00FA7E97">
              <w:rPr>
                <w:b w:val="0"/>
                <w:bCs w:val="0"/>
                <w:color w:val="auto"/>
                <w:szCs w:val="20"/>
              </w:rPr>
              <w:t>,</w:t>
            </w:r>
            <w:r w:rsidR="00C05755" w:rsidRPr="00FA7E97">
              <w:rPr>
                <w:b w:val="0"/>
                <w:bCs w:val="0"/>
                <w:color w:val="auto"/>
                <w:szCs w:val="20"/>
              </w:rPr>
              <w:t xml:space="preserve"> </w:t>
            </w:r>
            <w:r w:rsidR="00144F17" w:rsidRPr="00FA7E97">
              <w:rPr>
                <w:b w:val="0"/>
                <w:bCs w:val="0"/>
                <w:color w:val="auto"/>
                <w:szCs w:val="20"/>
              </w:rPr>
              <w:t>hierbij is</w:t>
            </w:r>
            <w:r w:rsidR="00C05755" w:rsidRPr="00FA7E97">
              <w:rPr>
                <w:b w:val="0"/>
                <w:bCs w:val="0"/>
                <w:color w:val="auto"/>
                <w:szCs w:val="20"/>
              </w:rPr>
              <w:t xml:space="preserve"> gebruik gemaakt van een praktisch hulpmiddel</w:t>
            </w:r>
            <w:r w:rsidR="00DA3F8C" w:rsidRPr="00FA7E97">
              <w:rPr>
                <w:b w:val="0"/>
                <w:bCs w:val="0"/>
                <w:color w:val="auto"/>
                <w:szCs w:val="20"/>
              </w:rPr>
              <w:t xml:space="preserve"> (</w:t>
            </w:r>
            <w:r w:rsidR="00144F17" w:rsidRPr="00FA7E97">
              <w:rPr>
                <w:b w:val="0"/>
                <w:bCs w:val="0"/>
                <w:color w:val="auto"/>
                <w:szCs w:val="20"/>
              </w:rPr>
              <w:t>waarbij de kwaliteit van zorg te meten en te toetsen is)</w:t>
            </w:r>
            <w:r w:rsidR="00C05755" w:rsidRPr="00FA7E97">
              <w:rPr>
                <w:b w:val="0"/>
                <w:bCs w:val="0"/>
                <w:color w:val="auto"/>
                <w:szCs w:val="20"/>
              </w:rPr>
              <w:t xml:space="preserve"> </w:t>
            </w:r>
            <w:r w:rsidR="00144F17" w:rsidRPr="00FA7E97">
              <w:rPr>
                <w:b w:val="0"/>
                <w:bCs w:val="0"/>
                <w:color w:val="auto"/>
                <w:szCs w:val="20"/>
              </w:rPr>
              <w:t xml:space="preserve">deze </w:t>
            </w:r>
            <w:r w:rsidR="00DA3F8C" w:rsidRPr="00FA7E97">
              <w:rPr>
                <w:b w:val="0"/>
                <w:bCs w:val="0"/>
                <w:color w:val="auto"/>
                <w:szCs w:val="20"/>
              </w:rPr>
              <w:t>is uitgewerkt in het verslag</w:t>
            </w:r>
            <w:r w:rsidR="000D6A07">
              <w:rPr>
                <w:b w:val="0"/>
                <w:bCs w:val="0"/>
                <w:color w:val="auto"/>
                <w:szCs w:val="20"/>
              </w:rPr>
              <w:t>.</w:t>
            </w:r>
          </w:p>
        </w:tc>
        <w:tc>
          <w:tcPr>
            <w:tcW w:w="472" w:type="dxa"/>
            <w:tcBorders>
              <w:bottom w:val="single" w:sz="4" w:space="0" w:color="auto"/>
            </w:tcBorders>
            <w:shd w:val="clear" w:color="auto" w:fill="E2EFD9" w:themeFill="accent6" w:themeFillTint="33"/>
            <w:vAlign w:val="center"/>
          </w:tcPr>
          <w:p w14:paraId="536FC727"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vAlign w:val="center"/>
          </w:tcPr>
          <w:p w14:paraId="0237FA2A"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vAlign w:val="center"/>
          </w:tcPr>
          <w:p w14:paraId="3884CC50"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D05EA" w:rsidRPr="00FD05EA" w14:paraId="5443F9D9"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4240EBF0" w14:textId="77777777" w:rsidR="001A5092" w:rsidRPr="00FA7E97" w:rsidRDefault="007E19C3" w:rsidP="000D6A07">
            <w:pPr>
              <w:spacing w:after="0"/>
              <w:rPr>
                <w:color w:val="auto"/>
                <w:szCs w:val="20"/>
              </w:rPr>
            </w:pPr>
            <w:r w:rsidRPr="00FA7E97">
              <w:rPr>
                <w:b w:val="0"/>
                <w:bCs w:val="0"/>
                <w:color w:val="auto"/>
                <w:szCs w:val="20"/>
              </w:rPr>
              <w:t xml:space="preserve">Er is </w:t>
            </w:r>
            <w:r w:rsidR="000375E5" w:rsidRPr="00FA7E97">
              <w:rPr>
                <w:b w:val="0"/>
                <w:bCs w:val="0"/>
                <w:color w:val="auto"/>
                <w:szCs w:val="20"/>
              </w:rPr>
              <w:t xml:space="preserve">beschreven wat er in de huidige situatie </w:t>
            </w:r>
            <w:r w:rsidR="00A11603" w:rsidRPr="00FA7E97">
              <w:rPr>
                <w:b w:val="0"/>
                <w:bCs w:val="0"/>
                <w:color w:val="auto"/>
                <w:szCs w:val="20"/>
              </w:rPr>
              <w:t>veranderd kan worden om de gewenste situatie te bereiken.</w:t>
            </w:r>
            <w:r w:rsidR="001A5092" w:rsidRPr="00FA7E97">
              <w:rPr>
                <w:b w:val="0"/>
                <w:bCs w:val="0"/>
                <w:color w:val="auto"/>
                <w:szCs w:val="20"/>
              </w:rPr>
              <w:t xml:space="preserve"> Hierbij wordt rekening gehouden met:</w:t>
            </w:r>
          </w:p>
          <w:p w14:paraId="4FA82B9B" w14:textId="77777777" w:rsidR="001A5092" w:rsidRPr="00FA7E97" w:rsidRDefault="001415E0" w:rsidP="00080BC3">
            <w:pPr>
              <w:pStyle w:val="Lijstalinea"/>
              <w:numPr>
                <w:ilvl w:val="0"/>
                <w:numId w:val="15"/>
              </w:numPr>
              <w:spacing w:after="0"/>
              <w:rPr>
                <w:b w:val="0"/>
                <w:bCs w:val="0"/>
                <w:color w:val="auto"/>
                <w:szCs w:val="20"/>
              </w:rPr>
            </w:pPr>
            <w:r w:rsidRPr="00FA7E97">
              <w:rPr>
                <w:b w:val="0"/>
                <w:bCs w:val="0"/>
                <w:color w:val="auto"/>
                <w:szCs w:val="20"/>
              </w:rPr>
              <w:t>w</w:t>
            </w:r>
            <w:r w:rsidR="00F16272" w:rsidRPr="00FA7E97">
              <w:rPr>
                <w:b w:val="0"/>
                <w:bCs w:val="0"/>
                <w:color w:val="auto"/>
                <w:szCs w:val="20"/>
              </w:rPr>
              <w:t xml:space="preserve">ensen van de </w:t>
            </w:r>
            <w:r w:rsidRPr="00FA7E97">
              <w:rPr>
                <w:b w:val="0"/>
                <w:bCs w:val="0"/>
                <w:color w:val="auto"/>
                <w:szCs w:val="20"/>
              </w:rPr>
              <w:t>patiënt</w:t>
            </w:r>
            <w:r w:rsidR="009C61B9" w:rsidRPr="00FA7E97">
              <w:rPr>
                <w:b w:val="0"/>
                <w:bCs w:val="0"/>
                <w:color w:val="auto"/>
                <w:szCs w:val="20"/>
              </w:rPr>
              <w:t xml:space="preserve"> </w:t>
            </w:r>
            <w:r w:rsidRPr="00FA7E97">
              <w:rPr>
                <w:b w:val="0"/>
                <w:bCs w:val="0"/>
                <w:color w:val="auto"/>
                <w:szCs w:val="20"/>
              </w:rPr>
              <w:t>en</w:t>
            </w:r>
            <w:r w:rsidR="009C61B9" w:rsidRPr="00FA7E97">
              <w:rPr>
                <w:b w:val="0"/>
                <w:bCs w:val="0"/>
                <w:color w:val="auto"/>
                <w:szCs w:val="20"/>
              </w:rPr>
              <w:t xml:space="preserve"> /of collega s</w:t>
            </w:r>
            <w:r w:rsidR="00EC5693" w:rsidRPr="00FA7E97">
              <w:rPr>
                <w:b w:val="0"/>
                <w:bCs w:val="0"/>
                <w:color w:val="auto"/>
                <w:szCs w:val="20"/>
              </w:rPr>
              <w:t>;</w:t>
            </w:r>
          </w:p>
          <w:p w14:paraId="019DB5D9" w14:textId="77777777" w:rsidR="001415E0" w:rsidRPr="00FA7E97" w:rsidRDefault="00EC5693" w:rsidP="00080BC3">
            <w:pPr>
              <w:pStyle w:val="Lijstalinea"/>
              <w:numPr>
                <w:ilvl w:val="0"/>
                <w:numId w:val="15"/>
              </w:numPr>
              <w:spacing w:after="0"/>
              <w:rPr>
                <w:b w:val="0"/>
                <w:bCs w:val="0"/>
                <w:color w:val="auto"/>
                <w:szCs w:val="20"/>
              </w:rPr>
            </w:pPr>
            <w:r w:rsidRPr="00FA7E97">
              <w:rPr>
                <w:b w:val="0"/>
                <w:bCs w:val="0"/>
                <w:color w:val="auto"/>
                <w:szCs w:val="20"/>
              </w:rPr>
              <w:t xml:space="preserve">opvattingen vanuit de theorie </w:t>
            </w:r>
            <w:r w:rsidR="001415E0" w:rsidRPr="00FA7E97">
              <w:rPr>
                <w:b w:val="0"/>
                <w:bCs w:val="0"/>
                <w:color w:val="auto"/>
                <w:szCs w:val="20"/>
              </w:rPr>
              <w:t>en</w:t>
            </w:r>
            <w:r w:rsidRPr="00FA7E97">
              <w:rPr>
                <w:b w:val="0"/>
                <w:bCs w:val="0"/>
                <w:color w:val="auto"/>
                <w:szCs w:val="20"/>
              </w:rPr>
              <w:t xml:space="preserve"> /of beroepsnormen</w:t>
            </w:r>
          </w:p>
          <w:p w14:paraId="1A5605D3" w14:textId="77777777" w:rsidR="00EC5693" w:rsidRPr="00FA7E97" w:rsidRDefault="00EC5693" w:rsidP="001415E0">
            <w:pPr>
              <w:pStyle w:val="Lijstalinea"/>
              <w:rPr>
                <w:b w:val="0"/>
                <w:bCs w:val="0"/>
                <w:color w:val="auto"/>
                <w:szCs w:val="20"/>
              </w:rPr>
            </w:pPr>
            <w:r w:rsidRPr="00FA7E97">
              <w:rPr>
                <w:b w:val="0"/>
                <w:bCs w:val="0"/>
                <w:color w:val="auto"/>
                <w:szCs w:val="20"/>
              </w:rPr>
              <w:t xml:space="preserve"> (</w:t>
            </w:r>
            <w:r w:rsidR="007C1943" w:rsidRPr="00FA7E97">
              <w:rPr>
                <w:b w:val="0"/>
                <w:bCs w:val="0"/>
                <w:color w:val="auto"/>
                <w:szCs w:val="20"/>
              </w:rPr>
              <w:t>dat haal je uit je verslag, gemaakt in fase één );</w:t>
            </w:r>
          </w:p>
          <w:p w14:paraId="712A27C6" w14:textId="77777777" w:rsidR="007C1943" w:rsidRPr="00FA7E97" w:rsidRDefault="007C1943" w:rsidP="00080BC3">
            <w:pPr>
              <w:pStyle w:val="Lijstalinea"/>
              <w:numPr>
                <w:ilvl w:val="0"/>
                <w:numId w:val="15"/>
              </w:numPr>
              <w:rPr>
                <w:b w:val="0"/>
                <w:bCs w:val="0"/>
                <w:color w:val="auto"/>
                <w:szCs w:val="20"/>
              </w:rPr>
            </w:pPr>
            <w:r w:rsidRPr="00FA7E97">
              <w:rPr>
                <w:b w:val="0"/>
                <w:bCs w:val="0"/>
                <w:color w:val="auto"/>
                <w:szCs w:val="20"/>
              </w:rPr>
              <w:t xml:space="preserve">visie, regels, afspraken en /of doelen van het UMCG </w:t>
            </w:r>
            <w:r w:rsidR="00FF4D26" w:rsidRPr="00FA7E97">
              <w:rPr>
                <w:b w:val="0"/>
                <w:bCs w:val="0"/>
                <w:color w:val="auto"/>
                <w:szCs w:val="20"/>
              </w:rPr>
              <w:t>;</w:t>
            </w:r>
          </w:p>
          <w:p w14:paraId="7944BE24" w14:textId="77777777" w:rsidR="00FF4D26" w:rsidRPr="00FA7E97" w:rsidRDefault="00FF4D26" w:rsidP="00080BC3">
            <w:pPr>
              <w:pStyle w:val="Lijstalinea"/>
              <w:numPr>
                <w:ilvl w:val="0"/>
                <w:numId w:val="15"/>
              </w:numPr>
              <w:rPr>
                <w:b w:val="0"/>
                <w:bCs w:val="0"/>
                <w:color w:val="auto"/>
                <w:szCs w:val="20"/>
              </w:rPr>
            </w:pPr>
            <w:r w:rsidRPr="00FA7E97">
              <w:rPr>
                <w:b w:val="0"/>
                <w:bCs w:val="0"/>
                <w:color w:val="auto"/>
                <w:szCs w:val="20"/>
              </w:rPr>
              <w:t>CAO,</w:t>
            </w:r>
            <w:r w:rsidR="001415E0" w:rsidRPr="00FA7E97">
              <w:rPr>
                <w:b w:val="0"/>
                <w:bCs w:val="0"/>
                <w:color w:val="auto"/>
                <w:szCs w:val="20"/>
              </w:rPr>
              <w:t xml:space="preserve"> </w:t>
            </w:r>
            <w:r w:rsidR="00636E40" w:rsidRPr="00FA7E97">
              <w:rPr>
                <w:b w:val="0"/>
                <w:bCs w:val="0"/>
                <w:color w:val="auto"/>
                <w:szCs w:val="20"/>
              </w:rPr>
              <w:t>Arbowet</w:t>
            </w:r>
            <w:r w:rsidRPr="00FA7E97">
              <w:rPr>
                <w:b w:val="0"/>
                <w:bCs w:val="0"/>
                <w:color w:val="auto"/>
                <w:szCs w:val="20"/>
              </w:rPr>
              <w:t>, wet BIG</w:t>
            </w:r>
            <w:r w:rsidR="00784142" w:rsidRPr="00FA7E97">
              <w:rPr>
                <w:b w:val="0"/>
                <w:bCs w:val="0"/>
                <w:color w:val="auto"/>
                <w:szCs w:val="20"/>
              </w:rPr>
              <w:t xml:space="preserve">, </w:t>
            </w:r>
            <w:r w:rsidR="00636E40" w:rsidRPr="00FA7E97">
              <w:rPr>
                <w:b w:val="0"/>
                <w:bCs w:val="0"/>
                <w:color w:val="auto"/>
                <w:szCs w:val="20"/>
              </w:rPr>
              <w:t>w</w:t>
            </w:r>
            <w:r w:rsidR="001415E0" w:rsidRPr="00FA7E97">
              <w:rPr>
                <w:b w:val="0"/>
                <w:bCs w:val="0"/>
                <w:color w:val="auto"/>
                <w:szCs w:val="20"/>
              </w:rPr>
              <w:t xml:space="preserve">et </w:t>
            </w:r>
            <w:r w:rsidR="00636E40" w:rsidRPr="00FA7E97">
              <w:rPr>
                <w:b w:val="0"/>
                <w:bCs w:val="0"/>
                <w:color w:val="auto"/>
                <w:szCs w:val="20"/>
              </w:rPr>
              <w:t>Z</w:t>
            </w:r>
            <w:r w:rsidR="00E83947" w:rsidRPr="00FA7E97">
              <w:rPr>
                <w:b w:val="0"/>
                <w:bCs w:val="0"/>
                <w:color w:val="auto"/>
                <w:szCs w:val="20"/>
              </w:rPr>
              <w:t>org en</w:t>
            </w:r>
            <w:r w:rsidR="00636E40" w:rsidRPr="00FA7E97">
              <w:rPr>
                <w:b w:val="0"/>
                <w:bCs w:val="0"/>
                <w:color w:val="auto"/>
                <w:szCs w:val="20"/>
              </w:rPr>
              <w:t xml:space="preserve"> dwang ,</w:t>
            </w:r>
            <w:r w:rsidR="00E83947" w:rsidRPr="00FA7E97">
              <w:rPr>
                <w:b w:val="0"/>
                <w:bCs w:val="0"/>
                <w:color w:val="auto"/>
                <w:szCs w:val="20"/>
              </w:rPr>
              <w:t xml:space="preserve"> </w:t>
            </w:r>
            <w:r w:rsidR="007200AB" w:rsidRPr="00FA7E97">
              <w:rPr>
                <w:b w:val="0"/>
                <w:bCs w:val="0"/>
                <w:color w:val="auto"/>
                <w:szCs w:val="20"/>
              </w:rPr>
              <w:t>WGBO</w:t>
            </w:r>
            <w:r w:rsidR="00636E40" w:rsidRPr="00FA7E97">
              <w:rPr>
                <w:b w:val="0"/>
                <w:bCs w:val="0"/>
                <w:color w:val="auto"/>
                <w:szCs w:val="20"/>
              </w:rPr>
              <w:t xml:space="preserve"> </w:t>
            </w:r>
            <w:r w:rsidR="00784142" w:rsidRPr="00FA7E97">
              <w:rPr>
                <w:b w:val="0"/>
                <w:bCs w:val="0"/>
                <w:color w:val="auto"/>
                <w:szCs w:val="20"/>
              </w:rPr>
              <w:t>of andere wetgeving ;</w:t>
            </w:r>
          </w:p>
          <w:p w14:paraId="5D3F6031" w14:textId="77777777" w:rsidR="00784142" w:rsidRPr="00FA7E97" w:rsidRDefault="00784142" w:rsidP="00080BC3">
            <w:pPr>
              <w:pStyle w:val="Lijstalinea"/>
              <w:numPr>
                <w:ilvl w:val="0"/>
                <w:numId w:val="15"/>
              </w:numPr>
              <w:rPr>
                <w:b w:val="0"/>
                <w:bCs w:val="0"/>
                <w:color w:val="auto"/>
                <w:szCs w:val="20"/>
              </w:rPr>
            </w:pPr>
            <w:r w:rsidRPr="00FA7E97">
              <w:rPr>
                <w:b w:val="0"/>
                <w:bCs w:val="0"/>
                <w:color w:val="auto"/>
                <w:szCs w:val="20"/>
              </w:rPr>
              <w:t xml:space="preserve">criteria waaraan de zorg moet voldoen, </w:t>
            </w:r>
            <w:r w:rsidR="00A65249" w:rsidRPr="00FA7E97">
              <w:rPr>
                <w:b w:val="0"/>
                <w:bCs w:val="0"/>
                <w:color w:val="auto"/>
                <w:szCs w:val="20"/>
              </w:rPr>
              <w:t xml:space="preserve">denk aan protocollen uitspraken van de beroepsgroep </w:t>
            </w:r>
            <w:r w:rsidR="00D51622" w:rsidRPr="00FA7E97">
              <w:rPr>
                <w:b w:val="0"/>
                <w:bCs w:val="0"/>
                <w:color w:val="auto"/>
                <w:szCs w:val="20"/>
              </w:rPr>
              <w:t>e.d.</w:t>
            </w:r>
            <w:r w:rsidR="00A65249" w:rsidRPr="00FA7E97">
              <w:rPr>
                <w:b w:val="0"/>
                <w:bCs w:val="0"/>
                <w:color w:val="auto"/>
                <w:szCs w:val="20"/>
              </w:rPr>
              <w:t>);</w:t>
            </w:r>
          </w:p>
          <w:p w14:paraId="635A0E0B" w14:textId="77777777" w:rsidR="00A65249" w:rsidRPr="00FA7E97" w:rsidRDefault="00A65249" w:rsidP="00080BC3">
            <w:pPr>
              <w:pStyle w:val="Lijstalinea"/>
              <w:numPr>
                <w:ilvl w:val="0"/>
                <w:numId w:val="15"/>
              </w:numPr>
              <w:rPr>
                <w:b w:val="0"/>
                <w:bCs w:val="0"/>
                <w:color w:val="auto"/>
                <w:szCs w:val="20"/>
              </w:rPr>
            </w:pPr>
            <w:r w:rsidRPr="00FA7E97">
              <w:rPr>
                <w:b w:val="0"/>
                <w:bCs w:val="0"/>
                <w:color w:val="auto"/>
                <w:szCs w:val="20"/>
              </w:rPr>
              <w:t>welke stappen zijn er reeds genomen door de organisatie ;</w:t>
            </w:r>
          </w:p>
          <w:p w14:paraId="10D99876" w14:textId="77777777" w:rsidR="00A65249" w:rsidRPr="00FA7E97" w:rsidRDefault="001415E0" w:rsidP="00080BC3">
            <w:pPr>
              <w:pStyle w:val="Lijstalinea"/>
              <w:numPr>
                <w:ilvl w:val="0"/>
                <w:numId w:val="15"/>
              </w:numPr>
              <w:rPr>
                <w:b w:val="0"/>
                <w:bCs w:val="0"/>
                <w:color w:val="auto"/>
                <w:szCs w:val="20"/>
              </w:rPr>
            </w:pPr>
            <w:r w:rsidRPr="00FA7E97">
              <w:rPr>
                <w:b w:val="0"/>
                <w:bCs w:val="0"/>
                <w:color w:val="auto"/>
                <w:szCs w:val="20"/>
              </w:rPr>
              <w:t xml:space="preserve">welke </w:t>
            </w:r>
            <w:proofErr w:type="spellStart"/>
            <w:r w:rsidR="0021324B">
              <w:rPr>
                <w:b w:val="0"/>
                <w:bCs w:val="0"/>
                <w:color w:val="auto"/>
                <w:szCs w:val="20"/>
              </w:rPr>
              <w:t>e</w:t>
            </w:r>
            <w:r w:rsidR="00A178A5" w:rsidRPr="00FA7E97">
              <w:rPr>
                <w:b w:val="0"/>
                <w:bCs w:val="0"/>
                <w:color w:val="auto"/>
                <w:szCs w:val="20"/>
              </w:rPr>
              <w:t>vidence</w:t>
            </w:r>
            <w:proofErr w:type="spellEnd"/>
            <w:r w:rsidR="00D51622" w:rsidRPr="00FA7E97">
              <w:rPr>
                <w:b w:val="0"/>
                <w:bCs w:val="0"/>
                <w:color w:val="auto"/>
                <w:szCs w:val="20"/>
              </w:rPr>
              <w:t xml:space="preserve"> </w:t>
            </w:r>
            <w:r w:rsidR="0021324B">
              <w:rPr>
                <w:b w:val="0"/>
                <w:bCs w:val="0"/>
                <w:color w:val="auto"/>
                <w:szCs w:val="20"/>
              </w:rPr>
              <w:t xml:space="preserve">- </w:t>
            </w:r>
            <w:proofErr w:type="spellStart"/>
            <w:r w:rsidR="0021324B">
              <w:rPr>
                <w:b w:val="0"/>
                <w:bCs w:val="0"/>
                <w:color w:val="auto"/>
                <w:szCs w:val="20"/>
              </w:rPr>
              <w:t>b</w:t>
            </w:r>
            <w:r w:rsidR="00A178A5" w:rsidRPr="00FA7E97">
              <w:rPr>
                <w:b w:val="0"/>
                <w:bCs w:val="0"/>
                <w:color w:val="auto"/>
                <w:szCs w:val="20"/>
              </w:rPr>
              <w:t>ased</w:t>
            </w:r>
            <w:proofErr w:type="spellEnd"/>
            <w:r w:rsidR="00A727BB" w:rsidRPr="00FA7E97">
              <w:rPr>
                <w:b w:val="0"/>
                <w:bCs w:val="0"/>
                <w:color w:val="auto"/>
                <w:szCs w:val="20"/>
              </w:rPr>
              <w:t xml:space="preserve"> </w:t>
            </w:r>
            <w:r w:rsidRPr="00FA7E97">
              <w:rPr>
                <w:b w:val="0"/>
                <w:bCs w:val="0"/>
                <w:color w:val="auto"/>
                <w:szCs w:val="20"/>
              </w:rPr>
              <w:t xml:space="preserve"> en actuele artikelen zijn hierover</w:t>
            </w:r>
            <w:r w:rsidR="000D6A07">
              <w:rPr>
                <w:b w:val="0"/>
                <w:bCs w:val="0"/>
                <w:color w:val="auto"/>
                <w:szCs w:val="20"/>
              </w:rPr>
              <w:t>;</w:t>
            </w:r>
          </w:p>
          <w:p w14:paraId="06BA9FE4" w14:textId="77777777" w:rsidR="001415E0" w:rsidRPr="00FA7E97" w:rsidRDefault="001415E0" w:rsidP="00080BC3">
            <w:pPr>
              <w:pStyle w:val="Lijstalinea"/>
              <w:numPr>
                <w:ilvl w:val="0"/>
                <w:numId w:val="15"/>
              </w:numPr>
              <w:rPr>
                <w:szCs w:val="20"/>
              </w:rPr>
            </w:pPr>
            <w:r w:rsidRPr="00FA7E97">
              <w:rPr>
                <w:b w:val="0"/>
                <w:bCs w:val="0"/>
                <w:color w:val="auto"/>
                <w:szCs w:val="20"/>
              </w:rPr>
              <w:t>Vermeld je gebruikte bronnen.</w:t>
            </w:r>
            <w:r w:rsidRPr="00FA7E97">
              <w:rPr>
                <w:color w:val="auto"/>
                <w:szCs w:val="20"/>
              </w:rPr>
              <w:t xml:space="preserve"> </w:t>
            </w:r>
          </w:p>
        </w:tc>
        <w:tc>
          <w:tcPr>
            <w:tcW w:w="472" w:type="dxa"/>
            <w:tcBorders>
              <w:bottom w:val="single" w:sz="4" w:space="0" w:color="auto"/>
            </w:tcBorders>
            <w:shd w:val="clear" w:color="auto" w:fill="FFFFFF" w:themeFill="background1"/>
            <w:vAlign w:val="center"/>
          </w:tcPr>
          <w:p w14:paraId="4094AA12"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224D4FE1"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0AFE2E54"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FD05EA" w:rsidRPr="00FD05EA" w14:paraId="1C310CE7"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4ED4CF8D" w14:textId="77777777" w:rsidR="004965F8" w:rsidRPr="00FA7E97" w:rsidRDefault="004965F8" w:rsidP="005B3591">
            <w:pPr>
              <w:rPr>
                <w:color w:val="auto"/>
                <w:szCs w:val="20"/>
              </w:rPr>
            </w:pPr>
            <w:r w:rsidRPr="00FA7E97">
              <w:rPr>
                <w:b w:val="0"/>
                <w:bCs w:val="0"/>
                <w:color w:val="auto"/>
                <w:szCs w:val="20"/>
              </w:rPr>
              <w:t>De knelpunten die te verwachten zijn bij de implementatie zijn beschreven in het plan</w:t>
            </w:r>
            <w:r w:rsidR="000D6A07">
              <w:rPr>
                <w:b w:val="0"/>
                <w:bCs w:val="0"/>
                <w:color w:val="auto"/>
                <w:szCs w:val="20"/>
              </w:rPr>
              <w:t>.</w:t>
            </w:r>
          </w:p>
        </w:tc>
        <w:tc>
          <w:tcPr>
            <w:tcW w:w="472" w:type="dxa"/>
            <w:tcBorders>
              <w:bottom w:val="single" w:sz="4" w:space="0" w:color="auto"/>
            </w:tcBorders>
            <w:shd w:val="clear" w:color="auto" w:fill="E2EFD9" w:themeFill="accent6" w:themeFillTint="33"/>
            <w:vAlign w:val="center"/>
          </w:tcPr>
          <w:p w14:paraId="552B2645"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vAlign w:val="center"/>
          </w:tcPr>
          <w:p w14:paraId="7367FAEE"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vAlign w:val="center"/>
          </w:tcPr>
          <w:p w14:paraId="771282CE"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D05EA" w:rsidRPr="00FD05EA" w14:paraId="49E9FBCA"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20C8BB55" w14:textId="77777777" w:rsidR="0043683C" w:rsidRPr="00FA7E97" w:rsidRDefault="0007039E" w:rsidP="005B3591">
            <w:pPr>
              <w:rPr>
                <w:b w:val="0"/>
                <w:bCs w:val="0"/>
                <w:color w:val="auto"/>
                <w:szCs w:val="20"/>
              </w:rPr>
            </w:pPr>
            <w:r w:rsidRPr="00FA7E97">
              <w:rPr>
                <w:b w:val="0"/>
                <w:bCs w:val="0"/>
                <w:color w:val="auto"/>
                <w:szCs w:val="20"/>
              </w:rPr>
              <w:t xml:space="preserve">De student beschrijft de rol die </w:t>
            </w:r>
            <w:r w:rsidR="00A64F45" w:rsidRPr="00FA7E97">
              <w:rPr>
                <w:b w:val="0"/>
                <w:bCs w:val="0"/>
                <w:color w:val="auto"/>
                <w:szCs w:val="20"/>
              </w:rPr>
              <w:t>hij/zij verwacht te hebben tijdens het implementatie proces</w:t>
            </w:r>
            <w:r w:rsidR="000D6A07">
              <w:rPr>
                <w:b w:val="0"/>
                <w:bCs w:val="0"/>
                <w:color w:val="auto"/>
                <w:szCs w:val="20"/>
              </w:rPr>
              <w:t>.</w:t>
            </w:r>
          </w:p>
        </w:tc>
        <w:tc>
          <w:tcPr>
            <w:tcW w:w="472" w:type="dxa"/>
            <w:tcBorders>
              <w:bottom w:val="single" w:sz="4" w:space="0" w:color="auto"/>
            </w:tcBorders>
            <w:shd w:val="clear" w:color="auto" w:fill="FFFFFF" w:themeFill="background1"/>
            <w:vAlign w:val="center"/>
          </w:tcPr>
          <w:p w14:paraId="4FC7754F"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31EC31D7"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4D40CC49"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A64F45" w:rsidRPr="00FD05EA" w14:paraId="60DE4729" w14:textId="77777777" w:rsidTr="0021324B">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306D441C" w14:textId="77777777" w:rsidR="00A64F45" w:rsidRPr="00FA7E97" w:rsidRDefault="00B13C19" w:rsidP="005B3591">
            <w:pPr>
              <w:rPr>
                <w:b w:val="0"/>
                <w:bCs w:val="0"/>
                <w:color w:val="auto"/>
                <w:szCs w:val="20"/>
              </w:rPr>
            </w:pPr>
            <w:r w:rsidRPr="00FA7E97">
              <w:rPr>
                <w:b w:val="0"/>
                <w:bCs w:val="0"/>
                <w:color w:val="auto"/>
                <w:szCs w:val="20"/>
              </w:rPr>
              <w:t>Er is beschreven wat de rol van collega’s zou kunnen zijn tijdens het implementatie proces</w:t>
            </w:r>
            <w:r w:rsidR="000D6A07">
              <w:rPr>
                <w:b w:val="0"/>
                <w:bCs w:val="0"/>
                <w:color w:val="auto"/>
                <w:szCs w:val="20"/>
              </w:rPr>
              <w:t>.</w:t>
            </w:r>
          </w:p>
        </w:tc>
        <w:tc>
          <w:tcPr>
            <w:tcW w:w="472" w:type="dxa"/>
            <w:tcBorders>
              <w:bottom w:val="single" w:sz="4" w:space="0" w:color="auto"/>
            </w:tcBorders>
            <w:shd w:val="clear" w:color="auto" w:fill="E2EFD9" w:themeFill="accent6" w:themeFillTint="33"/>
            <w:vAlign w:val="center"/>
          </w:tcPr>
          <w:p w14:paraId="6ADAA3D6" w14:textId="77777777" w:rsidR="00A64F45" w:rsidRPr="00FD05EA" w:rsidRDefault="00A64F45"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vAlign w:val="center"/>
          </w:tcPr>
          <w:p w14:paraId="60CC3563" w14:textId="77777777" w:rsidR="00A64F45" w:rsidRPr="00FD05EA" w:rsidRDefault="00A64F45"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vAlign w:val="center"/>
          </w:tcPr>
          <w:p w14:paraId="1528FF7E" w14:textId="77777777" w:rsidR="00A64F45" w:rsidRPr="00FD05EA" w:rsidRDefault="00A64F45"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265786" w:rsidRPr="00FD05EA" w14:paraId="7F630AA2"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4A5CC730" w14:textId="77777777" w:rsidR="00265786" w:rsidRPr="00FA7E97" w:rsidRDefault="00265786" w:rsidP="005B3591">
            <w:pPr>
              <w:rPr>
                <w:b w:val="0"/>
                <w:bCs w:val="0"/>
                <w:color w:val="auto"/>
                <w:szCs w:val="20"/>
              </w:rPr>
            </w:pPr>
            <w:r w:rsidRPr="00FA7E97">
              <w:rPr>
                <w:b w:val="0"/>
                <w:bCs w:val="0"/>
                <w:color w:val="auto"/>
                <w:szCs w:val="20"/>
              </w:rPr>
              <w:t>De voorstellen tot kwaliteitsverbetering zijn beschreven en de voorstellen die zijn gedaan zijn reële voorstellen.</w:t>
            </w:r>
          </w:p>
        </w:tc>
        <w:tc>
          <w:tcPr>
            <w:tcW w:w="472" w:type="dxa"/>
            <w:tcBorders>
              <w:bottom w:val="single" w:sz="4" w:space="0" w:color="auto"/>
            </w:tcBorders>
            <w:shd w:val="clear" w:color="auto" w:fill="FFFFFF" w:themeFill="background1"/>
            <w:vAlign w:val="center"/>
          </w:tcPr>
          <w:p w14:paraId="6452475D" w14:textId="77777777" w:rsidR="00265786" w:rsidRPr="00FD05EA" w:rsidRDefault="00265786"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FFFFFF" w:themeFill="background1"/>
            <w:vAlign w:val="center"/>
          </w:tcPr>
          <w:p w14:paraId="4388AD33" w14:textId="77777777" w:rsidR="00265786" w:rsidRPr="00FD05EA" w:rsidRDefault="00265786"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FFFFFF" w:themeFill="background1"/>
            <w:vAlign w:val="center"/>
          </w:tcPr>
          <w:p w14:paraId="6D696560" w14:textId="77777777" w:rsidR="00265786" w:rsidRPr="00FD05EA" w:rsidRDefault="00265786"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265786" w:rsidRPr="00FD05EA" w14:paraId="3604C503" w14:textId="77777777" w:rsidTr="0021324B">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159BE54F" w14:textId="77777777" w:rsidR="00265786" w:rsidRPr="00FA7E97" w:rsidRDefault="00C773F0" w:rsidP="000D6A07">
            <w:pPr>
              <w:spacing w:after="0"/>
              <w:rPr>
                <w:b w:val="0"/>
                <w:bCs w:val="0"/>
                <w:color w:val="auto"/>
                <w:szCs w:val="20"/>
              </w:rPr>
            </w:pPr>
            <w:r w:rsidRPr="00FA7E97">
              <w:rPr>
                <w:b w:val="0"/>
                <w:bCs w:val="0"/>
                <w:color w:val="auto"/>
                <w:szCs w:val="20"/>
              </w:rPr>
              <w:t>Er is een tijdspad beschreven</w:t>
            </w:r>
            <w:r w:rsidR="00974C2D" w:rsidRPr="00FA7E97">
              <w:rPr>
                <w:b w:val="0"/>
                <w:bCs w:val="0"/>
                <w:color w:val="auto"/>
                <w:szCs w:val="20"/>
              </w:rPr>
              <w:t xml:space="preserve">, hierbij wordt inzichtelijk hoe de kwaliteitsverbetering </w:t>
            </w:r>
            <w:r w:rsidR="004A77FC" w:rsidRPr="00FA7E97">
              <w:rPr>
                <w:b w:val="0"/>
                <w:bCs w:val="0"/>
                <w:color w:val="auto"/>
                <w:szCs w:val="20"/>
              </w:rPr>
              <w:t>wordt uitgevoerd.</w:t>
            </w:r>
          </w:p>
          <w:p w14:paraId="18B8D64D" w14:textId="77777777" w:rsidR="004A77FC" w:rsidRPr="00FA7E97" w:rsidRDefault="004A77FC" w:rsidP="000D6A07">
            <w:pPr>
              <w:spacing w:after="0"/>
              <w:rPr>
                <w:b w:val="0"/>
                <w:bCs w:val="0"/>
                <w:color w:val="auto"/>
                <w:szCs w:val="20"/>
              </w:rPr>
            </w:pPr>
            <w:r w:rsidRPr="00FA7E97">
              <w:rPr>
                <w:b w:val="0"/>
                <w:bCs w:val="0"/>
                <w:color w:val="auto"/>
                <w:szCs w:val="20"/>
              </w:rPr>
              <w:t xml:space="preserve">De </w:t>
            </w:r>
            <w:r w:rsidR="000D6A07" w:rsidRPr="00FA7E97">
              <w:rPr>
                <w:b w:val="0"/>
                <w:bCs w:val="0"/>
                <w:color w:val="auto"/>
                <w:szCs w:val="20"/>
              </w:rPr>
              <w:t>vol</w:t>
            </w:r>
            <w:r w:rsidR="000D6A07">
              <w:rPr>
                <w:b w:val="0"/>
                <w:bCs w:val="0"/>
                <w:color w:val="auto"/>
                <w:szCs w:val="20"/>
              </w:rPr>
              <w:t>gende</w:t>
            </w:r>
            <w:r w:rsidRPr="00FA7E97">
              <w:rPr>
                <w:b w:val="0"/>
                <w:bCs w:val="0"/>
                <w:color w:val="auto"/>
                <w:szCs w:val="20"/>
              </w:rPr>
              <w:t xml:space="preserve"> onderdelen zijn meegenomen in het tijdspad ( Hoe, wat, waar, wanneer, waarom en hoe</w:t>
            </w:r>
            <w:r w:rsidR="000D6A07">
              <w:rPr>
                <w:b w:val="0"/>
                <w:bCs w:val="0"/>
                <w:color w:val="auto"/>
                <w:szCs w:val="20"/>
              </w:rPr>
              <w:t>).</w:t>
            </w:r>
          </w:p>
        </w:tc>
        <w:tc>
          <w:tcPr>
            <w:tcW w:w="472" w:type="dxa"/>
            <w:tcBorders>
              <w:bottom w:val="single" w:sz="4" w:space="0" w:color="auto"/>
            </w:tcBorders>
            <w:shd w:val="clear" w:color="auto" w:fill="E2EFD9" w:themeFill="accent6" w:themeFillTint="33"/>
            <w:vAlign w:val="center"/>
          </w:tcPr>
          <w:p w14:paraId="06021035" w14:textId="77777777" w:rsidR="00265786" w:rsidRPr="00FD05EA" w:rsidRDefault="0026578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vAlign w:val="center"/>
          </w:tcPr>
          <w:p w14:paraId="183478A1" w14:textId="77777777" w:rsidR="00265786" w:rsidRPr="00FD05EA" w:rsidRDefault="0026578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vAlign w:val="center"/>
          </w:tcPr>
          <w:p w14:paraId="300474E2" w14:textId="77777777" w:rsidR="00265786" w:rsidRPr="00FD05EA" w:rsidRDefault="0026578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4B1B96" w:rsidRPr="00FD05EA" w14:paraId="12D5B582"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7006E5CB" w14:textId="77777777" w:rsidR="004B1B96" w:rsidRPr="00E45776" w:rsidRDefault="004B1B96" w:rsidP="000D6A07">
            <w:pPr>
              <w:spacing w:after="0"/>
              <w:rPr>
                <w:color w:val="auto"/>
                <w:szCs w:val="20"/>
              </w:rPr>
            </w:pPr>
            <w:r w:rsidRPr="00E45776">
              <w:rPr>
                <w:color w:val="auto"/>
                <w:szCs w:val="20"/>
              </w:rPr>
              <w:t>Feedback opstellen en uitvoeren van het verbeterplan:</w:t>
            </w:r>
          </w:p>
          <w:p w14:paraId="53AA978D" w14:textId="77777777" w:rsidR="004B1B96" w:rsidRDefault="004B1B96" w:rsidP="000D6A07">
            <w:pPr>
              <w:spacing w:after="0"/>
              <w:rPr>
                <w:szCs w:val="20"/>
              </w:rPr>
            </w:pPr>
          </w:p>
          <w:p w14:paraId="5284F156" w14:textId="77777777" w:rsidR="004B1B96" w:rsidRDefault="004B1B96" w:rsidP="000D6A07">
            <w:pPr>
              <w:spacing w:after="0"/>
              <w:rPr>
                <w:szCs w:val="20"/>
              </w:rPr>
            </w:pPr>
          </w:p>
          <w:p w14:paraId="512B4669" w14:textId="77777777" w:rsidR="004B1B96" w:rsidRDefault="004B1B96" w:rsidP="000D6A07">
            <w:pPr>
              <w:spacing w:after="0"/>
              <w:rPr>
                <w:szCs w:val="20"/>
              </w:rPr>
            </w:pPr>
          </w:p>
          <w:p w14:paraId="0438FFA4" w14:textId="77777777" w:rsidR="004B1B96" w:rsidRDefault="004B1B96" w:rsidP="000D6A07">
            <w:pPr>
              <w:spacing w:after="0"/>
              <w:rPr>
                <w:szCs w:val="20"/>
              </w:rPr>
            </w:pPr>
          </w:p>
          <w:p w14:paraId="19B3F3B9" w14:textId="77777777" w:rsidR="004B1B96" w:rsidRDefault="004B1B96" w:rsidP="000D6A07">
            <w:pPr>
              <w:spacing w:after="0"/>
              <w:rPr>
                <w:szCs w:val="20"/>
              </w:rPr>
            </w:pPr>
          </w:p>
          <w:p w14:paraId="2799BC14" w14:textId="77777777" w:rsidR="004B1B96" w:rsidRDefault="004B1B96" w:rsidP="000D6A07">
            <w:pPr>
              <w:spacing w:after="0"/>
              <w:rPr>
                <w:szCs w:val="20"/>
              </w:rPr>
            </w:pPr>
          </w:p>
          <w:p w14:paraId="4FD103C3" w14:textId="77777777" w:rsidR="004B1B96" w:rsidRDefault="004B1B96" w:rsidP="000D6A07">
            <w:pPr>
              <w:spacing w:after="0"/>
              <w:rPr>
                <w:szCs w:val="20"/>
              </w:rPr>
            </w:pPr>
          </w:p>
          <w:p w14:paraId="208A2808" w14:textId="77777777" w:rsidR="004B1B96" w:rsidRPr="00FA7E97" w:rsidRDefault="004B1B96" w:rsidP="000D6A07">
            <w:pPr>
              <w:spacing w:after="0"/>
              <w:rPr>
                <w:b w:val="0"/>
                <w:bCs w:val="0"/>
                <w:szCs w:val="20"/>
              </w:rPr>
            </w:pPr>
          </w:p>
        </w:tc>
        <w:tc>
          <w:tcPr>
            <w:tcW w:w="472" w:type="dxa"/>
            <w:tcBorders>
              <w:bottom w:val="single" w:sz="4" w:space="0" w:color="auto"/>
            </w:tcBorders>
            <w:shd w:val="clear" w:color="auto" w:fill="FFFFFF" w:themeFill="background1"/>
            <w:vAlign w:val="center"/>
          </w:tcPr>
          <w:p w14:paraId="6F2E8CBA" w14:textId="77777777" w:rsidR="004B1B96" w:rsidRPr="00FD05EA" w:rsidRDefault="004B1B96"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FFFFFF" w:themeFill="background1"/>
            <w:vAlign w:val="center"/>
          </w:tcPr>
          <w:p w14:paraId="67D9A2E5" w14:textId="77777777" w:rsidR="004B1B96" w:rsidRPr="00FD05EA" w:rsidRDefault="004B1B96"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FFFFFF" w:themeFill="background1"/>
            <w:vAlign w:val="center"/>
          </w:tcPr>
          <w:p w14:paraId="234B179D" w14:textId="77777777" w:rsidR="004B1B96" w:rsidRPr="00FD05EA" w:rsidRDefault="004B1B96"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F77AB5" w:rsidRPr="0021324B" w14:paraId="5A18470B" w14:textId="77777777" w:rsidTr="00EE2AE2">
        <w:trPr>
          <w:trHeight w:val="364"/>
        </w:trPr>
        <w:tc>
          <w:tcPr>
            <w:cnfStyle w:val="001000000000" w:firstRow="0" w:lastRow="0" w:firstColumn="1" w:lastColumn="0" w:oddVBand="0" w:evenVBand="0" w:oddHBand="0" w:evenHBand="0" w:firstRowFirstColumn="0" w:firstRowLastColumn="0" w:lastRowFirstColumn="0" w:lastRowLastColumn="0"/>
            <w:tcW w:w="10490" w:type="dxa"/>
            <w:gridSpan w:val="4"/>
          </w:tcPr>
          <w:p w14:paraId="2BA0FD0B" w14:textId="77777777" w:rsidR="00F77AB5" w:rsidRPr="008972A1" w:rsidRDefault="00F77AB5" w:rsidP="00F77AB5">
            <w:pPr>
              <w:jc w:val="both"/>
              <w:rPr>
                <w:rFonts w:eastAsia="Times New Roman"/>
                <w:b w:val="0"/>
                <w:bCs w:val="0"/>
              </w:rPr>
            </w:pPr>
            <w:bookmarkStart w:id="63" w:name="_Hlk66389857"/>
            <w:r>
              <w:rPr>
                <w:rFonts w:eastAsia="Times New Roman"/>
                <w:b w:val="0"/>
                <w:bCs w:val="0"/>
                <w:color w:val="auto"/>
                <w:sz w:val="22"/>
              </w:rPr>
              <w:t xml:space="preserve">Alle criteria moeten behaald zijn. </w:t>
            </w:r>
            <w:r w:rsidRPr="008972A1">
              <w:rPr>
                <w:rFonts w:eastAsia="Times New Roman"/>
                <w:b w:val="0"/>
                <w:bCs w:val="0"/>
                <w:color w:val="auto"/>
                <w:sz w:val="22"/>
              </w:rPr>
              <w:t>Bij een onvoldoende beoordeling mag je 1x maal herkansen, daarna volgt er een gesprek met je SLB docent voor de vervolgstappen.</w:t>
            </w:r>
          </w:p>
        </w:tc>
      </w:tr>
      <w:bookmarkEnd w:id="63"/>
    </w:tbl>
    <w:p w14:paraId="706A45BD" w14:textId="77777777" w:rsidR="00922F1B" w:rsidRDefault="00922F1B">
      <w:pPr>
        <w:rPr>
          <w:b/>
          <w:bCs/>
        </w:rPr>
      </w:pPr>
    </w:p>
    <w:p w14:paraId="38024E36" w14:textId="77777777" w:rsidR="00F46726" w:rsidRPr="00F85AC9" w:rsidRDefault="00F46726" w:rsidP="00F85AC9">
      <w:pPr>
        <w:spacing w:after="160" w:line="259" w:lineRule="auto"/>
        <w:rPr>
          <w:b/>
          <w:bCs/>
        </w:rPr>
      </w:pPr>
      <w:r>
        <w:rPr>
          <w:b/>
          <w:bCs/>
        </w:rPr>
        <w:br w:type="page"/>
      </w:r>
    </w:p>
    <w:tbl>
      <w:tblPr>
        <w:tblStyle w:val="Rastertabel6kleurrijk-Accent61"/>
        <w:tblW w:w="10490" w:type="dxa"/>
        <w:tblInd w:w="-572" w:type="dxa"/>
        <w:tblLook w:val="04A0" w:firstRow="1" w:lastRow="0" w:firstColumn="1" w:lastColumn="0" w:noHBand="0" w:noVBand="1"/>
      </w:tblPr>
      <w:tblGrid>
        <w:gridCol w:w="9063"/>
        <w:gridCol w:w="472"/>
        <w:gridCol w:w="473"/>
        <w:gridCol w:w="482"/>
      </w:tblGrid>
      <w:tr w:rsidR="00FD05EA" w:rsidRPr="00FD05EA" w14:paraId="47EEDB61" w14:textId="77777777" w:rsidTr="00F7415D">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063" w:type="dxa"/>
            <w:shd w:val="clear" w:color="auto" w:fill="538135" w:themeFill="accent6" w:themeFillShade="BF"/>
            <w:vAlign w:val="center"/>
          </w:tcPr>
          <w:p w14:paraId="4B7F2C7B" w14:textId="77777777" w:rsidR="0043683C" w:rsidRPr="00FA7E97" w:rsidRDefault="00336CA2" w:rsidP="006C32F9">
            <w:pPr>
              <w:spacing w:after="0"/>
              <w:rPr>
                <w:color w:val="auto"/>
                <w:szCs w:val="20"/>
              </w:rPr>
            </w:pPr>
            <w:r w:rsidRPr="00FA7E97">
              <w:rPr>
                <w:color w:val="auto"/>
                <w:szCs w:val="20"/>
              </w:rPr>
              <w:lastRenderedPageBreak/>
              <w:t>fase 4</w:t>
            </w:r>
            <w:r w:rsidR="006C32F9" w:rsidRPr="00FA7E97">
              <w:rPr>
                <w:color w:val="auto"/>
                <w:szCs w:val="20"/>
              </w:rPr>
              <w:t>:</w:t>
            </w:r>
            <w:r w:rsidRPr="00FA7E97">
              <w:rPr>
                <w:color w:val="auto"/>
                <w:szCs w:val="20"/>
              </w:rPr>
              <w:t xml:space="preserve"> Rapportage en uitvoering van het verbetertraject</w:t>
            </w:r>
          </w:p>
        </w:tc>
        <w:tc>
          <w:tcPr>
            <w:tcW w:w="472" w:type="dxa"/>
            <w:shd w:val="clear" w:color="auto" w:fill="538135" w:themeFill="accent6" w:themeFillShade="BF"/>
            <w:vAlign w:val="center"/>
          </w:tcPr>
          <w:p w14:paraId="68DA53BB" w14:textId="77777777" w:rsidR="0043683C" w:rsidRPr="00977E64" w:rsidRDefault="00192A20"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4"/>
                <w:szCs w:val="24"/>
              </w:rPr>
            </w:pPr>
            <w:r>
              <w:rPr>
                <w:rFonts w:eastAsia="Times New Roman"/>
                <w:color w:val="auto"/>
                <w:sz w:val="24"/>
                <w:szCs w:val="24"/>
              </w:rPr>
              <w:t>O</w:t>
            </w:r>
          </w:p>
        </w:tc>
        <w:tc>
          <w:tcPr>
            <w:tcW w:w="473" w:type="dxa"/>
            <w:shd w:val="clear" w:color="auto" w:fill="538135" w:themeFill="accent6" w:themeFillShade="BF"/>
            <w:vAlign w:val="center"/>
          </w:tcPr>
          <w:p w14:paraId="1ACB201A" w14:textId="77777777" w:rsidR="0043683C" w:rsidRPr="00192A20" w:rsidRDefault="00192A20"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color w:val="auto"/>
                <w:sz w:val="24"/>
                <w:szCs w:val="24"/>
              </w:rPr>
            </w:pPr>
            <w:r>
              <w:rPr>
                <w:rFonts w:eastAsia="Times New Roman"/>
                <w:color w:val="auto"/>
                <w:sz w:val="24"/>
                <w:szCs w:val="24"/>
              </w:rPr>
              <w:t>V</w:t>
            </w:r>
          </w:p>
        </w:tc>
        <w:tc>
          <w:tcPr>
            <w:tcW w:w="482" w:type="dxa"/>
            <w:shd w:val="clear" w:color="auto" w:fill="538135" w:themeFill="accent6" w:themeFillShade="BF"/>
            <w:vAlign w:val="center"/>
          </w:tcPr>
          <w:p w14:paraId="7D9B3FE3" w14:textId="77777777" w:rsidR="0043683C" w:rsidRPr="00192A20" w:rsidRDefault="00192A20"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color w:val="auto"/>
                <w:sz w:val="24"/>
                <w:szCs w:val="24"/>
              </w:rPr>
            </w:pPr>
            <w:r>
              <w:rPr>
                <w:rFonts w:eastAsia="Times New Roman"/>
                <w:color w:val="auto"/>
                <w:sz w:val="24"/>
                <w:szCs w:val="24"/>
              </w:rPr>
              <w:t>G</w:t>
            </w:r>
          </w:p>
        </w:tc>
      </w:tr>
      <w:tr w:rsidR="00FD05EA" w:rsidRPr="00FD05EA" w14:paraId="6E01FD06" w14:textId="77777777" w:rsidTr="00F7415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3" w:type="dxa"/>
            <w:shd w:val="clear" w:color="auto" w:fill="FFFFFF" w:themeFill="background1"/>
            <w:vAlign w:val="center"/>
          </w:tcPr>
          <w:p w14:paraId="3162F214" w14:textId="77777777" w:rsidR="0043683C" w:rsidRPr="00FA7E97" w:rsidRDefault="00793EAE" w:rsidP="005B3591">
            <w:pPr>
              <w:rPr>
                <w:b w:val="0"/>
                <w:bCs w:val="0"/>
                <w:color w:val="auto"/>
                <w:szCs w:val="20"/>
              </w:rPr>
            </w:pPr>
            <w:r>
              <w:rPr>
                <w:b w:val="0"/>
                <w:bCs w:val="0"/>
                <w:color w:val="auto"/>
                <w:szCs w:val="20"/>
              </w:rPr>
              <w:t xml:space="preserve">In </w:t>
            </w:r>
            <w:r w:rsidR="005808F7">
              <w:rPr>
                <w:b w:val="0"/>
                <w:bCs w:val="0"/>
                <w:color w:val="auto"/>
                <w:szCs w:val="20"/>
              </w:rPr>
              <w:t xml:space="preserve">de </w:t>
            </w:r>
            <w:r w:rsidR="00183320" w:rsidRPr="002E2570">
              <w:rPr>
                <w:b w:val="0"/>
                <w:bCs w:val="0"/>
                <w:color w:val="auto"/>
                <w:szCs w:val="20"/>
              </w:rPr>
              <w:t xml:space="preserve">beschrijving van </w:t>
            </w:r>
            <w:r w:rsidR="00183320">
              <w:rPr>
                <w:b w:val="0"/>
                <w:bCs w:val="0"/>
                <w:color w:val="auto"/>
                <w:szCs w:val="20"/>
              </w:rPr>
              <w:t xml:space="preserve">de rapportage </w:t>
            </w:r>
            <w:r>
              <w:rPr>
                <w:b w:val="0"/>
                <w:bCs w:val="0"/>
                <w:color w:val="auto"/>
                <w:szCs w:val="20"/>
              </w:rPr>
              <w:t>komt duidelijk naar voren hoe de student heeft gewerkt aan de uitvoering van het verbeter</w:t>
            </w:r>
            <w:r w:rsidR="00F649FE">
              <w:rPr>
                <w:b w:val="0"/>
                <w:bCs w:val="0"/>
                <w:color w:val="auto"/>
                <w:szCs w:val="20"/>
              </w:rPr>
              <w:t>traject</w:t>
            </w:r>
            <w:r w:rsidR="000C51EB">
              <w:rPr>
                <w:b w:val="0"/>
                <w:bCs w:val="0"/>
                <w:color w:val="auto"/>
                <w:szCs w:val="20"/>
              </w:rPr>
              <w:t>;</w:t>
            </w:r>
          </w:p>
        </w:tc>
        <w:tc>
          <w:tcPr>
            <w:tcW w:w="472" w:type="dxa"/>
            <w:shd w:val="clear" w:color="auto" w:fill="FFFFFF" w:themeFill="background1"/>
            <w:vAlign w:val="center"/>
          </w:tcPr>
          <w:p w14:paraId="3BEDBAF0"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shd w:val="clear" w:color="auto" w:fill="FFFFFF" w:themeFill="background1"/>
            <w:vAlign w:val="center"/>
          </w:tcPr>
          <w:p w14:paraId="2A296294"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82" w:type="dxa"/>
            <w:shd w:val="clear" w:color="auto" w:fill="FFFFFF" w:themeFill="background1"/>
            <w:vAlign w:val="center"/>
          </w:tcPr>
          <w:p w14:paraId="10B795FE"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FD05EA" w:rsidRPr="00FD05EA" w14:paraId="7B9F08D8" w14:textId="77777777" w:rsidTr="00F7415D">
        <w:trPr>
          <w:trHeight w:val="364"/>
        </w:trPr>
        <w:tc>
          <w:tcPr>
            <w:cnfStyle w:val="001000000000" w:firstRow="0" w:lastRow="0" w:firstColumn="1" w:lastColumn="0" w:oddVBand="0" w:evenVBand="0" w:oddHBand="0" w:evenHBand="0" w:firstRowFirstColumn="0" w:firstRowLastColumn="0" w:lastRowFirstColumn="0" w:lastRowLastColumn="0"/>
            <w:tcW w:w="9063" w:type="dxa"/>
            <w:shd w:val="clear" w:color="auto" w:fill="E2EFD9" w:themeFill="accent6" w:themeFillTint="33"/>
            <w:vAlign w:val="center"/>
          </w:tcPr>
          <w:p w14:paraId="5D54C185" w14:textId="77777777" w:rsidR="0043683C" w:rsidRPr="002E2570" w:rsidRDefault="000C3DBD" w:rsidP="005B3591">
            <w:pPr>
              <w:rPr>
                <w:b w:val="0"/>
                <w:bCs w:val="0"/>
                <w:color w:val="auto"/>
                <w:szCs w:val="20"/>
              </w:rPr>
            </w:pPr>
            <w:r w:rsidRPr="002E2570">
              <w:rPr>
                <w:b w:val="0"/>
                <w:bCs w:val="0"/>
                <w:color w:val="auto"/>
                <w:szCs w:val="20"/>
              </w:rPr>
              <w:t xml:space="preserve">In </w:t>
            </w:r>
            <w:r w:rsidR="00F90395">
              <w:rPr>
                <w:b w:val="0"/>
                <w:bCs w:val="0"/>
                <w:color w:val="auto"/>
                <w:szCs w:val="20"/>
              </w:rPr>
              <w:t xml:space="preserve"> </w:t>
            </w:r>
            <w:r w:rsidR="005808F7">
              <w:rPr>
                <w:b w:val="0"/>
                <w:bCs w:val="0"/>
                <w:color w:val="auto"/>
                <w:szCs w:val="20"/>
              </w:rPr>
              <w:t xml:space="preserve">de </w:t>
            </w:r>
            <w:r w:rsidR="00183320" w:rsidRPr="002E2570">
              <w:rPr>
                <w:b w:val="0"/>
                <w:bCs w:val="0"/>
                <w:color w:val="auto"/>
                <w:szCs w:val="20"/>
              </w:rPr>
              <w:t xml:space="preserve">beschrijving van </w:t>
            </w:r>
            <w:r w:rsidR="00183320">
              <w:rPr>
                <w:b w:val="0"/>
                <w:bCs w:val="0"/>
                <w:color w:val="auto"/>
                <w:szCs w:val="20"/>
              </w:rPr>
              <w:t xml:space="preserve">de rapportage </w:t>
            </w:r>
            <w:r w:rsidRPr="002E2570">
              <w:rPr>
                <w:b w:val="0"/>
                <w:bCs w:val="0"/>
                <w:color w:val="auto"/>
                <w:szCs w:val="20"/>
              </w:rPr>
              <w:t>komt duidelijk naar voren welke stappen de student heeft genomen om zijn doelen te halen</w:t>
            </w:r>
            <w:r w:rsidR="000C51EB">
              <w:rPr>
                <w:b w:val="0"/>
                <w:bCs w:val="0"/>
                <w:color w:val="auto"/>
                <w:szCs w:val="20"/>
              </w:rPr>
              <w:t>;</w:t>
            </w:r>
            <w:r w:rsidRPr="002E2570">
              <w:rPr>
                <w:b w:val="0"/>
                <w:bCs w:val="0"/>
                <w:color w:val="auto"/>
                <w:szCs w:val="20"/>
              </w:rPr>
              <w:t xml:space="preserve"> </w:t>
            </w:r>
          </w:p>
        </w:tc>
        <w:tc>
          <w:tcPr>
            <w:tcW w:w="472" w:type="dxa"/>
            <w:shd w:val="clear" w:color="auto" w:fill="E2EFD9" w:themeFill="accent6" w:themeFillTint="33"/>
            <w:vAlign w:val="center"/>
          </w:tcPr>
          <w:p w14:paraId="1790EC5A"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shd w:val="clear" w:color="auto" w:fill="E2EFD9" w:themeFill="accent6" w:themeFillTint="33"/>
            <w:vAlign w:val="center"/>
          </w:tcPr>
          <w:p w14:paraId="2DC7F4CA"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82" w:type="dxa"/>
            <w:shd w:val="clear" w:color="auto" w:fill="E2EFD9" w:themeFill="accent6" w:themeFillTint="33"/>
            <w:vAlign w:val="center"/>
          </w:tcPr>
          <w:p w14:paraId="6B06B6C8"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323448" w:rsidRPr="00FD05EA" w14:paraId="2A8F1F60" w14:textId="77777777" w:rsidTr="00F7415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3" w:type="dxa"/>
            <w:shd w:val="clear" w:color="auto" w:fill="auto"/>
            <w:vAlign w:val="center"/>
          </w:tcPr>
          <w:p w14:paraId="1F233FC8" w14:textId="77777777" w:rsidR="00323448" w:rsidRPr="002E2570" w:rsidRDefault="00340D8B" w:rsidP="005B3591">
            <w:pPr>
              <w:rPr>
                <w:b w:val="0"/>
                <w:bCs w:val="0"/>
                <w:color w:val="auto"/>
                <w:szCs w:val="20"/>
              </w:rPr>
            </w:pPr>
            <w:r>
              <w:rPr>
                <w:b w:val="0"/>
                <w:bCs w:val="0"/>
                <w:color w:val="auto"/>
                <w:szCs w:val="20"/>
              </w:rPr>
              <w:t>I</w:t>
            </w:r>
            <w:r w:rsidR="000C3DBD" w:rsidRPr="002E2570">
              <w:rPr>
                <w:b w:val="0"/>
                <w:bCs w:val="0"/>
                <w:color w:val="auto"/>
                <w:szCs w:val="20"/>
              </w:rPr>
              <w:t xml:space="preserve">n de beschrijving van </w:t>
            </w:r>
            <w:r w:rsidR="000644D1">
              <w:rPr>
                <w:b w:val="0"/>
                <w:bCs w:val="0"/>
                <w:color w:val="auto"/>
                <w:szCs w:val="20"/>
              </w:rPr>
              <w:t xml:space="preserve">de rapportage </w:t>
            </w:r>
            <w:r w:rsidR="000C3DBD" w:rsidRPr="002E2570">
              <w:rPr>
                <w:b w:val="0"/>
                <w:bCs w:val="0"/>
                <w:color w:val="auto"/>
                <w:szCs w:val="20"/>
              </w:rPr>
              <w:t xml:space="preserve">beschrijft de student </w:t>
            </w:r>
            <w:r w:rsidR="00B63566" w:rsidRPr="002E2570">
              <w:rPr>
                <w:b w:val="0"/>
                <w:bCs w:val="0"/>
                <w:color w:val="auto"/>
                <w:szCs w:val="20"/>
              </w:rPr>
              <w:t xml:space="preserve">hoe aan de </w:t>
            </w:r>
            <w:r w:rsidR="000C3DBD" w:rsidRPr="002E2570">
              <w:rPr>
                <w:b w:val="0"/>
                <w:bCs w:val="0"/>
                <w:color w:val="auto"/>
                <w:szCs w:val="20"/>
              </w:rPr>
              <w:t xml:space="preserve"> doelstelling is </w:t>
            </w:r>
            <w:r w:rsidR="00B63566" w:rsidRPr="002E2570">
              <w:rPr>
                <w:b w:val="0"/>
                <w:bCs w:val="0"/>
                <w:color w:val="auto"/>
                <w:szCs w:val="20"/>
              </w:rPr>
              <w:t>gewerkt</w:t>
            </w:r>
            <w:r w:rsidR="000C51EB">
              <w:rPr>
                <w:b w:val="0"/>
                <w:bCs w:val="0"/>
                <w:color w:val="auto"/>
                <w:szCs w:val="20"/>
              </w:rPr>
              <w:t>;</w:t>
            </w:r>
          </w:p>
        </w:tc>
        <w:tc>
          <w:tcPr>
            <w:tcW w:w="472" w:type="dxa"/>
            <w:shd w:val="clear" w:color="auto" w:fill="auto"/>
            <w:vAlign w:val="center"/>
          </w:tcPr>
          <w:p w14:paraId="26529222"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shd w:val="clear" w:color="auto" w:fill="auto"/>
            <w:vAlign w:val="center"/>
          </w:tcPr>
          <w:p w14:paraId="48BCD7DA"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82" w:type="dxa"/>
            <w:shd w:val="clear" w:color="auto" w:fill="auto"/>
            <w:vAlign w:val="center"/>
          </w:tcPr>
          <w:p w14:paraId="0FB19433"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323448" w:rsidRPr="00FD05EA" w14:paraId="601160B8" w14:textId="77777777" w:rsidTr="00F7415D">
        <w:trPr>
          <w:trHeight w:val="364"/>
        </w:trPr>
        <w:tc>
          <w:tcPr>
            <w:cnfStyle w:val="001000000000" w:firstRow="0" w:lastRow="0" w:firstColumn="1" w:lastColumn="0" w:oddVBand="0" w:evenVBand="0" w:oddHBand="0" w:evenHBand="0" w:firstRowFirstColumn="0" w:firstRowLastColumn="0" w:lastRowFirstColumn="0" w:lastRowLastColumn="0"/>
            <w:tcW w:w="9063" w:type="dxa"/>
            <w:shd w:val="clear" w:color="auto" w:fill="E2EFD9" w:themeFill="accent6" w:themeFillTint="33"/>
            <w:vAlign w:val="center"/>
          </w:tcPr>
          <w:p w14:paraId="4FB37E37" w14:textId="77777777" w:rsidR="00323448" w:rsidRPr="002E2570" w:rsidRDefault="00340D8B" w:rsidP="005B3591">
            <w:pPr>
              <w:rPr>
                <w:b w:val="0"/>
                <w:bCs w:val="0"/>
                <w:color w:val="auto"/>
                <w:szCs w:val="20"/>
              </w:rPr>
            </w:pPr>
            <w:r>
              <w:rPr>
                <w:b w:val="0"/>
                <w:bCs w:val="0"/>
                <w:color w:val="auto"/>
                <w:szCs w:val="20"/>
              </w:rPr>
              <w:t>I</w:t>
            </w:r>
            <w:r w:rsidR="0020704F" w:rsidRPr="002E2570">
              <w:rPr>
                <w:b w:val="0"/>
                <w:bCs w:val="0"/>
                <w:color w:val="auto"/>
                <w:szCs w:val="20"/>
              </w:rPr>
              <w:t>n de beschrijving van</w:t>
            </w:r>
            <w:r w:rsidR="000644D1">
              <w:rPr>
                <w:b w:val="0"/>
                <w:bCs w:val="0"/>
                <w:color w:val="auto"/>
                <w:szCs w:val="20"/>
              </w:rPr>
              <w:t xml:space="preserve"> de rapportage</w:t>
            </w:r>
            <w:r w:rsidR="0020704F" w:rsidRPr="002E2570">
              <w:rPr>
                <w:b w:val="0"/>
                <w:bCs w:val="0"/>
                <w:color w:val="auto"/>
                <w:szCs w:val="20"/>
              </w:rPr>
              <w:t xml:space="preserve"> beschrijft de student</w:t>
            </w:r>
            <w:r w:rsidR="00B63566" w:rsidRPr="002E2570">
              <w:rPr>
                <w:b w:val="0"/>
                <w:bCs w:val="0"/>
                <w:color w:val="auto"/>
                <w:szCs w:val="20"/>
              </w:rPr>
              <w:t xml:space="preserve"> tegen w</w:t>
            </w:r>
            <w:r w:rsidR="0020704F" w:rsidRPr="002E2570">
              <w:rPr>
                <w:b w:val="0"/>
                <w:bCs w:val="0"/>
                <w:color w:val="auto"/>
                <w:szCs w:val="20"/>
              </w:rPr>
              <w:t>elke knelpunten hij</w:t>
            </w:r>
            <w:r w:rsidR="00F90395">
              <w:rPr>
                <w:b w:val="0"/>
                <w:bCs w:val="0"/>
                <w:color w:val="auto"/>
                <w:szCs w:val="20"/>
              </w:rPr>
              <w:t xml:space="preserve"> /</w:t>
            </w:r>
            <w:r w:rsidR="0020704F" w:rsidRPr="002E2570">
              <w:rPr>
                <w:b w:val="0"/>
                <w:bCs w:val="0"/>
                <w:color w:val="auto"/>
                <w:szCs w:val="20"/>
              </w:rPr>
              <w:t xml:space="preserve"> zij is aangelopen </w:t>
            </w:r>
            <w:r w:rsidR="007E52A5" w:rsidRPr="002E2570">
              <w:rPr>
                <w:b w:val="0"/>
                <w:bCs w:val="0"/>
                <w:color w:val="auto"/>
                <w:szCs w:val="20"/>
              </w:rPr>
              <w:t>En hoe hier mee om is gegaan</w:t>
            </w:r>
            <w:r w:rsidR="000C51EB">
              <w:rPr>
                <w:b w:val="0"/>
                <w:bCs w:val="0"/>
                <w:color w:val="auto"/>
                <w:szCs w:val="20"/>
              </w:rPr>
              <w:t>;</w:t>
            </w:r>
          </w:p>
        </w:tc>
        <w:tc>
          <w:tcPr>
            <w:tcW w:w="472" w:type="dxa"/>
            <w:shd w:val="clear" w:color="auto" w:fill="E2EFD9" w:themeFill="accent6" w:themeFillTint="33"/>
            <w:vAlign w:val="center"/>
          </w:tcPr>
          <w:p w14:paraId="33FDE3BD" w14:textId="77777777" w:rsidR="00323448" w:rsidRPr="00FD05EA" w:rsidRDefault="00323448"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shd w:val="clear" w:color="auto" w:fill="E2EFD9" w:themeFill="accent6" w:themeFillTint="33"/>
            <w:vAlign w:val="center"/>
          </w:tcPr>
          <w:p w14:paraId="2E16A8BF" w14:textId="77777777" w:rsidR="00323448" w:rsidRPr="00FD05EA" w:rsidRDefault="00323448"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82" w:type="dxa"/>
            <w:shd w:val="clear" w:color="auto" w:fill="E2EFD9" w:themeFill="accent6" w:themeFillTint="33"/>
            <w:vAlign w:val="center"/>
          </w:tcPr>
          <w:p w14:paraId="36546E1F" w14:textId="77777777" w:rsidR="00323448" w:rsidRPr="00FD05EA" w:rsidRDefault="00323448"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323448" w:rsidRPr="00FD05EA" w14:paraId="64895F85" w14:textId="77777777" w:rsidTr="00F7415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3" w:type="dxa"/>
            <w:shd w:val="clear" w:color="auto" w:fill="auto"/>
            <w:vAlign w:val="center"/>
          </w:tcPr>
          <w:p w14:paraId="15B85B4C" w14:textId="77777777" w:rsidR="00323448" w:rsidRPr="002E2570" w:rsidRDefault="00183320" w:rsidP="005B3591">
            <w:pPr>
              <w:rPr>
                <w:b w:val="0"/>
                <w:bCs w:val="0"/>
                <w:color w:val="auto"/>
                <w:szCs w:val="20"/>
              </w:rPr>
            </w:pPr>
            <w:r>
              <w:rPr>
                <w:b w:val="0"/>
                <w:bCs w:val="0"/>
                <w:color w:val="auto"/>
                <w:szCs w:val="20"/>
              </w:rPr>
              <w:t xml:space="preserve">In de </w:t>
            </w:r>
            <w:r w:rsidRPr="002E2570">
              <w:rPr>
                <w:b w:val="0"/>
                <w:bCs w:val="0"/>
                <w:color w:val="auto"/>
                <w:szCs w:val="20"/>
              </w:rPr>
              <w:t xml:space="preserve">beschrijving van </w:t>
            </w:r>
            <w:r>
              <w:rPr>
                <w:b w:val="0"/>
                <w:bCs w:val="0"/>
                <w:color w:val="auto"/>
                <w:szCs w:val="20"/>
              </w:rPr>
              <w:t xml:space="preserve">de rapportage </w:t>
            </w:r>
            <w:r w:rsidR="00BD565B" w:rsidRPr="002E2570">
              <w:rPr>
                <w:b w:val="0"/>
                <w:bCs w:val="0"/>
                <w:color w:val="auto"/>
                <w:szCs w:val="20"/>
              </w:rPr>
              <w:t>beschrijft de studenten hoe hij heeft samengewerkt met anderen</w:t>
            </w:r>
            <w:r w:rsidR="000C51EB">
              <w:rPr>
                <w:b w:val="0"/>
                <w:bCs w:val="0"/>
                <w:color w:val="auto"/>
                <w:szCs w:val="20"/>
              </w:rPr>
              <w:t>;</w:t>
            </w:r>
            <w:r w:rsidR="00BD565B" w:rsidRPr="002E2570">
              <w:rPr>
                <w:b w:val="0"/>
                <w:bCs w:val="0"/>
                <w:color w:val="auto"/>
                <w:szCs w:val="20"/>
              </w:rPr>
              <w:t xml:space="preserve"> </w:t>
            </w:r>
          </w:p>
        </w:tc>
        <w:tc>
          <w:tcPr>
            <w:tcW w:w="472" w:type="dxa"/>
            <w:shd w:val="clear" w:color="auto" w:fill="auto"/>
            <w:vAlign w:val="center"/>
          </w:tcPr>
          <w:p w14:paraId="5C932E07"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shd w:val="clear" w:color="auto" w:fill="auto"/>
            <w:vAlign w:val="center"/>
          </w:tcPr>
          <w:p w14:paraId="15599DF5"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82" w:type="dxa"/>
            <w:shd w:val="clear" w:color="auto" w:fill="auto"/>
            <w:vAlign w:val="center"/>
          </w:tcPr>
          <w:p w14:paraId="2A0D8A8F"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780651" w:rsidRPr="00FD05EA" w14:paraId="4CD56ED4" w14:textId="77777777" w:rsidTr="00F7415D">
        <w:trPr>
          <w:trHeight w:val="364"/>
        </w:trPr>
        <w:tc>
          <w:tcPr>
            <w:cnfStyle w:val="001000000000" w:firstRow="0" w:lastRow="0" w:firstColumn="1" w:lastColumn="0" w:oddVBand="0" w:evenVBand="0" w:oddHBand="0" w:evenHBand="0" w:firstRowFirstColumn="0" w:firstRowLastColumn="0" w:lastRowFirstColumn="0" w:lastRowLastColumn="0"/>
            <w:tcW w:w="9063" w:type="dxa"/>
            <w:shd w:val="clear" w:color="auto" w:fill="E2EFD9" w:themeFill="accent6" w:themeFillTint="33"/>
            <w:vAlign w:val="center"/>
          </w:tcPr>
          <w:p w14:paraId="05226DC7" w14:textId="77777777" w:rsidR="00780651" w:rsidRPr="002E2570" w:rsidRDefault="00183320" w:rsidP="005B3591">
            <w:pPr>
              <w:rPr>
                <w:b w:val="0"/>
                <w:bCs w:val="0"/>
                <w:color w:val="auto"/>
                <w:szCs w:val="20"/>
              </w:rPr>
            </w:pPr>
            <w:r>
              <w:rPr>
                <w:b w:val="0"/>
                <w:bCs w:val="0"/>
                <w:color w:val="auto"/>
                <w:szCs w:val="20"/>
              </w:rPr>
              <w:t xml:space="preserve">Er is beschreven </w:t>
            </w:r>
            <w:r w:rsidR="00B63566" w:rsidRPr="002E2570">
              <w:rPr>
                <w:b w:val="0"/>
                <w:bCs w:val="0"/>
                <w:color w:val="auto"/>
                <w:szCs w:val="20"/>
              </w:rPr>
              <w:t xml:space="preserve">of </w:t>
            </w:r>
            <w:r w:rsidR="005808F7">
              <w:rPr>
                <w:b w:val="0"/>
                <w:bCs w:val="0"/>
                <w:color w:val="auto"/>
                <w:szCs w:val="20"/>
              </w:rPr>
              <w:t>het</w:t>
            </w:r>
            <w:r w:rsidR="00B63566" w:rsidRPr="002E2570">
              <w:rPr>
                <w:b w:val="0"/>
                <w:bCs w:val="0"/>
                <w:color w:val="auto"/>
                <w:szCs w:val="20"/>
              </w:rPr>
              <w:t xml:space="preserve"> doel is bereikt</w:t>
            </w:r>
            <w:r w:rsidR="002629FD">
              <w:rPr>
                <w:b w:val="0"/>
                <w:bCs w:val="0"/>
                <w:color w:val="auto"/>
                <w:szCs w:val="20"/>
              </w:rPr>
              <w:t>;</w:t>
            </w:r>
          </w:p>
        </w:tc>
        <w:tc>
          <w:tcPr>
            <w:tcW w:w="472" w:type="dxa"/>
            <w:shd w:val="clear" w:color="auto" w:fill="E2EFD9" w:themeFill="accent6" w:themeFillTint="33"/>
            <w:vAlign w:val="center"/>
          </w:tcPr>
          <w:p w14:paraId="14DA1375" w14:textId="77777777" w:rsidR="00780651" w:rsidRPr="00FD05EA" w:rsidRDefault="00780651"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shd w:val="clear" w:color="auto" w:fill="E2EFD9" w:themeFill="accent6" w:themeFillTint="33"/>
            <w:vAlign w:val="center"/>
          </w:tcPr>
          <w:p w14:paraId="0D2930C5" w14:textId="77777777" w:rsidR="00780651" w:rsidRPr="00FD05EA" w:rsidRDefault="00780651"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82" w:type="dxa"/>
            <w:shd w:val="clear" w:color="auto" w:fill="E2EFD9" w:themeFill="accent6" w:themeFillTint="33"/>
            <w:vAlign w:val="center"/>
          </w:tcPr>
          <w:p w14:paraId="0040B110" w14:textId="77777777" w:rsidR="00780651" w:rsidRPr="00FD05EA" w:rsidRDefault="00780651"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9237E8" w:rsidRPr="00FD05EA" w14:paraId="3D1BF1C7" w14:textId="77777777" w:rsidTr="00F7415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3" w:type="dxa"/>
            <w:shd w:val="clear" w:color="auto" w:fill="FFFFFF" w:themeFill="background1"/>
            <w:vAlign w:val="center"/>
          </w:tcPr>
          <w:p w14:paraId="3309A7D0" w14:textId="77777777" w:rsidR="009237E8" w:rsidRPr="002E2570" w:rsidRDefault="003F1971" w:rsidP="005B3591">
            <w:pPr>
              <w:rPr>
                <w:b w:val="0"/>
                <w:bCs w:val="0"/>
                <w:szCs w:val="20"/>
              </w:rPr>
            </w:pPr>
            <w:r>
              <w:rPr>
                <w:b w:val="0"/>
                <w:bCs w:val="0"/>
                <w:color w:val="auto"/>
                <w:szCs w:val="20"/>
              </w:rPr>
              <w:t xml:space="preserve">De </w:t>
            </w:r>
            <w:r w:rsidR="00E12138" w:rsidRPr="00CD659D">
              <w:rPr>
                <w:b w:val="0"/>
                <w:bCs w:val="0"/>
                <w:color w:val="auto"/>
                <w:szCs w:val="20"/>
              </w:rPr>
              <w:t xml:space="preserve">wettelijke procedures die van belang zijn bij het onderwerp </w:t>
            </w:r>
            <w:r w:rsidR="002629FD">
              <w:rPr>
                <w:b w:val="0"/>
                <w:bCs w:val="0"/>
                <w:color w:val="auto"/>
                <w:szCs w:val="20"/>
              </w:rPr>
              <w:t>en</w:t>
            </w:r>
            <w:r w:rsidR="00E12138" w:rsidRPr="00CD659D">
              <w:rPr>
                <w:b w:val="0"/>
                <w:bCs w:val="0"/>
                <w:color w:val="auto"/>
                <w:szCs w:val="20"/>
              </w:rPr>
              <w:t xml:space="preserve"> hoe </w:t>
            </w:r>
            <w:r w:rsidR="00CD659D" w:rsidRPr="00CD659D">
              <w:rPr>
                <w:b w:val="0"/>
                <w:bCs w:val="0"/>
                <w:color w:val="auto"/>
                <w:szCs w:val="20"/>
              </w:rPr>
              <w:t xml:space="preserve"> hier rekening mee is gehouden bij de implementatie</w:t>
            </w:r>
            <w:r w:rsidR="002629FD">
              <w:rPr>
                <w:b w:val="0"/>
                <w:bCs w:val="0"/>
                <w:color w:val="auto"/>
                <w:szCs w:val="20"/>
              </w:rPr>
              <w:t xml:space="preserve"> zijn beschreven.</w:t>
            </w:r>
          </w:p>
        </w:tc>
        <w:tc>
          <w:tcPr>
            <w:tcW w:w="472" w:type="dxa"/>
            <w:shd w:val="clear" w:color="auto" w:fill="FFFFFF" w:themeFill="background1"/>
            <w:vAlign w:val="center"/>
          </w:tcPr>
          <w:p w14:paraId="1477B4E6" w14:textId="77777777" w:rsidR="009237E8" w:rsidRPr="00FD05EA" w:rsidRDefault="009237E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shd w:val="clear" w:color="auto" w:fill="FFFFFF" w:themeFill="background1"/>
            <w:vAlign w:val="center"/>
          </w:tcPr>
          <w:p w14:paraId="4F63A954" w14:textId="77777777" w:rsidR="009237E8" w:rsidRPr="00FD05EA" w:rsidRDefault="009237E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82" w:type="dxa"/>
            <w:shd w:val="clear" w:color="auto" w:fill="FFFFFF" w:themeFill="background1"/>
            <w:vAlign w:val="center"/>
          </w:tcPr>
          <w:p w14:paraId="3D63EA2F" w14:textId="77777777" w:rsidR="009237E8" w:rsidRPr="00FD05EA" w:rsidRDefault="009237E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4B1B96" w:rsidRPr="00FD05EA" w14:paraId="1E53E4CA" w14:textId="77777777" w:rsidTr="004C1AB1">
        <w:trPr>
          <w:trHeight w:val="364"/>
        </w:trPr>
        <w:tc>
          <w:tcPr>
            <w:cnfStyle w:val="001000000000" w:firstRow="0" w:lastRow="0" w:firstColumn="1" w:lastColumn="0" w:oddVBand="0" w:evenVBand="0" w:oddHBand="0" w:evenHBand="0" w:firstRowFirstColumn="0" w:firstRowLastColumn="0" w:lastRowFirstColumn="0" w:lastRowLastColumn="0"/>
            <w:tcW w:w="9063" w:type="dxa"/>
            <w:tcBorders>
              <w:right w:val="single" w:sz="4" w:space="0" w:color="auto"/>
            </w:tcBorders>
            <w:shd w:val="clear" w:color="auto" w:fill="FFFFFF" w:themeFill="background1"/>
            <w:vAlign w:val="center"/>
          </w:tcPr>
          <w:p w14:paraId="74173DED" w14:textId="77777777" w:rsidR="004B1B96" w:rsidRPr="004B1B96" w:rsidRDefault="004B1B96" w:rsidP="005B3591">
            <w:pPr>
              <w:rPr>
                <w:color w:val="auto"/>
                <w:szCs w:val="20"/>
              </w:rPr>
            </w:pPr>
            <w:r w:rsidRPr="004B1B96">
              <w:rPr>
                <w:color w:val="auto"/>
                <w:szCs w:val="20"/>
              </w:rPr>
              <w:t>Feedback; rapporta</w:t>
            </w:r>
            <w:r>
              <w:rPr>
                <w:color w:val="auto"/>
                <w:szCs w:val="20"/>
              </w:rPr>
              <w:t xml:space="preserve">ge </w:t>
            </w:r>
            <w:r w:rsidRPr="004B1B96">
              <w:rPr>
                <w:color w:val="auto"/>
                <w:szCs w:val="20"/>
              </w:rPr>
              <w:t xml:space="preserve"> en uitvoering van het verbetertraj</w:t>
            </w:r>
            <w:r>
              <w:rPr>
                <w:color w:val="auto"/>
                <w:szCs w:val="20"/>
              </w:rPr>
              <w:t>ect</w:t>
            </w:r>
          </w:p>
          <w:p w14:paraId="3AAF96BF" w14:textId="77777777" w:rsidR="004B1B96" w:rsidRDefault="004B1B96" w:rsidP="005B3591">
            <w:pPr>
              <w:rPr>
                <w:szCs w:val="20"/>
              </w:rPr>
            </w:pPr>
          </w:p>
          <w:p w14:paraId="7D36FBB8" w14:textId="77777777" w:rsidR="004B1B96" w:rsidRDefault="004B1B96" w:rsidP="005B3591">
            <w:pPr>
              <w:rPr>
                <w:szCs w:val="20"/>
              </w:rPr>
            </w:pPr>
          </w:p>
          <w:p w14:paraId="4163B5FC" w14:textId="77777777" w:rsidR="004B1B96" w:rsidRDefault="004B1B96" w:rsidP="005B3591">
            <w:pPr>
              <w:rPr>
                <w:szCs w:val="20"/>
              </w:rPr>
            </w:pPr>
          </w:p>
          <w:p w14:paraId="29494D01" w14:textId="77777777" w:rsidR="004B1B96" w:rsidRDefault="004B1B96" w:rsidP="005B3591">
            <w:pPr>
              <w:rPr>
                <w:b w:val="0"/>
                <w:bCs w:val="0"/>
                <w:szCs w:val="20"/>
              </w:rPr>
            </w:pPr>
          </w:p>
        </w:tc>
        <w:tc>
          <w:tcPr>
            <w:tcW w:w="472" w:type="dxa"/>
            <w:tcBorders>
              <w:left w:val="single" w:sz="4" w:space="0" w:color="auto"/>
              <w:right w:val="single" w:sz="4" w:space="0" w:color="auto"/>
            </w:tcBorders>
            <w:shd w:val="clear" w:color="auto" w:fill="FFFFFF" w:themeFill="background1"/>
            <w:vAlign w:val="center"/>
          </w:tcPr>
          <w:p w14:paraId="7C1BEBA3" w14:textId="77777777" w:rsidR="004B1B96" w:rsidRPr="00FD05EA" w:rsidRDefault="004B1B9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left w:val="single" w:sz="4" w:space="0" w:color="auto"/>
              <w:right w:val="single" w:sz="4" w:space="0" w:color="auto"/>
            </w:tcBorders>
            <w:shd w:val="clear" w:color="auto" w:fill="FFFFFF" w:themeFill="background1"/>
            <w:vAlign w:val="center"/>
          </w:tcPr>
          <w:p w14:paraId="562BC8F8" w14:textId="77777777" w:rsidR="004B1B96" w:rsidRPr="00FD05EA" w:rsidRDefault="004B1B9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82" w:type="dxa"/>
            <w:tcBorders>
              <w:left w:val="single" w:sz="4" w:space="0" w:color="auto"/>
            </w:tcBorders>
            <w:shd w:val="clear" w:color="auto" w:fill="FFFFFF" w:themeFill="background1"/>
            <w:vAlign w:val="center"/>
          </w:tcPr>
          <w:p w14:paraId="68C9BC91" w14:textId="77777777" w:rsidR="004B1B96" w:rsidRPr="00FD05EA" w:rsidRDefault="004B1B9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AC4E49" w:rsidRPr="0021324B" w14:paraId="369ADC48" w14:textId="77777777" w:rsidTr="00EE2AE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gridSpan w:val="4"/>
            <w:shd w:val="clear" w:color="auto" w:fill="FFFFFF" w:themeFill="background1"/>
          </w:tcPr>
          <w:p w14:paraId="137CD242" w14:textId="77777777" w:rsidR="00AC4E49" w:rsidRPr="0021324B" w:rsidRDefault="00AC4E49" w:rsidP="00AC4E49">
            <w:pPr>
              <w:jc w:val="both"/>
              <w:rPr>
                <w:rFonts w:eastAsia="Times New Roman"/>
              </w:rPr>
            </w:pPr>
            <w:r>
              <w:rPr>
                <w:rFonts w:eastAsia="Times New Roman"/>
                <w:b w:val="0"/>
                <w:bCs w:val="0"/>
                <w:color w:val="auto"/>
                <w:sz w:val="22"/>
              </w:rPr>
              <w:t xml:space="preserve">Alle criteria moeten behaald zijn. </w:t>
            </w:r>
            <w:r w:rsidRPr="008972A1">
              <w:rPr>
                <w:rFonts w:eastAsia="Times New Roman"/>
                <w:b w:val="0"/>
                <w:bCs w:val="0"/>
                <w:color w:val="auto"/>
                <w:sz w:val="22"/>
              </w:rPr>
              <w:t>Bij een onvoldoende beoordeling mag je 1x maal herkansen, daarna volgt er een gesprek met je SLB docent voor de vervolgstappen.</w:t>
            </w:r>
          </w:p>
        </w:tc>
      </w:tr>
    </w:tbl>
    <w:p w14:paraId="6E0199BC" w14:textId="77777777" w:rsidR="00F7415D" w:rsidRDefault="00F7415D">
      <w:pPr>
        <w:spacing w:after="160" w:line="259" w:lineRule="auto"/>
        <w:rPr>
          <w:b/>
          <w:bCs/>
        </w:rPr>
      </w:pPr>
    </w:p>
    <w:tbl>
      <w:tblPr>
        <w:tblpPr w:leftFromText="141" w:rightFromText="141" w:vertAnchor="text" w:tblpX="10801" w:tblpY="-20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
      </w:tblGrid>
      <w:tr w:rsidR="00F7415D" w14:paraId="4660A4E0" w14:textId="77777777" w:rsidTr="00F7415D">
        <w:trPr>
          <w:trHeight w:val="220"/>
        </w:trPr>
        <w:tc>
          <w:tcPr>
            <w:tcW w:w="210" w:type="dxa"/>
          </w:tcPr>
          <w:p w14:paraId="4E73AA7F" w14:textId="77777777" w:rsidR="00F7415D" w:rsidRDefault="00F7415D" w:rsidP="00F7415D">
            <w:pPr>
              <w:spacing w:after="160" w:line="259" w:lineRule="auto"/>
              <w:rPr>
                <w:b/>
                <w:bCs/>
              </w:rPr>
            </w:pPr>
          </w:p>
        </w:tc>
      </w:tr>
    </w:tbl>
    <w:p w14:paraId="04A1FDF2" w14:textId="77777777" w:rsidR="00F7415D" w:rsidRDefault="00F7415D">
      <w:pPr>
        <w:spacing w:after="160" w:line="259" w:lineRule="auto"/>
        <w:rPr>
          <w:b/>
          <w:bCs/>
        </w:rPr>
      </w:pPr>
    </w:p>
    <w:p w14:paraId="5597D4DA" w14:textId="77777777" w:rsidR="00F7415D" w:rsidRDefault="00F7415D">
      <w:pPr>
        <w:spacing w:after="160" w:line="259" w:lineRule="auto"/>
        <w:rPr>
          <w:b/>
          <w:bCs/>
        </w:rPr>
      </w:pPr>
    </w:p>
    <w:p w14:paraId="3CCD81EB" w14:textId="77777777" w:rsidR="00F7415D" w:rsidRDefault="00F7415D">
      <w:pPr>
        <w:spacing w:after="160" w:line="259" w:lineRule="auto"/>
        <w:rPr>
          <w:b/>
          <w:bCs/>
        </w:rPr>
      </w:pPr>
    </w:p>
    <w:p w14:paraId="32FDDC3A" w14:textId="77777777" w:rsidR="003A7294" w:rsidRDefault="003A7294">
      <w:pPr>
        <w:spacing w:after="160" w:line="259" w:lineRule="auto"/>
        <w:rPr>
          <w:b/>
          <w:bCs/>
        </w:rPr>
      </w:pPr>
    </w:p>
    <w:p w14:paraId="4FF67E54" w14:textId="77777777" w:rsidR="003A7294" w:rsidRDefault="003A7294">
      <w:pPr>
        <w:spacing w:after="160" w:line="259" w:lineRule="auto"/>
        <w:rPr>
          <w:b/>
          <w:bCs/>
        </w:rPr>
      </w:pPr>
    </w:p>
    <w:p w14:paraId="3E592D83" w14:textId="77777777" w:rsidR="003A7294" w:rsidRDefault="003A7294">
      <w:pPr>
        <w:spacing w:after="160" w:line="259" w:lineRule="auto"/>
        <w:rPr>
          <w:b/>
          <w:bCs/>
        </w:rPr>
      </w:pPr>
    </w:p>
    <w:p w14:paraId="7E33E1FD" w14:textId="77777777" w:rsidR="003A7294" w:rsidRDefault="003A7294">
      <w:pPr>
        <w:spacing w:after="160" w:line="259" w:lineRule="auto"/>
        <w:rPr>
          <w:b/>
          <w:bCs/>
        </w:rPr>
      </w:pPr>
    </w:p>
    <w:p w14:paraId="27719A3A" w14:textId="77777777" w:rsidR="00AE68B5" w:rsidRPr="000B194C" w:rsidRDefault="00AE68B5" w:rsidP="000B194C">
      <w:r w:rsidRPr="00F3496F">
        <w:rPr>
          <w:b/>
          <w:color w:val="385623" w:themeColor="accent6" w:themeShade="80"/>
          <w:sz w:val="20"/>
          <w:szCs w:val="20"/>
          <w:lang w:eastAsia="nl-NL"/>
        </w:rPr>
        <w:t xml:space="preserve">Datum: </w:t>
      </w:r>
    </w:p>
    <w:p w14:paraId="4C366B87" w14:textId="77777777" w:rsidR="00AE68B5" w:rsidRDefault="00AE68B5" w:rsidP="00AE68B5">
      <w:pPr>
        <w:spacing w:after="160" w:line="259" w:lineRule="auto"/>
        <w:rPr>
          <w:b/>
          <w:color w:val="385623" w:themeColor="accent6" w:themeShade="80"/>
          <w:sz w:val="20"/>
          <w:szCs w:val="20"/>
          <w:lang w:eastAsia="nl-NL"/>
        </w:rPr>
      </w:pPr>
      <w:r w:rsidRPr="00F3496F">
        <w:rPr>
          <w:b/>
          <w:color w:val="385623" w:themeColor="accent6" w:themeShade="80"/>
          <w:sz w:val="20"/>
          <w:szCs w:val="20"/>
          <w:lang w:eastAsia="nl-NL"/>
        </w:rPr>
        <w:t>Handtekening beoordelaar</w:t>
      </w:r>
      <w:r>
        <w:rPr>
          <w:b/>
          <w:color w:val="385623" w:themeColor="accent6" w:themeShade="80"/>
          <w:sz w:val="20"/>
          <w:szCs w:val="20"/>
          <w:lang w:eastAsia="nl-NL"/>
        </w:rPr>
        <w:t>:</w:t>
      </w:r>
    </w:p>
    <w:p w14:paraId="5EC7E652" w14:textId="77777777" w:rsidR="00AD7D22" w:rsidRDefault="00AD7D22" w:rsidP="00AE68B5">
      <w:pPr>
        <w:spacing w:after="160" w:line="259" w:lineRule="auto"/>
        <w:rPr>
          <w:b/>
          <w:color w:val="385623" w:themeColor="accent6" w:themeShade="80"/>
          <w:sz w:val="20"/>
          <w:szCs w:val="20"/>
          <w:lang w:eastAsia="nl-NL"/>
        </w:rPr>
      </w:pPr>
    </w:p>
    <w:p w14:paraId="35DBAE2F" w14:textId="77777777" w:rsidR="00AD7D22" w:rsidRDefault="00AD7D22">
      <w:pPr>
        <w:spacing w:after="160" w:line="259" w:lineRule="auto"/>
        <w:rPr>
          <w:rFonts w:ascii="Corbel" w:eastAsia="Times New Roman" w:hAnsi="Corbel"/>
          <w:smallCaps/>
          <w:color w:val="374C80"/>
          <w:sz w:val="32"/>
          <w:szCs w:val="32"/>
        </w:rPr>
      </w:pPr>
      <w:r>
        <w:rPr>
          <w:rFonts w:ascii="Corbel" w:eastAsia="Times New Roman" w:hAnsi="Corbel"/>
          <w:smallCaps/>
          <w:color w:val="374C80"/>
          <w:sz w:val="32"/>
          <w:szCs w:val="32"/>
        </w:rPr>
        <w:br w:type="page"/>
      </w:r>
    </w:p>
    <w:p w14:paraId="7DD58D4A" w14:textId="77777777" w:rsidR="000F6A35" w:rsidRPr="00F049BE" w:rsidRDefault="000F6A35">
      <w:pPr>
        <w:spacing w:after="160" w:line="259" w:lineRule="auto"/>
        <w:rPr>
          <w:rFonts w:cs="Calibri"/>
          <w:b/>
          <w:lang w:eastAsia="nl-NL"/>
        </w:rPr>
      </w:pPr>
    </w:p>
    <w:sectPr w:rsidR="000F6A35" w:rsidRPr="00F049BE" w:rsidSect="00E30F5F">
      <w:footerReference w:type="default" r:id="rId11"/>
      <w:pgSz w:w="11906" w:h="16838"/>
      <w:pgMar w:top="1440" w:right="1080" w:bottom="1440"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930AA" w14:textId="77777777" w:rsidR="00EC7A41" w:rsidRDefault="00EC7A41" w:rsidP="00DC358D">
      <w:pPr>
        <w:spacing w:after="0" w:line="240" w:lineRule="auto"/>
      </w:pPr>
      <w:r>
        <w:separator/>
      </w:r>
    </w:p>
  </w:endnote>
  <w:endnote w:type="continuationSeparator" w:id="0">
    <w:p w14:paraId="5390E4FF" w14:textId="77777777" w:rsidR="00EC7A41" w:rsidRDefault="00EC7A41" w:rsidP="00DC358D">
      <w:pPr>
        <w:spacing w:after="0" w:line="240" w:lineRule="auto"/>
      </w:pPr>
      <w:r>
        <w:continuationSeparator/>
      </w:r>
    </w:p>
  </w:endnote>
  <w:endnote w:type="continuationNotice" w:id="1">
    <w:p w14:paraId="437BDE79" w14:textId="77777777" w:rsidR="00EC7A41" w:rsidRDefault="00EC7A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456396"/>
      <w:docPartObj>
        <w:docPartGallery w:val="Page Numbers (Bottom of Page)"/>
        <w:docPartUnique/>
      </w:docPartObj>
    </w:sdtPr>
    <w:sdtEndPr>
      <w:rPr>
        <w:sz w:val="18"/>
        <w:szCs w:val="18"/>
      </w:rPr>
    </w:sdtEndPr>
    <w:sdtContent>
      <w:p w14:paraId="04C83A57" w14:textId="77777777" w:rsidR="00EE2AE2" w:rsidRPr="00A21DAB" w:rsidRDefault="00EE2AE2">
        <w:pPr>
          <w:pStyle w:val="Voettekst"/>
          <w:jc w:val="right"/>
          <w:rPr>
            <w:sz w:val="18"/>
            <w:szCs w:val="18"/>
          </w:rPr>
        </w:pPr>
        <w:r w:rsidRPr="00A21DAB">
          <w:rPr>
            <w:sz w:val="18"/>
            <w:szCs w:val="18"/>
          </w:rPr>
          <w:fldChar w:fldCharType="begin"/>
        </w:r>
        <w:r w:rsidRPr="00A21DAB">
          <w:rPr>
            <w:sz w:val="18"/>
            <w:szCs w:val="18"/>
          </w:rPr>
          <w:instrText>PAGE   \* MERGEFORMAT</w:instrText>
        </w:r>
        <w:r w:rsidRPr="00A21DAB">
          <w:rPr>
            <w:sz w:val="18"/>
            <w:szCs w:val="18"/>
          </w:rPr>
          <w:fldChar w:fldCharType="separate"/>
        </w:r>
        <w:r w:rsidR="00A9179E">
          <w:rPr>
            <w:noProof/>
            <w:sz w:val="18"/>
            <w:szCs w:val="18"/>
          </w:rPr>
          <w:t>24</w:t>
        </w:r>
        <w:r w:rsidRPr="00A21DAB">
          <w:rPr>
            <w:sz w:val="18"/>
            <w:szCs w:val="18"/>
          </w:rPr>
          <w:fldChar w:fldCharType="end"/>
        </w:r>
      </w:p>
    </w:sdtContent>
  </w:sdt>
  <w:p w14:paraId="1072C26C" w14:textId="77777777" w:rsidR="00EE2AE2" w:rsidRPr="001F5FB6" w:rsidRDefault="00EE2AE2" w:rsidP="009F67D3">
    <w:pPr>
      <w:contextualSpacing/>
      <w:rPr>
        <w:sz w:val="18"/>
        <w:szCs w:val="18"/>
      </w:rPr>
    </w:pPr>
    <w:r w:rsidRPr="00DC358D">
      <w:rPr>
        <w:sz w:val="18"/>
        <w:szCs w:val="18"/>
      </w:rPr>
      <w:t xml:space="preserve">Thema </w:t>
    </w:r>
    <w:r>
      <w:rPr>
        <w:sz w:val="18"/>
        <w:szCs w:val="18"/>
      </w:rPr>
      <w:t>10:  Kwaliteitszorg                                                Gilde niveau 4 UMCG                                                           versie december 2021</w:t>
    </w:r>
  </w:p>
  <w:p w14:paraId="1D996029" w14:textId="77777777" w:rsidR="00EE2AE2" w:rsidRDefault="00EE2AE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00B5D" w14:textId="77777777" w:rsidR="00EC7A41" w:rsidRDefault="00EC7A41" w:rsidP="00DC358D">
      <w:pPr>
        <w:spacing w:after="0" w:line="240" w:lineRule="auto"/>
      </w:pPr>
      <w:r>
        <w:separator/>
      </w:r>
    </w:p>
  </w:footnote>
  <w:footnote w:type="continuationSeparator" w:id="0">
    <w:p w14:paraId="0EF75D0A" w14:textId="77777777" w:rsidR="00EC7A41" w:rsidRDefault="00EC7A41" w:rsidP="00DC358D">
      <w:pPr>
        <w:spacing w:after="0" w:line="240" w:lineRule="auto"/>
      </w:pPr>
      <w:r>
        <w:continuationSeparator/>
      </w:r>
    </w:p>
  </w:footnote>
  <w:footnote w:type="continuationNotice" w:id="1">
    <w:p w14:paraId="4E254A69" w14:textId="77777777" w:rsidR="00EC7A41" w:rsidRDefault="00EC7A4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3D9C"/>
    <w:multiLevelType w:val="hybridMultilevel"/>
    <w:tmpl w:val="88A20ED0"/>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C9690F"/>
    <w:multiLevelType w:val="multilevel"/>
    <w:tmpl w:val="3F2CC9F8"/>
    <w:lvl w:ilvl="0">
      <w:numFmt w:val="bullet"/>
      <w:lvlText w:val="-"/>
      <w:lvlJc w:val="left"/>
      <w:pPr>
        <w:ind w:left="720" w:hanging="360"/>
      </w:pPr>
      <w:rPr>
        <w:rFonts w:ascii="Calibri Light" w:eastAsia="Times New Roman" w:hAnsi="Calibri Light"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B7478EF"/>
    <w:multiLevelType w:val="hybridMultilevel"/>
    <w:tmpl w:val="FC94612A"/>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62D5575"/>
    <w:multiLevelType w:val="hybridMultilevel"/>
    <w:tmpl w:val="ED625740"/>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6B11999"/>
    <w:multiLevelType w:val="hybridMultilevel"/>
    <w:tmpl w:val="E1E4A374"/>
    <w:lvl w:ilvl="0" w:tplc="78D27E9C">
      <w:numFmt w:val="bullet"/>
      <w:lvlText w:val="-"/>
      <w:lvlJc w:val="left"/>
      <w:pPr>
        <w:ind w:left="501" w:hanging="360"/>
      </w:pPr>
      <w:rPr>
        <w:rFonts w:ascii="Calibri" w:eastAsiaTheme="minorHAnsi" w:hAnsi="Calibri" w:cs="Calibri" w:hint="default"/>
      </w:rPr>
    </w:lvl>
    <w:lvl w:ilvl="1" w:tplc="04130003" w:tentative="1">
      <w:start w:val="1"/>
      <w:numFmt w:val="bullet"/>
      <w:lvlText w:val="o"/>
      <w:lvlJc w:val="left"/>
      <w:pPr>
        <w:ind w:left="1221" w:hanging="360"/>
      </w:pPr>
      <w:rPr>
        <w:rFonts w:ascii="Courier New" w:hAnsi="Courier New" w:cs="Courier New" w:hint="default"/>
      </w:rPr>
    </w:lvl>
    <w:lvl w:ilvl="2" w:tplc="04130005" w:tentative="1">
      <w:start w:val="1"/>
      <w:numFmt w:val="bullet"/>
      <w:lvlText w:val=""/>
      <w:lvlJc w:val="left"/>
      <w:pPr>
        <w:ind w:left="1941" w:hanging="360"/>
      </w:pPr>
      <w:rPr>
        <w:rFonts w:ascii="Wingdings" w:hAnsi="Wingdings" w:hint="default"/>
      </w:rPr>
    </w:lvl>
    <w:lvl w:ilvl="3" w:tplc="04130001" w:tentative="1">
      <w:start w:val="1"/>
      <w:numFmt w:val="bullet"/>
      <w:lvlText w:val=""/>
      <w:lvlJc w:val="left"/>
      <w:pPr>
        <w:ind w:left="2661" w:hanging="360"/>
      </w:pPr>
      <w:rPr>
        <w:rFonts w:ascii="Symbol" w:hAnsi="Symbol" w:hint="default"/>
      </w:rPr>
    </w:lvl>
    <w:lvl w:ilvl="4" w:tplc="04130003" w:tentative="1">
      <w:start w:val="1"/>
      <w:numFmt w:val="bullet"/>
      <w:lvlText w:val="o"/>
      <w:lvlJc w:val="left"/>
      <w:pPr>
        <w:ind w:left="3381" w:hanging="360"/>
      </w:pPr>
      <w:rPr>
        <w:rFonts w:ascii="Courier New" w:hAnsi="Courier New" w:cs="Courier New" w:hint="default"/>
      </w:rPr>
    </w:lvl>
    <w:lvl w:ilvl="5" w:tplc="04130005" w:tentative="1">
      <w:start w:val="1"/>
      <w:numFmt w:val="bullet"/>
      <w:lvlText w:val=""/>
      <w:lvlJc w:val="left"/>
      <w:pPr>
        <w:ind w:left="4101" w:hanging="360"/>
      </w:pPr>
      <w:rPr>
        <w:rFonts w:ascii="Wingdings" w:hAnsi="Wingdings" w:hint="default"/>
      </w:rPr>
    </w:lvl>
    <w:lvl w:ilvl="6" w:tplc="04130001" w:tentative="1">
      <w:start w:val="1"/>
      <w:numFmt w:val="bullet"/>
      <w:lvlText w:val=""/>
      <w:lvlJc w:val="left"/>
      <w:pPr>
        <w:ind w:left="4821" w:hanging="360"/>
      </w:pPr>
      <w:rPr>
        <w:rFonts w:ascii="Symbol" w:hAnsi="Symbol" w:hint="default"/>
      </w:rPr>
    </w:lvl>
    <w:lvl w:ilvl="7" w:tplc="04130003" w:tentative="1">
      <w:start w:val="1"/>
      <w:numFmt w:val="bullet"/>
      <w:lvlText w:val="o"/>
      <w:lvlJc w:val="left"/>
      <w:pPr>
        <w:ind w:left="5541" w:hanging="360"/>
      </w:pPr>
      <w:rPr>
        <w:rFonts w:ascii="Courier New" w:hAnsi="Courier New" w:cs="Courier New" w:hint="default"/>
      </w:rPr>
    </w:lvl>
    <w:lvl w:ilvl="8" w:tplc="04130005" w:tentative="1">
      <w:start w:val="1"/>
      <w:numFmt w:val="bullet"/>
      <w:lvlText w:val=""/>
      <w:lvlJc w:val="left"/>
      <w:pPr>
        <w:ind w:left="6261" w:hanging="360"/>
      </w:pPr>
      <w:rPr>
        <w:rFonts w:ascii="Wingdings" w:hAnsi="Wingdings" w:hint="default"/>
      </w:rPr>
    </w:lvl>
  </w:abstractNum>
  <w:abstractNum w:abstractNumId="5" w15:restartNumberingAfterBreak="0">
    <w:nsid w:val="2ABB720B"/>
    <w:multiLevelType w:val="multilevel"/>
    <w:tmpl w:val="9F70F30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ACB7A06"/>
    <w:multiLevelType w:val="hybridMultilevel"/>
    <w:tmpl w:val="2EB42340"/>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D931D53"/>
    <w:multiLevelType w:val="hybridMultilevel"/>
    <w:tmpl w:val="2D208D8A"/>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E9E12E8"/>
    <w:multiLevelType w:val="multilevel"/>
    <w:tmpl w:val="DE0E50CA"/>
    <w:lvl w:ilvl="0">
      <w:numFmt w:val="bullet"/>
      <w:lvlText w:val="-"/>
      <w:lvlJc w:val="left"/>
      <w:pPr>
        <w:ind w:left="720" w:hanging="360"/>
      </w:pPr>
      <w:rPr>
        <w:rFonts w:ascii="Calibri Light" w:eastAsia="Times New Roman" w:hAnsi="Calibri Light"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349A2350"/>
    <w:multiLevelType w:val="hybridMultilevel"/>
    <w:tmpl w:val="079E9C54"/>
    <w:lvl w:ilvl="0" w:tplc="78D27E9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676081E"/>
    <w:multiLevelType w:val="hybridMultilevel"/>
    <w:tmpl w:val="2B1ACEA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7C65DB0"/>
    <w:multiLevelType w:val="hybridMultilevel"/>
    <w:tmpl w:val="6CD8049A"/>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9F64605"/>
    <w:multiLevelType w:val="hybridMultilevel"/>
    <w:tmpl w:val="FE6E700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EE05449"/>
    <w:multiLevelType w:val="hybridMultilevel"/>
    <w:tmpl w:val="4FA03F34"/>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FDA43A0"/>
    <w:multiLevelType w:val="hybridMultilevel"/>
    <w:tmpl w:val="C26A0428"/>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85A7B6A"/>
    <w:multiLevelType w:val="hybridMultilevel"/>
    <w:tmpl w:val="F15610D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95C16B5"/>
    <w:multiLevelType w:val="hybridMultilevel"/>
    <w:tmpl w:val="5E14B68A"/>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E4C007F"/>
    <w:multiLevelType w:val="hybridMultilevel"/>
    <w:tmpl w:val="66A0A91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577737C"/>
    <w:multiLevelType w:val="multilevel"/>
    <w:tmpl w:val="5E28BCC4"/>
    <w:lvl w:ilvl="0">
      <w:numFmt w:val="bullet"/>
      <w:lvlText w:val="-"/>
      <w:lvlJc w:val="left"/>
      <w:pPr>
        <w:ind w:left="720" w:hanging="360"/>
      </w:pPr>
      <w:rPr>
        <w:rFonts w:ascii="Calibri Light" w:eastAsia="Times New Roman" w:hAnsi="Calibri Light"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562F02E9"/>
    <w:multiLevelType w:val="hybridMultilevel"/>
    <w:tmpl w:val="CA0006DC"/>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7FE789E"/>
    <w:multiLevelType w:val="hybridMultilevel"/>
    <w:tmpl w:val="51F80964"/>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89D47A3"/>
    <w:multiLevelType w:val="hybridMultilevel"/>
    <w:tmpl w:val="7FEAC29C"/>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9887FF1"/>
    <w:multiLevelType w:val="hybridMultilevel"/>
    <w:tmpl w:val="B7967508"/>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B1C0451"/>
    <w:multiLevelType w:val="hybridMultilevel"/>
    <w:tmpl w:val="E934257E"/>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F1329EF"/>
    <w:multiLevelType w:val="hybridMultilevel"/>
    <w:tmpl w:val="A4586A42"/>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1913892"/>
    <w:multiLevelType w:val="multilevel"/>
    <w:tmpl w:val="F0104CA6"/>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86B133F"/>
    <w:multiLevelType w:val="hybridMultilevel"/>
    <w:tmpl w:val="0D827AEC"/>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AA92853"/>
    <w:multiLevelType w:val="hybridMultilevel"/>
    <w:tmpl w:val="61B03C90"/>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AD36239"/>
    <w:multiLevelType w:val="multilevel"/>
    <w:tmpl w:val="E9DAFDA6"/>
    <w:lvl w:ilvl="0">
      <w:numFmt w:val="bullet"/>
      <w:lvlText w:val="-"/>
      <w:lvlJc w:val="left"/>
      <w:pPr>
        <w:ind w:left="720" w:hanging="360"/>
      </w:pPr>
      <w:rPr>
        <w:rFonts w:ascii="Calibri Light" w:eastAsia="Times New Roman" w:hAnsi="Calibri Light"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6B206F6D"/>
    <w:multiLevelType w:val="hybridMultilevel"/>
    <w:tmpl w:val="A8E87226"/>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06650B5"/>
    <w:multiLevelType w:val="hybridMultilevel"/>
    <w:tmpl w:val="72AA744A"/>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3570F5D"/>
    <w:multiLevelType w:val="hybridMultilevel"/>
    <w:tmpl w:val="E22C57E8"/>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8EF2D33"/>
    <w:multiLevelType w:val="hybridMultilevel"/>
    <w:tmpl w:val="214CE968"/>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9017CB5"/>
    <w:multiLevelType w:val="hybridMultilevel"/>
    <w:tmpl w:val="42FC52E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D3650D9"/>
    <w:multiLevelType w:val="multilevel"/>
    <w:tmpl w:val="9B92CB36"/>
    <w:lvl w:ilvl="0">
      <w:numFmt w:val="bullet"/>
      <w:lvlText w:val="-"/>
      <w:lvlJc w:val="left"/>
      <w:pPr>
        <w:ind w:left="720" w:hanging="360"/>
      </w:pPr>
      <w:rPr>
        <w:rFonts w:ascii="Calibri Light" w:eastAsia="Times New Roman" w:hAnsi="Calibri Light"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9"/>
  </w:num>
  <w:num w:numId="2">
    <w:abstractNumId w:val="31"/>
  </w:num>
  <w:num w:numId="3">
    <w:abstractNumId w:val="23"/>
  </w:num>
  <w:num w:numId="4">
    <w:abstractNumId w:val="10"/>
  </w:num>
  <w:num w:numId="5">
    <w:abstractNumId w:val="3"/>
  </w:num>
  <w:num w:numId="6">
    <w:abstractNumId w:val="15"/>
  </w:num>
  <w:num w:numId="7">
    <w:abstractNumId w:val="17"/>
  </w:num>
  <w:num w:numId="8">
    <w:abstractNumId w:val="13"/>
  </w:num>
  <w:num w:numId="9">
    <w:abstractNumId w:val="20"/>
  </w:num>
  <w:num w:numId="10">
    <w:abstractNumId w:val="24"/>
  </w:num>
  <w:num w:numId="11">
    <w:abstractNumId w:val="14"/>
  </w:num>
  <w:num w:numId="12">
    <w:abstractNumId w:val="22"/>
  </w:num>
  <w:num w:numId="13">
    <w:abstractNumId w:val="32"/>
  </w:num>
  <w:num w:numId="14">
    <w:abstractNumId w:val="7"/>
  </w:num>
  <w:num w:numId="15">
    <w:abstractNumId w:val="11"/>
  </w:num>
  <w:num w:numId="16">
    <w:abstractNumId w:val="33"/>
  </w:num>
  <w:num w:numId="17">
    <w:abstractNumId w:val="12"/>
  </w:num>
  <w:num w:numId="18">
    <w:abstractNumId w:val="2"/>
  </w:num>
  <w:num w:numId="19">
    <w:abstractNumId w:val="30"/>
  </w:num>
  <w:num w:numId="20">
    <w:abstractNumId w:val="4"/>
  </w:num>
  <w:num w:numId="21">
    <w:abstractNumId w:val="27"/>
  </w:num>
  <w:num w:numId="22">
    <w:abstractNumId w:val="21"/>
  </w:num>
  <w:num w:numId="23">
    <w:abstractNumId w:val="26"/>
  </w:num>
  <w:num w:numId="24">
    <w:abstractNumId w:val="6"/>
  </w:num>
  <w:num w:numId="25">
    <w:abstractNumId w:val="9"/>
  </w:num>
  <w:num w:numId="26">
    <w:abstractNumId w:val="0"/>
  </w:num>
  <w:num w:numId="27">
    <w:abstractNumId w:val="16"/>
  </w:num>
  <w:num w:numId="28">
    <w:abstractNumId w:val="29"/>
  </w:num>
  <w:num w:numId="29">
    <w:abstractNumId w:val="5"/>
  </w:num>
  <w:num w:numId="30">
    <w:abstractNumId w:val="25"/>
  </w:num>
  <w:num w:numId="31">
    <w:abstractNumId w:val="28"/>
  </w:num>
  <w:num w:numId="32">
    <w:abstractNumId w:val="34"/>
  </w:num>
  <w:num w:numId="33">
    <w:abstractNumId w:val="1"/>
  </w:num>
  <w:num w:numId="34">
    <w:abstractNumId w:val="8"/>
  </w:num>
  <w:num w:numId="35">
    <w:abstractNumId w:val="18"/>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luit-van der Molen, Gerda">
    <w15:presenceInfo w15:providerId="AD" w15:userId="S::g.fluit-vandermolen@alfa-college.nl::1b56e9e0-8cbd-40fb-86d7-d7ad36b3de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0717"/>
    <w:rsid w:val="000008D8"/>
    <w:rsid w:val="00000A6E"/>
    <w:rsid w:val="00000E4B"/>
    <w:rsid w:val="000013AF"/>
    <w:rsid w:val="000025CC"/>
    <w:rsid w:val="00002EB5"/>
    <w:rsid w:val="00003123"/>
    <w:rsid w:val="0000501C"/>
    <w:rsid w:val="0000573A"/>
    <w:rsid w:val="0000608F"/>
    <w:rsid w:val="00006437"/>
    <w:rsid w:val="000065B7"/>
    <w:rsid w:val="00010689"/>
    <w:rsid w:val="000115EC"/>
    <w:rsid w:val="000129D9"/>
    <w:rsid w:val="00013B43"/>
    <w:rsid w:val="00013F62"/>
    <w:rsid w:val="000149D2"/>
    <w:rsid w:val="000154BF"/>
    <w:rsid w:val="00015E97"/>
    <w:rsid w:val="00016BDB"/>
    <w:rsid w:val="00020134"/>
    <w:rsid w:val="00020345"/>
    <w:rsid w:val="000207E2"/>
    <w:rsid w:val="000211C1"/>
    <w:rsid w:val="00021E09"/>
    <w:rsid w:val="000228C3"/>
    <w:rsid w:val="00022E57"/>
    <w:rsid w:val="00022F5D"/>
    <w:rsid w:val="00023084"/>
    <w:rsid w:val="000235CA"/>
    <w:rsid w:val="00023AE8"/>
    <w:rsid w:val="00024289"/>
    <w:rsid w:val="00024962"/>
    <w:rsid w:val="00024A99"/>
    <w:rsid w:val="00025766"/>
    <w:rsid w:val="00026E41"/>
    <w:rsid w:val="00027FDF"/>
    <w:rsid w:val="000305B5"/>
    <w:rsid w:val="00030D72"/>
    <w:rsid w:val="00030DCD"/>
    <w:rsid w:val="00031896"/>
    <w:rsid w:val="00031AF5"/>
    <w:rsid w:val="00031BDF"/>
    <w:rsid w:val="00031F78"/>
    <w:rsid w:val="00032352"/>
    <w:rsid w:val="00032800"/>
    <w:rsid w:val="000328F9"/>
    <w:rsid w:val="0003361E"/>
    <w:rsid w:val="0003379C"/>
    <w:rsid w:val="0003393E"/>
    <w:rsid w:val="00033CAE"/>
    <w:rsid w:val="0003414E"/>
    <w:rsid w:val="00034169"/>
    <w:rsid w:val="000350ED"/>
    <w:rsid w:val="00036844"/>
    <w:rsid w:val="00036C94"/>
    <w:rsid w:val="000375E5"/>
    <w:rsid w:val="000400BE"/>
    <w:rsid w:val="00041381"/>
    <w:rsid w:val="00041EE3"/>
    <w:rsid w:val="00042962"/>
    <w:rsid w:val="00042E36"/>
    <w:rsid w:val="00042FB5"/>
    <w:rsid w:val="00043B9C"/>
    <w:rsid w:val="00043D15"/>
    <w:rsid w:val="00043F5A"/>
    <w:rsid w:val="00044471"/>
    <w:rsid w:val="00044B04"/>
    <w:rsid w:val="0004798E"/>
    <w:rsid w:val="00047A32"/>
    <w:rsid w:val="000504BE"/>
    <w:rsid w:val="0005078B"/>
    <w:rsid w:val="000510CB"/>
    <w:rsid w:val="00051AB1"/>
    <w:rsid w:val="0005301A"/>
    <w:rsid w:val="00053A44"/>
    <w:rsid w:val="00053F07"/>
    <w:rsid w:val="000543D9"/>
    <w:rsid w:val="00054759"/>
    <w:rsid w:val="00054854"/>
    <w:rsid w:val="00054B20"/>
    <w:rsid w:val="00054CC1"/>
    <w:rsid w:val="00055DC7"/>
    <w:rsid w:val="00056041"/>
    <w:rsid w:val="00056D14"/>
    <w:rsid w:val="000601B0"/>
    <w:rsid w:val="000614B2"/>
    <w:rsid w:val="0006183C"/>
    <w:rsid w:val="00061B7C"/>
    <w:rsid w:val="00062CD8"/>
    <w:rsid w:val="00063C96"/>
    <w:rsid w:val="000642F6"/>
    <w:rsid w:val="000644D1"/>
    <w:rsid w:val="00064AB6"/>
    <w:rsid w:val="00064AD1"/>
    <w:rsid w:val="00065A31"/>
    <w:rsid w:val="0006670C"/>
    <w:rsid w:val="00066982"/>
    <w:rsid w:val="00067264"/>
    <w:rsid w:val="00067296"/>
    <w:rsid w:val="0006765F"/>
    <w:rsid w:val="0006766E"/>
    <w:rsid w:val="00067862"/>
    <w:rsid w:val="000701E6"/>
    <w:rsid w:val="0007039E"/>
    <w:rsid w:val="00070BDF"/>
    <w:rsid w:val="0007121B"/>
    <w:rsid w:val="00072D25"/>
    <w:rsid w:val="0007303A"/>
    <w:rsid w:val="0007311D"/>
    <w:rsid w:val="00073C6D"/>
    <w:rsid w:val="00073EA4"/>
    <w:rsid w:val="000748C3"/>
    <w:rsid w:val="00074EC6"/>
    <w:rsid w:val="00075632"/>
    <w:rsid w:val="00075E1F"/>
    <w:rsid w:val="000762BA"/>
    <w:rsid w:val="000773B1"/>
    <w:rsid w:val="000802DA"/>
    <w:rsid w:val="000809B6"/>
    <w:rsid w:val="00080A75"/>
    <w:rsid w:val="00080BC3"/>
    <w:rsid w:val="00081928"/>
    <w:rsid w:val="0008197A"/>
    <w:rsid w:val="00081CCC"/>
    <w:rsid w:val="00082BC3"/>
    <w:rsid w:val="00082FCA"/>
    <w:rsid w:val="00083011"/>
    <w:rsid w:val="00083D6F"/>
    <w:rsid w:val="00084027"/>
    <w:rsid w:val="000861E5"/>
    <w:rsid w:val="00086323"/>
    <w:rsid w:val="00086B51"/>
    <w:rsid w:val="00086ED3"/>
    <w:rsid w:val="00087764"/>
    <w:rsid w:val="00087892"/>
    <w:rsid w:val="00087A18"/>
    <w:rsid w:val="00087F75"/>
    <w:rsid w:val="00090E0A"/>
    <w:rsid w:val="00090E48"/>
    <w:rsid w:val="00090F1E"/>
    <w:rsid w:val="000919D6"/>
    <w:rsid w:val="00091FC5"/>
    <w:rsid w:val="00092163"/>
    <w:rsid w:val="00093597"/>
    <w:rsid w:val="000939FE"/>
    <w:rsid w:val="000947FE"/>
    <w:rsid w:val="00094F3C"/>
    <w:rsid w:val="00095871"/>
    <w:rsid w:val="00096269"/>
    <w:rsid w:val="00096A18"/>
    <w:rsid w:val="000972FE"/>
    <w:rsid w:val="00097BD6"/>
    <w:rsid w:val="00097D0F"/>
    <w:rsid w:val="00097E00"/>
    <w:rsid w:val="000A0587"/>
    <w:rsid w:val="000A0D31"/>
    <w:rsid w:val="000A1DB2"/>
    <w:rsid w:val="000A1EA0"/>
    <w:rsid w:val="000A3F53"/>
    <w:rsid w:val="000A4260"/>
    <w:rsid w:val="000A4F5F"/>
    <w:rsid w:val="000A562D"/>
    <w:rsid w:val="000A6B26"/>
    <w:rsid w:val="000A6BE9"/>
    <w:rsid w:val="000A7058"/>
    <w:rsid w:val="000A7328"/>
    <w:rsid w:val="000A75DE"/>
    <w:rsid w:val="000A7D4C"/>
    <w:rsid w:val="000B0086"/>
    <w:rsid w:val="000B1887"/>
    <w:rsid w:val="000B194C"/>
    <w:rsid w:val="000B1ED1"/>
    <w:rsid w:val="000B2658"/>
    <w:rsid w:val="000B271B"/>
    <w:rsid w:val="000B2F33"/>
    <w:rsid w:val="000B2FF9"/>
    <w:rsid w:val="000B532F"/>
    <w:rsid w:val="000B5BEA"/>
    <w:rsid w:val="000B72F0"/>
    <w:rsid w:val="000B73B6"/>
    <w:rsid w:val="000B7927"/>
    <w:rsid w:val="000B7BA3"/>
    <w:rsid w:val="000C0D55"/>
    <w:rsid w:val="000C0F15"/>
    <w:rsid w:val="000C17C8"/>
    <w:rsid w:val="000C1986"/>
    <w:rsid w:val="000C19D0"/>
    <w:rsid w:val="000C1DCC"/>
    <w:rsid w:val="000C2E6A"/>
    <w:rsid w:val="000C38A1"/>
    <w:rsid w:val="000C3DBD"/>
    <w:rsid w:val="000C44DC"/>
    <w:rsid w:val="000C51EB"/>
    <w:rsid w:val="000C5426"/>
    <w:rsid w:val="000C69DF"/>
    <w:rsid w:val="000C6D87"/>
    <w:rsid w:val="000C6EEC"/>
    <w:rsid w:val="000C7AD1"/>
    <w:rsid w:val="000D0923"/>
    <w:rsid w:val="000D19C5"/>
    <w:rsid w:val="000D2D07"/>
    <w:rsid w:val="000D470C"/>
    <w:rsid w:val="000D4BCD"/>
    <w:rsid w:val="000D4CFA"/>
    <w:rsid w:val="000D4EAE"/>
    <w:rsid w:val="000D5F73"/>
    <w:rsid w:val="000D6483"/>
    <w:rsid w:val="000D6A07"/>
    <w:rsid w:val="000D76C1"/>
    <w:rsid w:val="000E00F9"/>
    <w:rsid w:val="000E022C"/>
    <w:rsid w:val="000E0401"/>
    <w:rsid w:val="000E08B2"/>
    <w:rsid w:val="000E179D"/>
    <w:rsid w:val="000E4FDF"/>
    <w:rsid w:val="000E5789"/>
    <w:rsid w:val="000E5900"/>
    <w:rsid w:val="000E65B5"/>
    <w:rsid w:val="000E6B2E"/>
    <w:rsid w:val="000E6E1F"/>
    <w:rsid w:val="000E7261"/>
    <w:rsid w:val="000E7676"/>
    <w:rsid w:val="000E788F"/>
    <w:rsid w:val="000E7DE0"/>
    <w:rsid w:val="000F010E"/>
    <w:rsid w:val="000F038D"/>
    <w:rsid w:val="000F0CB8"/>
    <w:rsid w:val="000F2E3E"/>
    <w:rsid w:val="000F310D"/>
    <w:rsid w:val="000F337E"/>
    <w:rsid w:val="000F36C3"/>
    <w:rsid w:val="000F4997"/>
    <w:rsid w:val="000F4A76"/>
    <w:rsid w:val="000F4DBE"/>
    <w:rsid w:val="000F4E4B"/>
    <w:rsid w:val="000F51E3"/>
    <w:rsid w:val="000F6A35"/>
    <w:rsid w:val="000F6C64"/>
    <w:rsid w:val="000F7039"/>
    <w:rsid w:val="000F786C"/>
    <w:rsid w:val="00100327"/>
    <w:rsid w:val="00101B98"/>
    <w:rsid w:val="001024B1"/>
    <w:rsid w:val="00103115"/>
    <w:rsid w:val="0010368E"/>
    <w:rsid w:val="00103800"/>
    <w:rsid w:val="00103DA9"/>
    <w:rsid w:val="00103F23"/>
    <w:rsid w:val="00104F25"/>
    <w:rsid w:val="001056E4"/>
    <w:rsid w:val="00106230"/>
    <w:rsid w:val="001068F5"/>
    <w:rsid w:val="00106E7B"/>
    <w:rsid w:val="001073C6"/>
    <w:rsid w:val="00107F8B"/>
    <w:rsid w:val="0011097C"/>
    <w:rsid w:val="00110A7F"/>
    <w:rsid w:val="00110FA2"/>
    <w:rsid w:val="00111044"/>
    <w:rsid w:val="00111075"/>
    <w:rsid w:val="00111373"/>
    <w:rsid w:val="00111CDD"/>
    <w:rsid w:val="00112211"/>
    <w:rsid w:val="00112238"/>
    <w:rsid w:val="00113136"/>
    <w:rsid w:val="00113437"/>
    <w:rsid w:val="0011380A"/>
    <w:rsid w:val="0011398B"/>
    <w:rsid w:val="0011415D"/>
    <w:rsid w:val="0011446B"/>
    <w:rsid w:val="001150A5"/>
    <w:rsid w:val="00115905"/>
    <w:rsid w:val="00115B86"/>
    <w:rsid w:val="00116235"/>
    <w:rsid w:val="00116516"/>
    <w:rsid w:val="001174CA"/>
    <w:rsid w:val="001202C2"/>
    <w:rsid w:val="00120FB5"/>
    <w:rsid w:val="001216CE"/>
    <w:rsid w:val="00121BEF"/>
    <w:rsid w:val="001235C8"/>
    <w:rsid w:val="00123C20"/>
    <w:rsid w:val="001243B5"/>
    <w:rsid w:val="00124A67"/>
    <w:rsid w:val="00124B0A"/>
    <w:rsid w:val="00124B71"/>
    <w:rsid w:val="00125EB0"/>
    <w:rsid w:val="0012608C"/>
    <w:rsid w:val="00126188"/>
    <w:rsid w:val="0012664D"/>
    <w:rsid w:val="00126AE7"/>
    <w:rsid w:val="00127B53"/>
    <w:rsid w:val="0013008D"/>
    <w:rsid w:val="00130423"/>
    <w:rsid w:val="00131569"/>
    <w:rsid w:val="001322F4"/>
    <w:rsid w:val="00133ABA"/>
    <w:rsid w:val="0013408C"/>
    <w:rsid w:val="00134AE0"/>
    <w:rsid w:val="00134F7E"/>
    <w:rsid w:val="00135226"/>
    <w:rsid w:val="00135D4C"/>
    <w:rsid w:val="00136851"/>
    <w:rsid w:val="0014009F"/>
    <w:rsid w:val="00141212"/>
    <w:rsid w:val="00141339"/>
    <w:rsid w:val="001415E0"/>
    <w:rsid w:val="00141CDB"/>
    <w:rsid w:val="00142EF1"/>
    <w:rsid w:val="00143031"/>
    <w:rsid w:val="001438F8"/>
    <w:rsid w:val="001447C5"/>
    <w:rsid w:val="00144F17"/>
    <w:rsid w:val="00146A22"/>
    <w:rsid w:val="00146AA8"/>
    <w:rsid w:val="001470F0"/>
    <w:rsid w:val="00147955"/>
    <w:rsid w:val="00150327"/>
    <w:rsid w:val="00150D36"/>
    <w:rsid w:val="00150DB3"/>
    <w:rsid w:val="00151108"/>
    <w:rsid w:val="00151B31"/>
    <w:rsid w:val="00152C2B"/>
    <w:rsid w:val="00153A37"/>
    <w:rsid w:val="00153EA1"/>
    <w:rsid w:val="00153FC0"/>
    <w:rsid w:val="00155377"/>
    <w:rsid w:val="00155DBA"/>
    <w:rsid w:val="001576C7"/>
    <w:rsid w:val="00160167"/>
    <w:rsid w:val="001609F1"/>
    <w:rsid w:val="0016118E"/>
    <w:rsid w:val="0016125B"/>
    <w:rsid w:val="0016247B"/>
    <w:rsid w:val="00162CC0"/>
    <w:rsid w:val="0016316F"/>
    <w:rsid w:val="0016382F"/>
    <w:rsid w:val="00163EC2"/>
    <w:rsid w:val="00164656"/>
    <w:rsid w:val="00165602"/>
    <w:rsid w:val="00165C46"/>
    <w:rsid w:val="00165FA1"/>
    <w:rsid w:val="00167AB0"/>
    <w:rsid w:val="001704B8"/>
    <w:rsid w:val="001711F6"/>
    <w:rsid w:val="001713B8"/>
    <w:rsid w:val="00172CDA"/>
    <w:rsid w:val="00173BBF"/>
    <w:rsid w:val="0017541E"/>
    <w:rsid w:val="001771B7"/>
    <w:rsid w:val="001778E6"/>
    <w:rsid w:val="00177AF6"/>
    <w:rsid w:val="00177BA9"/>
    <w:rsid w:val="00180330"/>
    <w:rsid w:val="001825C6"/>
    <w:rsid w:val="00183320"/>
    <w:rsid w:val="001833EF"/>
    <w:rsid w:val="00183AE8"/>
    <w:rsid w:val="00184E81"/>
    <w:rsid w:val="001862F0"/>
    <w:rsid w:val="0018643F"/>
    <w:rsid w:val="001866CB"/>
    <w:rsid w:val="001908E5"/>
    <w:rsid w:val="00191421"/>
    <w:rsid w:val="001917AD"/>
    <w:rsid w:val="0019189B"/>
    <w:rsid w:val="001919D7"/>
    <w:rsid w:val="00191AF4"/>
    <w:rsid w:val="00191B21"/>
    <w:rsid w:val="00192323"/>
    <w:rsid w:val="00192A20"/>
    <w:rsid w:val="00193293"/>
    <w:rsid w:val="0019412F"/>
    <w:rsid w:val="00194416"/>
    <w:rsid w:val="00194F4D"/>
    <w:rsid w:val="00195736"/>
    <w:rsid w:val="00195C13"/>
    <w:rsid w:val="00195C96"/>
    <w:rsid w:val="0019624B"/>
    <w:rsid w:val="0019737C"/>
    <w:rsid w:val="00197D21"/>
    <w:rsid w:val="00197EFD"/>
    <w:rsid w:val="001A0677"/>
    <w:rsid w:val="001A0DCF"/>
    <w:rsid w:val="001A244A"/>
    <w:rsid w:val="001A28C9"/>
    <w:rsid w:val="001A3A40"/>
    <w:rsid w:val="001A3DE4"/>
    <w:rsid w:val="001A5092"/>
    <w:rsid w:val="001A564E"/>
    <w:rsid w:val="001A5753"/>
    <w:rsid w:val="001A71E3"/>
    <w:rsid w:val="001B0C12"/>
    <w:rsid w:val="001B122B"/>
    <w:rsid w:val="001B140E"/>
    <w:rsid w:val="001B2102"/>
    <w:rsid w:val="001B2579"/>
    <w:rsid w:val="001B2B9B"/>
    <w:rsid w:val="001B3A7E"/>
    <w:rsid w:val="001B4D97"/>
    <w:rsid w:val="001B5E19"/>
    <w:rsid w:val="001B6999"/>
    <w:rsid w:val="001B6F47"/>
    <w:rsid w:val="001B750E"/>
    <w:rsid w:val="001B79A7"/>
    <w:rsid w:val="001B7DD6"/>
    <w:rsid w:val="001C09C2"/>
    <w:rsid w:val="001C1361"/>
    <w:rsid w:val="001C26DA"/>
    <w:rsid w:val="001C2F4D"/>
    <w:rsid w:val="001C3FCF"/>
    <w:rsid w:val="001C5708"/>
    <w:rsid w:val="001C5FD4"/>
    <w:rsid w:val="001C6166"/>
    <w:rsid w:val="001C744A"/>
    <w:rsid w:val="001C7DF4"/>
    <w:rsid w:val="001D09F0"/>
    <w:rsid w:val="001D154E"/>
    <w:rsid w:val="001D3ECD"/>
    <w:rsid w:val="001D4484"/>
    <w:rsid w:val="001D52F4"/>
    <w:rsid w:val="001D5516"/>
    <w:rsid w:val="001D5EF8"/>
    <w:rsid w:val="001D636D"/>
    <w:rsid w:val="001D6852"/>
    <w:rsid w:val="001D7621"/>
    <w:rsid w:val="001E0873"/>
    <w:rsid w:val="001E0F21"/>
    <w:rsid w:val="001E16A8"/>
    <w:rsid w:val="001E17E2"/>
    <w:rsid w:val="001E2865"/>
    <w:rsid w:val="001E28E2"/>
    <w:rsid w:val="001E2D32"/>
    <w:rsid w:val="001E2DA2"/>
    <w:rsid w:val="001E2E50"/>
    <w:rsid w:val="001E3F16"/>
    <w:rsid w:val="001E4EDF"/>
    <w:rsid w:val="001E5235"/>
    <w:rsid w:val="001E5CF8"/>
    <w:rsid w:val="001E6E24"/>
    <w:rsid w:val="001F25D2"/>
    <w:rsid w:val="001F3112"/>
    <w:rsid w:val="001F31DF"/>
    <w:rsid w:val="001F3A4D"/>
    <w:rsid w:val="001F40E4"/>
    <w:rsid w:val="001F486E"/>
    <w:rsid w:val="001F4D45"/>
    <w:rsid w:val="001F5150"/>
    <w:rsid w:val="001F5FB6"/>
    <w:rsid w:val="001F6228"/>
    <w:rsid w:val="001F68CB"/>
    <w:rsid w:val="001F6DC4"/>
    <w:rsid w:val="001F7405"/>
    <w:rsid w:val="001F7A90"/>
    <w:rsid w:val="00200A35"/>
    <w:rsid w:val="00200EE6"/>
    <w:rsid w:val="0020335A"/>
    <w:rsid w:val="0020487C"/>
    <w:rsid w:val="002050AC"/>
    <w:rsid w:val="0020697A"/>
    <w:rsid w:val="0020704F"/>
    <w:rsid w:val="00207405"/>
    <w:rsid w:val="00207CAA"/>
    <w:rsid w:val="00210172"/>
    <w:rsid w:val="0021112F"/>
    <w:rsid w:val="0021129C"/>
    <w:rsid w:val="0021324B"/>
    <w:rsid w:val="0021341D"/>
    <w:rsid w:val="00213BDF"/>
    <w:rsid w:val="00213D3F"/>
    <w:rsid w:val="00213DCF"/>
    <w:rsid w:val="00214119"/>
    <w:rsid w:val="002142E6"/>
    <w:rsid w:val="0021570A"/>
    <w:rsid w:val="002201D9"/>
    <w:rsid w:val="00220607"/>
    <w:rsid w:val="002206B3"/>
    <w:rsid w:val="00220874"/>
    <w:rsid w:val="00220C99"/>
    <w:rsid w:val="00220FA2"/>
    <w:rsid w:val="0022128F"/>
    <w:rsid w:val="002215B0"/>
    <w:rsid w:val="00221E32"/>
    <w:rsid w:val="002226D5"/>
    <w:rsid w:val="00222891"/>
    <w:rsid w:val="002229D3"/>
    <w:rsid w:val="00222E28"/>
    <w:rsid w:val="00225B3F"/>
    <w:rsid w:val="00225C8B"/>
    <w:rsid w:val="00225C9C"/>
    <w:rsid w:val="00226188"/>
    <w:rsid w:val="00226336"/>
    <w:rsid w:val="002276D7"/>
    <w:rsid w:val="002309F6"/>
    <w:rsid w:val="00231CFD"/>
    <w:rsid w:val="00232052"/>
    <w:rsid w:val="00232716"/>
    <w:rsid w:val="00232D0D"/>
    <w:rsid w:val="00234354"/>
    <w:rsid w:val="0023554D"/>
    <w:rsid w:val="00235B1F"/>
    <w:rsid w:val="0023753A"/>
    <w:rsid w:val="00241160"/>
    <w:rsid w:val="002418A2"/>
    <w:rsid w:val="0024241A"/>
    <w:rsid w:val="00242C55"/>
    <w:rsid w:val="00243BE8"/>
    <w:rsid w:val="00243E01"/>
    <w:rsid w:val="00245331"/>
    <w:rsid w:val="00245C62"/>
    <w:rsid w:val="00246552"/>
    <w:rsid w:val="0024688F"/>
    <w:rsid w:val="00247D1C"/>
    <w:rsid w:val="002508E9"/>
    <w:rsid w:val="00251265"/>
    <w:rsid w:val="0025187F"/>
    <w:rsid w:val="00251E27"/>
    <w:rsid w:val="00251F84"/>
    <w:rsid w:val="002541D1"/>
    <w:rsid w:val="0025442D"/>
    <w:rsid w:val="002563BD"/>
    <w:rsid w:val="002574C4"/>
    <w:rsid w:val="00257D6E"/>
    <w:rsid w:val="002600CD"/>
    <w:rsid w:val="0026103B"/>
    <w:rsid w:val="0026131F"/>
    <w:rsid w:val="002618A1"/>
    <w:rsid w:val="00262430"/>
    <w:rsid w:val="0026255A"/>
    <w:rsid w:val="002629FD"/>
    <w:rsid w:val="00263161"/>
    <w:rsid w:val="00265786"/>
    <w:rsid w:val="002657D7"/>
    <w:rsid w:val="002661F5"/>
    <w:rsid w:val="00266DA8"/>
    <w:rsid w:val="00266F6E"/>
    <w:rsid w:val="00267E38"/>
    <w:rsid w:val="00270623"/>
    <w:rsid w:val="00270CF0"/>
    <w:rsid w:val="00270E8A"/>
    <w:rsid w:val="002710D8"/>
    <w:rsid w:val="00271392"/>
    <w:rsid w:val="002715BE"/>
    <w:rsid w:val="00271B6E"/>
    <w:rsid w:val="00271EFA"/>
    <w:rsid w:val="00272232"/>
    <w:rsid w:val="002724D1"/>
    <w:rsid w:val="00272628"/>
    <w:rsid w:val="00274164"/>
    <w:rsid w:val="00274553"/>
    <w:rsid w:val="00274661"/>
    <w:rsid w:val="002747E0"/>
    <w:rsid w:val="00274943"/>
    <w:rsid w:val="00274DAF"/>
    <w:rsid w:val="00275359"/>
    <w:rsid w:val="002761CD"/>
    <w:rsid w:val="00276256"/>
    <w:rsid w:val="0027644A"/>
    <w:rsid w:val="00276BE9"/>
    <w:rsid w:val="00276E80"/>
    <w:rsid w:val="00277A1F"/>
    <w:rsid w:val="00277C29"/>
    <w:rsid w:val="00277DC9"/>
    <w:rsid w:val="00280B06"/>
    <w:rsid w:val="002814DC"/>
    <w:rsid w:val="00281869"/>
    <w:rsid w:val="00281B57"/>
    <w:rsid w:val="00282160"/>
    <w:rsid w:val="00282878"/>
    <w:rsid w:val="00283544"/>
    <w:rsid w:val="00283FBC"/>
    <w:rsid w:val="00284349"/>
    <w:rsid w:val="00284586"/>
    <w:rsid w:val="0028460F"/>
    <w:rsid w:val="00284B48"/>
    <w:rsid w:val="002856F1"/>
    <w:rsid w:val="00285C65"/>
    <w:rsid w:val="00286581"/>
    <w:rsid w:val="00286E4F"/>
    <w:rsid w:val="00287431"/>
    <w:rsid w:val="00290B86"/>
    <w:rsid w:val="002917BF"/>
    <w:rsid w:val="00293811"/>
    <w:rsid w:val="00293C63"/>
    <w:rsid w:val="00293E5B"/>
    <w:rsid w:val="0029408B"/>
    <w:rsid w:val="002945EA"/>
    <w:rsid w:val="00294E12"/>
    <w:rsid w:val="0029503D"/>
    <w:rsid w:val="00295F47"/>
    <w:rsid w:val="00296202"/>
    <w:rsid w:val="00296A91"/>
    <w:rsid w:val="002974B5"/>
    <w:rsid w:val="002976A6"/>
    <w:rsid w:val="00297E34"/>
    <w:rsid w:val="002A0ADE"/>
    <w:rsid w:val="002A1C65"/>
    <w:rsid w:val="002A2153"/>
    <w:rsid w:val="002A2BC3"/>
    <w:rsid w:val="002A3882"/>
    <w:rsid w:val="002A3A9E"/>
    <w:rsid w:val="002A4069"/>
    <w:rsid w:val="002A422C"/>
    <w:rsid w:val="002A590B"/>
    <w:rsid w:val="002A5EA7"/>
    <w:rsid w:val="002A60C8"/>
    <w:rsid w:val="002A674B"/>
    <w:rsid w:val="002A676D"/>
    <w:rsid w:val="002A6C14"/>
    <w:rsid w:val="002A70D9"/>
    <w:rsid w:val="002B0A3E"/>
    <w:rsid w:val="002B103E"/>
    <w:rsid w:val="002B10F8"/>
    <w:rsid w:val="002B1377"/>
    <w:rsid w:val="002B1B50"/>
    <w:rsid w:val="002B24D1"/>
    <w:rsid w:val="002B2729"/>
    <w:rsid w:val="002B274A"/>
    <w:rsid w:val="002B2B86"/>
    <w:rsid w:val="002B364C"/>
    <w:rsid w:val="002B4850"/>
    <w:rsid w:val="002B4D1E"/>
    <w:rsid w:val="002B530B"/>
    <w:rsid w:val="002B5701"/>
    <w:rsid w:val="002B5D26"/>
    <w:rsid w:val="002B6328"/>
    <w:rsid w:val="002B67BB"/>
    <w:rsid w:val="002B6BA5"/>
    <w:rsid w:val="002B76F7"/>
    <w:rsid w:val="002B7C63"/>
    <w:rsid w:val="002C000A"/>
    <w:rsid w:val="002C06E1"/>
    <w:rsid w:val="002C1118"/>
    <w:rsid w:val="002C1B7F"/>
    <w:rsid w:val="002C1BD1"/>
    <w:rsid w:val="002C2FD0"/>
    <w:rsid w:val="002C35DD"/>
    <w:rsid w:val="002C3637"/>
    <w:rsid w:val="002C4197"/>
    <w:rsid w:val="002C4385"/>
    <w:rsid w:val="002C4CF4"/>
    <w:rsid w:val="002C51A7"/>
    <w:rsid w:val="002C5731"/>
    <w:rsid w:val="002C59F0"/>
    <w:rsid w:val="002C5D08"/>
    <w:rsid w:val="002C5EAE"/>
    <w:rsid w:val="002C63B3"/>
    <w:rsid w:val="002D0538"/>
    <w:rsid w:val="002D0A23"/>
    <w:rsid w:val="002D0A75"/>
    <w:rsid w:val="002D0D07"/>
    <w:rsid w:val="002D1FA2"/>
    <w:rsid w:val="002D364D"/>
    <w:rsid w:val="002D3BCE"/>
    <w:rsid w:val="002D5426"/>
    <w:rsid w:val="002D5AB4"/>
    <w:rsid w:val="002D691E"/>
    <w:rsid w:val="002D75E6"/>
    <w:rsid w:val="002D7C62"/>
    <w:rsid w:val="002D7CB3"/>
    <w:rsid w:val="002E0938"/>
    <w:rsid w:val="002E1C6D"/>
    <w:rsid w:val="002E2428"/>
    <w:rsid w:val="002E2570"/>
    <w:rsid w:val="002E25AF"/>
    <w:rsid w:val="002E2912"/>
    <w:rsid w:val="002E2E22"/>
    <w:rsid w:val="002E3AA0"/>
    <w:rsid w:val="002E4026"/>
    <w:rsid w:val="002E4919"/>
    <w:rsid w:val="002E599C"/>
    <w:rsid w:val="002E5DFB"/>
    <w:rsid w:val="002E6D3E"/>
    <w:rsid w:val="002F022C"/>
    <w:rsid w:val="002F093A"/>
    <w:rsid w:val="002F0D07"/>
    <w:rsid w:val="002F13B2"/>
    <w:rsid w:val="002F1D31"/>
    <w:rsid w:val="002F1EEB"/>
    <w:rsid w:val="002F23B2"/>
    <w:rsid w:val="002F23BF"/>
    <w:rsid w:val="002F26C7"/>
    <w:rsid w:val="002F29C5"/>
    <w:rsid w:val="002F348E"/>
    <w:rsid w:val="002F3E7B"/>
    <w:rsid w:val="002F450A"/>
    <w:rsid w:val="002F47C0"/>
    <w:rsid w:val="002F485E"/>
    <w:rsid w:val="002F4AFF"/>
    <w:rsid w:val="002F4C75"/>
    <w:rsid w:val="002F624F"/>
    <w:rsid w:val="002F6823"/>
    <w:rsid w:val="002F6845"/>
    <w:rsid w:val="002F7E09"/>
    <w:rsid w:val="002F7F6E"/>
    <w:rsid w:val="003000DF"/>
    <w:rsid w:val="003007A7"/>
    <w:rsid w:val="00300BB3"/>
    <w:rsid w:val="00302A94"/>
    <w:rsid w:val="003035CB"/>
    <w:rsid w:val="003035FD"/>
    <w:rsid w:val="00304AEE"/>
    <w:rsid w:val="00305B93"/>
    <w:rsid w:val="00306F12"/>
    <w:rsid w:val="00307888"/>
    <w:rsid w:val="00307E5A"/>
    <w:rsid w:val="00310121"/>
    <w:rsid w:val="00310853"/>
    <w:rsid w:val="0031196F"/>
    <w:rsid w:val="00311973"/>
    <w:rsid w:val="00311B07"/>
    <w:rsid w:val="003122EB"/>
    <w:rsid w:val="0031275A"/>
    <w:rsid w:val="00312ACC"/>
    <w:rsid w:val="00312D23"/>
    <w:rsid w:val="0031331C"/>
    <w:rsid w:val="003140AE"/>
    <w:rsid w:val="00316C4B"/>
    <w:rsid w:val="0032046A"/>
    <w:rsid w:val="00320682"/>
    <w:rsid w:val="00320B7C"/>
    <w:rsid w:val="00321CC7"/>
    <w:rsid w:val="00321D49"/>
    <w:rsid w:val="00323448"/>
    <w:rsid w:val="00323B73"/>
    <w:rsid w:val="00323D49"/>
    <w:rsid w:val="00324BD9"/>
    <w:rsid w:val="00325B2D"/>
    <w:rsid w:val="003270FF"/>
    <w:rsid w:val="00330499"/>
    <w:rsid w:val="0033167F"/>
    <w:rsid w:val="00332A17"/>
    <w:rsid w:val="00332F64"/>
    <w:rsid w:val="00332F8C"/>
    <w:rsid w:val="0033378E"/>
    <w:rsid w:val="003338F2"/>
    <w:rsid w:val="00334F78"/>
    <w:rsid w:val="003351B4"/>
    <w:rsid w:val="00335600"/>
    <w:rsid w:val="00335DB1"/>
    <w:rsid w:val="003368EF"/>
    <w:rsid w:val="00336CA2"/>
    <w:rsid w:val="00337664"/>
    <w:rsid w:val="00337937"/>
    <w:rsid w:val="00340411"/>
    <w:rsid w:val="00340C42"/>
    <w:rsid w:val="00340D04"/>
    <w:rsid w:val="00340D8B"/>
    <w:rsid w:val="00340DF4"/>
    <w:rsid w:val="00341EEC"/>
    <w:rsid w:val="003421BF"/>
    <w:rsid w:val="003423DB"/>
    <w:rsid w:val="00342592"/>
    <w:rsid w:val="00342612"/>
    <w:rsid w:val="00342727"/>
    <w:rsid w:val="00342741"/>
    <w:rsid w:val="00342AD8"/>
    <w:rsid w:val="00342C92"/>
    <w:rsid w:val="00342FD6"/>
    <w:rsid w:val="003437A2"/>
    <w:rsid w:val="0034511F"/>
    <w:rsid w:val="0034547D"/>
    <w:rsid w:val="003501F5"/>
    <w:rsid w:val="003506C3"/>
    <w:rsid w:val="00350E53"/>
    <w:rsid w:val="0035327A"/>
    <w:rsid w:val="0035390B"/>
    <w:rsid w:val="00353FC1"/>
    <w:rsid w:val="00354559"/>
    <w:rsid w:val="00355535"/>
    <w:rsid w:val="0035579D"/>
    <w:rsid w:val="00355B59"/>
    <w:rsid w:val="0035616E"/>
    <w:rsid w:val="003566BF"/>
    <w:rsid w:val="00356905"/>
    <w:rsid w:val="003576C4"/>
    <w:rsid w:val="003603F3"/>
    <w:rsid w:val="003604A2"/>
    <w:rsid w:val="0036135E"/>
    <w:rsid w:val="00361599"/>
    <w:rsid w:val="0036329A"/>
    <w:rsid w:val="00363F82"/>
    <w:rsid w:val="003646D6"/>
    <w:rsid w:val="0036504F"/>
    <w:rsid w:val="003657F8"/>
    <w:rsid w:val="00365AC1"/>
    <w:rsid w:val="00366366"/>
    <w:rsid w:val="00366AAD"/>
    <w:rsid w:val="003674F4"/>
    <w:rsid w:val="00367571"/>
    <w:rsid w:val="003700DB"/>
    <w:rsid w:val="00370257"/>
    <w:rsid w:val="0037029D"/>
    <w:rsid w:val="00370757"/>
    <w:rsid w:val="003711A8"/>
    <w:rsid w:val="00371B82"/>
    <w:rsid w:val="0037295A"/>
    <w:rsid w:val="00373280"/>
    <w:rsid w:val="0037340A"/>
    <w:rsid w:val="00373A35"/>
    <w:rsid w:val="00373F5E"/>
    <w:rsid w:val="00375ECE"/>
    <w:rsid w:val="0037632E"/>
    <w:rsid w:val="00376E46"/>
    <w:rsid w:val="00376F4F"/>
    <w:rsid w:val="003772E8"/>
    <w:rsid w:val="00377456"/>
    <w:rsid w:val="00377523"/>
    <w:rsid w:val="00377635"/>
    <w:rsid w:val="00377BF6"/>
    <w:rsid w:val="003807EC"/>
    <w:rsid w:val="00382282"/>
    <w:rsid w:val="00383AFD"/>
    <w:rsid w:val="00383EE4"/>
    <w:rsid w:val="00384809"/>
    <w:rsid w:val="00385191"/>
    <w:rsid w:val="00386657"/>
    <w:rsid w:val="00386D8F"/>
    <w:rsid w:val="00387784"/>
    <w:rsid w:val="003906BB"/>
    <w:rsid w:val="00390B47"/>
    <w:rsid w:val="00391ABD"/>
    <w:rsid w:val="00391CDD"/>
    <w:rsid w:val="00392D41"/>
    <w:rsid w:val="00393AA2"/>
    <w:rsid w:val="00394ACF"/>
    <w:rsid w:val="003951C4"/>
    <w:rsid w:val="0039600A"/>
    <w:rsid w:val="00397658"/>
    <w:rsid w:val="00397A24"/>
    <w:rsid w:val="003A004C"/>
    <w:rsid w:val="003A1C51"/>
    <w:rsid w:val="003A25E5"/>
    <w:rsid w:val="003A3844"/>
    <w:rsid w:val="003A4C12"/>
    <w:rsid w:val="003A5055"/>
    <w:rsid w:val="003A5166"/>
    <w:rsid w:val="003A5410"/>
    <w:rsid w:val="003A5C69"/>
    <w:rsid w:val="003A624E"/>
    <w:rsid w:val="003A644D"/>
    <w:rsid w:val="003A6712"/>
    <w:rsid w:val="003A7294"/>
    <w:rsid w:val="003A7354"/>
    <w:rsid w:val="003A7D9C"/>
    <w:rsid w:val="003A7F8E"/>
    <w:rsid w:val="003B07D1"/>
    <w:rsid w:val="003B1EBB"/>
    <w:rsid w:val="003B1F56"/>
    <w:rsid w:val="003B3DAB"/>
    <w:rsid w:val="003B52AB"/>
    <w:rsid w:val="003B541E"/>
    <w:rsid w:val="003B66C9"/>
    <w:rsid w:val="003B6707"/>
    <w:rsid w:val="003B7439"/>
    <w:rsid w:val="003B787F"/>
    <w:rsid w:val="003C01FF"/>
    <w:rsid w:val="003C14E1"/>
    <w:rsid w:val="003C2756"/>
    <w:rsid w:val="003C379E"/>
    <w:rsid w:val="003C4CFC"/>
    <w:rsid w:val="003C58B5"/>
    <w:rsid w:val="003C590A"/>
    <w:rsid w:val="003C5BD9"/>
    <w:rsid w:val="003C6D08"/>
    <w:rsid w:val="003C7108"/>
    <w:rsid w:val="003D03CE"/>
    <w:rsid w:val="003D0636"/>
    <w:rsid w:val="003D0E03"/>
    <w:rsid w:val="003D1678"/>
    <w:rsid w:val="003D2777"/>
    <w:rsid w:val="003D287D"/>
    <w:rsid w:val="003D2FD5"/>
    <w:rsid w:val="003D33D9"/>
    <w:rsid w:val="003D387D"/>
    <w:rsid w:val="003D3884"/>
    <w:rsid w:val="003D3F65"/>
    <w:rsid w:val="003D5A50"/>
    <w:rsid w:val="003D639E"/>
    <w:rsid w:val="003E0012"/>
    <w:rsid w:val="003E09F4"/>
    <w:rsid w:val="003E0A5A"/>
    <w:rsid w:val="003E1162"/>
    <w:rsid w:val="003E1307"/>
    <w:rsid w:val="003E1B58"/>
    <w:rsid w:val="003E1DB6"/>
    <w:rsid w:val="003E2270"/>
    <w:rsid w:val="003E2A99"/>
    <w:rsid w:val="003E2DF4"/>
    <w:rsid w:val="003E3FB8"/>
    <w:rsid w:val="003E436D"/>
    <w:rsid w:val="003E440D"/>
    <w:rsid w:val="003E517C"/>
    <w:rsid w:val="003E555A"/>
    <w:rsid w:val="003E56E1"/>
    <w:rsid w:val="003E73E8"/>
    <w:rsid w:val="003E7DC9"/>
    <w:rsid w:val="003F01F1"/>
    <w:rsid w:val="003F0411"/>
    <w:rsid w:val="003F07F8"/>
    <w:rsid w:val="003F0B25"/>
    <w:rsid w:val="003F1528"/>
    <w:rsid w:val="003F1971"/>
    <w:rsid w:val="003F2899"/>
    <w:rsid w:val="003F3DCC"/>
    <w:rsid w:val="003F525C"/>
    <w:rsid w:val="003F65A2"/>
    <w:rsid w:val="003F6802"/>
    <w:rsid w:val="003F7B41"/>
    <w:rsid w:val="0040053C"/>
    <w:rsid w:val="00400F95"/>
    <w:rsid w:val="0040109D"/>
    <w:rsid w:val="0040182C"/>
    <w:rsid w:val="00402113"/>
    <w:rsid w:val="004021D2"/>
    <w:rsid w:val="00404BF8"/>
    <w:rsid w:val="00404DC0"/>
    <w:rsid w:val="0040610B"/>
    <w:rsid w:val="004106CC"/>
    <w:rsid w:val="0041088C"/>
    <w:rsid w:val="00410F0E"/>
    <w:rsid w:val="00411A9E"/>
    <w:rsid w:val="00411B08"/>
    <w:rsid w:val="00412AB6"/>
    <w:rsid w:val="00413862"/>
    <w:rsid w:val="00413A1E"/>
    <w:rsid w:val="00414A16"/>
    <w:rsid w:val="00414F86"/>
    <w:rsid w:val="0041509D"/>
    <w:rsid w:val="004150EF"/>
    <w:rsid w:val="00415117"/>
    <w:rsid w:val="004162ED"/>
    <w:rsid w:val="00416B7C"/>
    <w:rsid w:val="00417E87"/>
    <w:rsid w:val="00420B51"/>
    <w:rsid w:val="004229C8"/>
    <w:rsid w:val="0042319A"/>
    <w:rsid w:val="00423A29"/>
    <w:rsid w:val="00423E40"/>
    <w:rsid w:val="004240C7"/>
    <w:rsid w:val="00424243"/>
    <w:rsid w:val="00424DB1"/>
    <w:rsid w:val="00425157"/>
    <w:rsid w:val="004256D1"/>
    <w:rsid w:val="00425816"/>
    <w:rsid w:val="00425FED"/>
    <w:rsid w:val="00426D55"/>
    <w:rsid w:val="00426E48"/>
    <w:rsid w:val="004271BC"/>
    <w:rsid w:val="00427512"/>
    <w:rsid w:val="0043067B"/>
    <w:rsid w:val="00431356"/>
    <w:rsid w:val="00433055"/>
    <w:rsid w:val="00433638"/>
    <w:rsid w:val="00433F18"/>
    <w:rsid w:val="00434C6C"/>
    <w:rsid w:val="00435116"/>
    <w:rsid w:val="00435172"/>
    <w:rsid w:val="0043683C"/>
    <w:rsid w:val="00436D10"/>
    <w:rsid w:val="00437C42"/>
    <w:rsid w:val="00440A43"/>
    <w:rsid w:val="00440A5F"/>
    <w:rsid w:val="00440C95"/>
    <w:rsid w:val="00441F1D"/>
    <w:rsid w:val="00442F96"/>
    <w:rsid w:val="00443DBD"/>
    <w:rsid w:val="00444307"/>
    <w:rsid w:val="004448A5"/>
    <w:rsid w:val="004449E7"/>
    <w:rsid w:val="00444F7A"/>
    <w:rsid w:val="004462BC"/>
    <w:rsid w:val="00446CE6"/>
    <w:rsid w:val="004471C2"/>
    <w:rsid w:val="00447901"/>
    <w:rsid w:val="004506EE"/>
    <w:rsid w:val="00451DF6"/>
    <w:rsid w:val="00452290"/>
    <w:rsid w:val="00452DDA"/>
    <w:rsid w:val="00453469"/>
    <w:rsid w:val="00453ACB"/>
    <w:rsid w:val="00453AFB"/>
    <w:rsid w:val="00454BDA"/>
    <w:rsid w:val="00454D2C"/>
    <w:rsid w:val="00454F1A"/>
    <w:rsid w:val="00455067"/>
    <w:rsid w:val="00455ACA"/>
    <w:rsid w:val="004561F6"/>
    <w:rsid w:val="004579EB"/>
    <w:rsid w:val="00457A3D"/>
    <w:rsid w:val="00460198"/>
    <w:rsid w:val="0046069D"/>
    <w:rsid w:val="0046100C"/>
    <w:rsid w:val="004629CB"/>
    <w:rsid w:val="004635E4"/>
    <w:rsid w:val="00463CC0"/>
    <w:rsid w:val="00463F99"/>
    <w:rsid w:val="004640EB"/>
    <w:rsid w:val="00464FC1"/>
    <w:rsid w:val="00465BC8"/>
    <w:rsid w:val="00465EFD"/>
    <w:rsid w:val="00466BF3"/>
    <w:rsid w:val="00467B16"/>
    <w:rsid w:val="00470AD5"/>
    <w:rsid w:val="00470D44"/>
    <w:rsid w:val="004710B2"/>
    <w:rsid w:val="0047162F"/>
    <w:rsid w:val="00471741"/>
    <w:rsid w:val="004733AA"/>
    <w:rsid w:val="0047345E"/>
    <w:rsid w:val="004747D2"/>
    <w:rsid w:val="00474C2B"/>
    <w:rsid w:val="00475AEE"/>
    <w:rsid w:val="00475CF7"/>
    <w:rsid w:val="004816AB"/>
    <w:rsid w:val="00481B9A"/>
    <w:rsid w:val="00482CC1"/>
    <w:rsid w:val="00482E84"/>
    <w:rsid w:val="00482E96"/>
    <w:rsid w:val="0048340C"/>
    <w:rsid w:val="004839EC"/>
    <w:rsid w:val="00483F81"/>
    <w:rsid w:val="00484F2B"/>
    <w:rsid w:val="004850ED"/>
    <w:rsid w:val="004853AF"/>
    <w:rsid w:val="00485B67"/>
    <w:rsid w:val="00487A18"/>
    <w:rsid w:val="004900BE"/>
    <w:rsid w:val="004905F4"/>
    <w:rsid w:val="004911DC"/>
    <w:rsid w:val="004925B0"/>
    <w:rsid w:val="00492F57"/>
    <w:rsid w:val="004933CC"/>
    <w:rsid w:val="0049473D"/>
    <w:rsid w:val="00494BFB"/>
    <w:rsid w:val="00494DCB"/>
    <w:rsid w:val="00494ED9"/>
    <w:rsid w:val="0049518B"/>
    <w:rsid w:val="004965F8"/>
    <w:rsid w:val="0049664C"/>
    <w:rsid w:val="004966FE"/>
    <w:rsid w:val="00497B1C"/>
    <w:rsid w:val="004A0A2C"/>
    <w:rsid w:val="004A1974"/>
    <w:rsid w:val="004A1E62"/>
    <w:rsid w:val="004A2537"/>
    <w:rsid w:val="004A28CB"/>
    <w:rsid w:val="004A3816"/>
    <w:rsid w:val="004A3E8A"/>
    <w:rsid w:val="004A4B7B"/>
    <w:rsid w:val="004A5BD3"/>
    <w:rsid w:val="004A5C75"/>
    <w:rsid w:val="004A6969"/>
    <w:rsid w:val="004A6F1C"/>
    <w:rsid w:val="004A7218"/>
    <w:rsid w:val="004A7669"/>
    <w:rsid w:val="004A77FC"/>
    <w:rsid w:val="004A7831"/>
    <w:rsid w:val="004A7A57"/>
    <w:rsid w:val="004A7D33"/>
    <w:rsid w:val="004B0734"/>
    <w:rsid w:val="004B1538"/>
    <w:rsid w:val="004B1B96"/>
    <w:rsid w:val="004B269B"/>
    <w:rsid w:val="004B4390"/>
    <w:rsid w:val="004B44CB"/>
    <w:rsid w:val="004B4554"/>
    <w:rsid w:val="004B4681"/>
    <w:rsid w:val="004B4A24"/>
    <w:rsid w:val="004B5D7F"/>
    <w:rsid w:val="004B642D"/>
    <w:rsid w:val="004B649B"/>
    <w:rsid w:val="004B73AA"/>
    <w:rsid w:val="004C0858"/>
    <w:rsid w:val="004C1AB1"/>
    <w:rsid w:val="004C21CA"/>
    <w:rsid w:val="004C282F"/>
    <w:rsid w:val="004C38DB"/>
    <w:rsid w:val="004C3917"/>
    <w:rsid w:val="004C464D"/>
    <w:rsid w:val="004C4BA4"/>
    <w:rsid w:val="004C5DF2"/>
    <w:rsid w:val="004C600F"/>
    <w:rsid w:val="004C6569"/>
    <w:rsid w:val="004C6976"/>
    <w:rsid w:val="004D0A25"/>
    <w:rsid w:val="004D2411"/>
    <w:rsid w:val="004D24B5"/>
    <w:rsid w:val="004D2C71"/>
    <w:rsid w:val="004D311C"/>
    <w:rsid w:val="004D39F7"/>
    <w:rsid w:val="004D4925"/>
    <w:rsid w:val="004D5311"/>
    <w:rsid w:val="004D5AE3"/>
    <w:rsid w:val="004D6266"/>
    <w:rsid w:val="004D6CF0"/>
    <w:rsid w:val="004D747C"/>
    <w:rsid w:val="004D7ECC"/>
    <w:rsid w:val="004E14E9"/>
    <w:rsid w:val="004E2A7B"/>
    <w:rsid w:val="004E2EF5"/>
    <w:rsid w:val="004E3E0B"/>
    <w:rsid w:val="004E4030"/>
    <w:rsid w:val="004E4448"/>
    <w:rsid w:val="004E4AB2"/>
    <w:rsid w:val="004E5071"/>
    <w:rsid w:val="004E52C6"/>
    <w:rsid w:val="004E5660"/>
    <w:rsid w:val="004E5B5D"/>
    <w:rsid w:val="004E5BBC"/>
    <w:rsid w:val="004E5CFC"/>
    <w:rsid w:val="004E5F0E"/>
    <w:rsid w:val="004E60AD"/>
    <w:rsid w:val="004E6470"/>
    <w:rsid w:val="004E653B"/>
    <w:rsid w:val="004F1728"/>
    <w:rsid w:val="004F1FDE"/>
    <w:rsid w:val="004F2A5B"/>
    <w:rsid w:val="004F2CDA"/>
    <w:rsid w:val="004F2D15"/>
    <w:rsid w:val="004F2E70"/>
    <w:rsid w:val="004F2F98"/>
    <w:rsid w:val="004F4BD3"/>
    <w:rsid w:val="004F4BD6"/>
    <w:rsid w:val="004F5849"/>
    <w:rsid w:val="004F5CB3"/>
    <w:rsid w:val="004F6880"/>
    <w:rsid w:val="004F767E"/>
    <w:rsid w:val="00500C28"/>
    <w:rsid w:val="00501895"/>
    <w:rsid w:val="00502491"/>
    <w:rsid w:val="00503519"/>
    <w:rsid w:val="00503B8C"/>
    <w:rsid w:val="005051AE"/>
    <w:rsid w:val="00505F58"/>
    <w:rsid w:val="00506320"/>
    <w:rsid w:val="00506517"/>
    <w:rsid w:val="00510D52"/>
    <w:rsid w:val="00512A9F"/>
    <w:rsid w:val="00512F2D"/>
    <w:rsid w:val="005140D7"/>
    <w:rsid w:val="005151E4"/>
    <w:rsid w:val="00515457"/>
    <w:rsid w:val="00515707"/>
    <w:rsid w:val="00515AAC"/>
    <w:rsid w:val="00515E5E"/>
    <w:rsid w:val="00516046"/>
    <w:rsid w:val="0051662E"/>
    <w:rsid w:val="00516AB7"/>
    <w:rsid w:val="00516BAF"/>
    <w:rsid w:val="00516C81"/>
    <w:rsid w:val="00517565"/>
    <w:rsid w:val="00520140"/>
    <w:rsid w:val="00520A63"/>
    <w:rsid w:val="00520B79"/>
    <w:rsid w:val="00520F25"/>
    <w:rsid w:val="0052202A"/>
    <w:rsid w:val="0052233F"/>
    <w:rsid w:val="005225C7"/>
    <w:rsid w:val="00523089"/>
    <w:rsid w:val="00523B54"/>
    <w:rsid w:val="00524C5F"/>
    <w:rsid w:val="00525486"/>
    <w:rsid w:val="00526BA3"/>
    <w:rsid w:val="00527C8A"/>
    <w:rsid w:val="0053051D"/>
    <w:rsid w:val="00530708"/>
    <w:rsid w:val="005308DB"/>
    <w:rsid w:val="00531181"/>
    <w:rsid w:val="005326E7"/>
    <w:rsid w:val="00532761"/>
    <w:rsid w:val="005327D9"/>
    <w:rsid w:val="00532C2B"/>
    <w:rsid w:val="00533AB5"/>
    <w:rsid w:val="00534A48"/>
    <w:rsid w:val="00535A1D"/>
    <w:rsid w:val="0053640B"/>
    <w:rsid w:val="005368ED"/>
    <w:rsid w:val="00536ABC"/>
    <w:rsid w:val="00536EC6"/>
    <w:rsid w:val="0053758E"/>
    <w:rsid w:val="005375C0"/>
    <w:rsid w:val="00537CC9"/>
    <w:rsid w:val="0054067A"/>
    <w:rsid w:val="00540B48"/>
    <w:rsid w:val="0054183A"/>
    <w:rsid w:val="005418EA"/>
    <w:rsid w:val="005427BE"/>
    <w:rsid w:val="00542B86"/>
    <w:rsid w:val="00542E30"/>
    <w:rsid w:val="005432C1"/>
    <w:rsid w:val="00543F07"/>
    <w:rsid w:val="00544B57"/>
    <w:rsid w:val="00544C53"/>
    <w:rsid w:val="005462F3"/>
    <w:rsid w:val="00546B68"/>
    <w:rsid w:val="005471AE"/>
    <w:rsid w:val="005474D3"/>
    <w:rsid w:val="00547837"/>
    <w:rsid w:val="00547933"/>
    <w:rsid w:val="005510C0"/>
    <w:rsid w:val="00551134"/>
    <w:rsid w:val="00552451"/>
    <w:rsid w:val="005527CD"/>
    <w:rsid w:val="00553377"/>
    <w:rsid w:val="00554C0B"/>
    <w:rsid w:val="005551A8"/>
    <w:rsid w:val="005553EF"/>
    <w:rsid w:val="00555CEF"/>
    <w:rsid w:val="005568F1"/>
    <w:rsid w:val="00557759"/>
    <w:rsid w:val="00560374"/>
    <w:rsid w:val="00560376"/>
    <w:rsid w:val="00560B43"/>
    <w:rsid w:val="00560BD8"/>
    <w:rsid w:val="005614FB"/>
    <w:rsid w:val="00561F08"/>
    <w:rsid w:val="005621E5"/>
    <w:rsid w:val="00562AB0"/>
    <w:rsid w:val="00563674"/>
    <w:rsid w:val="005648EB"/>
    <w:rsid w:val="00564982"/>
    <w:rsid w:val="00564F11"/>
    <w:rsid w:val="0056575B"/>
    <w:rsid w:val="005657EE"/>
    <w:rsid w:val="005665D7"/>
    <w:rsid w:val="0056683B"/>
    <w:rsid w:val="005676F3"/>
    <w:rsid w:val="005703F4"/>
    <w:rsid w:val="0057124C"/>
    <w:rsid w:val="00573065"/>
    <w:rsid w:val="005736CC"/>
    <w:rsid w:val="0057408A"/>
    <w:rsid w:val="00574299"/>
    <w:rsid w:val="005742C1"/>
    <w:rsid w:val="00574E25"/>
    <w:rsid w:val="00575AD1"/>
    <w:rsid w:val="00576E70"/>
    <w:rsid w:val="0057709D"/>
    <w:rsid w:val="00577278"/>
    <w:rsid w:val="00577422"/>
    <w:rsid w:val="005777C6"/>
    <w:rsid w:val="00577D0A"/>
    <w:rsid w:val="00577E52"/>
    <w:rsid w:val="00580261"/>
    <w:rsid w:val="005808F7"/>
    <w:rsid w:val="00580E31"/>
    <w:rsid w:val="005820AD"/>
    <w:rsid w:val="005820C4"/>
    <w:rsid w:val="005828B3"/>
    <w:rsid w:val="00582F6C"/>
    <w:rsid w:val="005830E2"/>
    <w:rsid w:val="005832CE"/>
    <w:rsid w:val="00583428"/>
    <w:rsid w:val="00583B86"/>
    <w:rsid w:val="00584472"/>
    <w:rsid w:val="00584629"/>
    <w:rsid w:val="005850EA"/>
    <w:rsid w:val="005865B9"/>
    <w:rsid w:val="00586F96"/>
    <w:rsid w:val="00587725"/>
    <w:rsid w:val="005900DB"/>
    <w:rsid w:val="005908E7"/>
    <w:rsid w:val="005912F7"/>
    <w:rsid w:val="005916C6"/>
    <w:rsid w:val="00592306"/>
    <w:rsid w:val="00592BE6"/>
    <w:rsid w:val="005933AB"/>
    <w:rsid w:val="00594019"/>
    <w:rsid w:val="0059512A"/>
    <w:rsid w:val="005958FD"/>
    <w:rsid w:val="00596532"/>
    <w:rsid w:val="005A0190"/>
    <w:rsid w:val="005A0618"/>
    <w:rsid w:val="005A08BC"/>
    <w:rsid w:val="005A09DE"/>
    <w:rsid w:val="005A0BDD"/>
    <w:rsid w:val="005A0F55"/>
    <w:rsid w:val="005A0F7C"/>
    <w:rsid w:val="005A1909"/>
    <w:rsid w:val="005A1D48"/>
    <w:rsid w:val="005A2998"/>
    <w:rsid w:val="005A2DB4"/>
    <w:rsid w:val="005A3333"/>
    <w:rsid w:val="005A373D"/>
    <w:rsid w:val="005A56C3"/>
    <w:rsid w:val="005A5FC5"/>
    <w:rsid w:val="005A702E"/>
    <w:rsid w:val="005A7FC2"/>
    <w:rsid w:val="005B0178"/>
    <w:rsid w:val="005B02FB"/>
    <w:rsid w:val="005B06E5"/>
    <w:rsid w:val="005B0C00"/>
    <w:rsid w:val="005B10A3"/>
    <w:rsid w:val="005B1504"/>
    <w:rsid w:val="005B1E5A"/>
    <w:rsid w:val="005B2AA4"/>
    <w:rsid w:val="005B2EAD"/>
    <w:rsid w:val="005B3591"/>
    <w:rsid w:val="005B3B96"/>
    <w:rsid w:val="005B3F41"/>
    <w:rsid w:val="005B3FC7"/>
    <w:rsid w:val="005B4A53"/>
    <w:rsid w:val="005B4E01"/>
    <w:rsid w:val="005B55CD"/>
    <w:rsid w:val="005B66C0"/>
    <w:rsid w:val="005B7BB7"/>
    <w:rsid w:val="005C0039"/>
    <w:rsid w:val="005C007D"/>
    <w:rsid w:val="005C2931"/>
    <w:rsid w:val="005C2A60"/>
    <w:rsid w:val="005C2C8F"/>
    <w:rsid w:val="005C2DB7"/>
    <w:rsid w:val="005C4482"/>
    <w:rsid w:val="005C49B8"/>
    <w:rsid w:val="005C4E14"/>
    <w:rsid w:val="005C5773"/>
    <w:rsid w:val="005C580B"/>
    <w:rsid w:val="005C6813"/>
    <w:rsid w:val="005D16A7"/>
    <w:rsid w:val="005D1B2C"/>
    <w:rsid w:val="005D2220"/>
    <w:rsid w:val="005D257B"/>
    <w:rsid w:val="005D2EFE"/>
    <w:rsid w:val="005D3137"/>
    <w:rsid w:val="005D31B7"/>
    <w:rsid w:val="005D4094"/>
    <w:rsid w:val="005D48C5"/>
    <w:rsid w:val="005D48ED"/>
    <w:rsid w:val="005D582A"/>
    <w:rsid w:val="005D66AF"/>
    <w:rsid w:val="005D6C39"/>
    <w:rsid w:val="005D74E4"/>
    <w:rsid w:val="005D7589"/>
    <w:rsid w:val="005D7B0D"/>
    <w:rsid w:val="005E03BE"/>
    <w:rsid w:val="005E1C16"/>
    <w:rsid w:val="005E1D38"/>
    <w:rsid w:val="005E2E8C"/>
    <w:rsid w:val="005E32DD"/>
    <w:rsid w:val="005E37B8"/>
    <w:rsid w:val="005E3CCE"/>
    <w:rsid w:val="005E3F99"/>
    <w:rsid w:val="005E4252"/>
    <w:rsid w:val="005E4CBB"/>
    <w:rsid w:val="005E4F6E"/>
    <w:rsid w:val="005E5A6E"/>
    <w:rsid w:val="005E64A3"/>
    <w:rsid w:val="005E68F7"/>
    <w:rsid w:val="005E6CC8"/>
    <w:rsid w:val="005E7035"/>
    <w:rsid w:val="005F0688"/>
    <w:rsid w:val="005F24B2"/>
    <w:rsid w:val="005F2922"/>
    <w:rsid w:val="005F399E"/>
    <w:rsid w:val="005F3BF7"/>
    <w:rsid w:val="005F40CA"/>
    <w:rsid w:val="005F4363"/>
    <w:rsid w:val="005F4893"/>
    <w:rsid w:val="005F63A2"/>
    <w:rsid w:val="005F681F"/>
    <w:rsid w:val="005F71C8"/>
    <w:rsid w:val="00600043"/>
    <w:rsid w:val="00600379"/>
    <w:rsid w:val="00600400"/>
    <w:rsid w:val="0060091C"/>
    <w:rsid w:val="00600C21"/>
    <w:rsid w:val="006016DD"/>
    <w:rsid w:val="006017D7"/>
    <w:rsid w:val="00601DC6"/>
    <w:rsid w:val="006020EA"/>
    <w:rsid w:val="00603248"/>
    <w:rsid w:val="0060457D"/>
    <w:rsid w:val="00604663"/>
    <w:rsid w:val="006053AA"/>
    <w:rsid w:val="0060564C"/>
    <w:rsid w:val="00606629"/>
    <w:rsid w:val="00606A91"/>
    <w:rsid w:val="0060721B"/>
    <w:rsid w:val="00607364"/>
    <w:rsid w:val="00610B52"/>
    <w:rsid w:val="00610BB9"/>
    <w:rsid w:val="0061101A"/>
    <w:rsid w:val="00611135"/>
    <w:rsid w:val="00611AA5"/>
    <w:rsid w:val="006120D9"/>
    <w:rsid w:val="006141B3"/>
    <w:rsid w:val="0061456C"/>
    <w:rsid w:val="00614DF0"/>
    <w:rsid w:val="006152CE"/>
    <w:rsid w:val="00615FA8"/>
    <w:rsid w:val="00616B4F"/>
    <w:rsid w:val="00617338"/>
    <w:rsid w:val="00617924"/>
    <w:rsid w:val="00617958"/>
    <w:rsid w:val="00617ED2"/>
    <w:rsid w:val="006203C0"/>
    <w:rsid w:val="00620D5C"/>
    <w:rsid w:val="00621480"/>
    <w:rsid w:val="00621C22"/>
    <w:rsid w:val="00621ED8"/>
    <w:rsid w:val="00622439"/>
    <w:rsid w:val="00622F41"/>
    <w:rsid w:val="00623DF6"/>
    <w:rsid w:val="006256BE"/>
    <w:rsid w:val="006259F8"/>
    <w:rsid w:val="0062655E"/>
    <w:rsid w:val="006267BC"/>
    <w:rsid w:val="006268D2"/>
    <w:rsid w:val="006268EB"/>
    <w:rsid w:val="00626C8B"/>
    <w:rsid w:val="00626DC3"/>
    <w:rsid w:val="00627521"/>
    <w:rsid w:val="006275C2"/>
    <w:rsid w:val="00630146"/>
    <w:rsid w:val="006302F3"/>
    <w:rsid w:val="00630466"/>
    <w:rsid w:val="00630821"/>
    <w:rsid w:val="00630D7D"/>
    <w:rsid w:val="006313CE"/>
    <w:rsid w:val="00631D4C"/>
    <w:rsid w:val="00632128"/>
    <w:rsid w:val="00632E01"/>
    <w:rsid w:val="0063349E"/>
    <w:rsid w:val="006346DF"/>
    <w:rsid w:val="006358AD"/>
    <w:rsid w:val="00635B98"/>
    <w:rsid w:val="00635DDB"/>
    <w:rsid w:val="00636E40"/>
    <w:rsid w:val="0063714B"/>
    <w:rsid w:val="0063735D"/>
    <w:rsid w:val="006374A6"/>
    <w:rsid w:val="006408F9"/>
    <w:rsid w:val="00640B76"/>
    <w:rsid w:val="00640FE0"/>
    <w:rsid w:val="00641376"/>
    <w:rsid w:val="006418FC"/>
    <w:rsid w:val="0064273E"/>
    <w:rsid w:val="00644530"/>
    <w:rsid w:val="00646108"/>
    <w:rsid w:val="00646E85"/>
    <w:rsid w:val="00647174"/>
    <w:rsid w:val="00647273"/>
    <w:rsid w:val="00647E56"/>
    <w:rsid w:val="00650D0F"/>
    <w:rsid w:val="00650D40"/>
    <w:rsid w:val="006516D4"/>
    <w:rsid w:val="00651CB3"/>
    <w:rsid w:val="00651D03"/>
    <w:rsid w:val="00651E39"/>
    <w:rsid w:val="0065223E"/>
    <w:rsid w:val="00652AC3"/>
    <w:rsid w:val="00652E37"/>
    <w:rsid w:val="006533E6"/>
    <w:rsid w:val="00653EDC"/>
    <w:rsid w:val="006558E8"/>
    <w:rsid w:val="00655B88"/>
    <w:rsid w:val="006572A0"/>
    <w:rsid w:val="0065796A"/>
    <w:rsid w:val="00657CF2"/>
    <w:rsid w:val="006601C7"/>
    <w:rsid w:val="0066025E"/>
    <w:rsid w:val="00660E80"/>
    <w:rsid w:val="00661EAA"/>
    <w:rsid w:val="00662BB8"/>
    <w:rsid w:val="00662EEF"/>
    <w:rsid w:val="00664150"/>
    <w:rsid w:val="0066465A"/>
    <w:rsid w:val="00664766"/>
    <w:rsid w:val="00665178"/>
    <w:rsid w:val="006678CB"/>
    <w:rsid w:val="0067063F"/>
    <w:rsid w:val="006719BE"/>
    <w:rsid w:val="00671CEE"/>
    <w:rsid w:val="00671E7A"/>
    <w:rsid w:val="00671EC3"/>
    <w:rsid w:val="00673723"/>
    <w:rsid w:val="0067431F"/>
    <w:rsid w:val="006745EC"/>
    <w:rsid w:val="006748FB"/>
    <w:rsid w:val="00675094"/>
    <w:rsid w:val="00676EFE"/>
    <w:rsid w:val="006776FA"/>
    <w:rsid w:val="00677E7C"/>
    <w:rsid w:val="006800E6"/>
    <w:rsid w:val="006801FA"/>
    <w:rsid w:val="00681A64"/>
    <w:rsid w:val="00681D1A"/>
    <w:rsid w:val="00682A1B"/>
    <w:rsid w:val="00683AB7"/>
    <w:rsid w:val="00683F24"/>
    <w:rsid w:val="006841A2"/>
    <w:rsid w:val="006858D3"/>
    <w:rsid w:val="006867B2"/>
    <w:rsid w:val="00687686"/>
    <w:rsid w:val="00687949"/>
    <w:rsid w:val="00690330"/>
    <w:rsid w:val="006913E0"/>
    <w:rsid w:val="0069164B"/>
    <w:rsid w:val="00691718"/>
    <w:rsid w:val="00691FC3"/>
    <w:rsid w:val="00692031"/>
    <w:rsid w:val="00692671"/>
    <w:rsid w:val="00693CA5"/>
    <w:rsid w:val="00693FC1"/>
    <w:rsid w:val="00694313"/>
    <w:rsid w:val="0069439B"/>
    <w:rsid w:val="00694C48"/>
    <w:rsid w:val="00696A87"/>
    <w:rsid w:val="00696E73"/>
    <w:rsid w:val="006A05F7"/>
    <w:rsid w:val="006A08D5"/>
    <w:rsid w:val="006A0AAB"/>
    <w:rsid w:val="006A0C2C"/>
    <w:rsid w:val="006A19C5"/>
    <w:rsid w:val="006A1E86"/>
    <w:rsid w:val="006A20DE"/>
    <w:rsid w:val="006A2A4C"/>
    <w:rsid w:val="006A3924"/>
    <w:rsid w:val="006A433D"/>
    <w:rsid w:val="006A4EF2"/>
    <w:rsid w:val="006A70C8"/>
    <w:rsid w:val="006A71EB"/>
    <w:rsid w:val="006A75CD"/>
    <w:rsid w:val="006A79E7"/>
    <w:rsid w:val="006A7C4B"/>
    <w:rsid w:val="006A7E5B"/>
    <w:rsid w:val="006B09B3"/>
    <w:rsid w:val="006B1EED"/>
    <w:rsid w:val="006B35F1"/>
    <w:rsid w:val="006B41E2"/>
    <w:rsid w:val="006B4357"/>
    <w:rsid w:val="006B5B98"/>
    <w:rsid w:val="006B5D2C"/>
    <w:rsid w:val="006B5E04"/>
    <w:rsid w:val="006B658D"/>
    <w:rsid w:val="006B72A2"/>
    <w:rsid w:val="006C0640"/>
    <w:rsid w:val="006C0655"/>
    <w:rsid w:val="006C1F83"/>
    <w:rsid w:val="006C27A8"/>
    <w:rsid w:val="006C2B63"/>
    <w:rsid w:val="006C32E8"/>
    <w:rsid w:val="006C32F9"/>
    <w:rsid w:val="006C37D9"/>
    <w:rsid w:val="006C3DA5"/>
    <w:rsid w:val="006C4AE0"/>
    <w:rsid w:val="006C4B60"/>
    <w:rsid w:val="006C4E83"/>
    <w:rsid w:val="006C508D"/>
    <w:rsid w:val="006C58EA"/>
    <w:rsid w:val="006C613F"/>
    <w:rsid w:val="006C6984"/>
    <w:rsid w:val="006C6A49"/>
    <w:rsid w:val="006D3510"/>
    <w:rsid w:val="006D3593"/>
    <w:rsid w:val="006D373C"/>
    <w:rsid w:val="006D473A"/>
    <w:rsid w:val="006D5918"/>
    <w:rsid w:val="006D5D8B"/>
    <w:rsid w:val="006D62BE"/>
    <w:rsid w:val="006D66EB"/>
    <w:rsid w:val="006D6AC7"/>
    <w:rsid w:val="006D6E45"/>
    <w:rsid w:val="006D7763"/>
    <w:rsid w:val="006D7C30"/>
    <w:rsid w:val="006E027D"/>
    <w:rsid w:val="006E17E2"/>
    <w:rsid w:val="006E289C"/>
    <w:rsid w:val="006E311A"/>
    <w:rsid w:val="006E4A7C"/>
    <w:rsid w:val="006E4DD6"/>
    <w:rsid w:val="006E5140"/>
    <w:rsid w:val="006E5558"/>
    <w:rsid w:val="006E58F8"/>
    <w:rsid w:val="006E5DBD"/>
    <w:rsid w:val="006E6556"/>
    <w:rsid w:val="006E7467"/>
    <w:rsid w:val="006E7C61"/>
    <w:rsid w:val="006F114D"/>
    <w:rsid w:val="006F13BC"/>
    <w:rsid w:val="006F23FB"/>
    <w:rsid w:val="006F2595"/>
    <w:rsid w:val="006F2B27"/>
    <w:rsid w:val="006F2C5E"/>
    <w:rsid w:val="006F3FDA"/>
    <w:rsid w:val="006F4023"/>
    <w:rsid w:val="006F409C"/>
    <w:rsid w:val="006F4846"/>
    <w:rsid w:val="006F4902"/>
    <w:rsid w:val="006F4ED8"/>
    <w:rsid w:val="006F539F"/>
    <w:rsid w:val="006F6070"/>
    <w:rsid w:val="006F7B2A"/>
    <w:rsid w:val="006F7E78"/>
    <w:rsid w:val="00700447"/>
    <w:rsid w:val="00700C73"/>
    <w:rsid w:val="0070155F"/>
    <w:rsid w:val="00701693"/>
    <w:rsid w:val="007016C3"/>
    <w:rsid w:val="0070211A"/>
    <w:rsid w:val="00702363"/>
    <w:rsid w:val="007025C3"/>
    <w:rsid w:val="007026DD"/>
    <w:rsid w:val="00702963"/>
    <w:rsid w:val="0070307A"/>
    <w:rsid w:val="007035FD"/>
    <w:rsid w:val="00703778"/>
    <w:rsid w:val="00703F34"/>
    <w:rsid w:val="007041E5"/>
    <w:rsid w:val="007052B4"/>
    <w:rsid w:val="0070553A"/>
    <w:rsid w:val="0070579F"/>
    <w:rsid w:val="00705AAA"/>
    <w:rsid w:val="00705C51"/>
    <w:rsid w:val="00705D35"/>
    <w:rsid w:val="00705FBC"/>
    <w:rsid w:val="00706093"/>
    <w:rsid w:val="007075B6"/>
    <w:rsid w:val="007077FF"/>
    <w:rsid w:val="007079D0"/>
    <w:rsid w:val="00707C7D"/>
    <w:rsid w:val="00710338"/>
    <w:rsid w:val="00710530"/>
    <w:rsid w:val="00710676"/>
    <w:rsid w:val="00710C74"/>
    <w:rsid w:val="00712CC1"/>
    <w:rsid w:val="00712E8C"/>
    <w:rsid w:val="00713028"/>
    <w:rsid w:val="007140F4"/>
    <w:rsid w:val="00714907"/>
    <w:rsid w:val="00714B77"/>
    <w:rsid w:val="007157A8"/>
    <w:rsid w:val="007162C7"/>
    <w:rsid w:val="0071697B"/>
    <w:rsid w:val="007169FE"/>
    <w:rsid w:val="00716EBD"/>
    <w:rsid w:val="007174C1"/>
    <w:rsid w:val="007175F4"/>
    <w:rsid w:val="0071766B"/>
    <w:rsid w:val="00717748"/>
    <w:rsid w:val="007200AB"/>
    <w:rsid w:val="007204B7"/>
    <w:rsid w:val="00720C8C"/>
    <w:rsid w:val="007212C7"/>
    <w:rsid w:val="0072232D"/>
    <w:rsid w:val="00722989"/>
    <w:rsid w:val="00722B6A"/>
    <w:rsid w:val="00723175"/>
    <w:rsid w:val="00723562"/>
    <w:rsid w:val="00724118"/>
    <w:rsid w:val="00724644"/>
    <w:rsid w:val="007255D5"/>
    <w:rsid w:val="00725699"/>
    <w:rsid w:val="0072599D"/>
    <w:rsid w:val="00725B65"/>
    <w:rsid w:val="00725B70"/>
    <w:rsid w:val="00725D17"/>
    <w:rsid w:val="007262D0"/>
    <w:rsid w:val="00726513"/>
    <w:rsid w:val="00726C0C"/>
    <w:rsid w:val="0072719C"/>
    <w:rsid w:val="00727802"/>
    <w:rsid w:val="0073004E"/>
    <w:rsid w:val="00730814"/>
    <w:rsid w:val="00731028"/>
    <w:rsid w:val="0073116B"/>
    <w:rsid w:val="007318E5"/>
    <w:rsid w:val="0073241C"/>
    <w:rsid w:val="00732F74"/>
    <w:rsid w:val="00734176"/>
    <w:rsid w:val="00734BA2"/>
    <w:rsid w:val="00734C55"/>
    <w:rsid w:val="00734E63"/>
    <w:rsid w:val="00734EDD"/>
    <w:rsid w:val="0073551C"/>
    <w:rsid w:val="0073635F"/>
    <w:rsid w:val="007372BD"/>
    <w:rsid w:val="007372E7"/>
    <w:rsid w:val="0073797C"/>
    <w:rsid w:val="007379EE"/>
    <w:rsid w:val="00740BCC"/>
    <w:rsid w:val="00740CA4"/>
    <w:rsid w:val="00742AE0"/>
    <w:rsid w:val="0074301C"/>
    <w:rsid w:val="00743A4E"/>
    <w:rsid w:val="00743BD3"/>
    <w:rsid w:val="00743C05"/>
    <w:rsid w:val="00745266"/>
    <w:rsid w:val="00745713"/>
    <w:rsid w:val="00746650"/>
    <w:rsid w:val="007479F5"/>
    <w:rsid w:val="00747B4A"/>
    <w:rsid w:val="00750E73"/>
    <w:rsid w:val="00751167"/>
    <w:rsid w:val="007516DE"/>
    <w:rsid w:val="00751D6F"/>
    <w:rsid w:val="00751ED1"/>
    <w:rsid w:val="0075218E"/>
    <w:rsid w:val="007521A3"/>
    <w:rsid w:val="00752521"/>
    <w:rsid w:val="00754CF9"/>
    <w:rsid w:val="0075564B"/>
    <w:rsid w:val="007557CD"/>
    <w:rsid w:val="00755F7D"/>
    <w:rsid w:val="00756F41"/>
    <w:rsid w:val="0075729C"/>
    <w:rsid w:val="007611E7"/>
    <w:rsid w:val="007618EC"/>
    <w:rsid w:val="00761EC0"/>
    <w:rsid w:val="007624B1"/>
    <w:rsid w:val="007631F4"/>
    <w:rsid w:val="00763207"/>
    <w:rsid w:val="00763E1F"/>
    <w:rsid w:val="00763F1D"/>
    <w:rsid w:val="00764971"/>
    <w:rsid w:val="00764E8C"/>
    <w:rsid w:val="00765C28"/>
    <w:rsid w:val="00765F5D"/>
    <w:rsid w:val="007660C8"/>
    <w:rsid w:val="0076611B"/>
    <w:rsid w:val="007701C3"/>
    <w:rsid w:val="00770D9F"/>
    <w:rsid w:val="00771034"/>
    <w:rsid w:val="0077165D"/>
    <w:rsid w:val="007736AE"/>
    <w:rsid w:val="007741AC"/>
    <w:rsid w:val="0077442B"/>
    <w:rsid w:val="00774AAD"/>
    <w:rsid w:val="00775172"/>
    <w:rsid w:val="00776DDE"/>
    <w:rsid w:val="007776D3"/>
    <w:rsid w:val="007777A1"/>
    <w:rsid w:val="00777C6A"/>
    <w:rsid w:val="0078009A"/>
    <w:rsid w:val="007801B4"/>
    <w:rsid w:val="00780651"/>
    <w:rsid w:val="00780ED9"/>
    <w:rsid w:val="00781005"/>
    <w:rsid w:val="0078182B"/>
    <w:rsid w:val="00782046"/>
    <w:rsid w:val="00782A08"/>
    <w:rsid w:val="00783436"/>
    <w:rsid w:val="00784142"/>
    <w:rsid w:val="00784A35"/>
    <w:rsid w:val="00785130"/>
    <w:rsid w:val="00790DA6"/>
    <w:rsid w:val="00790EB9"/>
    <w:rsid w:val="00791934"/>
    <w:rsid w:val="00791FCB"/>
    <w:rsid w:val="00792177"/>
    <w:rsid w:val="00792566"/>
    <w:rsid w:val="007928A9"/>
    <w:rsid w:val="007929D7"/>
    <w:rsid w:val="00792E6A"/>
    <w:rsid w:val="00793577"/>
    <w:rsid w:val="007937D0"/>
    <w:rsid w:val="0079399C"/>
    <w:rsid w:val="00793EAE"/>
    <w:rsid w:val="0079695C"/>
    <w:rsid w:val="007A0242"/>
    <w:rsid w:val="007A0255"/>
    <w:rsid w:val="007A03A1"/>
    <w:rsid w:val="007A03FB"/>
    <w:rsid w:val="007A08F1"/>
    <w:rsid w:val="007A13A4"/>
    <w:rsid w:val="007A2CE9"/>
    <w:rsid w:val="007A3918"/>
    <w:rsid w:val="007A40BE"/>
    <w:rsid w:val="007A4235"/>
    <w:rsid w:val="007A44ED"/>
    <w:rsid w:val="007A4B65"/>
    <w:rsid w:val="007A4D37"/>
    <w:rsid w:val="007A67BA"/>
    <w:rsid w:val="007A6969"/>
    <w:rsid w:val="007B0569"/>
    <w:rsid w:val="007B0FA9"/>
    <w:rsid w:val="007B2286"/>
    <w:rsid w:val="007B2508"/>
    <w:rsid w:val="007B2E00"/>
    <w:rsid w:val="007B3822"/>
    <w:rsid w:val="007B4057"/>
    <w:rsid w:val="007B593C"/>
    <w:rsid w:val="007B5A69"/>
    <w:rsid w:val="007B5D79"/>
    <w:rsid w:val="007B6E44"/>
    <w:rsid w:val="007B76E6"/>
    <w:rsid w:val="007B7928"/>
    <w:rsid w:val="007B7935"/>
    <w:rsid w:val="007C08C0"/>
    <w:rsid w:val="007C162C"/>
    <w:rsid w:val="007C1943"/>
    <w:rsid w:val="007C249C"/>
    <w:rsid w:val="007C2E78"/>
    <w:rsid w:val="007C3928"/>
    <w:rsid w:val="007C4DBD"/>
    <w:rsid w:val="007C6A06"/>
    <w:rsid w:val="007C79E1"/>
    <w:rsid w:val="007D2B4C"/>
    <w:rsid w:val="007D3EC2"/>
    <w:rsid w:val="007D4121"/>
    <w:rsid w:val="007D4DAD"/>
    <w:rsid w:val="007D61F4"/>
    <w:rsid w:val="007D67EE"/>
    <w:rsid w:val="007E0F62"/>
    <w:rsid w:val="007E162C"/>
    <w:rsid w:val="007E19C3"/>
    <w:rsid w:val="007E3E1D"/>
    <w:rsid w:val="007E4061"/>
    <w:rsid w:val="007E45D1"/>
    <w:rsid w:val="007E4DAD"/>
    <w:rsid w:val="007E52A5"/>
    <w:rsid w:val="007E5654"/>
    <w:rsid w:val="007E728E"/>
    <w:rsid w:val="007F00A8"/>
    <w:rsid w:val="007F0658"/>
    <w:rsid w:val="007F2260"/>
    <w:rsid w:val="007F24C7"/>
    <w:rsid w:val="007F28BA"/>
    <w:rsid w:val="007F2DBD"/>
    <w:rsid w:val="007F4037"/>
    <w:rsid w:val="007F44A1"/>
    <w:rsid w:val="007F45E9"/>
    <w:rsid w:val="007F53B7"/>
    <w:rsid w:val="007F57EA"/>
    <w:rsid w:val="007F5F4B"/>
    <w:rsid w:val="007F6035"/>
    <w:rsid w:val="007F646C"/>
    <w:rsid w:val="007F6ACB"/>
    <w:rsid w:val="00800616"/>
    <w:rsid w:val="008006B6"/>
    <w:rsid w:val="008008F9"/>
    <w:rsid w:val="00801F7B"/>
    <w:rsid w:val="008029FA"/>
    <w:rsid w:val="00802E2C"/>
    <w:rsid w:val="008032C4"/>
    <w:rsid w:val="00804A68"/>
    <w:rsid w:val="00804C9D"/>
    <w:rsid w:val="00805273"/>
    <w:rsid w:val="008054AC"/>
    <w:rsid w:val="00805BEA"/>
    <w:rsid w:val="00806892"/>
    <w:rsid w:val="008103D4"/>
    <w:rsid w:val="0081053B"/>
    <w:rsid w:val="00810D82"/>
    <w:rsid w:val="00810EB0"/>
    <w:rsid w:val="00811737"/>
    <w:rsid w:val="008121E1"/>
    <w:rsid w:val="008139EB"/>
    <w:rsid w:val="00813B0E"/>
    <w:rsid w:val="00814DB4"/>
    <w:rsid w:val="00815096"/>
    <w:rsid w:val="0081542A"/>
    <w:rsid w:val="008158C9"/>
    <w:rsid w:val="00815FC4"/>
    <w:rsid w:val="008160DD"/>
    <w:rsid w:val="0081610B"/>
    <w:rsid w:val="00816676"/>
    <w:rsid w:val="00816B84"/>
    <w:rsid w:val="00820185"/>
    <w:rsid w:val="00820866"/>
    <w:rsid w:val="00820D4A"/>
    <w:rsid w:val="00820E25"/>
    <w:rsid w:val="00821196"/>
    <w:rsid w:val="0082134B"/>
    <w:rsid w:val="00821F36"/>
    <w:rsid w:val="00822284"/>
    <w:rsid w:val="00822694"/>
    <w:rsid w:val="00822D53"/>
    <w:rsid w:val="00822FE9"/>
    <w:rsid w:val="008231D1"/>
    <w:rsid w:val="00823E06"/>
    <w:rsid w:val="008251B5"/>
    <w:rsid w:val="00826A43"/>
    <w:rsid w:val="00826C1A"/>
    <w:rsid w:val="00826F36"/>
    <w:rsid w:val="00827310"/>
    <w:rsid w:val="0083000C"/>
    <w:rsid w:val="00830646"/>
    <w:rsid w:val="00830E57"/>
    <w:rsid w:val="008310B3"/>
    <w:rsid w:val="00831BF8"/>
    <w:rsid w:val="00831D98"/>
    <w:rsid w:val="0083429F"/>
    <w:rsid w:val="00834640"/>
    <w:rsid w:val="00834F6F"/>
    <w:rsid w:val="008355CA"/>
    <w:rsid w:val="00836A66"/>
    <w:rsid w:val="00836BF9"/>
    <w:rsid w:val="00836F24"/>
    <w:rsid w:val="00837F06"/>
    <w:rsid w:val="00840B1A"/>
    <w:rsid w:val="008411E7"/>
    <w:rsid w:val="0084152C"/>
    <w:rsid w:val="00844223"/>
    <w:rsid w:val="00844B09"/>
    <w:rsid w:val="008462DF"/>
    <w:rsid w:val="0084671C"/>
    <w:rsid w:val="00846ED0"/>
    <w:rsid w:val="008472F7"/>
    <w:rsid w:val="008475F7"/>
    <w:rsid w:val="00850613"/>
    <w:rsid w:val="008508FF"/>
    <w:rsid w:val="00850DF9"/>
    <w:rsid w:val="00851BF0"/>
    <w:rsid w:val="00851DDF"/>
    <w:rsid w:val="00852396"/>
    <w:rsid w:val="008523FD"/>
    <w:rsid w:val="00852E3F"/>
    <w:rsid w:val="00852EE9"/>
    <w:rsid w:val="00853209"/>
    <w:rsid w:val="00853E11"/>
    <w:rsid w:val="00855366"/>
    <w:rsid w:val="0085603C"/>
    <w:rsid w:val="00856574"/>
    <w:rsid w:val="00857946"/>
    <w:rsid w:val="008609D9"/>
    <w:rsid w:val="00860F55"/>
    <w:rsid w:val="008613C8"/>
    <w:rsid w:val="00863E96"/>
    <w:rsid w:val="00863FA9"/>
    <w:rsid w:val="00865173"/>
    <w:rsid w:val="008659AD"/>
    <w:rsid w:val="00865DD7"/>
    <w:rsid w:val="00866890"/>
    <w:rsid w:val="00867899"/>
    <w:rsid w:val="00870944"/>
    <w:rsid w:val="00870B67"/>
    <w:rsid w:val="0087127D"/>
    <w:rsid w:val="00871C0C"/>
    <w:rsid w:val="00872DB8"/>
    <w:rsid w:val="00873713"/>
    <w:rsid w:val="00873AAD"/>
    <w:rsid w:val="00873BA1"/>
    <w:rsid w:val="00874A77"/>
    <w:rsid w:val="00874E5E"/>
    <w:rsid w:val="008754D8"/>
    <w:rsid w:val="008759FA"/>
    <w:rsid w:val="00875F33"/>
    <w:rsid w:val="008802AB"/>
    <w:rsid w:val="008805E7"/>
    <w:rsid w:val="00880BDA"/>
    <w:rsid w:val="00880C32"/>
    <w:rsid w:val="0088104A"/>
    <w:rsid w:val="008819AD"/>
    <w:rsid w:val="008829F1"/>
    <w:rsid w:val="00883D2A"/>
    <w:rsid w:val="00884D70"/>
    <w:rsid w:val="0088521C"/>
    <w:rsid w:val="00885220"/>
    <w:rsid w:val="00885D30"/>
    <w:rsid w:val="008861BD"/>
    <w:rsid w:val="00886496"/>
    <w:rsid w:val="00887012"/>
    <w:rsid w:val="0089066F"/>
    <w:rsid w:val="00890A79"/>
    <w:rsid w:val="00890B00"/>
    <w:rsid w:val="0089175C"/>
    <w:rsid w:val="0089234D"/>
    <w:rsid w:val="00892BBC"/>
    <w:rsid w:val="008933A6"/>
    <w:rsid w:val="008936F1"/>
    <w:rsid w:val="00893A2C"/>
    <w:rsid w:val="00893ADC"/>
    <w:rsid w:val="00893BAE"/>
    <w:rsid w:val="0089528D"/>
    <w:rsid w:val="00895C29"/>
    <w:rsid w:val="00895E1C"/>
    <w:rsid w:val="00895ED0"/>
    <w:rsid w:val="008962AC"/>
    <w:rsid w:val="00896A87"/>
    <w:rsid w:val="008972A1"/>
    <w:rsid w:val="00897E23"/>
    <w:rsid w:val="008A10A8"/>
    <w:rsid w:val="008A1930"/>
    <w:rsid w:val="008A26AE"/>
    <w:rsid w:val="008A29EA"/>
    <w:rsid w:val="008A4288"/>
    <w:rsid w:val="008A4435"/>
    <w:rsid w:val="008A4546"/>
    <w:rsid w:val="008A48F5"/>
    <w:rsid w:val="008A498D"/>
    <w:rsid w:val="008A51D5"/>
    <w:rsid w:val="008A526B"/>
    <w:rsid w:val="008A553E"/>
    <w:rsid w:val="008A5F93"/>
    <w:rsid w:val="008A708E"/>
    <w:rsid w:val="008A70A2"/>
    <w:rsid w:val="008A7217"/>
    <w:rsid w:val="008A74F7"/>
    <w:rsid w:val="008A7ACB"/>
    <w:rsid w:val="008A7BF4"/>
    <w:rsid w:val="008A7E6A"/>
    <w:rsid w:val="008B0153"/>
    <w:rsid w:val="008B0DFD"/>
    <w:rsid w:val="008B11EB"/>
    <w:rsid w:val="008B1D3B"/>
    <w:rsid w:val="008B2BB3"/>
    <w:rsid w:val="008B2FAB"/>
    <w:rsid w:val="008B335B"/>
    <w:rsid w:val="008B364F"/>
    <w:rsid w:val="008B36ED"/>
    <w:rsid w:val="008B38B5"/>
    <w:rsid w:val="008B3EFE"/>
    <w:rsid w:val="008B4121"/>
    <w:rsid w:val="008B4F0B"/>
    <w:rsid w:val="008B577F"/>
    <w:rsid w:val="008B5B1D"/>
    <w:rsid w:val="008B70B8"/>
    <w:rsid w:val="008C1B36"/>
    <w:rsid w:val="008C32D6"/>
    <w:rsid w:val="008C43BC"/>
    <w:rsid w:val="008C5688"/>
    <w:rsid w:val="008C5D0C"/>
    <w:rsid w:val="008C5D89"/>
    <w:rsid w:val="008C5F7A"/>
    <w:rsid w:val="008C6412"/>
    <w:rsid w:val="008C6561"/>
    <w:rsid w:val="008C6CCE"/>
    <w:rsid w:val="008C7A91"/>
    <w:rsid w:val="008D0BFD"/>
    <w:rsid w:val="008D1296"/>
    <w:rsid w:val="008D13D2"/>
    <w:rsid w:val="008D1643"/>
    <w:rsid w:val="008D219D"/>
    <w:rsid w:val="008D28CF"/>
    <w:rsid w:val="008D3B0A"/>
    <w:rsid w:val="008D3B53"/>
    <w:rsid w:val="008D6DEB"/>
    <w:rsid w:val="008E0277"/>
    <w:rsid w:val="008E10E2"/>
    <w:rsid w:val="008E1C97"/>
    <w:rsid w:val="008E2951"/>
    <w:rsid w:val="008E4AB4"/>
    <w:rsid w:val="008E70DC"/>
    <w:rsid w:val="008F14AD"/>
    <w:rsid w:val="008F150B"/>
    <w:rsid w:val="008F1C47"/>
    <w:rsid w:val="008F1F50"/>
    <w:rsid w:val="008F2AE3"/>
    <w:rsid w:val="008F2E3C"/>
    <w:rsid w:val="008F3329"/>
    <w:rsid w:val="008F6345"/>
    <w:rsid w:val="008F6542"/>
    <w:rsid w:val="00900284"/>
    <w:rsid w:val="00900B61"/>
    <w:rsid w:val="00900DDD"/>
    <w:rsid w:val="00900F7C"/>
    <w:rsid w:val="009014EA"/>
    <w:rsid w:val="00901A14"/>
    <w:rsid w:val="00901F6B"/>
    <w:rsid w:val="009028A4"/>
    <w:rsid w:val="009034C1"/>
    <w:rsid w:val="00903C61"/>
    <w:rsid w:val="00903F87"/>
    <w:rsid w:val="009050FE"/>
    <w:rsid w:val="00905EEE"/>
    <w:rsid w:val="00907B7F"/>
    <w:rsid w:val="00907E5D"/>
    <w:rsid w:val="00910855"/>
    <w:rsid w:val="009108FA"/>
    <w:rsid w:val="00911721"/>
    <w:rsid w:val="00911999"/>
    <w:rsid w:val="00911EC3"/>
    <w:rsid w:val="00912005"/>
    <w:rsid w:val="009120E3"/>
    <w:rsid w:val="00912AFB"/>
    <w:rsid w:val="00913DEC"/>
    <w:rsid w:val="00915A50"/>
    <w:rsid w:val="009202DB"/>
    <w:rsid w:val="009211DC"/>
    <w:rsid w:val="00922F1B"/>
    <w:rsid w:val="00923508"/>
    <w:rsid w:val="00923588"/>
    <w:rsid w:val="0092371E"/>
    <w:rsid w:val="009237E8"/>
    <w:rsid w:val="0092454F"/>
    <w:rsid w:val="0092461A"/>
    <w:rsid w:val="009246C6"/>
    <w:rsid w:val="00924D73"/>
    <w:rsid w:val="00924E56"/>
    <w:rsid w:val="00924FA7"/>
    <w:rsid w:val="0092539B"/>
    <w:rsid w:val="009258F8"/>
    <w:rsid w:val="00925A42"/>
    <w:rsid w:val="009273FE"/>
    <w:rsid w:val="00927B46"/>
    <w:rsid w:val="00930353"/>
    <w:rsid w:val="00931745"/>
    <w:rsid w:val="00931B83"/>
    <w:rsid w:val="00932DC0"/>
    <w:rsid w:val="00933199"/>
    <w:rsid w:val="00933E27"/>
    <w:rsid w:val="00934F7F"/>
    <w:rsid w:val="00934F85"/>
    <w:rsid w:val="0093628C"/>
    <w:rsid w:val="00936C38"/>
    <w:rsid w:val="00936FDD"/>
    <w:rsid w:val="00937425"/>
    <w:rsid w:val="00937D72"/>
    <w:rsid w:val="0094035C"/>
    <w:rsid w:val="00941CC9"/>
    <w:rsid w:val="00942DEE"/>
    <w:rsid w:val="00942EC0"/>
    <w:rsid w:val="00943399"/>
    <w:rsid w:val="009436F7"/>
    <w:rsid w:val="009439E1"/>
    <w:rsid w:val="00944406"/>
    <w:rsid w:val="009445E7"/>
    <w:rsid w:val="009449E2"/>
    <w:rsid w:val="00944A6C"/>
    <w:rsid w:val="00945D87"/>
    <w:rsid w:val="00946EB3"/>
    <w:rsid w:val="0094747D"/>
    <w:rsid w:val="0094772F"/>
    <w:rsid w:val="009479C7"/>
    <w:rsid w:val="00947F63"/>
    <w:rsid w:val="009503BF"/>
    <w:rsid w:val="009505B5"/>
    <w:rsid w:val="00950E6F"/>
    <w:rsid w:val="009514A2"/>
    <w:rsid w:val="0095251B"/>
    <w:rsid w:val="00952737"/>
    <w:rsid w:val="00955F49"/>
    <w:rsid w:val="00955F76"/>
    <w:rsid w:val="009568A9"/>
    <w:rsid w:val="00956ECF"/>
    <w:rsid w:val="009572AC"/>
    <w:rsid w:val="00957E36"/>
    <w:rsid w:val="00960945"/>
    <w:rsid w:val="0096137B"/>
    <w:rsid w:val="009624EF"/>
    <w:rsid w:val="00962AB0"/>
    <w:rsid w:val="00962C25"/>
    <w:rsid w:val="00962DD5"/>
    <w:rsid w:val="0096373D"/>
    <w:rsid w:val="009641EB"/>
    <w:rsid w:val="00964868"/>
    <w:rsid w:val="00965866"/>
    <w:rsid w:val="00965BCB"/>
    <w:rsid w:val="009666F3"/>
    <w:rsid w:val="00966763"/>
    <w:rsid w:val="00966D41"/>
    <w:rsid w:val="009670DA"/>
    <w:rsid w:val="009672A3"/>
    <w:rsid w:val="0097011A"/>
    <w:rsid w:val="00970BC3"/>
    <w:rsid w:val="00970D76"/>
    <w:rsid w:val="00972341"/>
    <w:rsid w:val="0097376A"/>
    <w:rsid w:val="00974501"/>
    <w:rsid w:val="00974C2D"/>
    <w:rsid w:val="009750D6"/>
    <w:rsid w:val="00975CB6"/>
    <w:rsid w:val="00975E55"/>
    <w:rsid w:val="0097692C"/>
    <w:rsid w:val="00976F11"/>
    <w:rsid w:val="00977E64"/>
    <w:rsid w:val="00980A11"/>
    <w:rsid w:val="00980C66"/>
    <w:rsid w:val="009816D8"/>
    <w:rsid w:val="0098278A"/>
    <w:rsid w:val="00983C6F"/>
    <w:rsid w:val="009844BB"/>
    <w:rsid w:val="009847C2"/>
    <w:rsid w:val="00984ABA"/>
    <w:rsid w:val="00984FA7"/>
    <w:rsid w:val="009864C6"/>
    <w:rsid w:val="00987D22"/>
    <w:rsid w:val="009904F7"/>
    <w:rsid w:val="00991B1B"/>
    <w:rsid w:val="009921D9"/>
    <w:rsid w:val="00993036"/>
    <w:rsid w:val="00993DB9"/>
    <w:rsid w:val="00994892"/>
    <w:rsid w:val="00995BAF"/>
    <w:rsid w:val="00996CD3"/>
    <w:rsid w:val="00997209"/>
    <w:rsid w:val="0099720C"/>
    <w:rsid w:val="00997221"/>
    <w:rsid w:val="00997439"/>
    <w:rsid w:val="0099777F"/>
    <w:rsid w:val="009A0A55"/>
    <w:rsid w:val="009A0BE0"/>
    <w:rsid w:val="009A0EEB"/>
    <w:rsid w:val="009A30BD"/>
    <w:rsid w:val="009A3143"/>
    <w:rsid w:val="009A327F"/>
    <w:rsid w:val="009A34F9"/>
    <w:rsid w:val="009A3770"/>
    <w:rsid w:val="009A4001"/>
    <w:rsid w:val="009A42A6"/>
    <w:rsid w:val="009A4800"/>
    <w:rsid w:val="009A59B0"/>
    <w:rsid w:val="009A6768"/>
    <w:rsid w:val="009A77B9"/>
    <w:rsid w:val="009A7FAD"/>
    <w:rsid w:val="009B253B"/>
    <w:rsid w:val="009B2830"/>
    <w:rsid w:val="009B31DB"/>
    <w:rsid w:val="009B3BF2"/>
    <w:rsid w:val="009B3F9F"/>
    <w:rsid w:val="009B4DA2"/>
    <w:rsid w:val="009B5C97"/>
    <w:rsid w:val="009B61E4"/>
    <w:rsid w:val="009B7471"/>
    <w:rsid w:val="009C0002"/>
    <w:rsid w:val="009C0332"/>
    <w:rsid w:val="009C0C06"/>
    <w:rsid w:val="009C0F7A"/>
    <w:rsid w:val="009C1331"/>
    <w:rsid w:val="009C1D77"/>
    <w:rsid w:val="009C333A"/>
    <w:rsid w:val="009C4B7B"/>
    <w:rsid w:val="009C5192"/>
    <w:rsid w:val="009C5E33"/>
    <w:rsid w:val="009C61B9"/>
    <w:rsid w:val="009C66CD"/>
    <w:rsid w:val="009C690B"/>
    <w:rsid w:val="009C7AA0"/>
    <w:rsid w:val="009D036B"/>
    <w:rsid w:val="009D0E0B"/>
    <w:rsid w:val="009D1F04"/>
    <w:rsid w:val="009D3BAE"/>
    <w:rsid w:val="009D41B3"/>
    <w:rsid w:val="009D432A"/>
    <w:rsid w:val="009D50DE"/>
    <w:rsid w:val="009D5309"/>
    <w:rsid w:val="009D5660"/>
    <w:rsid w:val="009D5A2C"/>
    <w:rsid w:val="009D6743"/>
    <w:rsid w:val="009D67EA"/>
    <w:rsid w:val="009D75AA"/>
    <w:rsid w:val="009D7A6D"/>
    <w:rsid w:val="009D7F5D"/>
    <w:rsid w:val="009E00D2"/>
    <w:rsid w:val="009E30CD"/>
    <w:rsid w:val="009E3129"/>
    <w:rsid w:val="009E3835"/>
    <w:rsid w:val="009E3A95"/>
    <w:rsid w:val="009E4207"/>
    <w:rsid w:val="009E4241"/>
    <w:rsid w:val="009E472A"/>
    <w:rsid w:val="009E4A3E"/>
    <w:rsid w:val="009E4FD2"/>
    <w:rsid w:val="009E5FC9"/>
    <w:rsid w:val="009E5FE3"/>
    <w:rsid w:val="009F1FF7"/>
    <w:rsid w:val="009F2FF9"/>
    <w:rsid w:val="009F3420"/>
    <w:rsid w:val="009F4691"/>
    <w:rsid w:val="009F48F5"/>
    <w:rsid w:val="009F4DE6"/>
    <w:rsid w:val="009F5521"/>
    <w:rsid w:val="009F5840"/>
    <w:rsid w:val="009F5B91"/>
    <w:rsid w:val="009F5F81"/>
    <w:rsid w:val="009F66EE"/>
    <w:rsid w:val="009F67D3"/>
    <w:rsid w:val="009F6874"/>
    <w:rsid w:val="009F7434"/>
    <w:rsid w:val="009F79BF"/>
    <w:rsid w:val="00A01EE2"/>
    <w:rsid w:val="00A02CB2"/>
    <w:rsid w:val="00A03D0C"/>
    <w:rsid w:val="00A046E8"/>
    <w:rsid w:val="00A061A1"/>
    <w:rsid w:val="00A069C6"/>
    <w:rsid w:val="00A07460"/>
    <w:rsid w:val="00A07B97"/>
    <w:rsid w:val="00A07F91"/>
    <w:rsid w:val="00A1079C"/>
    <w:rsid w:val="00A10C3C"/>
    <w:rsid w:val="00A10DF9"/>
    <w:rsid w:val="00A11603"/>
    <w:rsid w:val="00A116AA"/>
    <w:rsid w:val="00A11D07"/>
    <w:rsid w:val="00A122CA"/>
    <w:rsid w:val="00A1241B"/>
    <w:rsid w:val="00A136A4"/>
    <w:rsid w:val="00A13AF8"/>
    <w:rsid w:val="00A168A5"/>
    <w:rsid w:val="00A169C3"/>
    <w:rsid w:val="00A178A5"/>
    <w:rsid w:val="00A2029B"/>
    <w:rsid w:val="00A20E35"/>
    <w:rsid w:val="00A21DAB"/>
    <w:rsid w:val="00A21E29"/>
    <w:rsid w:val="00A229DF"/>
    <w:rsid w:val="00A22B0B"/>
    <w:rsid w:val="00A24310"/>
    <w:rsid w:val="00A26714"/>
    <w:rsid w:val="00A26C39"/>
    <w:rsid w:val="00A26DAF"/>
    <w:rsid w:val="00A2756E"/>
    <w:rsid w:val="00A278C4"/>
    <w:rsid w:val="00A27C32"/>
    <w:rsid w:val="00A31B33"/>
    <w:rsid w:val="00A32850"/>
    <w:rsid w:val="00A32898"/>
    <w:rsid w:val="00A32AC7"/>
    <w:rsid w:val="00A32CE4"/>
    <w:rsid w:val="00A32D63"/>
    <w:rsid w:val="00A33F68"/>
    <w:rsid w:val="00A3638B"/>
    <w:rsid w:val="00A3661F"/>
    <w:rsid w:val="00A3673B"/>
    <w:rsid w:val="00A36F60"/>
    <w:rsid w:val="00A40ADA"/>
    <w:rsid w:val="00A416A8"/>
    <w:rsid w:val="00A4189E"/>
    <w:rsid w:val="00A41CC0"/>
    <w:rsid w:val="00A41D91"/>
    <w:rsid w:val="00A421DC"/>
    <w:rsid w:val="00A427CE"/>
    <w:rsid w:val="00A428A7"/>
    <w:rsid w:val="00A42FF5"/>
    <w:rsid w:val="00A43BBD"/>
    <w:rsid w:val="00A43C0E"/>
    <w:rsid w:val="00A44171"/>
    <w:rsid w:val="00A44311"/>
    <w:rsid w:val="00A45021"/>
    <w:rsid w:val="00A45B41"/>
    <w:rsid w:val="00A45C0D"/>
    <w:rsid w:val="00A46D66"/>
    <w:rsid w:val="00A47210"/>
    <w:rsid w:val="00A50A7B"/>
    <w:rsid w:val="00A50EAA"/>
    <w:rsid w:val="00A51778"/>
    <w:rsid w:val="00A51E11"/>
    <w:rsid w:val="00A536B0"/>
    <w:rsid w:val="00A53D20"/>
    <w:rsid w:val="00A54021"/>
    <w:rsid w:val="00A54404"/>
    <w:rsid w:val="00A54688"/>
    <w:rsid w:val="00A54CA0"/>
    <w:rsid w:val="00A55298"/>
    <w:rsid w:val="00A555E9"/>
    <w:rsid w:val="00A55829"/>
    <w:rsid w:val="00A55952"/>
    <w:rsid w:val="00A55CE5"/>
    <w:rsid w:val="00A55E6A"/>
    <w:rsid w:val="00A56A06"/>
    <w:rsid w:val="00A56FED"/>
    <w:rsid w:val="00A57207"/>
    <w:rsid w:val="00A60B9C"/>
    <w:rsid w:val="00A61765"/>
    <w:rsid w:val="00A62203"/>
    <w:rsid w:val="00A634FD"/>
    <w:rsid w:val="00A6366E"/>
    <w:rsid w:val="00A64F45"/>
    <w:rsid w:val="00A64FD9"/>
    <w:rsid w:val="00A65186"/>
    <w:rsid w:val="00A65249"/>
    <w:rsid w:val="00A674EE"/>
    <w:rsid w:val="00A6792A"/>
    <w:rsid w:val="00A67B6B"/>
    <w:rsid w:val="00A700F6"/>
    <w:rsid w:val="00A727BB"/>
    <w:rsid w:val="00A75089"/>
    <w:rsid w:val="00A7568B"/>
    <w:rsid w:val="00A75836"/>
    <w:rsid w:val="00A75E59"/>
    <w:rsid w:val="00A76265"/>
    <w:rsid w:val="00A7668F"/>
    <w:rsid w:val="00A76A32"/>
    <w:rsid w:val="00A80333"/>
    <w:rsid w:val="00A8072E"/>
    <w:rsid w:val="00A80731"/>
    <w:rsid w:val="00A81166"/>
    <w:rsid w:val="00A8301F"/>
    <w:rsid w:val="00A83466"/>
    <w:rsid w:val="00A8446E"/>
    <w:rsid w:val="00A84CE5"/>
    <w:rsid w:val="00A85165"/>
    <w:rsid w:val="00A85822"/>
    <w:rsid w:val="00A86145"/>
    <w:rsid w:val="00A90091"/>
    <w:rsid w:val="00A90C5C"/>
    <w:rsid w:val="00A90D9F"/>
    <w:rsid w:val="00A90DE6"/>
    <w:rsid w:val="00A9179E"/>
    <w:rsid w:val="00A92937"/>
    <w:rsid w:val="00A93219"/>
    <w:rsid w:val="00A93B9E"/>
    <w:rsid w:val="00A944EC"/>
    <w:rsid w:val="00A95022"/>
    <w:rsid w:val="00A95775"/>
    <w:rsid w:val="00A957ED"/>
    <w:rsid w:val="00A95DC1"/>
    <w:rsid w:val="00A96464"/>
    <w:rsid w:val="00AA02E2"/>
    <w:rsid w:val="00AA0573"/>
    <w:rsid w:val="00AA0961"/>
    <w:rsid w:val="00AA1976"/>
    <w:rsid w:val="00AA24CB"/>
    <w:rsid w:val="00AA2F5D"/>
    <w:rsid w:val="00AA34D0"/>
    <w:rsid w:val="00AA363D"/>
    <w:rsid w:val="00AA4B81"/>
    <w:rsid w:val="00AA6637"/>
    <w:rsid w:val="00AA71AF"/>
    <w:rsid w:val="00AA78C8"/>
    <w:rsid w:val="00AA7905"/>
    <w:rsid w:val="00AB03F9"/>
    <w:rsid w:val="00AB05FA"/>
    <w:rsid w:val="00AB28AF"/>
    <w:rsid w:val="00AB29C9"/>
    <w:rsid w:val="00AB3556"/>
    <w:rsid w:val="00AB3638"/>
    <w:rsid w:val="00AB37C1"/>
    <w:rsid w:val="00AB3FBB"/>
    <w:rsid w:val="00AB501A"/>
    <w:rsid w:val="00AB5E54"/>
    <w:rsid w:val="00AB5FC0"/>
    <w:rsid w:val="00AB6CA3"/>
    <w:rsid w:val="00AB7248"/>
    <w:rsid w:val="00AC0889"/>
    <w:rsid w:val="00AC0C44"/>
    <w:rsid w:val="00AC0FBB"/>
    <w:rsid w:val="00AC1219"/>
    <w:rsid w:val="00AC1668"/>
    <w:rsid w:val="00AC16FB"/>
    <w:rsid w:val="00AC173C"/>
    <w:rsid w:val="00AC1AB1"/>
    <w:rsid w:val="00AC2166"/>
    <w:rsid w:val="00AC241C"/>
    <w:rsid w:val="00AC2CB9"/>
    <w:rsid w:val="00AC3CE7"/>
    <w:rsid w:val="00AC4B56"/>
    <w:rsid w:val="00AC4E49"/>
    <w:rsid w:val="00AC4FDC"/>
    <w:rsid w:val="00AC5C51"/>
    <w:rsid w:val="00AC6948"/>
    <w:rsid w:val="00AC72BD"/>
    <w:rsid w:val="00AC790E"/>
    <w:rsid w:val="00AD0101"/>
    <w:rsid w:val="00AD045B"/>
    <w:rsid w:val="00AD04CC"/>
    <w:rsid w:val="00AD04F3"/>
    <w:rsid w:val="00AD0FA3"/>
    <w:rsid w:val="00AD192E"/>
    <w:rsid w:val="00AD1CF0"/>
    <w:rsid w:val="00AD1DF2"/>
    <w:rsid w:val="00AD3D84"/>
    <w:rsid w:val="00AD48FD"/>
    <w:rsid w:val="00AD4E15"/>
    <w:rsid w:val="00AD4E75"/>
    <w:rsid w:val="00AD58D6"/>
    <w:rsid w:val="00AD65B6"/>
    <w:rsid w:val="00AD75C3"/>
    <w:rsid w:val="00AD7D22"/>
    <w:rsid w:val="00AE11C2"/>
    <w:rsid w:val="00AE174F"/>
    <w:rsid w:val="00AE2972"/>
    <w:rsid w:val="00AE37F1"/>
    <w:rsid w:val="00AE3E87"/>
    <w:rsid w:val="00AE46FA"/>
    <w:rsid w:val="00AE5E42"/>
    <w:rsid w:val="00AE63A1"/>
    <w:rsid w:val="00AE65E2"/>
    <w:rsid w:val="00AE68B5"/>
    <w:rsid w:val="00AE6E25"/>
    <w:rsid w:val="00AE6EB0"/>
    <w:rsid w:val="00AE7221"/>
    <w:rsid w:val="00AF0749"/>
    <w:rsid w:val="00AF0783"/>
    <w:rsid w:val="00AF0AC1"/>
    <w:rsid w:val="00AF1999"/>
    <w:rsid w:val="00AF1E16"/>
    <w:rsid w:val="00AF23EC"/>
    <w:rsid w:val="00AF37A4"/>
    <w:rsid w:val="00AF3A91"/>
    <w:rsid w:val="00AF6035"/>
    <w:rsid w:val="00AF6236"/>
    <w:rsid w:val="00AF6310"/>
    <w:rsid w:val="00AF776E"/>
    <w:rsid w:val="00B00CCB"/>
    <w:rsid w:val="00B01195"/>
    <w:rsid w:val="00B0198B"/>
    <w:rsid w:val="00B01E7C"/>
    <w:rsid w:val="00B024E9"/>
    <w:rsid w:val="00B02779"/>
    <w:rsid w:val="00B02909"/>
    <w:rsid w:val="00B02A65"/>
    <w:rsid w:val="00B035E3"/>
    <w:rsid w:val="00B039BC"/>
    <w:rsid w:val="00B03D7D"/>
    <w:rsid w:val="00B0418A"/>
    <w:rsid w:val="00B0437E"/>
    <w:rsid w:val="00B05877"/>
    <w:rsid w:val="00B05D0C"/>
    <w:rsid w:val="00B06114"/>
    <w:rsid w:val="00B061F4"/>
    <w:rsid w:val="00B065CB"/>
    <w:rsid w:val="00B07B79"/>
    <w:rsid w:val="00B07DC3"/>
    <w:rsid w:val="00B103EE"/>
    <w:rsid w:val="00B1073B"/>
    <w:rsid w:val="00B11F07"/>
    <w:rsid w:val="00B12AE8"/>
    <w:rsid w:val="00B12C8B"/>
    <w:rsid w:val="00B1345C"/>
    <w:rsid w:val="00B137AF"/>
    <w:rsid w:val="00B13C19"/>
    <w:rsid w:val="00B15B7C"/>
    <w:rsid w:val="00B16782"/>
    <w:rsid w:val="00B16E19"/>
    <w:rsid w:val="00B16EDA"/>
    <w:rsid w:val="00B20EF9"/>
    <w:rsid w:val="00B21175"/>
    <w:rsid w:val="00B220BD"/>
    <w:rsid w:val="00B22AF3"/>
    <w:rsid w:val="00B2361F"/>
    <w:rsid w:val="00B237D9"/>
    <w:rsid w:val="00B23D36"/>
    <w:rsid w:val="00B244E1"/>
    <w:rsid w:val="00B245D2"/>
    <w:rsid w:val="00B25E33"/>
    <w:rsid w:val="00B26F79"/>
    <w:rsid w:val="00B27FEA"/>
    <w:rsid w:val="00B302B0"/>
    <w:rsid w:val="00B30500"/>
    <w:rsid w:val="00B3063F"/>
    <w:rsid w:val="00B312EA"/>
    <w:rsid w:val="00B31467"/>
    <w:rsid w:val="00B3305E"/>
    <w:rsid w:val="00B33681"/>
    <w:rsid w:val="00B342FC"/>
    <w:rsid w:val="00B374BB"/>
    <w:rsid w:val="00B37CEB"/>
    <w:rsid w:val="00B41131"/>
    <w:rsid w:val="00B41643"/>
    <w:rsid w:val="00B416A1"/>
    <w:rsid w:val="00B42216"/>
    <w:rsid w:val="00B42231"/>
    <w:rsid w:val="00B426F4"/>
    <w:rsid w:val="00B4281B"/>
    <w:rsid w:val="00B4308F"/>
    <w:rsid w:val="00B43E88"/>
    <w:rsid w:val="00B445AE"/>
    <w:rsid w:val="00B44CA0"/>
    <w:rsid w:val="00B44F5B"/>
    <w:rsid w:val="00B45A0A"/>
    <w:rsid w:val="00B45CB0"/>
    <w:rsid w:val="00B463AD"/>
    <w:rsid w:val="00B463F5"/>
    <w:rsid w:val="00B4678F"/>
    <w:rsid w:val="00B469A6"/>
    <w:rsid w:val="00B46E92"/>
    <w:rsid w:val="00B46F90"/>
    <w:rsid w:val="00B47127"/>
    <w:rsid w:val="00B473EC"/>
    <w:rsid w:val="00B47D39"/>
    <w:rsid w:val="00B533B8"/>
    <w:rsid w:val="00B53C8C"/>
    <w:rsid w:val="00B55982"/>
    <w:rsid w:val="00B56BF3"/>
    <w:rsid w:val="00B56D02"/>
    <w:rsid w:val="00B56E04"/>
    <w:rsid w:val="00B56F7A"/>
    <w:rsid w:val="00B57B9B"/>
    <w:rsid w:val="00B63566"/>
    <w:rsid w:val="00B63D8A"/>
    <w:rsid w:val="00B64662"/>
    <w:rsid w:val="00B64EC5"/>
    <w:rsid w:val="00B65854"/>
    <w:rsid w:val="00B662C9"/>
    <w:rsid w:val="00B67BC5"/>
    <w:rsid w:val="00B67E87"/>
    <w:rsid w:val="00B70363"/>
    <w:rsid w:val="00B71A5F"/>
    <w:rsid w:val="00B72015"/>
    <w:rsid w:val="00B72044"/>
    <w:rsid w:val="00B723C9"/>
    <w:rsid w:val="00B7249D"/>
    <w:rsid w:val="00B726D9"/>
    <w:rsid w:val="00B73FF1"/>
    <w:rsid w:val="00B74944"/>
    <w:rsid w:val="00B770F4"/>
    <w:rsid w:val="00B77437"/>
    <w:rsid w:val="00B77446"/>
    <w:rsid w:val="00B8088A"/>
    <w:rsid w:val="00B80FBE"/>
    <w:rsid w:val="00B82792"/>
    <w:rsid w:val="00B83446"/>
    <w:rsid w:val="00B83C5F"/>
    <w:rsid w:val="00B8464E"/>
    <w:rsid w:val="00B847A8"/>
    <w:rsid w:val="00B84913"/>
    <w:rsid w:val="00B85C91"/>
    <w:rsid w:val="00B865B4"/>
    <w:rsid w:val="00B86E53"/>
    <w:rsid w:val="00B87262"/>
    <w:rsid w:val="00B87AAF"/>
    <w:rsid w:val="00B91B12"/>
    <w:rsid w:val="00B93241"/>
    <w:rsid w:val="00B939B8"/>
    <w:rsid w:val="00B93BDB"/>
    <w:rsid w:val="00B93CC9"/>
    <w:rsid w:val="00B94D31"/>
    <w:rsid w:val="00B95099"/>
    <w:rsid w:val="00B951CD"/>
    <w:rsid w:val="00B95688"/>
    <w:rsid w:val="00B97955"/>
    <w:rsid w:val="00B97ABA"/>
    <w:rsid w:val="00BA0021"/>
    <w:rsid w:val="00BA029C"/>
    <w:rsid w:val="00BA139D"/>
    <w:rsid w:val="00BA15B3"/>
    <w:rsid w:val="00BA2CDE"/>
    <w:rsid w:val="00BA4A50"/>
    <w:rsid w:val="00BA6327"/>
    <w:rsid w:val="00BA63A0"/>
    <w:rsid w:val="00BA6841"/>
    <w:rsid w:val="00BB09BE"/>
    <w:rsid w:val="00BB1883"/>
    <w:rsid w:val="00BB18D6"/>
    <w:rsid w:val="00BB1B9E"/>
    <w:rsid w:val="00BB1F46"/>
    <w:rsid w:val="00BB237E"/>
    <w:rsid w:val="00BB2988"/>
    <w:rsid w:val="00BB2B2B"/>
    <w:rsid w:val="00BB3353"/>
    <w:rsid w:val="00BB3490"/>
    <w:rsid w:val="00BB3F3C"/>
    <w:rsid w:val="00BB435F"/>
    <w:rsid w:val="00BB467C"/>
    <w:rsid w:val="00BB4689"/>
    <w:rsid w:val="00BB5897"/>
    <w:rsid w:val="00BB5FF8"/>
    <w:rsid w:val="00BB7407"/>
    <w:rsid w:val="00BB7CD3"/>
    <w:rsid w:val="00BC03C3"/>
    <w:rsid w:val="00BC0A05"/>
    <w:rsid w:val="00BC15C7"/>
    <w:rsid w:val="00BC1D1F"/>
    <w:rsid w:val="00BC29CE"/>
    <w:rsid w:val="00BC470B"/>
    <w:rsid w:val="00BC4EFF"/>
    <w:rsid w:val="00BC4FC7"/>
    <w:rsid w:val="00BC534D"/>
    <w:rsid w:val="00BC5365"/>
    <w:rsid w:val="00BC6470"/>
    <w:rsid w:val="00BC650A"/>
    <w:rsid w:val="00BC6532"/>
    <w:rsid w:val="00BC68ED"/>
    <w:rsid w:val="00BC74F2"/>
    <w:rsid w:val="00BD02DD"/>
    <w:rsid w:val="00BD0A16"/>
    <w:rsid w:val="00BD1B3F"/>
    <w:rsid w:val="00BD2177"/>
    <w:rsid w:val="00BD2C4F"/>
    <w:rsid w:val="00BD2ED4"/>
    <w:rsid w:val="00BD366E"/>
    <w:rsid w:val="00BD3854"/>
    <w:rsid w:val="00BD3855"/>
    <w:rsid w:val="00BD44A1"/>
    <w:rsid w:val="00BD44B7"/>
    <w:rsid w:val="00BD565B"/>
    <w:rsid w:val="00BD758E"/>
    <w:rsid w:val="00BE0C46"/>
    <w:rsid w:val="00BE0D28"/>
    <w:rsid w:val="00BE1367"/>
    <w:rsid w:val="00BE15D9"/>
    <w:rsid w:val="00BE1855"/>
    <w:rsid w:val="00BE1AA8"/>
    <w:rsid w:val="00BE1BF8"/>
    <w:rsid w:val="00BE233A"/>
    <w:rsid w:val="00BE2653"/>
    <w:rsid w:val="00BE374A"/>
    <w:rsid w:val="00BE37ED"/>
    <w:rsid w:val="00BE41B8"/>
    <w:rsid w:val="00BE43DB"/>
    <w:rsid w:val="00BE46B7"/>
    <w:rsid w:val="00BE71E5"/>
    <w:rsid w:val="00BE734F"/>
    <w:rsid w:val="00BF0552"/>
    <w:rsid w:val="00BF08AC"/>
    <w:rsid w:val="00BF2E8E"/>
    <w:rsid w:val="00BF2F4F"/>
    <w:rsid w:val="00BF3571"/>
    <w:rsid w:val="00BF3699"/>
    <w:rsid w:val="00BF36F8"/>
    <w:rsid w:val="00BF3775"/>
    <w:rsid w:val="00BF4666"/>
    <w:rsid w:val="00BF4733"/>
    <w:rsid w:val="00BF4B99"/>
    <w:rsid w:val="00BF51CC"/>
    <w:rsid w:val="00BF561B"/>
    <w:rsid w:val="00BF57A0"/>
    <w:rsid w:val="00BF6A98"/>
    <w:rsid w:val="00BF6ED1"/>
    <w:rsid w:val="00BF7332"/>
    <w:rsid w:val="00C01626"/>
    <w:rsid w:val="00C01810"/>
    <w:rsid w:val="00C01CFA"/>
    <w:rsid w:val="00C04178"/>
    <w:rsid w:val="00C04F69"/>
    <w:rsid w:val="00C0561D"/>
    <w:rsid w:val="00C05755"/>
    <w:rsid w:val="00C05D80"/>
    <w:rsid w:val="00C07EA8"/>
    <w:rsid w:val="00C10A9C"/>
    <w:rsid w:val="00C11CC1"/>
    <w:rsid w:val="00C11F95"/>
    <w:rsid w:val="00C12F70"/>
    <w:rsid w:val="00C13515"/>
    <w:rsid w:val="00C135AB"/>
    <w:rsid w:val="00C1424E"/>
    <w:rsid w:val="00C14B71"/>
    <w:rsid w:val="00C14CB7"/>
    <w:rsid w:val="00C15789"/>
    <w:rsid w:val="00C15EEA"/>
    <w:rsid w:val="00C16313"/>
    <w:rsid w:val="00C16C48"/>
    <w:rsid w:val="00C178CC"/>
    <w:rsid w:val="00C2050F"/>
    <w:rsid w:val="00C20B71"/>
    <w:rsid w:val="00C215F3"/>
    <w:rsid w:val="00C22745"/>
    <w:rsid w:val="00C237F4"/>
    <w:rsid w:val="00C238BF"/>
    <w:rsid w:val="00C2450F"/>
    <w:rsid w:val="00C247B8"/>
    <w:rsid w:val="00C24C8D"/>
    <w:rsid w:val="00C24CD0"/>
    <w:rsid w:val="00C2545A"/>
    <w:rsid w:val="00C2634D"/>
    <w:rsid w:val="00C31155"/>
    <w:rsid w:val="00C31297"/>
    <w:rsid w:val="00C31733"/>
    <w:rsid w:val="00C322A0"/>
    <w:rsid w:val="00C32CB1"/>
    <w:rsid w:val="00C32E3F"/>
    <w:rsid w:val="00C332A5"/>
    <w:rsid w:val="00C332E4"/>
    <w:rsid w:val="00C341EA"/>
    <w:rsid w:val="00C361C4"/>
    <w:rsid w:val="00C3621D"/>
    <w:rsid w:val="00C36246"/>
    <w:rsid w:val="00C36E89"/>
    <w:rsid w:val="00C370E0"/>
    <w:rsid w:val="00C4001F"/>
    <w:rsid w:val="00C4032C"/>
    <w:rsid w:val="00C41211"/>
    <w:rsid w:val="00C422B3"/>
    <w:rsid w:val="00C43102"/>
    <w:rsid w:val="00C43309"/>
    <w:rsid w:val="00C4388A"/>
    <w:rsid w:val="00C44EFF"/>
    <w:rsid w:val="00C46431"/>
    <w:rsid w:val="00C47493"/>
    <w:rsid w:val="00C47933"/>
    <w:rsid w:val="00C51783"/>
    <w:rsid w:val="00C518BE"/>
    <w:rsid w:val="00C53521"/>
    <w:rsid w:val="00C550D8"/>
    <w:rsid w:val="00C5531C"/>
    <w:rsid w:val="00C55409"/>
    <w:rsid w:val="00C5579D"/>
    <w:rsid w:val="00C55A3D"/>
    <w:rsid w:val="00C55A54"/>
    <w:rsid w:val="00C60A11"/>
    <w:rsid w:val="00C61F32"/>
    <w:rsid w:val="00C62586"/>
    <w:rsid w:val="00C62691"/>
    <w:rsid w:val="00C62A2A"/>
    <w:rsid w:val="00C62D1E"/>
    <w:rsid w:val="00C6309A"/>
    <w:rsid w:val="00C63703"/>
    <w:rsid w:val="00C655BE"/>
    <w:rsid w:val="00C65C81"/>
    <w:rsid w:val="00C66956"/>
    <w:rsid w:val="00C6745F"/>
    <w:rsid w:val="00C679EB"/>
    <w:rsid w:val="00C702B9"/>
    <w:rsid w:val="00C7165C"/>
    <w:rsid w:val="00C72418"/>
    <w:rsid w:val="00C724D5"/>
    <w:rsid w:val="00C72AB4"/>
    <w:rsid w:val="00C72F28"/>
    <w:rsid w:val="00C732C8"/>
    <w:rsid w:val="00C74A95"/>
    <w:rsid w:val="00C753C3"/>
    <w:rsid w:val="00C7589A"/>
    <w:rsid w:val="00C76634"/>
    <w:rsid w:val="00C76957"/>
    <w:rsid w:val="00C76B44"/>
    <w:rsid w:val="00C76BD5"/>
    <w:rsid w:val="00C76D9B"/>
    <w:rsid w:val="00C773F0"/>
    <w:rsid w:val="00C77AF9"/>
    <w:rsid w:val="00C802C6"/>
    <w:rsid w:val="00C80A25"/>
    <w:rsid w:val="00C8110F"/>
    <w:rsid w:val="00C81261"/>
    <w:rsid w:val="00C8230C"/>
    <w:rsid w:val="00C82B3A"/>
    <w:rsid w:val="00C82DCA"/>
    <w:rsid w:val="00C84EFA"/>
    <w:rsid w:val="00C85A99"/>
    <w:rsid w:val="00C86577"/>
    <w:rsid w:val="00C877D0"/>
    <w:rsid w:val="00C87939"/>
    <w:rsid w:val="00C90583"/>
    <w:rsid w:val="00C90837"/>
    <w:rsid w:val="00C90A74"/>
    <w:rsid w:val="00C92622"/>
    <w:rsid w:val="00C931F8"/>
    <w:rsid w:val="00C93402"/>
    <w:rsid w:val="00C95828"/>
    <w:rsid w:val="00C9635C"/>
    <w:rsid w:val="00C968FE"/>
    <w:rsid w:val="00C96ABB"/>
    <w:rsid w:val="00C96C8F"/>
    <w:rsid w:val="00CA0098"/>
    <w:rsid w:val="00CA2169"/>
    <w:rsid w:val="00CA2984"/>
    <w:rsid w:val="00CA2BB4"/>
    <w:rsid w:val="00CA3061"/>
    <w:rsid w:val="00CA3284"/>
    <w:rsid w:val="00CA3594"/>
    <w:rsid w:val="00CA44F5"/>
    <w:rsid w:val="00CA4975"/>
    <w:rsid w:val="00CB01C9"/>
    <w:rsid w:val="00CB07ED"/>
    <w:rsid w:val="00CB0C57"/>
    <w:rsid w:val="00CB167F"/>
    <w:rsid w:val="00CB2344"/>
    <w:rsid w:val="00CB36EA"/>
    <w:rsid w:val="00CB3729"/>
    <w:rsid w:val="00CB6D57"/>
    <w:rsid w:val="00CB7106"/>
    <w:rsid w:val="00CC02DA"/>
    <w:rsid w:val="00CC041B"/>
    <w:rsid w:val="00CC0D9D"/>
    <w:rsid w:val="00CC1190"/>
    <w:rsid w:val="00CC18D9"/>
    <w:rsid w:val="00CC39A7"/>
    <w:rsid w:val="00CC3F97"/>
    <w:rsid w:val="00CC55DC"/>
    <w:rsid w:val="00CC5847"/>
    <w:rsid w:val="00CC5D11"/>
    <w:rsid w:val="00CC5E85"/>
    <w:rsid w:val="00CC6C57"/>
    <w:rsid w:val="00CC6C73"/>
    <w:rsid w:val="00CC6C75"/>
    <w:rsid w:val="00CD004B"/>
    <w:rsid w:val="00CD06CA"/>
    <w:rsid w:val="00CD10BF"/>
    <w:rsid w:val="00CD27C2"/>
    <w:rsid w:val="00CD27C7"/>
    <w:rsid w:val="00CD2B58"/>
    <w:rsid w:val="00CD2DD3"/>
    <w:rsid w:val="00CD3474"/>
    <w:rsid w:val="00CD3599"/>
    <w:rsid w:val="00CD3824"/>
    <w:rsid w:val="00CD4047"/>
    <w:rsid w:val="00CD46DD"/>
    <w:rsid w:val="00CD4D44"/>
    <w:rsid w:val="00CD4DAE"/>
    <w:rsid w:val="00CD54B6"/>
    <w:rsid w:val="00CD5788"/>
    <w:rsid w:val="00CD5B0E"/>
    <w:rsid w:val="00CD5EAD"/>
    <w:rsid w:val="00CD6436"/>
    <w:rsid w:val="00CD6499"/>
    <w:rsid w:val="00CD659D"/>
    <w:rsid w:val="00CD6B3D"/>
    <w:rsid w:val="00CD6BE3"/>
    <w:rsid w:val="00CD6F8B"/>
    <w:rsid w:val="00CD7DC0"/>
    <w:rsid w:val="00CE0DA8"/>
    <w:rsid w:val="00CE0E0E"/>
    <w:rsid w:val="00CE193E"/>
    <w:rsid w:val="00CE1A5A"/>
    <w:rsid w:val="00CE290F"/>
    <w:rsid w:val="00CE3EAB"/>
    <w:rsid w:val="00CE4EA3"/>
    <w:rsid w:val="00CE4F75"/>
    <w:rsid w:val="00CE5C3A"/>
    <w:rsid w:val="00CE7A28"/>
    <w:rsid w:val="00CE7D93"/>
    <w:rsid w:val="00CF11FF"/>
    <w:rsid w:val="00CF1573"/>
    <w:rsid w:val="00CF1791"/>
    <w:rsid w:val="00CF17D1"/>
    <w:rsid w:val="00CF23E5"/>
    <w:rsid w:val="00CF3BEC"/>
    <w:rsid w:val="00CF3E92"/>
    <w:rsid w:val="00CF3F73"/>
    <w:rsid w:val="00CF4DA5"/>
    <w:rsid w:val="00CF7F5C"/>
    <w:rsid w:val="00CF7F5D"/>
    <w:rsid w:val="00D003DD"/>
    <w:rsid w:val="00D00A4F"/>
    <w:rsid w:val="00D01452"/>
    <w:rsid w:val="00D017CC"/>
    <w:rsid w:val="00D019DB"/>
    <w:rsid w:val="00D02467"/>
    <w:rsid w:val="00D02CED"/>
    <w:rsid w:val="00D04363"/>
    <w:rsid w:val="00D0462C"/>
    <w:rsid w:val="00D04A36"/>
    <w:rsid w:val="00D05D9A"/>
    <w:rsid w:val="00D0626B"/>
    <w:rsid w:val="00D06883"/>
    <w:rsid w:val="00D06A5B"/>
    <w:rsid w:val="00D06CAC"/>
    <w:rsid w:val="00D07337"/>
    <w:rsid w:val="00D076C7"/>
    <w:rsid w:val="00D10DB7"/>
    <w:rsid w:val="00D11794"/>
    <w:rsid w:val="00D11982"/>
    <w:rsid w:val="00D11A4C"/>
    <w:rsid w:val="00D11AF9"/>
    <w:rsid w:val="00D136F2"/>
    <w:rsid w:val="00D13EEE"/>
    <w:rsid w:val="00D13FD6"/>
    <w:rsid w:val="00D14520"/>
    <w:rsid w:val="00D1579E"/>
    <w:rsid w:val="00D17C94"/>
    <w:rsid w:val="00D201E5"/>
    <w:rsid w:val="00D20998"/>
    <w:rsid w:val="00D2322D"/>
    <w:rsid w:val="00D23814"/>
    <w:rsid w:val="00D23988"/>
    <w:rsid w:val="00D241F1"/>
    <w:rsid w:val="00D2506D"/>
    <w:rsid w:val="00D2680C"/>
    <w:rsid w:val="00D269E8"/>
    <w:rsid w:val="00D26AA3"/>
    <w:rsid w:val="00D279D7"/>
    <w:rsid w:val="00D303A3"/>
    <w:rsid w:val="00D305C2"/>
    <w:rsid w:val="00D306CC"/>
    <w:rsid w:val="00D3072E"/>
    <w:rsid w:val="00D312B7"/>
    <w:rsid w:val="00D31E58"/>
    <w:rsid w:val="00D33689"/>
    <w:rsid w:val="00D34CC2"/>
    <w:rsid w:val="00D36168"/>
    <w:rsid w:val="00D36B2A"/>
    <w:rsid w:val="00D37708"/>
    <w:rsid w:val="00D378F4"/>
    <w:rsid w:val="00D37CA9"/>
    <w:rsid w:val="00D4352C"/>
    <w:rsid w:val="00D43862"/>
    <w:rsid w:val="00D43B69"/>
    <w:rsid w:val="00D467CF"/>
    <w:rsid w:val="00D47190"/>
    <w:rsid w:val="00D50DC3"/>
    <w:rsid w:val="00D51622"/>
    <w:rsid w:val="00D51C97"/>
    <w:rsid w:val="00D52052"/>
    <w:rsid w:val="00D52292"/>
    <w:rsid w:val="00D52AF3"/>
    <w:rsid w:val="00D5347C"/>
    <w:rsid w:val="00D537D9"/>
    <w:rsid w:val="00D53C34"/>
    <w:rsid w:val="00D54736"/>
    <w:rsid w:val="00D557CF"/>
    <w:rsid w:val="00D5664C"/>
    <w:rsid w:val="00D609AE"/>
    <w:rsid w:val="00D60E9B"/>
    <w:rsid w:val="00D61EC0"/>
    <w:rsid w:val="00D61F86"/>
    <w:rsid w:val="00D620B0"/>
    <w:rsid w:val="00D62331"/>
    <w:rsid w:val="00D624DE"/>
    <w:rsid w:val="00D63034"/>
    <w:rsid w:val="00D6347E"/>
    <w:rsid w:val="00D63C06"/>
    <w:rsid w:val="00D64BD1"/>
    <w:rsid w:val="00D64CC2"/>
    <w:rsid w:val="00D65BA3"/>
    <w:rsid w:val="00D65DC4"/>
    <w:rsid w:val="00D65ECE"/>
    <w:rsid w:val="00D67335"/>
    <w:rsid w:val="00D6758E"/>
    <w:rsid w:val="00D677F4"/>
    <w:rsid w:val="00D70580"/>
    <w:rsid w:val="00D70980"/>
    <w:rsid w:val="00D72840"/>
    <w:rsid w:val="00D72E56"/>
    <w:rsid w:val="00D73492"/>
    <w:rsid w:val="00D73B6F"/>
    <w:rsid w:val="00D75059"/>
    <w:rsid w:val="00D75397"/>
    <w:rsid w:val="00D7556F"/>
    <w:rsid w:val="00D75FD8"/>
    <w:rsid w:val="00D773ED"/>
    <w:rsid w:val="00D77CC5"/>
    <w:rsid w:val="00D807D4"/>
    <w:rsid w:val="00D80996"/>
    <w:rsid w:val="00D81306"/>
    <w:rsid w:val="00D8137F"/>
    <w:rsid w:val="00D81FA8"/>
    <w:rsid w:val="00D826EA"/>
    <w:rsid w:val="00D836AC"/>
    <w:rsid w:val="00D8480B"/>
    <w:rsid w:val="00D84B38"/>
    <w:rsid w:val="00D858AF"/>
    <w:rsid w:val="00D8614B"/>
    <w:rsid w:val="00D86296"/>
    <w:rsid w:val="00D86CB2"/>
    <w:rsid w:val="00D87D9F"/>
    <w:rsid w:val="00D91289"/>
    <w:rsid w:val="00D91848"/>
    <w:rsid w:val="00D92501"/>
    <w:rsid w:val="00D92B94"/>
    <w:rsid w:val="00D93F41"/>
    <w:rsid w:val="00D9401E"/>
    <w:rsid w:val="00D96BB0"/>
    <w:rsid w:val="00DA0897"/>
    <w:rsid w:val="00DA170B"/>
    <w:rsid w:val="00DA2945"/>
    <w:rsid w:val="00DA39EB"/>
    <w:rsid w:val="00DA3F8C"/>
    <w:rsid w:val="00DA47CE"/>
    <w:rsid w:val="00DA48BE"/>
    <w:rsid w:val="00DA4A02"/>
    <w:rsid w:val="00DA53DB"/>
    <w:rsid w:val="00DA5A67"/>
    <w:rsid w:val="00DA6119"/>
    <w:rsid w:val="00DA73BF"/>
    <w:rsid w:val="00DA7668"/>
    <w:rsid w:val="00DB01DD"/>
    <w:rsid w:val="00DB0D35"/>
    <w:rsid w:val="00DB12A7"/>
    <w:rsid w:val="00DB153F"/>
    <w:rsid w:val="00DB22A1"/>
    <w:rsid w:val="00DB25A2"/>
    <w:rsid w:val="00DB3006"/>
    <w:rsid w:val="00DB4438"/>
    <w:rsid w:val="00DB4E04"/>
    <w:rsid w:val="00DB51DF"/>
    <w:rsid w:val="00DB62C5"/>
    <w:rsid w:val="00DB6839"/>
    <w:rsid w:val="00DB7695"/>
    <w:rsid w:val="00DB7737"/>
    <w:rsid w:val="00DB7AFB"/>
    <w:rsid w:val="00DC0D62"/>
    <w:rsid w:val="00DC2116"/>
    <w:rsid w:val="00DC28C1"/>
    <w:rsid w:val="00DC2964"/>
    <w:rsid w:val="00DC32F6"/>
    <w:rsid w:val="00DC3350"/>
    <w:rsid w:val="00DC358D"/>
    <w:rsid w:val="00DC488C"/>
    <w:rsid w:val="00DC587C"/>
    <w:rsid w:val="00DC606F"/>
    <w:rsid w:val="00DC660F"/>
    <w:rsid w:val="00DC6A0F"/>
    <w:rsid w:val="00DC6CDA"/>
    <w:rsid w:val="00DC6F49"/>
    <w:rsid w:val="00DC7381"/>
    <w:rsid w:val="00DD1591"/>
    <w:rsid w:val="00DD1BB9"/>
    <w:rsid w:val="00DD21E3"/>
    <w:rsid w:val="00DD2FEF"/>
    <w:rsid w:val="00DD30D4"/>
    <w:rsid w:val="00DD34EE"/>
    <w:rsid w:val="00DD3C82"/>
    <w:rsid w:val="00DD3F12"/>
    <w:rsid w:val="00DD46C6"/>
    <w:rsid w:val="00DD478A"/>
    <w:rsid w:val="00DD4803"/>
    <w:rsid w:val="00DD5B55"/>
    <w:rsid w:val="00DD612D"/>
    <w:rsid w:val="00DD6478"/>
    <w:rsid w:val="00DD7335"/>
    <w:rsid w:val="00DD74DE"/>
    <w:rsid w:val="00DE0F5D"/>
    <w:rsid w:val="00DE19C2"/>
    <w:rsid w:val="00DE268F"/>
    <w:rsid w:val="00DE29F2"/>
    <w:rsid w:val="00DE29F4"/>
    <w:rsid w:val="00DE3110"/>
    <w:rsid w:val="00DE37B0"/>
    <w:rsid w:val="00DE404F"/>
    <w:rsid w:val="00DE5882"/>
    <w:rsid w:val="00DE5CB3"/>
    <w:rsid w:val="00DE5E9E"/>
    <w:rsid w:val="00DE600F"/>
    <w:rsid w:val="00DE6AD1"/>
    <w:rsid w:val="00DE6CD8"/>
    <w:rsid w:val="00DE7ED4"/>
    <w:rsid w:val="00DF0590"/>
    <w:rsid w:val="00DF1984"/>
    <w:rsid w:val="00DF1EFC"/>
    <w:rsid w:val="00DF4269"/>
    <w:rsid w:val="00DF46F7"/>
    <w:rsid w:val="00DF4FF3"/>
    <w:rsid w:val="00DF5F78"/>
    <w:rsid w:val="00DF6E75"/>
    <w:rsid w:val="00DF7510"/>
    <w:rsid w:val="00DF7CAF"/>
    <w:rsid w:val="00DF7E08"/>
    <w:rsid w:val="00E00DF8"/>
    <w:rsid w:val="00E02078"/>
    <w:rsid w:val="00E026EA"/>
    <w:rsid w:val="00E045B9"/>
    <w:rsid w:val="00E05506"/>
    <w:rsid w:val="00E05AAF"/>
    <w:rsid w:val="00E05C11"/>
    <w:rsid w:val="00E06A86"/>
    <w:rsid w:val="00E07988"/>
    <w:rsid w:val="00E104BF"/>
    <w:rsid w:val="00E105DB"/>
    <w:rsid w:val="00E111AA"/>
    <w:rsid w:val="00E11D32"/>
    <w:rsid w:val="00E12138"/>
    <w:rsid w:val="00E12B04"/>
    <w:rsid w:val="00E1338C"/>
    <w:rsid w:val="00E13AA7"/>
    <w:rsid w:val="00E140FB"/>
    <w:rsid w:val="00E155EE"/>
    <w:rsid w:val="00E156EF"/>
    <w:rsid w:val="00E159E4"/>
    <w:rsid w:val="00E16F9A"/>
    <w:rsid w:val="00E17852"/>
    <w:rsid w:val="00E20677"/>
    <w:rsid w:val="00E21EC2"/>
    <w:rsid w:val="00E23A32"/>
    <w:rsid w:val="00E24A07"/>
    <w:rsid w:val="00E24AB6"/>
    <w:rsid w:val="00E25BC3"/>
    <w:rsid w:val="00E26C2E"/>
    <w:rsid w:val="00E279BF"/>
    <w:rsid w:val="00E306C5"/>
    <w:rsid w:val="00E308C6"/>
    <w:rsid w:val="00E30F5F"/>
    <w:rsid w:val="00E32CCF"/>
    <w:rsid w:val="00E3384B"/>
    <w:rsid w:val="00E34878"/>
    <w:rsid w:val="00E35189"/>
    <w:rsid w:val="00E35C19"/>
    <w:rsid w:val="00E36543"/>
    <w:rsid w:val="00E37EA1"/>
    <w:rsid w:val="00E4050F"/>
    <w:rsid w:val="00E40E47"/>
    <w:rsid w:val="00E41776"/>
    <w:rsid w:val="00E41F95"/>
    <w:rsid w:val="00E420D2"/>
    <w:rsid w:val="00E4219F"/>
    <w:rsid w:val="00E433FC"/>
    <w:rsid w:val="00E43B96"/>
    <w:rsid w:val="00E44C44"/>
    <w:rsid w:val="00E44ECF"/>
    <w:rsid w:val="00E450AF"/>
    <w:rsid w:val="00E4545E"/>
    <w:rsid w:val="00E45776"/>
    <w:rsid w:val="00E457DA"/>
    <w:rsid w:val="00E45F25"/>
    <w:rsid w:val="00E45F5B"/>
    <w:rsid w:val="00E466A5"/>
    <w:rsid w:val="00E50259"/>
    <w:rsid w:val="00E5036D"/>
    <w:rsid w:val="00E5102F"/>
    <w:rsid w:val="00E511DC"/>
    <w:rsid w:val="00E52066"/>
    <w:rsid w:val="00E52DBD"/>
    <w:rsid w:val="00E53AF3"/>
    <w:rsid w:val="00E541DC"/>
    <w:rsid w:val="00E54F0F"/>
    <w:rsid w:val="00E5513C"/>
    <w:rsid w:val="00E55197"/>
    <w:rsid w:val="00E551BA"/>
    <w:rsid w:val="00E552B4"/>
    <w:rsid w:val="00E55C2C"/>
    <w:rsid w:val="00E55D75"/>
    <w:rsid w:val="00E56D34"/>
    <w:rsid w:val="00E5754A"/>
    <w:rsid w:val="00E576E5"/>
    <w:rsid w:val="00E60365"/>
    <w:rsid w:val="00E604D6"/>
    <w:rsid w:val="00E6084C"/>
    <w:rsid w:val="00E60C20"/>
    <w:rsid w:val="00E619D3"/>
    <w:rsid w:val="00E61B13"/>
    <w:rsid w:val="00E62CF4"/>
    <w:rsid w:val="00E6353C"/>
    <w:rsid w:val="00E65091"/>
    <w:rsid w:val="00E65A52"/>
    <w:rsid w:val="00E65EC5"/>
    <w:rsid w:val="00E66227"/>
    <w:rsid w:val="00E6719D"/>
    <w:rsid w:val="00E67F7A"/>
    <w:rsid w:val="00E70264"/>
    <w:rsid w:val="00E71EEE"/>
    <w:rsid w:val="00E72630"/>
    <w:rsid w:val="00E72930"/>
    <w:rsid w:val="00E72D68"/>
    <w:rsid w:val="00E74AA8"/>
    <w:rsid w:val="00E7593D"/>
    <w:rsid w:val="00E75DC8"/>
    <w:rsid w:val="00E76A82"/>
    <w:rsid w:val="00E76AAF"/>
    <w:rsid w:val="00E76F07"/>
    <w:rsid w:val="00E773EF"/>
    <w:rsid w:val="00E80C25"/>
    <w:rsid w:val="00E80D51"/>
    <w:rsid w:val="00E81AAB"/>
    <w:rsid w:val="00E81EDC"/>
    <w:rsid w:val="00E83248"/>
    <w:rsid w:val="00E83762"/>
    <w:rsid w:val="00E83947"/>
    <w:rsid w:val="00E846C6"/>
    <w:rsid w:val="00E84FC3"/>
    <w:rsid w:val="00E8533A"/>
    <w:rsid w:val="00E853CA"/>
    <w:rsid w:val="00E8580D"/>
    <w:rsid w:val="00E86125"/>
    <w:rsid w:val="00E87F69"/>
    <w:rsid w:val="00E902F5"/>
    <w:rsid w:val="00E9034C"/>
    <w:rsid w:val="00E9052A"/>
    <w:rsid w:val="00E90C58"/>
    <w:rsid w:val="00E913AA"/>
    <w:rsid w:val="00E916E0"/>
    <w:rsid w:val="00E924AB"/>
    <w:rsid w:val="00E939BF"/>
    <w:rsid w:val="00E93DC2"/>
    <w:rsid w:val="00E945B5"/>
    <w:rsid w:val="00E94B43"/>
    <w:rsid w:val="00E955DA"/>
    <w:rsid w:val="00E95645"/>
    <w:rsid w:val="00E961DE"/>
    <w:rsid w:val="00E96485"/>
    <w:rsid w:val="00EA0157"/>
    <w:rsid w:val="00EA01C3"/>
    <w:rsid w:val="00EA0B07"/>
    <w:rsid w:val="00EA1F93"/>
    <w:rsid w:val="00EA2999"/>
    <w:rsid w:val="00EA4208"/>
    <w:rsid w:val="00EA442D"/>
    <w:rsid w:val="00EA479E"/>
    <w:rsid w:val="00EA4969"/>
    <w:rsid w:val="00EA5707"/>
    <w:rsid w:val="00EA6AA2"/>
    <w:rsid w:val="00EA75E7"/>
    <w:rsid w:val="00EA7FB7"/>
    <w:rsid w:val="00EB03FB"/>
    <w:rsid w:val="00EB04A1"/>
    <w:rsid w:val="00EB09EF"/>
    <w:rsid w:val="00EB19A4"/>
    <w:rsid w:val="00EB2D5A"/>
    <w:rsid w:val="00EB2ED7"/>
    <w:rsid w:val="00EB3086"/>
    <w:rsid w:val="00EB3499"/>
    <w:rsid w:val="00EB3FA3"/>
    <w:rsid w:val="00EB4BAA"/>
    <w:rsid w:val="00EB55F8"/>
    <w:rsid w:val="00EB6338"/>
    <w:rsid w:val="00EB6C2B"/>
    <w:rsid w:val="00EB712E"/>
    <w:rsid w:val="00EB74AD"/>
    <w:rsid w:val="00EC23A7"/>
    <w:rsid w:val="00EC23E1"/>
    <w:rsid w:val="00EC34B8"/>
    <w:rsid w:val="00EC3E50"/>
    <w:rsid w:val="00EC4CA4"/>
    <w:rsid w:val="00EC4D57"/>
    <w:rsid w:val="00EC4F83"/>
    <w:rsid w:val="00EC5693"/>
    <w:rsid w:val="00EC572D"/>
    <w:rsid w:val="00EC59E1"/>
    <w:rsid w:val="00EC5E84"/>
    <w:rsid w:val="00EC620D"/>
    <w:rsid w:val="00EC6329"/>
    <w:rsid w:val="00EC6CD1"/>
    <w:rsid w:val="00EC7A41"/>
    <w:rsid w:val="00ED1410"/>
    <w:rsid w:val="00ED1677"/>
    <w:rsid w:val="00ED1F7A"/>
    <w:rsid w:val="00ED2647"/>
    <w:rsid w:val="00ED3101"/>
    <w:rsid w:val="00ED3106"/>
    <w:rsid w:val="00ED4458"/>
    <w:rsid w:val="00ED4776"/>
    <w:rsid w:val="00ED4CC8"/>
    <w:rsid w:val="00ED6503"/>
    <w:rsid w:val="00ED7426"/>
    <w:rsid w:val="00ED75C8"/>
    <w:rsid w:val="00ED7881"/>
    <w:rsid w:val="00EE08F3"/>
    <w:rsid w:val="00EE1661"/>
    <w:rsid w:val="00EE1DEA"/>
    <w:rsid w:val="00EE25ED"/>
    <w:rsid w:val="00EE2AE2"/>
    <w:rsid w:val="00EE3017"/>
    <w:rsid w:val="00EE3661"/>
    <w:rsid w:val="00EE367C"/>
    <w:rsid w:val="00EE43F4"/>
    <w:rsid w:val="00EE54FA"/>
    <w:rsid w:val="00EE60F3"/>
    <w:rsid w:val="00EF0AC6"/>
    <w:rsid w:val="00EF15F0"/>
    <w:rsid w:val="00EF1E7D"/>
    <w:rsid w:val="00EF2046"/>
    <w:rsid w:val="00EF2301"/>
    <w:rsid w:val="00EF246D"/>
    <w:rsid w:val="00EF3CD7"/>
    <w:rsid w:val="00EF46FD"/>
    <w:rsid w:val="00EF4D0A"/>
    <w:rsid w:val="00EF502F"/>
    <w:rsid w:val="00EF50E4"/>
    <w:rsid w:val="00EF511E"/>
    <w:rsid w:val="00EF5723"/>
    <w:rsid w:val="00EF58A5"/>
    <w:rsid w:val="00EF6AB8"/>
    <w:rsid w:val="00EF6E97"/>
    <w:rsid w:val="00EF714F"/>
    <w:rsid w:val="00EF71D5"/>
    <w:rsid w:val="00EF78D0"/>
    <w:rsid w:val="00EF79A6"/>
    <w:rsid w:val="00F001B1"/>
    <w:rsid w:val="00F004B4"/>
    <w:rsid w:val="00F0094A"/>
    <w:rsid w:val="00F00B43"/>
    <w:rsid w:val="00F00CED"/>
    <w:rsid w:val="00F010A6"/>
    <w:rsid w:val="00F045B2"/>
    <w:rsid w:val="00F04606"/>
    <w:rsid w:val="00F049BE"/>
    <w:rsid w:val="00F04AA2"/>
    <w:rsid w:val="00F04FA8"/>
    <w:rsid w:val="00F0591F"/>
    <w:rsid w:val="00F0623E"/>
    <w:rsid w:val="00F06F0D"/>
    <w:rsid w:val="00F079FD"/>
    <w:rsid w:val="00F10578"/>
    <w:rsid w:val="00F1065B"/>
    <w:rsid w:val="00F10757"/>
    <w:rsid w:val="00F1089C"/>
    <w:rsid w:val="00F11AF6"/>
    <w:rsid w:val="00F11B0B"/>
    <w:rsid w:val="00F11CF4"/>
    <w:rsid w:val="00F11D67"/>
    <w:rsid w:val="00F12FF3"/>
    <w:rsid w:val="00F13227"/>
    <w:rsid w:val="00F133B8"/>
    <w:rsid w:val="00F150E9"/>
    <w:rsid w:val="00F15511"/>
    <w:rsid w:val="00F15D94"/>
    <w:rsid w:val="00F16272"/>
    <w:rsid w:val="00F162EB"/>
    <w:rsid w:val="00F16EBD"/>
    <w:rsid w:val="00F17172"/>
    <w:rsid w:val="00F21859"/>
    <w:rsid w:val="00F22709"/>
    <w:rsid w:val="00F24CB5"/>
    <w:rsid w:val="00F25B0C"/>
    <w:rsid w:val="00F25BDE"/>
    <w:rsid w:val="00F26F15"/>
    <w:rsid w:val="00F27DF6"/>
    <w:rsid w:val="00F27FA3"/>
    <w:rsid w:val="00F30031"/>
    <w:rsid w:val="00F31A7F"/>
    <w:rsid w:val="00F32EBF"/>
    <w:rsid w:val="00F33BD8"/>
    <w:rsid w:val="00F33F95"/>
    <w:rsid w:val="00F3450C"/>
    <w:rsid w:val="00F3496F"/>
    <w:rsid w:val="00F34F7A"/>
    <w:rsid w:val="00F366CA"/>
    <w:rsid w:val="00F36EDE"/>
    <w:rsid w:val="00F371BF"/>
    <w:rsid w:val="00F37489"/>
    <w:rsid w:val="00F376F1"/>
    <w:rsid w:val="00F40B5C"/>
    <w:rsid w:val="00F40F38"/>
    <w:rsid w:val="00F416B3"/>
    <w:rsid w:val="00F42722"/>
    <w:rsid w:val="00F429BC"/>
    <w:rsid w:val="00F4530B"/>
    <w:rsid w:val="00F45376"/>
    <w:rsid w:val="00F460FB"/>
    <w:rsid w:val="00F46726"/>
    <w:rsid w:val="00F46A3A"/>
    <w:rsid w:val="00F46E67"/>
    <w:rsid w:val="00F47410"/>
    <w:rsid w:val="00F5029C"/>
    <w:rsid w:val="00F507C5"/>
    <w:rsid w:val="00F509C5"/>
    <w:rsid w:val="00F513D8"/>
    <w:rsid w:val="00F5198D"/>
    <w:rsid w:val="00F51C3F"/>
    <w:rsid w:val="00F51C63"/>
    <w:rsid w:val="00F52162"/>
    <w:rsid w:val="00F543B4"/>
    <w:rsid w:val="00F5528B"/>
    <w:rsid w:val="00F5546C"/>
    <w:rsid w:val="00F558A2"/>
    <w:rsid w:val="00F60468"/>
    <w:rsid w:val="00F60D71"/>
    <w:rsid w:val="00F614D1"/>
    <w:rsid w:val="00F618EC"/>
    <w:rsid w:val="00F61992"/>
    <w:rsid w:val="00F61FE5"/>
    <w:rsid w:val="00F64811"/>
    <w:rsid w:val="00F649FE"/>
    <w:rsid w:val="00F64D3F"/>
    <w:rsid w:val="00F65B42"/>
    <w:rsid w:val="00F65C65"/>
    <w:rsid w:val="00F668F0"/>
    <w:rsid w:val="00F67126"/>
    <w:rsid w:val="00F67245"/>
    <w:rsid w:val="00F6786C"/>
    <w:rsid w:val="00F67AF2"/>
    <w:rsid w:val="00F67D01"/>
    <w:rsid w:val="00F707C6"/>
    <w:rsid w:val="00F70807"/>
    <w:rsid w:val="00F708E3"/>
    <w:rsid w:val="00F716F8"/>
    <w:rsid w:val="00F720CB"/>
    <w:rsid w:val="00F725C4"/>
    <w:rsid w:val="00F72856"/>
    <w:rsid w:val="00F73C00"/>
    <w:rsid w:val="00F73EAD"/>
    <w:rsid w:val="00F7415D"/>
    <w:rsid w:val="00F7420F"/>
    <w:rsid w:val="00F745CD"/>
    <w:rsid w:val="00F759CB"/>
    <w:rsid w:val="00F76AC2"/>
    <w:rsid w:val="00F76FFA"/>
    <w:rsid w:val="00F77133"/>
    <w:rsid w:val="00F77AB5"/>
    <w:rsid w:val="00F77ED2"/>
    <w:rsid w:val="00F80651"/>
    <w:rsid w:val="00F8097C"/>
    <w:rsid w:val="00F809A2"/>
    <w:rsid w:val="00F80D43"/>
    <w:rsid w:val="00F81A9D"/>
    <w:rsid w:val="00F81DBD"/>
    <w:rsid w:val="00F82025"/>
    <w:rsid w:val="00F82109"/>
    <w:rsid w:val="00F82741"/>
    <w:rsid w:val="00F82989"/>
    <w:rsid w:val="00F83168"/>
    <w:rsid w:val="00F83BB0"/>
    <w:rsid w:val="00F83C1A"/>
    <w:rsid w:val="00F8419C"/>
    <w:rsid w:val="00F84457"/>
    <w:rsid w:val="00F844E5"/>
    <w:rsid w:val="00F84AA0"/>
    <w:rsid w:val="00F859D4"/>
    <w:rsid w:val="00F85AC9"/>
    <w:rsid w:val="00F85B9D"/>
    <w:rsid w:val="00F86645"/>
    <w:rsid w:val="00F8785B"/>
    <w:rsid w:val="00F879B8"/>
    <w:rsid w:val="00F90395"/>
    <w:rsid w:val="00F9130C"/>
    <w:rsid w:val="00F91414"/>
    <w:rsid w:val="00F91A4D"/>
    <w:rsid w:val="00F91B7B"/>
    <w:rsid w:val="00F91E51"/>
    <w:rsid w:val="00F925B9"/>
    <w:rsid w:val="00F92E0A"/>
    <w:rsid w:val="00F933AA"/>
    <w:rsid w:val="00F933EA"/>
    <w:rsid w:val="00F9377F"/>
    <w:rsid w:val="00F93D50"/>
    <w:rsid w:val="00F93D73"/>
    <w:rsid w:val="00F93F0B"/>
    <w:rsid w:val="00F94136"/>
    <w:rsid w:val="00F94409"/>
    <w:rsid w:val="00F953E2"/>
    <w:rsid w:val="00F957C0"/>
    <w:rsid w:val="00F95FFD"/>
    <w:rsid w:val="00F9621A"/>
    <w:rsid w:val="00F96AA8"/>
    <w:rsid w:val="00F9738A"/>
    <w:rsid w:val="00F97DA3"/>
    <w:rsid w:val="00FA0B55"/>
    <w:rsid w:val="00FA0FB0"/>
    <w:rsid w:val="00FA1292"/>
    <w:rsid w:val="00FA1323"/>
    <w:rsid w:val="00FA1F69"/>
    <w:rsid w:val="00FA278D"/>
    <w:rsid w:val="00FA2A72"/>
    <w:rsid w:val="00FA35EE"/>
    <w:rsid w:val="00FA3AA6"/>
    <w:rsid w:val="00FA497F"/>
    <w:rsid w:val="00FA4A85"/>
    <w:rsid w:val="00FA4B48"/>
    <w:rsid w:val="00FA6248"/>
    <w:rsid w:val="00FA63C6"/>
    <w:rsid w:val="00FA6BF4"/>
    <w:rsid w:val="00FA71EF"/>
    <w:rsid w:val="00FA7E97"/>
    <w:rsid w:val="00FB0A7C"/>
    <w:rsid w:val="00FB0AEC"/>
    <w:rsid w:val="00FB132F"/>
    <w:rsid w:val="00FB1A43"/>
    <w:rsid w:val="00FB23B3"/>
    <w:rsid w:val="00FB2D8B"/>
    <w:rsid w:val="00FB309B"/>
    <w:rsid w:val="00FB3AF0"/>
    <w:rsid w:val="00FB3BA9"/>
    <w:rsid w:val="00FB7661"/>
    <w:rsid w:val="00FB77A2"/>
    <w:rsid w:val="00FC025D"/>
    <w:rsid w:val="00FC04EF"/>
    <w:rsid w:val="00FC0ECB"/>
    <w:rsid w:val="00FC145F"/>
    <w:rsid w:val="00FC161E"/>
    <w:rsid w:val="00FC173A"/>
    <w:rsid w:val="00FC2B52"/>
    <w:rsid w:val="00FC30D3"/>
    <w:rsid w:val="00FC3809"/>
    <w:rsid w:val="00FC3BE1"/>
    <w:rsid w:val="00FC3CFD"/>
    <w:rsid w:val="00FC44B9"/>
    <w:rsid w:val="00FC5057"/>
    <w:rsid w:val="00FC5EA1"/>
    <w:rsid w:val="00FC70E0"/>
    <w:rsid w:val="00FC7BA9"/>
    <w:rsid w:val="00FC7BCF"/>
    <w:rsid w:val="00FC7E34"/>
    <w:rsid w:val="00FD01A9"/>
    <w:rsid w:val="00FD05EA"/>
    <w:rsid w:val="00FD0604"/>
    <w:rsid w:val="00FD13B6"/>
    <w:rsid w:val="00FD2136"/>
    <w:rsid w:val="00FD30AF"/>
    <w:rsid w:val="00FD3225"/>
    <w:rsid w:val="00FD324C"/>
    <w:rsid w:val="00FD43B8"/>
    <w:rsid w:val="00FD4F73"/>
    <w:rsid w:val="00FD5110"/>
    <w:rsid w:val="00FD5A05"/>
    <w:rsid w:val="00FD6925"/>
    <w:rsid w:val="00FD73DB"/>
    <w:rsid w:val="00FD748C"/>
    <w:rsid w:val="00FE213D"/>
    <w:rsid w:val="00FE2C20"/>
    <w:rsid w:val="00FE4849"/>
    <w:rsid w:val="00FE54C9"/>
    <w:rsid w:val="00FE578E"/>
    <w:rsid w:val="00FE5E40"/>
    <w:rsid w:val="00FE6506"/>
    <w:rsid w:val="00FE6B45"/>
    <w:rsid w:val="00FE6D11"/>
    <w:rsid w:val="00FE72F4"/>
    <w:rsid w:val="00FF13F3"/>
    <w:rsid w:val="00FF1C4F"/>
    <w:rsid w:val="00FF21AA"/>
    <w:rsid w:val="00FF29C4"/>
    <w:rsid w:val="00FF2C64"/>
    <w:rsid w:val="00FF30D5"/>
    <w:rsid w:val="00FF310A"/>
    <w:rsid w:val="00FF3273"/>
    <w:rsid w:val="00FF3518"/>
    <w:rsid w:val="00FF357C"/>
    <w:rsid w:val="00FF3875"/>
    <w:rsid w:val="00FF410C"/>
    <w:rsid w:val="00FF4AD6"/>
    <w:rsid w:val="00FF4D26"/>
    <w:rsid w:val="00FF4E7D"/>
    <w:rsid w:val="00FF5BDF"/>
    <w:rsid w:val="00FF6725"/>
    <w:rsid w:val="00FF74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CEC42"/>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85220"/>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2">
    <w:name w:val="heading 2"/>
    <w:basedOn w:val="Standaard"/>
    <w:next w:val="Standaard"/>
    <w:link w:val="Kop2Char"/>
    <w:uiPriority w:val="9"/>
    <w:unhideWhenUsed/>
    <w:qFormat/>
    <w:rsid w:val="005E3CC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semiHidden/>
    <w:unhideWhenUsed/>
    <w:qFormat/>
    <w:rsid w:val="00CD7D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3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3E517C"/>
    <w:rPr>
      <w:color w:val="0563C1" w:themeColor="hyperlink"/>
      <w:u w:val="single"/>
    </w:rPr>
  </w:style>
  <w:style w:type="character" w:customStyle="1" w:styleId="Onopgelostemelding1">
    <w:name w:val="Onopgeloste melding1"/>
    <w:basedOn w:val="Standaardalinea-lettertype"/>
    <w:uiPriority w:val="99"/>
    <w:semiHidden/>
    <w:unhideWhenUsed/>
    <w:rsid w:val="003E517C"/>
    <w:rPr>
      <w:color w:val="605E5C"/>
      <w:shd w:val="clear" w:color="auto" w:fill="E1DFDD"/>
    </w:rPr>
  </w:style>
  <w:style w:type="paragraph" w:styleId="Ballontekst">
    <w:name w:val="Balloon Text"/>
    <w:basedOn w:val="Standaard"/>
    <w:link w:val="BallontekstChar"/>
    <w:uiPriority w:val="99"/>
    <w:semiHidden/>
    <w:unhideWhenUsed/>
    <w:rsid w:val="003421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421BF"/>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4E5BBC"/>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4E5BBC"/>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Kop3Char">
    <w:name w:val="Kop 3 Char"/>
    <w:basedOn w:val="Standaardalinea-lettertype"/>
    <w:link w:val="Kop3"/>
    <w:uiPriority w:val="9"/>
    <w:semiHidden/>
    <w:rsid w:val="00CD7DC0"/>
    <w:rPr>
      <w:rFonts w:asciiTheme="majorHAnsi" w:eastAsiaTheme="majorEastAsia" w:hAnsiTheme="majorHAnsi" w:cstheme="majorBidi"/>
      <w:color w:val="1F4D78" w:themeColor="accent1" w:themeShade="7F"/>
      <w:sz w:val="24"/>
      <w:szCs w:val="24"/>
    </w:rPr>
  </w:style>
  <w:style w:type="character" w:customStyle="1" w:styleId="GeenafstandChar">
    <w:name w:val="Geen afstand Char"/>
    <w:basedOn w:val="Standaardalinea-lettertype"/>
    <w:link w:val="Geenafstand"/>
    <w:uiPriority w:val="1"/>
    <w:rsid w:val="00DB51DF"/>
    <w:rPr>
      <w:rFonts w:ascii="Calibri" w:eastAsia="Calibri" w:hAnsi="Calibri" w:cs="Times New Roman"/>
    </w:rPr>
  </w:style>
  <w:style w:type="character" w:styleId="GevolgdeHyperlink">
    <w:name w:val="FollowedHyperlink"/>
    <w:basedOn w:val="Standaardalinea-lettertype"/>
    <w:uiPriority w:val="99"/>
    <w:semiHidden/>
    <w:unhideWhenUsed/>
    <w:rsid w:val="00271B6E"/>
    <w:rPr>
      <w:color w:val="954F72" w:themeColor="followedHyperlink"/>
      <w:u w:val="single"/>
    </w:rPr>
  </w:style>
  <w:style w:type="character" w:styleId="Verwijzingopmerking">
    <w:name w:val="annotation reference"/>
    <w:basedOn w:val="Standaardalinea-lettertype"/>
    <w:uiPriority w:val="99"/>
    <w:semiHidden/>
    <w:unhideWhenUsed/>
    <w:rsid w:val="00000E4B"/>
    <w:rPr>
      <w:sz w:val="16"/>
      <w:szCs w:val="16"/>
    </w:rPr>
  </w:style>
  <w:style w:type="paragraph" w:styleId="Tekstopmerking">
    <w:name w:val="annotation text"/>
    <w:basedOn w:val="Standaard"/>
    <w:link w:val="TekstopmerkingChar"/>
    <w:uiPriority w:val="99"/>
    <w:semiHidden/>
    <w:unhideWhenUsed/>
    <w:rsid w:val="00000E4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00E4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000E4B"/>
    <w:rPr>
      <w:b/>
      <w:bCs/>
    </w:rPr>
  </w:style>
  <w:style w:type="character" w:customStyle="1" w:styleId="OnderwerpvanopmerkingChar">
    <w:name w:val="Onderwerp van opmerking Char"/>
    <w:basedOn w:val="TekstopmerkingChar"/>
    <w:link w:val="Onderwerpvanopmerking"/>
    <w:uiPriority w:val="99"/>
    <w:semiHidden/>
    <w:rsid w:val="00000E4B"/>
    <w:rPr>
      <w:rFonts w:ascii="Calibri" w:eastAsia="Calibri" w:hAnsi="Calibri" w:cs="Times New Roman"/>
      <w:b/>
      <w:bCs/>
      <w:sz w:val="20"/>
      <w:szCs w:val="20"/>
    </w:rPr>
  </w:style>
  <w:style w:type="character" w:styleId="Zwaar">
    <w:name w:val="Strong"/>
    <w:basedOn w:val="Standaardalinea-lettertype"/>
    <w:uiPriority w:val="22"/>
    <w:qFormat/>
    <w:rsid w:val="00F94136"/>
    <w:rPr>
      <w:b/>
      <w:bCs/>
    </w:rPr>
  </w:style>
  <w:style w:type="character" w:customStyle="1" w:styleId="Kop2Char">
    <w:name w:val="Kop 2 Char"/>
    <w:basedOn w:val="Standaardalinea-lettertype"/>
    <w:link w:val="Kop2"/>
    <w:uiPriority w:val="9"/>
    <w:rsid w:val="005E3CCE"/>
    <w:rPr>
      <w:rFonts w:asciiTheme="majorHAnsi" w:eastAsiaTheme="majorEastAsia" w:hAnsiTheme="majorHAnsi" w:cstheme="majorBidi"/>
      <w:color w:val="2E74B5" w:themeColor="accent1" w:themeShade="BF"/>
      <w:sz w:val="26"/>
      <w:szCs w:val="26"/>
    </w:rPr>
  </w:style>
  <w:style w:type="character" w:customStyle="1" w:styleId="Onopgelostemelding2">
    <w:name w:val="Onopgeloste melding2"/>
    <w:basedOn w:val="Standaardalinea-lettertype"/>
    <w:uiPriority w:val="99"/>
    <w:semiHidden/>
    <w:unhideWhenUsed/>
    <w:rsid w:val="00F84AA0"/>
    <w:rPr>
      <w:color w:val="605E5C"/>
      <w:shd w:val="clear" w:color="auto" w:fill="E1DFDD"/>
    </w:rPr>
  </w:style>
  <w:style w:type="character" w:styleId="Subtielebenadrukking">
    <w:name w:val="Subtle Emphasis"/>
    <w:basedOn w:val="Standaardalinea-lettertype"/>
    <w:uiPriority w:val="19"/>
    <w:qFormat/>
    <w:rsid w:val="00404DC0"/>
    <w:rPr>
      <w:rFonts w:ascii="Calibri Light" w:hAnsi="Calibri Light"/>
      <w:i/>
      <w:iCs/>
      <w:color w:val="404040" w:themeColor="text1" w:themeTint="BF"/>
      <w:sz w:val="22"/>
    </w:rPr>
  </w:style>
  <w:style w:type="table" w:customStyle="1" w:styleId="Tabelraster1">
    <w:name w:val="Tabelraster1"/>
    <w:basedOn w:val="Standaardtabel"/>
    <w:next w:val="Tabelraster"/>
    <w:uiPriority w:val="39"/>
    <w:rsid w:val="00D93F41"/>
    <w:pPr>
      <w:spacing w:after="0" w:line="240" w:lineRule="auto"/>
    </w:pPr>
    <w:rPr>
      <w:rFonts w:ascii="Trebuchet MS" w:hAnsi="Trebuchet MS"/>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58772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0592">
      <w:bodyDiv w:val="1"/>
      <w:marLeft w:val="0"/>
      <w:marRight w:val="0"/>
      <w:marTop w:val="0"/>
      <w:marBottom w:val="0"/>
      <w:divBdr>
        <w:top w:val="none" w:sz="0" w:space="0" w:color="auto"/>
        <w:left w:val="none" w:sz="0" w:space="0" w:color="auto"/>
        <w:bottom w:val="none" w:sz="0" w:space="0" w:color="auto"/>
        <w:right w:val="none" w:sz="0" w:space="0" w:color="auto"/>
      </w:divBdr>
      <w:divsChild>
        <w:div w:id="1798792002">
          <w:marLeft w:val="720"/>
          <w:marRight w:val="0"/>
          <w:marTop w:val="240"/>
          <w:marBottom w:val="40"/>
          <w:divBdr>
            <w:top w:val="none" w:sz="0" w:space="0" w:color="auto"/>
            <w:left w:val="none" w:sz="0" w:space="0" w:color="auto"/>
            <w:bottom w:val="none" w:sz="0" w:space="0" w:color="auto"/>
            <w:right w:val="none" w:sz="0" w:space="0" w:color="auto"/>
          </w:divBdr>
        </w:div>
        <w:div w:id="297809318">
          <w:marLeft w:val="720"/>
          <w:marRight w:val="0"/>
          <w:marTop w:val="240"/>
          <w:marBottom w:val="40"/>
          <w:divBdr>
            <w:top w:val="none" w:sz="0" w:space="0" w:color="auto"/>
            <w:left w:val="none" w:sz="0" w:space="0" w:color="auto"/>
            <w:bottom w:val="none" w:sz="0" w:space="0" w:color="auto"/>
            <w:right w:val="none" w:sz="0" w:space="0" w:color="auto"/>
          </w:divBdr>
        </w:div>
        <w:div w:id="437874242">
          <w:marLeft w:val="720"/>
          <w:marRight w:val="0"/>
          <w:marTop w:val="240"/>
          <w:marBottom w:val="40"/>
          <w:divBdr>
            <w:top w:val="none" w:sz="0" w:space="0" w:color="auto"/>
            <w:left w:val="none" w:sz="0" w:space="0" w:color="auto"/>
            <w:bottom w:val="none" w:sz="0" w:space="0" w:color="auto"/>
            <w:right w:val="none" w:sz="0" w:space="0" w:color="auto"/>
          </w:divBdr>
        </w:div>
      </w:divsChild>
    </w:div>
    <w:div w:id="55320304">
      <w:bodyDiv w:val="1"/>
      <w:marLeft w:val="0"/>
      <w:marRight w:val="0"/>
      <w:marTop w:val="0"/>
      <w:marBottom w:val="0"/>
      <w:divBdr>
        <w:top w:val="none" w:sz="0" w:space="0" w:color="auto"/>
        <w:left w:val="none" w:sz="0" w:space="0" w:color="auto"/>
        <w:bottom w:val="none" w:sz="0" w:space="0" w:color="auto"/>
        <w:right w:val="none" w:sz="0" w:space="0" w:color="auto"/>
      </w:divBdr>
    </w:div>
    <w:div w:id="199511102">
      <w:bodyDiv w:val="1"/>
      <w:marLeft w:val="0"/>
      <w:marRight w:val="0"/>
      <w:marTop w:val="0"/>
      <w:marBottom w:val="0"/>
      <w:divBdr>
        <w:top w:val="none" w:sz="0" w:space="0" w:color="auto"/>
        <w:left w:val="none" w:sz="0" w:space="0" w:color="auto"/>
        <w:bottom w:val="none" w:sz="0" w:space="0" w:color="auto"/>
        <w:right w:val="none" w:sz="0" w:space="0" w:color="auto"/>
      </w:divBdr>
      <w:divsChild>
        <w:div w:id="1989823184">
          <w:marLeft w:val="360"/>
          <w:marRight w:val="0"/>
          <w:marTop w:val="140"/>
          <w:marBottom w:val="0"/>
          <w:divBdr>
            <w:top w:val="none" w:sz="0" w:space="0" w:color="auto"/>
            <w:left w:val="none" w:sz="0" w:space="0" w:color="auto"/>
            <w:bottom w:val="none" w:sz="0" w:space="0" w:color="auto"/>
            <w:right w:val="none" w:sz="0" w:space="0" w:color="auto"/>
          </w:divBdr>
        </w:div>
        <w:div w:id="1199977849">
          <w:marLeft w:val="360"/>
          <w:marRight w:val="0"/>
          <w:marTop w:val="140"/>
          <w:marBottom w:val="0"/>
          <w:divBdr>
            <w:top w:val="none" w:sz="0" w:space="0" w:color="auto"/>
            <w:left w:val="none" w:sz="0" w:space="0" w:color="auto"/>
            <w:bottom w:val="none" w:sz="0" w:space="0" w:color="auto"/>
            <w:right w:val="none" w:sz="0" w:space="0" w:color="auto"/>
          </w:divBdr>
        </w:div>
        <w:div w:id="317147435">
          <w:marLeft w:val="360"/>
          <w:marRight w:val="0"/>
          <w:marTop w:val="140"/>
          <w:marBottom w:val="0"/>
          <w:divBdr>
            <w:top w:val="none" w:sz="0" w:space="0" w:color="auto"/>
            <w:left w:val="none" w:sz="0" w:space="0" w:color="auto"/>
            <w:bottom w:val="none" w:sz="0" w:space="0" w:color="auto"/>
            <w:right w:val="none" w:sz="0" w:space="0" w:color="auto"/>
          </w:divBdr>
        </w:div>
        <w:div w:id="1467115454">
          <w:marLeft w:val="360"/>
          <w:marRight w:val="0"/>
          <w:marTop w:val="140"/>
          <w:marBottom w:val="0"/>
          <w:divBdr>
            <w:top w:val="none" w:sz="0" w:space="0" w:color="auto"/>
            <w:left w:val="none" w:sz="0" w:space="0" w:color="auto"/>
            <w:bottom w:val="none" w:sz="0" w:space="0" w:color="auto"/>
            <w:right w:val="none" w:sz="0" w:space="0" w:color="auto"/>
          </w:divBdr>
        </w:div>
        <w:div w:id="494028855">
          <w:marLeft w:val="360"/>
          <w:marRight w:val="0"/>
          <w:marTop w:val="140"/>
          <w:marBottom w:val="0"/>
          <w:divBdr>
            <w:top w:val="none" w:sz="0" w:space="0" w:color="auto"/>
            <w:left w:val="none" w:sz="0" w:space="0" w:color="auto"/>
            <w:bottom w:val="none" w:sz="0" w:space="0" w:color="auto"/>
            <w:right w:val="none" w:sz="0" w:space="0" w:color="auto"/>
          </w:divBdr>
        </w:div>
        <w:div w:id="2118138348">
          <w:marLeft w:val="360"/>
          <w:marRight w:val="0"/>
          <w:marTop w:val="140"/>
          <w:marBottom w:val="0"/>
          <w:divBdr>
            <w:top w:val="none" w:sz="0" w:space="0" w:color="auto"/>
            <w:left w:val="none" w:sz="0" w:space="0" w:color="auto"/>
            <w:bottom w:val="none" w:sz="0" w:space="0" w:color="auto"/>
            <w:right w:val="none" w:sz="0" w:space="0" w:color="auto"/>
          </w:divBdr>
        </w:div>
        <w:div w:id="1702632787">
          <w:marLeft w:val="360"/>
          <w:marRight w:val="0"/>
          <w:marTop w:val="140"/>
          <w:marBottom w:val="0"/>
          <w:divBdr>
            <w:top w:val="none" w:sz="0" w:space="0" w:color="auto"/>
            <w:left w:val="none" w:sz="0" w:space="0" w:color="auto"/>
            <w:bottom w:val="none" w:sz="0" w:space="0" w:color="auto"/>
            <w:right w:val="none" w:sz="0" w:space="0" w:color="auto"/>
          </w:divBdr>
        </w:div>
        <w:div w:id="1756826038">
          <w:marLeft w:val="360"/>
          <w:marRight w:val="0"/>
          <w:marTop w:val="140"/>
          <w:marBottom w:val="0"/>
          <w:divBdr>
            <w:top w:val="none" w:sz="0" w:space="0" w:color="auto"/>
            <w:left w:val="none" w:sz="0" w:space="0" w:color="auto"/>
            <w:bottom w:val="none" w:sz="0" w:space="0" w:color="auto"/>
            <w:right w:val="none" w:sz="0" w:space="0" w:color="auto"/>
          </w:divBdr>
        </w:div>
        <w:div w:id="1627545894">
          <w:marLeft w:val="360"/>
          <w:marRight w:val="0"/>
          <w:marTop w:val="140"/>
          <w:marBottom w:val="0"/>
          <w:divBdr>
            <w:top w:val="none" w:sz="0" w:space="0" w:color="auto"/>
            <w:left w:val="none" w:sz="0" w:space="0" w:color="auto"/>
            <w:bottom w:val="none" w:sz="0" w:space="0" w:color="auto"/>
            <w:right w:val="none" w:sz="0" w:space="0" w:color="auto"/>
          </w:divBdr>
        </w:div>
      </w:divsChild>
    </w:div>
    <w:div w:id="802115256">
      <w:bodyDiv w:val="1"/>
      <w:marLeft w:val="0"/>
      <w:marRight w:val="0"/>
      <w:marTop w:val="0"/>
      <w:marBottom w:val="0"/>
      <w:divBdr>
        <w:top w:val="none" w:sz="0" w:space="0" w:color="auto"/>
        <w:left w:val="none" w:sz="0" w:space="0" w:color="auto"/>
        <w:bottom w:val="none" w:sz="0" w:space="0" w:color="auto"/>
        <w:right w:val="none" w:sz="0" w:space="0" w:color="auto"/>
      </w:divBdr>
      <w:divsChild>
        <w:div w:id="801725712">
          <w:marLeft w:val="360"/>
          <w:marRight w:val="0"/>
          <w:marTop w:val="200"/>
          <w:marBottom w:val="0"/>
          <w:divBdr>
            <w:top w:val="none" w:sz="0" w:space="0" w:color="auto"/>
            <w:left w:val="none" w:sz="0" w:space="0" w:color="auto"/>
            <w:bottom w:val="none" w:sz="0" w:space="0" w:color="auto"/>
            <w:right w:val="none" w:sz="0" w:space="0" w:color="auto"/>
          </w:divBdr>
        </w:div>
        <w:div w:id="1024474593">
          <w:marLeft w:val="360"/>
          <w:marRight w:val="0"/>
          <w:marTop w:val="200"/>
          <w:marBottom w:val="0"/>
          <w:divBdr>
            <w:top w:val="none" w:sz="0" w:space="0" w:color="auto"/>
            <w:left w:val="none" w:sz="0" w:space="0" w:color="auto"/>
            <w:bottom w:val="none" w:sz="0" w:space="0" w:color="auto"/>
            <w:right w:val="none" w:sz="0" w:space="0" w:color="auto"/>
          </w:divBdr>
        </w:div>
        <w:div w:id="680082800">
          <w:marLeft w:val="360"/>
          <w:marRight w:val="0"/>
          <w:marTop w:val="200"/>
          <w:marBottom w:val="0"/>
          <w:divBdr>
            <w:top w:val="none" w:sz="0" w:space="0" w:color="auto"/>
            <w:left w:val="none" w:sz="0" w:space="0" w:color="auto"/>
            <w:bottom w:val="none" w:sz="0" w:space="0" w:color="auto"/>
            <w:right w:val="none" w:sz="0" w:space="0" w:color="auto"/>
          </w:divBdr>
        </w:div>
        <w:div w:id="1293487990">
          <w:marLeft w:val="360"/>
          <w:marRight w:val="0"/>
          <w:marTop w:val="200"/>
          <w:marBottom w:val="0"/>
          <w:divBdr>
            <w:top w:val="none" w:sz="0" w:space="0" w:color="auto"/>
            <w:left w:val="none" w:sz="0" w:space="0" w:color="auto"/>
            <w:bottom w:val="none" w:sz="0" w:space="0" w:color="auto"/>
            <w:right w:val="none" w:sz="0" w:space="0" w:color="auto"/>
          </w:divBdr>
        </w:div>
        <w:div w:id="492917837">
          <w:marLeft w:val="360"/>
          <w:marRight w:val="0"/>
          <w:marTop w:val="200"/>
          <w:marBottom w:val="0"/>
          <w:divBdr>
            <w:top w:val="none" w:sz="0" w:space="0" w:color="auto"/>
            <w:left w:val="none" w:sz="0" w:space="0" w:color="auto"/>
            <w:bottom w:val="none" w:sz="0" w:space="0" w:color="auto"/>
            <w:right w:val="none" w:sz="0" w:space="0" w:color="auto"/>
          </w:divBdr>
        </w:div>
        <w:div w:id="1043673700">
          <w:marLeft w:val="360"/>
          <w:marRight w:val="0"/>
          <w:marTop w:val="200"/>
          <w:marBottom w:val="0"/>
          <w:divBdr>
            <w:top w:val="none" w:sz="0" w:space="0" w:color="auto"/>
            <w:left w:val="none" w:sz="0" w:space="0" w:color="auto"/>
            <w:bottom w:val="none" w:sz="0" w:space="0" w:color="auto"/>
            <w:right w:val="none" w:sz="0" w:space="0" w:color="auto"/>
          </w:divBdr>
        </w:div>
        <w:div w:id="1453747479">
          <w:marLeft w:val="360"/>
          <w:marRight w:val="0"/>
          <w:marTop w:val="200"/>
          <w:marBottom w:val="0"/>
          <w:divBdr>
            <w:top w:val="none" w:sz="0" w:space="0" w:color="auto"/>
            <w:left w:val="none" w:sz="0" w:space="0" w:color="auto"/>
            <w:bottom w:val="none" w:sz="0" w:space="0" w:color="auto"/>
            <w:right w:val="none" w:sz="0" w:space="0" w:color="auto"/>
          </w:divBdr>
        </w:div>
        <w:div w:id="1302536075">
          <w:marLeft w:val="360"/>
          <w:marRight w:val="0"/>
          <w:marTop w:val="200"/>
          <w:marBottom w:val="0"/>
          <w:divBdr>
            <w:top w:val="none" w:sz="0" w:space="0" w:color="auto"/>
            <w:left w:val="none" w:sz="0" w:space="0" w:color="auto"/>
            <w:bottom w:val="none" w:sz="0" w:space="0" w:color="auto"/>
            <w:right w:val="none" w:sz="0" w:space="0" w:color="auto"/>
          </w:divBdr>
        </w:div>
      </w:divsChild>
    </w:div>
    <w:div w:id="913860748">
      <w:bodyDiv w:val="1"/>
      <w:marLeft w:val="0"/>
      <w:marRight w:val="0"/>
      <w:marTop w:val="0"/>
      <w:marBottom w:val="0"/>
      <w:divBdr>
        <w:top w:val="none" w:sz="0" w:space="0" w:color="auto"/>
        <w:left w:val="none" w:sz="0" w:space="0" w:color="auto"/>
        <w:bottom w:val="none" w:sz="0" w:space="0" w:color="auto"/>
        <w:right w:val="none" w:sz="0" w:space="0" w:color="auto"/>
      </w:divBdr>
    </w:div>
    <w:div w:id="1138500241">
      <w:bodyDiv w:val="1"/>
      <w:marLeft w:val="0"/>
      <w:marRight w:val="0"/>
      <w:marTop w:val="0"/>
      <w:marBottom w:val="0"/>
      <w:divBdr>
        <w:top w:val="none" w:sz="0" w:space="0" w:color="auto"/>
        <w:left w:val="none" w:sz="0" w:space="0" w:color="auto"/>
        <w:bottom w:val="none" w:sz="0" w:space="0" w:color="auto"/>
        <w:right w:val="none" w:sz="0" w:space="0" w:color="auto"/>
      </w:divBdr>
      <w:divsChild>
        <w:div w:id="22679936">
          <w:marLeft w:val="-375"/>
          <w:marRight w:val="-375"/>
          <w:marTop w:val="0"/>
          <w:marBottom w:val="0"/>
          <w:divBdr>
            <w:top w:val="none" w:sz="0" w:space="0" w:color="auto"/>
            <w:left w:val="none" w:sz="0" w:space="0" w:color="auto"/>
            <w:bottom w:val="none" w:sz="0" w:space="0" w:color="auto"/>
            <w:right w:val="none" w:sz="0" w:space="0" w:color="auto"/>
          </w:divBdr>
          <w:divsChild>
            <w:div w:id="521211805">
              <w:marLeft w:val="0"/>
              <w:marRight w:val="0"/>
              <w:marTop w:val="0"/>
              <w:marBottom w:val="0"/>
              <w:divBdr>
                <w:top w:val="none" w:sz="0" w:space="0" w:color="auto"/>
                <w:left w:val="none" w:sz="0" w:space="0" w:color="auto"/>
                <w:bottom w:val="none" w:sz="0" w:space="0" w:color="auto"/>
                <w:right w:val="none" w:sz="0" w:space="0" w:color="auto"/>
              </w:divBdr>
              <w:divsChild>
                <w:div w:id="61815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20512">
          <w:marLeft w:val="-375"/>
          <w:marRight w:val="-375"/>
          <w:marTop w:val="0"/>
          <w:marBottom w:val="0"/>
          <w:divBdr>
            <w:top w:val="none" w:sz="0" w:space="0" w:color="auto"/>
            <w:left w:val="none" w:sz="0" w:space="0" w:color="auto"/>
            <w:bottom w:val="none" w:sz="0" w:space="0" w:color="auto"/>
            <w:right w:val="none" w:sz="0" w:space="0" w:color="auto"/>
          </w:divBdr>
          <w:divsChild>
            <w:div w:id="971710834">
              <w:marLeft w:val="0"/>
              <w:marRight w:val="0"/>
              <w:marTop w:val="0"/>
              <w:marBottom w:val="0"/>
              <w:divBdr>
                <w:top w:val="none" w:sz="0" w:space="0" w:color="auto"/>
                <w:left w:val="none" w:sz="0" w:space="0" w:color="auto"/>
                <w:bottom w:val="none" w:sz="0" w:space="0" w:color="auto"/>
                <w:right w:val="none" w:sz="0" w:space="0" w:color="auto"/>
              </w:divBdr>
              <w:divsChild>
                <w:div w:id="161732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769196">
          <w:marLeft w:val="-375"/>
          <w:marRight w:val="-375"/>
          <w:marTop w:val="0"/>
          <w:marBottom w:val="0"/>
          <w:divBdr>
            <w:top w:val="none" w:sz="0" w:space="0" w:color="auto"/>
            <w:left w:val="none" w:sz="0" w:space="0" w:color="auto"/>
            <w:bottom w:val="none" w:sz="0" w:space="0" w:color="auto"/>
            <w:right w:val="none" w:sz="0" w:space="0" w:color="auto"/>
          </w:divBdr>
          <w:divsChild>
            <w:div w:id="1208371651">
              <w:marLeft w:val="0"/>
              <w:marRight w:val="0"/>
              <w:marTop w:val="0"/>
              <w:marBottom w:val="0"/>
              <w:divBdr>
                <w:top w:val="none" w:sz="0" w:space="0" w:color="auto"/>
                <w:left w:val="none" w:sz="0" w:space="0" w:color="auto"/>
                <w:bottom w:val="none" w:sz="0" w:space="0" w:color="auto"/>
                <w:right w:val="none" w:sz="0" w:space="0" w:color="auto"/>
              </w:divBdr>
              <w:divsChild>
                <w:div w:id="587420289">
                  <w:marLeft w:val="0"/>
                  <w:marRight w:val="0"/>
                  <w:marTop w:val="0"/>
                  <w:marBottom w:val="0"/>
                  <w:divBdr>
                    <w:top w:val="none" w:sz="0" w:space="0" w:color="auto"/>
                    <w:left w:val="none" w:sz="0" w:space="0" w:color="auto"/>
                    <w:bottom w:val="none" w:sz="0" w:space="0" w:color="auto"/>
                    <w:right w:val="none" w:sz="0" w:space="0" w:color="auto"/>
                  </w:divBdr>
                </w:div>
              </w:divsChild>
            </w:div>
            <w:div w:id="62333858">
              <w:marLeft w:val="0"/>
              <w:marRight w:val="0"/>
              <w:marTop w:val="0"/>
              <w:marBottom w:val="0"/>
              <w:divBdr>
                <w:top w:val="none" w:sz="0" w:space="0" w:color="auto"/>
                <w:left w:val="none" w:sz="0" w:space="0" w:color="auto"/>
                <w:bottom w:val="none" w:sz="0" w:space="0" w:color="auto"/>
                <w:right w:val="none" w:sz="0" w:space="0" w:color="auto"/>
              </w:divBdr>
              <w:divsChild>
                <w:div w:id="1477141034">
                  <w:marLeft w:val="0"/>
                  <w:marRight w:val="0"/>
                  <w:marTop w:val="0"/>
                  <w:marBottom w:val="0"/>
                  <w:divBdr>
                    <w:top w:val="none" w:sz="0" w:space="0" w:color="auto"/>
                    <w:left w:val="none" w:sz="0" w:space="0" w:color="auto"/>
                    <w:bottom w:val="none" w:sz="0" w:space="0" w:color="auto"/>
                    <w:right w:val="none" w:sz="0" w:space="0" w:color="auto"/>
                  </w:divBdr>
                </w:div>
              </w:divsChild>
            </w:div>
            <w:div w:id="2113355521">
              <w:marLeft w:val="0"/>
              <w:marRight w:val="0"/>
              <w:marTop w:val="0"/>
              <w:marBottom w:val="0"/>
              <w:divBdr>
                <w:top w:val="none" w:sz="0" w:space="0" w:color="auto"/>
                <w:left w:val="none" w:sz="0" w:space="0" w:color="auto"/>
                <w:bottom w:val="none" w:sz="0" w:space="0" w:color="auto"/>
                <w:right w:val="none" w:sz="0" w:space="0" w:color="auto"/>
              </w:divBdr>
              <w:divsChild>
                <w:div w:id="5767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249117845">
      <w:bodyDiv w:val="1"/>
      <w:marLeft w:val="0"/>
      <w:marRight w:val="0"/>
      <w:marTop w:val="0"/>
      <w:marBottom w:val="0"/>
      <w:divBdr>
        <w:top w:val="none" w:sz="0" w:space="0" w:color="auto"/>
        <w:left w:val="none" w:sz="0" w:space="0" w:color="auto"/>
        <w:bottom w:val="none" w:sz="0" w:space="0" w:color="auto"/>
        <w:right w:val="none" w:sz="0" w:space="0" w:color="auto"/>
      </w:divBdr>
      <w:divsChild>
        <w:div w:id="1367875044">
          <w:marLeft w:val="360"/>
          <w:marRight w:val="0"/>
          <w:marTop w:val="140"/>
          <w:marBottom w:val="0"/>
          <w:divBdr>
            <w:top w:val="none" w:sz="0" w:space="0" w:color="auto"/>
            <w:left w:val="none" w:sz="0" w:space="0" w:color="auto"/>
            <w:bottom w:val="none" w:sz="0" w:space="0" w:color="auto"/>
            <w:right w:val="none" w:sz="0" w:space="0" w:color="auto"/>
          </w:divBdr>
        </w:div>
      </w:divsChild>
    </w:div>
    <w:div w:id="1347904434">
      <w:bodyDiv w:val="1"/>
      <w:marLeft w:val="0"/>
      <w:marRight w:val="0"/>
      <w:marTop w:val="0"/>
      <w:marBottom w:val="0"/>
      <w:divBdr>
        <w:top w:val="none" w:sz="0" w:space="0" w:color="auto"/>
        <w:left w:val="none" w:sz="0" w:space="0" w:color="auto"/>
        <w:bottom w:val="none" w:sz="0" w:space="0" w:color="auto"/>
        <w:right w:val="none" w:sz="0" w:space="0" w:color="auto"/>
      </w:divBdr>
      <w:divsChild>
        <w:div w:id="1983657840">
          <w:marLeft w:val="720"/>
          <w:marRight w:val="0"/>
          <w:marTop w:val="200"/>
          <w:marBottom w:val="0"/>
          <w:divBdr>
            <w:top w:val="none" w:sz="0" w:space="0" w:color="auto"/>
            <w:left w:val="none" w:sz="0" w:space="0" w:color="auto"/>
            <w:bottom w:val="none" w:sz="0" w:space="0" w:color="auto"/>
            <w:right w:val="none" w:sz="0" w:space="0" w:color="auto"/>
          </w:divBdr>
        </w:div>
        <w:div w:id="1560557437">
          <w:marLeft w:val="720"/>
          <w:marRight w:val="0"/>
          <w:marTop w:val="200"/>
          <w:marBottom w:val="0"/>
          <w:divBdr>
            <w:top w:val="none" w:sz="0" w:space="0" w:color="auto"/>
            <w:left w:val="none" w:sz="0" w:space="0" w:color="auto"/>
            <w:bottom w:val="none" w:sz="0" w:space="0" w:color="auto"/>
            <w:right w:val="none" w:sz="0" w:space="0" w:color="auto"/>
          </w:divBdr>
        </w:div>
        <w:div w:id="948974180">
          <w:marLeft w:val="720"/>
          <w:marRight w:val="0"/>
          <w:marTop w:val="200"/>
          <w:marBottom w:val="0"/>
          <w:divBdr>
            <w:top w:val="none" w:sz="0" w:space="0" w:color="auto"/>
            <w:left w:val="none" w:sz="0" w:space="0" w:color="auto"/>
            <w:bottom w:val="none" w:sz="0" w:space="0" w:color="auto"/>
            <w:right w:val="none" w:sz="0" w:space="0" w:color="auto"/>
          </w:divBdr>
        </w:div>
      </w:divsChild>
    </w:div>
    <w:div w:id="1417743685">
      <w:bodyDiv w:val="1"/>
      <w:marLeft w:val="0"/>
      <w:marRight w:val="0"/>
      <w:marTop w:val="0"/>
      <w:marBottom w:val="0"/>
      <w:divBdr>
        <w:top w:val="none" w:sz="0" w:space="0" w:color="auto"/>
        <w:left w:val="none" w:sz="0" w:space="0" w:color="auto"/>
        <w:bottom w:val="none" w:sz="0" w:space="0" w:color="auto"/>
        <w:right w:val="none" w:sz="0" w:space="0" w:color="auto"/>
      </w:divBdr>
    </w:div>
    <w:div w:id="1490747648">
      <w:bodyDiv w:val="1"/>
      <w:marLeft w:val="0"/>
      <w:marRight w:val="0"/>
      <w:marTop w:val="0"/>
      <w:marBottom w:val="0"/>
      <w:divBdr>
        <w:top w:val="none" w:sz="0" w:space="0" w:color="auto"/>
        <w:left w:val="none" w:sz="0" w:space="0" w:color="auto"/>
        <w:bottom w:val="none" w:sz="0" w:space="0" w:color="auto"/>
        <w:right w:val="none" w:sz="0" w:space="0" w:color="auto"/>
      </w:divBdr>
      <w:divsChild>
        <w:div w:id="1887790026">
          <w:marLeft w:val="360"/>
          <w:marRight w:val="0"/>
          <w:marTop w:val="140"/>
          <w:marBottom w:val="0"/>
          <w:divBdr>
            <w:top w:val="none" w:sz="0" w:space="0" w:color="auto"/>
            <w:left w:val="none" w:sz="0" w:space="0" w:color="auto"/>
            <w:bottom w:val="none" w:sz="0" w:space="0" w:color="auto"/>
            <w:right w:val="none" w:sz="0" w:space="0" w:color="auto"/>
          </w:divBdr>
        </w:div>
      </w:divsChild>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574241489">
      <w:bodyDiv w:val="1"/>
      <w:marLeft w:val="0"/>
      <w:marRight w:val="0"/>
      <w:marTop w:val="0"/>
      <w:marBottom w:val="0"/>
      <w:divBdr>
        <w:top w:val="none" w:sz="0" w:space="0" w:color="auto"/>
        <w:left w:val="none" w:sz="0" w:space="0" w:color="auto"/>
        <w:bottom w:val="none" w:sz="0" w:space="0" w:color="auto"/>
        <w:right w:val="none" w:sz="0" w:space="0" w:color="auto"/>
      </w:divBdr>
    </w:div>
    <w:div w:id="1612976001">
      <w:bodyDiv w:val="1"/>
      <w:marLeft w:val="0"/>
      <w:marRight w:val="0"/>
      <w:marTop w:val="0"/>
      <w:marBottom w:val="0"/>
      <w:divBdr>
        <w:top w:val="none" w:sz="0" w:space="0" w:color="auto"/>
        <w:left w:val="none" w:sz="0" w:space="0" w:color="auto"/>
        <w:bottom w:val="none" w:sz="0" w:space="0" w:color="auto"/>
        <w:right w:val="none" w:sz="0" w:space="0" w:color="auto"/>
      </w:divBdr>
      <w:divsChild>
        <w:div w:id="95027853">
          <w:marLeft w:val="360"/>
          <w:marRight w:val="0"/>
          <w:marTop w:val="140"/>
          <w:marBottom w:val="0"/>
          <w:divBdr>
            <w:top w:val="none" w:sz="0" w:space="0" w:color="auto"/>
            <w:left w:val="none" w:sz="0" w:space="0" w:color="auto"/>
            <w:bottom w:val="none" w:sz="0" w:space="0" w:color="auto"/>
            <w:right w:val="none" w:sz="0" w:space="0" w:color="auto"/>
          </w:divBdr>
        </w:div>
      </w:divsChild>
    </w:div>
    <w:div w:id="1677145943">
      <w:bodyDiv w:val="1"/>
      <w:marLeft w:val="0"/>
      <w:marRight w:val="0"/>
      <w:marTop w:val="0"/>
      <w:marBottom w:val="0"/>
      <w:divBdr>
        <w:top w:val="none" w:sz="0" w:space="0" w:color="auto"/>
        <w:left w:val="none" w:sz="0" w:space="0" w:color="auto"/>
        <w:bottom w:val="none" w:sz="0" w:space="0" w:color="auto"/>
        <w:right w:val="none" w:sz="0" w:space="0" w:color="auto"/>
      </w:divBdr>
      <w:divsChild>
        <w:div w:id="971251413">
          <w:marLeft w:val="0"/>
          <w:marRight w:val="0"/>
          <w:marTop w:val="0"/>
          <w:marBottom w:val="0"/>
          <w:divBdr>
            <w:top w:val="none" w:sz="0" w:space="0" w:color="auto"/>
            <w:left w:val="none" w:sz="0" w:space="0" w:color="auto"/>
            <w:bottom w:val="none" w:sz="0" w:space="0" w:color="auto"/>
            <w:right w:val="none" w:sz="0" w:space="0" w:color="auto"/>
          </w:divBdr>
          <w:divsChild>
            <w:div w:id="1484858389">
              <w:marLeft w:val="0"/>
              <w:marRight w:val="0"/>
              <w:marTop w:val="0"/>
              <w:marBottom w:val="0"/>
              <w:divBdr>
                <w:top w:val="none" w:sz="0" w:space="0" w:color="auto"/>
                <w:left w:val="none" w:sz="0" w:space="0" w:color="auto"/>
                <w:bottom w:val="none" w:sz="0" w:space="0" w:color="auto"/>
                <w:right w:val="none" w:sz="0" w:space="0" w:color="auto"/>
              </w:divBdr>
              <w:divsChild>
                <w:div w:id="795830175">
                  <w:marLeft w:val="0"/>
                  <w:marRight w:val="0"/>
                  <w:marTop w:val="0"/>
                  <w:marBottom w:val="0"/>
                  <w:divBdr>
                    <w:top w:val="none" w:sz="0" w:space="0" w:color="auto"/>
                    <w:left w:val="none" w:sz="0" w:space="0" w:color="auto"/>
                    <w:bottom w:val="none" w:sz="0" w:space="0" w:color="auto"/>
                    <w:right w:val="none" w:sz="0" w:space="0" w:color="auto"/>
                  </w:divBdr>
                  <w:divsChild>
                    <w:div w:id="1626931358">
                      <w:marLeft w:val="0"/>
                      <w:marRight w:val="0"/>
                      <w:marTop w:val="0"/>
                      <w:marBottom w:val="525"/>
                      <w:divBdr>
                        <w:top w:val="none" w:sz="0" w:space="0" w:color="auto"/>
                        <w:left w:val="none" w:sz="0" w:space="0" w:color="auto"/>
                        <w:bottom w:val="none" w:sz="0" w:space="0" w:color="auto"/>
                        <w:right w:val="none" w:sz="0" w:space="0" w:color="auto"/>
                      </w:divBdr>
                      <w:divsChild>
                        <w:div w:id="157072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2985">
          <w:marLeft w:val="0"/>
          <w:marRight w:val="0"/>
          <w:marTop w:val="0"/>
          <w:marBottom w:val="0"/>
          <w:divBdr>
            <w:top w:val="none" w:sz="0" w:space="0" w:color="auto"/>
            <w:left w:val="none" w:sz="0" w:space="0" w:color="auto"/>
            <w:bottom w:val="none" w:sz="0" w:space="0" w:color="auto"/>
            <w:right w:val="none" w:sz="0" w:space="0" w:color="auto"/>
          </w:divBdr>
          <w:divsChild>
            <w:div w:id="398525924">
              <w:marLeft w:val="0"/>
              <w:marRight w:val="0"/>
              <w:marTop w:val="0"/>
              <w:marBottom w:val="0"/>
              <w:divBdr>
                <w:top w:val="none" w:sz="0" w:space="0" w:color="auto"/>
                <w:left w:val="none" w:sz="0" w:space="0" w:color="auto"/>
                <w:bottom w:val="none" w:sz="0" w:space="0" w:color="auto"/>
                <w:right w:val="none" w:sz="0" w:space="0" w:color="auto"/>
              </w:divBdr>
              <w:divsChild>
                <w:div w:id="636493310">
                  <w:marLeft w:val="0"/>
                  <w:marRight w:val="0"/>
                  <w:marTop w:val="0"/>
                  <w:marBottom w:val="0"/>
                  <w:divBdr>
                    <w:top w:val="none" w:sz="0" w:space="0" w:color="auto"/>
                    <w:left w:val="none" w:sz="0" w:space="0" w:color="auto"/>
                    <w:bottom w:val="none" w:sz="0" w:space="0" w:color="auto"/>
                    <w:right w:val="none" w:sz="0" w:space="0" w:color="auto"/>
                  </w:divBdr>
                  <w:divsChild>
                    <w:div w:id="618726975">
                      <w:marLeft w:val="0"/>
                      <w:marRight w:val="0"/>
                      <w:marTop w:val="0"/>
                      <w:marBottom w:val="525"/>
                      <w:divBdr>
                        <w:top w:val="none" w:sz="0" w:space="0" w:color="auto"/>
                        <w:left w:val="none" w:sz="0" w:space="0" w:color="auto"/>
                        <w:bottom w:val="none" w:sz="0" w:space="0" w:color="auto"/>
                        <w:right w:val="none" w:sz="0" w:space="0" w:color="auto"/>
                      </w:divBdr>
                      <w:divsChild>
                        <w:div w:id="16871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8091274">
      <w:bodyDiv w:val="1"/>
      <w:marLeft w:val="0"/>
      <w:marRight w:val="0"/>
      <w:marTop w:val="0"/>
      <w:marBottom w:val="0"/>
      <w:divBdr>
        <w:top w:val="none" w:sz="0" w:space="0" w:color="auto"/>
        <w:left w:val="none" w:sz="0" w:space="0" w:color="auto"/>
        <w:bottom w:val="none" w:sz="0" w:space="0" w:color="auto"/>
        <w:right w:val="none" w:sz="0" w:space="0" w:color="auto"/>
      </w:divBdr>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664A56-7595-4016-80E6-590DF595101C}">
  <ds:schemaRefs>
    <ds:schemaRef ds:uri="http://schemas.microsoft.com/sharepoint/v3/contenttype/forms"/>
  </ds:schemaRefs>
</ds:datastoreItem>
</file>

<file path=customXml/itemProps2.xml><?xml version="1.0" encoding="utf-8"?>
<ds:datastoreItem xmlns:ds="http://schemas.openxmlformats.org/officeDocument/2006/customXml" ds:itemID="{96F5A23F-3550-4E45-BAE7-5590F9FBA9AE}">
  <ds:schemaRefs>
    <ds:schemaRef ds:uri="http://schemas.openxmlformats.org/officeDocument/2006/bibliography"/>
  </ds:schemaRefs>
</ds:datastoreItem>
</file>

<file path=customXml/itemProps3.xml><?xml version="1.0" encoding="utf-8"?>
<ds:datastoreItem xmlns:ds="http://schemas.openxmlformats.org/officeDocument/2006/customXml" ds:itemID="{0A995FF6-63EA-4541-9A84-53A5DFBC2A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32D54E-E06E-4A96-9877-88AE6D14A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4656</Words>
  <Characters>25608</Characters>
  <Application>Microsoft Office Word</Application>
  <DocSecurity>0</DocSecurity>
  <Lines>213</Lines>
  <Paragraphs>60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Fluit-van der Molen, Gerda</cp:lastModifiedBy>
  <cp:revision>2</cp:revision>
  <cp:lastPrinted>2020-07-08T09:08:00Z</cp:lastPrinted>
  <dcterms:created xsi:type="dcterms:W3CDTF">2022-01-11T13:14:00Z</dcterms:created>
  <dcterms:modified xsi:type="dcterms:W3CDTF">2022-01-11T13:14:00Z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