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F174" w14:textId="366ED751" w:rsidR="00526797" w:rsidRPr="00F721CA" w:rsidRDefault="00742402" w:rsidP="00643641">
      <w:pPr>
        <w:pStyle w:val="Titel"/>
      </w:pPr>
      <w:r>
        <w:t>K</w:t>
      </w:r>
      <w:r w:rsidR="58853C6C" w:rsidRPr="58853C6C">
        <w:t>3 Werkplan</w:t>
      </w:r>
      <w:r w:rsidR="007760D7">
        <w:t xml:space="preserve"> Thema 2: </w:t>
      </w:r>
      <w:r w:rsidR="58853C6C" w:rsidRPr="58853C6C">
        <w:t xml:space="preserve"> </w:t>
      </w:r>
      <w:r w:rsidR="00BE0D8C">
        <w:t>Rekenen</w:t>
      </w:r>
    </w:p>
    <w:p w14:paraId="460D77CC" w14:textId="55CBA2B0" w:rsidR="00526797" w:rsidRPr="00F721CA" w:rsidRDefault="58853C6C" w:rsidP="00DA3BD2">
      <w:pPr>
        <w:spacing w:before="0" w:after="0" w:line="240" w:lineRule="auto"/>
        <w:rPr>
          <w:b/>
          <w:bCs/>
          <w:sz w:val="28"/>
          <w:szCs w:val="28"/>
        </w:rPr>
      </w:pPr>
      <w:r w:rsidRPr="58853C6C">
        <w:rPr>
          <w:b/>
          <w:bCs/>
          <w:sz w:val="28"/>
          <w:szCs w:val="28"/>
        </w:rPr>
        <w:t>Naam:___________________________________</w:t>
      </w:r>
    </w:p>
    <w:p w14:paraId="131A5CF3" w14:textId="564EDC87" w:rsidR="00526797" w:rsidRPr="00F721CA" w:rsidRDefault="00526797" w:rsidP="00DA3BD2">
      <w:pPr>
        <w:spacing w:before="0" w:after="0" w:line="240" w:lineRule="auto"/>
        <w:rPr>
          <w:b/>
          <w:bCs/>
          <w:sz w:val="28"/>
          <w:szCs w:val="28"/>
        </w:rPr>
      </w:pPr>
    </w:p>
    <w:p w14:paraId="2A950EB0" w14:textId="6D8D6E82" w:rsidR="00526797" w:rsidRDefault="58853C6C" w:rsidP="00DA3BD2">
      <w:pPr>
        <w:spacing w:before="0" w:after="0" w:line="240" w:lineRule="auto"/>
        <w:rPr>
          <w:sz w:val="28"/>
          <w:szCs w:val="28"/>
        </w:rPr>
      </w:pPr>
      <w:r w:rsidRPr="58853C6C">
        <w:rPr>
          <w:b/>
          <w:bCs/>
          <w:sz w:val="28"/>
          <w:szCs w:val="28"/>
        </w:rPr>
        <w:t>Klas:____</w:t>
      </w:r>
      <w:r w:rsidRPr="58853C6C">
        <w:rPr>
          <w:sz w:val="28"/>
          <w:szCs w:val="28"/>
        </w:rPr>
        <w:t>________________________________</w:t>
      </w:r>
    </w:p>
    <w:p w14:paraId="226F6668" w14:textId="77777777" w:rsidR="007760D7" w:rsidRDefault="007760D7" w:rsidP="00125106">
      <w:pPr>
        <w:spacing w:before="0" w:after="0" w:line="240" w:lineRule="auto"/>
        <w:rPr>
          <w:sz w:val="28"/>
          <w:szCs w:val="28"/>
        </w:rPr>
      </w:pPr>
    </w:p>
    <w:p w14:paraId="5662F863" w14:textId="5547114C" w:rsidR="58853C6C" w:rsidRPr="007760D7" w:rsidRDefault="00125106" w:rsidP="00125106">
      <w:pPr>
        <w:spacing w:before="0" w:after="0" w:line="240" w:lineRule="auto"/>
        <w:rPr>
          <w:rFonts w:ascii="Arial" w:hAnsi="Arial" w:cs="Arial"/>
          <w:b/>
          <w:sz w:val="24"/>
          <w:szCs w:val="24"/>
        </w:rPr>
      </w:pPr>
      <w:r w:rsidRPr="007760D7">
        <w:rPr>
          <w:rFonts w:ascii="Arial" w:hAnsi="Arial" w:cs="Arial"/>
          <w:b/>
          <w:sz w:val="24"/>
          <w:szCs w:val="24"/>
        </w:rPr>
        <w:t xml:space="preserve">  </w:t>
      </w:r>
    </w:p>
    <w:p w14:paraId="2D410511" w14:textId="49943323" w:rsidR="007760D7" w:rsidRDefault="007F7C04" w:rsidP="00125106">
      <w:pPr>
        <w:spacing w:before="0" w:after="0" w:line="240" w:lineRule="auto"/>
        <w:rPr>
          <w:rFonts w:ascii="Arial" w:hAnsi="Arial" w:cs="Arial"/>
          <w:b/>
          <w:sz w:val="24"/>
          <w:szCs w:val="24"/>
        </w:rPr>
      </w:pPr>
      <w:r w:rsidRPr="007760D7">
        <w:rPr>
          <w:rFonts w:ascii="Arial" w:hAnsi="Arial" w:cs="Arial"/>
          <w:b/>
          <w:sz w:val="24"/>
          <w:szCs w:val="24"/>
        </w:rPr>
        <w:t xml:space="preserve">     </w:t>
      </w:r>
    </w:p>
    <w:p w14:paraId="61D0E00E" w14:textId="26B8566F" w:rsidR="00125106" w:rsidRPr="007760D7" w:rsidRDefault="00125106" w:rsidP="00125106">
      <w:pPr>
        <w:spacing w:before="0" w:after="0" w:line="240" w:lineRule="auto"/>
        <w:rPr>
          <w:rFonts w:ascii="Arial" w:hAnsi="Arial" w:cs="Arial"/>
          <w:b/>
          <w:sz w:val="24"/>
          <w:szCs w:val="24"/>
        </w:rPr>
      </w:pPr>
      <w:r w:rsidRPr="007760D7">
        <w:rPr>
          <w:rFonts w:ascii="Arial" w:hAnsi="Arial" w:cs="Arial"/>
          <w:b/>
          <w:sz w:val="24"/>
          <w:szCs w:val="24"/>
        </w:rPr>
        <w:t>De toets wordt in TRAP 1 afgenomen.</w:t>
      </w:r>
    </w:p>
    <w:p w14:paraId="2E6C9150" w14:textId="2D339A3C" w:rsidR="58853C6C" w:rsidRDefault="58853C6C" w:rsidP="00DA3BD2">
      <w:pPr>
        <w:pStyle w:val="Lijstalinea"/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236"/>
        <w:gridCol w:w="5299"/>
      </w:tblGrid>
      <w:tr w:rsidR="00D255F0" w:rsidRPr="00F721CA" w14:paraId="71E2CA16" w14:textId="77777777" w:rsidTr="00643641">
        <w:trPr>
          <w:trHeight w:val="428"/>
        </w:trPr>
        <w:tc>
          <w:tcPr>
            <w:tcW w:w="9062" w:type="dxa"/>
            <w:gridSpan w:val="3"/>
          </w:tcPr>
          <w:p w14:paraId="4F8C37A2" w14:textId="5F3BDA3E" w:rsidR="00210AEF" w:rsidRPr="00005F02" w:rsidRDefault="00C829CC" w:rsidP="00643641">
            <w:pPr>
              <w:pStyle w:val="Kop1"/>
            </w:pPr>
            <w:r>
              <w:t xml:space="preserve">Rekenen </w:t>
            </w:r>
          </w:p>
          <w:p w14:paraId="71E2CA15" w14:textId="588ACE00" w:rsidR="005504B3" w:rsidRPr="003A0D32" w:rsidRDefault="005504B3" w:rsidP="00643641">
            <w:pPr>
              <w:spacing w:line="320" w:lineRule="exact"/>
              <w:rPr>
                <w:b/>
              </w:rPr>
            </w:pPr>
          </w:p>
        </w:tc>
      </w:tr>
      <w:tr w:rsidR="00DA3BD2" w:rsidRPr="00F721CA" w14:paraId="71E2CA25" w14:textId="77777777" w:rsidTr="00643641">
        <w:tc>
          <w:tcPr>
            <w:tcW w:w="527" w:type="dxa"/>
          </w:tcPr>
          <w:p w14:paraId="71E2CA22" w14:textId="50A2D4F9" w:rsidR="00DA3BD2" w:rsidRPr="00F721CA" w:rsidRDefault="00DA3BD2" w:rsidP="00DA3BD2">
            <w:pPr>
              <w:spacing w:line="320" w:lineRule="exact"/>
              <w:rPr>
                <w:b/>
              </w:rPr>
            </w:pPr>
          </w:p>
        </w:tc>
        <w:tc>
          <w:tcPr>
            <w:tcW w:w="3236" w:type="dxa"/>
          </w:tcPr>
          <w:p w14:paraId="71E2CA23" w14:textId="23D64074" w:rsidR="00DA3BD2" w:rsidRPr="00F31AD1" w:rsidRDefault="00DA3BD2" w:rsidP="00DA3BD2">
            <w:pPr>
              <w:spacing w:line="320" w:lineRule="exact"/>
              <w:rPr>
                <w:b/>
              </w:rPr>
            </w:pPr>
            <w:r w:rsidRPr="00BC4A31">
              <w:rPr>
                <w:b/>
              </w:rPr>
              <w:t xml:space="preserve">Diagnostische toets vooraf         </w:t>
            </w:r>
          </w:p>
        </w:tc>
        <w:tc>
          <w:tcPr>
            <w:tcW w:w="5299" w:type="dxa"/>
          </w:tcPr>
          <w:p w14:paraId="71E2CA24" w14:textId="6D737648" w:rsidR="00DA3BD2" w:rsidRPr="00F721CA" w:rsidRDefault="00DA3BD2" w:rsidP="00DA3BD2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081"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>
              <w:t xml:space="preserve">  Score vooraf</w:t>
            </w:r>
          </w:p>
        </w:tc>
      </w:tr>
      <w:tr w:rsidR="00DA3BD2" w:rsidRPr="00F721CA" w14:paraId="54B88DB8" w14:textId="77777777" w:rsidTr="00643641">
        <w:tc>
          <w:tcPr>
            <w:tcW w:w="527" w:type="dxa"/>
          </w:tcPr>
          <w:p w14:paraId="54B6C04D" w14:textId="22C9F5B0" w:rsidR="00DA3BD2" w:rsidRDefault="00074FEE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236" w:type="dxa"/>
          </w:tcPr>
          <w:p w14:paraId="01FC3EDD" w14:textId="7618EBFE" w:rsidR="00DA3BD2" w:rsidRDefault="00DA3BD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Afronden, schatten en rekenregels</w:t>
            </w:r>
          </w:p>
        </w:tc>
        <w:tc>
          <w:tcPr>
            <w:tcW w:w="5299" w:type="dxa"/>
          </w:tcPr>
          <w:p w14:paraId="4504658C" w14:textId="1FAE0B27" w:rsidR="00DA3BD2" w:rsidRPr="00F721CA" w:rsidRDefault="00DA3BD2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 w:rsidRPr="00F721CA">
              <w:t xml:space="preserve"> 1</w:t>
            </w:r>
            <w:r w:rsidR="00793138">
              <w:t xml:space="preserve">. </w:t>
            </w:r>
            <w:r w:rsidRPr="00F721CA">
              <w:t xml:space="preserve"> </w:t>
            </w:r>
            <w:r>
              <w:t xml:space="preserve">Afronden 1 – 6  </w:t>
            </w:r>
            <w:r w:rsidRPr="00F721CA">
              <w:t xml:space="preserve"> </w:t>
            </w:r>
            <w:ins w:id="0" w:author="gerald" w:date="2019-04-27T18:59:00Z">
              <w:r>
                <w:t>Score:</w:t>
              </w:r>
            </w:ins>
            <w:r w:rsidR="008863BA">
              <w:t>…./7x100=……….%</w:t>
            </w:r>
          </w:p>
        </w:tc>
      </w:tr>
      <w:tr w:rsidR="00DA3BD2" w:rsidRPr="00F721CA" w14:paraId="71E2CA29" w14:textId="77777777" w:rsidTr="00643641">
        <w:tc>
          <w:tcPr>
            <w:tcW w:w="527" w:type="dxa"/>
          </w:tcPr>
          <w:p w14:paraId="71E2CA26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3236" w:type="dxa"/>
          </w:tcPr>
          <w:p w14:paraId="71E2CA27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5299" w:type="dxa"/>
          </w:tcPr>
          <w:p w14:paraId="71E2CA28" w14:textId="42247F64" w:rsidR="00DA3BD2" w:rsidRPr="00F721CA" w:rsidRDefault="00DA3BD2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 w:rsidRPr="00F721CA">
              <w:t xml:space="preserve"> 2</w:t>
            </w:r>
            <w:r w:rsidR="00793138">
              <w:t xml:space="preserve">. </w:t>
            </w:r>
            <w:r w:rsidRPr="00F721CA">
              <w:t xml:space="preserve"> </w:t>
            </w:r>
            <w:r>
              <w:t xml:space="preserve">Schatten 1 – 4 </w:t>
            </w:r>
            <w:r w:rsidRPr="00F721CA">
              <w:t xml:space="preserve"> </w:t>
            </w:r>
            <w:ins w:id="1" w:author="gerald" w:date="2019-04-27T18:59:00Z">
              <w:r>
                <w:t>Score:</w:t>
              </w:r>
            </w:ins>
            <w:r>
              <w:t>......</w:t>
            </w:r>
            <w:r w:rsidR="008863BA">
              <w:t>/9x100=……….%</w:t>
            </w:r>
          </w:p>
        </w:tc>
      </w:tr>
      <w:tr w:rsidR="00DA3BD2" w:rsidRPr="00F721CA" w14:paraId="71E2CA2D" w14:textId="77777777" w:rsidTr="00643641">
        <w:tc>
          <w:tcPr>
            <w:tcW w:w="527" w:type="dxa"/>
          </w:tcPr>
          <w:p w14:paraId="71E2CA2A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3236" w:type="dxa"/>
          </w:tcPr>
          <w:p w14:paraId="71E2CA2B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5299" w:type="dxa"/>
          </w:tcPr>
          <w:p w14:paraId="71E2CA2C" w14:textId="33F86CEF" w:rsidR="00DA3BD2" w:rsidRPr="00F721CA" w:rsidRDefault="00DA3BD2" w:rsidP="00986D64">
            <w:pPr>
              <w:spacing w:line="360" w:lineRule="auto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 w:rsidRPr="00F721CA">
              <w:t xml:space="preserve"> 3</w:t>
            </w:r>
            <w:r w:rsidR="00793138">
              <w:t xml:space="preserve">. </w:t>
            </w:r>
            <w:r w:rsidRPr="00F721CA">
              <w:t xml:space="preserve"> </w:t>
            </w:r>
            <w:r>
              <w:t xml:space="preserve">Rekenregels 1 – 8 </w:t>
            </w:r>
            <w:ins w:id="2" w:author="gerald" w:date="2019-04-27T18:59:00Z">
              <w:r>
                <w:t xml:space="preserve"> Score:</w:t>
              </w:r>
            </w:ins>
            <w:r>
              <w:t>......</w:t>
            </w:r>
            <w:r w:rsidR="00986D64">
              <w:t>/30x100=…….%</w:t>
            </w:r>
          </w:p>
        </w:tc>
      </w:tr>
      <w:tr w:rsidR="00DA3BD2" w:rsidRPr="00F721CA" w14:paraId="71E2CA33" w14:textId="77777777" w:rsidTr="00643641">
        <w:tc>
          <w:tcPr>
            <w:tcW w:w="527" w:type="dxa"/>
          </w:tcPr>
          <w:p w14:paraId="71E2CA30" w14:textId="7ADAD4F1" w:rsidR="00DA3BD2" w:rsidRPr="00F721CA" w:rsidRDefault="00074FEE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36" w:type="dxa"/>
          </w:tcPr>
          <w:p w14:paraId="71E2CA31" w14:textId="5C7FD830" w:rsidR="00DA3BD2" w:rsidRPr="00F721CA" w:rsidRDefault="00DA3BD2" w:rsidP="00DA3BD2">
            <w:pPr>
              <w:spacing w:line="320" w:lineRule="exact"/>
            </w:pPr>
            <w:r>
              <w:rPr>
                <w:b/>
              </w:rPr>
              <w:t>Verhoudingen</w:t>
            </w:r>
          </w:p>
        </w:tc>
        <w:tc>
          <w:tcPr>
            <w:tcW w:w="5299" w:type="dxa"/>
          </w:tcPr>
          <w:p w14:paraId="71E2CA32" w14:textId="40AC27C3" w:rsidR="00DA3BD2" w:rsidRPr="00F721CA" w:rsidRDefault="00DA3BD2" w:rsidP="00644FCB">
            <w:pPr>
              <w:spacing w:line="360" w:lineRule="auto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44FCB"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793138">
              <w:t xml:space="preserve">4.  </w:t>
            </w:r>
            <w:r w:rsidR="00644FCB">
              <w:t xml:space="preserve">Verhoudingen </w:t>
            </w:r>
            <w:r>
              <w:t xml:space="preserve">1 – </w:t>
            </w:r>
            <w:r w:rsidR="00644FCB">
              <w:t>8</w:t>
            </w:r>
            <w:r>
              <w:t xml:space="preserve">  </w:t>
            </w:r>
            <w:r w:rsidRPr="00F721CA">
              <w:t xml:space="preserve"> </w:t>
            </w:r>
            <w:ins w:id="3" w:author="gerald" w:date="2019-04-27T18:59:00Z">
              <w:r>
                <w:t>Score</w:t>
              </w:r>
            </w:ins>
            <w:r>
              <w:t>:.....</w:t>
            </w:r>
            <w:r w:rsidR="00143CB5">
              <w:t>/</w:t>
            </w:r>
            <w:r w:rsidR="00644FCB">
              <w:t>1</w:t>
            </w:r>
            <w:r w:rsidR="00143CB5">
              <w:t>3x100=……%</w:t>
            </w:r>
          </w:p>
        </w:tc>
      </w:tr>
      <w:tr w:rsidR="00DA3BD2" w:rsidRPr="00F721CA" w14:paraId="71E2CA37" w14:textId="77777777" w:rsidTr="00643641">
        <w:tc>
          <w:tcPr>
            <w:tcW w:w="527" w:type="dxa"/>
          </w:tcPr>
          <w:p w14:paraId="71E2CA34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3236" w:type="dxa"/>
          </w:tcPr>
          <w:p w14:paraId="71E2CA35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5299" w:type="dxa"/>
          </w:tcPr>
          <w:p w14:paraId="71E2CA36" w14:textId="1D4A0ED7" w:rsidR="00DA3BD2" w:rsidRPr="00F721CA" w:rsidRDefault="00DA3BD2" w:rsidP="00143CB5">
            <w:pPr>
              <w:spacing w:line="360" w:lineRule="auto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793138">
              <w:t xml:space="preserve">5.  </w:t>
            </w:r>
            <w:r w:rsidR="00644FCB">
              <w:t>Vergelijken 1 – 4  Score:...../9x100=………%</w:t>
            </w:r>
          </w:p>
        </w:tc>
      </w:tr>
      <w:tr w:rsidR="00DA3BD2" w:rsidRPr="00F721CA" w14:paraId="106CFB1F" w14:textId="77777777" w:rsidTr="00643641">
        <w:tc>
          <w:tcPr>
            <w:tcW w:w="527" w:type="dxa"/>
          </w:tcPr>
          <w:p w14:paraId="60F29983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3236" w:type="dxa"/>
          </w:tcPr>
          <w:p w14:paraId="55F81633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5299" w:type="dxa"/>
          </w:tcPr>
          <w:p w14:paraId="29788AAE" w14:textId="7FABC989" w:rsidR="00DA3BD2" w:rsidRPr="00F721CA" w:rsidRDefault="00DA3BD2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793138">
              <w:t xml:space="preserve">6.  </w:t>
            </w:r>
            <w:r w:rsidR="00644FCB">
              <w:t>Op schaal 1 – 5  Score:...../13x100=……..%</w:t>
            </w:r>
          </w:p>
        </w:tc>
      </w:tr>
      <w:tr w:rsidR="00DA3BD2" w:rsidRPr="00F721CA" w14:paraId="71E2CA3D" w14:textId="77777777" w:rsidTr="00643641">
        <w:tc>
          <w:tcPr>
            <w:tcW w:w="527" w:type="dxa"/>
          </w:tcPr>
          <w:p w14:paraId="71E2CA3A" w14:textId="786146E3" w:rsidR="00DA3BD2" w:rsidRPr="00F721CA" w:rsidRDefault="00074FEE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36" w:type="dxa"/>
          </w:tcPr>
          <w:p w14:paraId="71E2CA3B" w14:textId="322B3CD6" w:rsidR="00DA3BD2" w:rsidRPr="00F721CA" w:rsidRDefault="00DA3BD2" w:rsidP="00DA3BD2">
            <w:pPr>
              <w:spacing w:line="320" w:lineRule="exact"/>
            </w:pPr>
            <w:r>
              <w:rPr>
                <w:b/>
              </w:rPr>
              <w:t>Procenten</w:t>
            </w:r>
          </w:p>
        </w:tc>
        <w:tc>
          <w:tcPr>
            <w:tcW w:w="5299" w:type="dxa"/>
          </w:tcPr>
          <w:p w14:paraId="71E2CA3C" w14:textId="77822BDB" w:rsidR="00DA3BD2" w:rsidRPr="00F721CA" w:rsidRDefault="00DA3BD2" w:rsidP="00DA3BD2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644FCB">
              <w:t>7</w:t>
            </w:r>
            <w:r w:rsidR="00793138">
              <w:t xml:space="preserve">.  </w:t>
            </w:r>
            <w:r>
              <w:t xml:space="preserve">Rekenen 1 – 8  </w:t>
            </w:r>
            <w:r w:rsidRPr="00F721CA">
              <w:t xml:space="preserve"> </w:t>
            </w:r>
            <w:ins w:id="4" w:author="gerald" w:date="2019-04-27T18:59:00Z">
              <w:r>
                <w:t>Score:</w:t>
              </w:r>
            </w:ins>
            <w:r>
              <w:t>......</w:t>
            </w:r>
            <w:r w:rsidR="00F26801">
              <w:t>/14x100=…….%</w:t>
            </w:r>
          </w:p>
        </w:tc>
      </w:tr>
      <w:tr w:rsidR="00DA3BD2" w:rsidRPr="00F721CA" w14:paraId="71E2CA42" w14:textId="77777777" w:rsidTr="00643641">
        <w:tc>
          <w:tcPr>
            <w:tcW w:w="527" w:type="dxa"/>
          </w:tcPr>
          <w:p w14:paraId="71E2CA3E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3236" w:type="dxa"/>
          </w:tcPr>
          <w:p w14:paraId="71E2CA3F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5299" w:type="dxa"/>
          </w:tcPr>
          <w:p w14:paraId="71E2CA41" w14:textId="49AB52E6" w:rsidR="00DA3BD2" w:rsidRPr="00F721CA" w:rsidRDefault="00DA3BD2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644FCB">
              <w:t>8</w:t>
            </w:r>
            <w:r w:rsidR="00793138">
              <w:t xml:space="preserve">.  </w:t>
            </w:r>
            <w:r>
              <w:t>Erbij/eraf  1 – 9</w:t>
            </w:r>
            <w:ins w:id="5" w:author="gerald" w:date="2019-04-27T18:59:00Z">
              <w:r>
                <w:t xml:space="preserve">  Score:</w:t>
              </w:r>
            </w:ins>
            <w:r>
              <w:t>.....</w:t>
            </w:r>
            <w:r w:rsidR="00061263">
              <w:t>/24x100=……..%</w:t>
            </w:r>
          </w:p>
        </w:tc>
      </w:tr>
      <w:tr w:rsidR="00DA3BD2" w:rsidRPr="00F721CA" w14:paraId="731DEE56" w14:textId="77777777" w:rsidTr="00643641">
        <w:tc>
          <w:tcPr>
            <w:tcW w:w="527" w:type="dxa"/>
          </w:tcPr>
          <w:p w14:paraId="5D810E58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3236" w:type="dxa"/>
          </w:tcPr>
          <w:p w14:paraId="3B1021E8" w14:textId="77777777" w:rsidR="00DA3BD2" w:rsidRPr="00F721CA" w:rsidRDefault="00DA3BD2" w:rsidP="00DA3BD2">
            <w:pPr>
              <w:spacing w:line="320" w:lineRule="exact"/>
            </w:pPr>
          </w:p>
        </w:tc>
        <w:tc>
          <w:tcPr>
            <w:tcW w:w="5299" w:type="dxa"/>
          </w:tcPr>
          <w:p w14:paraId="74F1963F" w14:textId="3C45F9BB" w:rsidR="00DA3BD2" w:rsidRPr="00F721CA" w:rsidRDefault="00DA3BD2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644FCB">
              <w:t>9</w:t>
            </w:r>
            <w:r w:rsidR="00793138">
              <w:t xml:space="preserve">. </w:t>
            </w:r>
            <w:r>
              <w:t>Groeifactor 1 – 6  Score:....</w:t>
            </w:r>
            <w:r w:rsidR="00EA2921">
              <w:t>/22</w:t>
            </w:r>
            <w:r w:rsidR="00061263">
              <w:t>x100=………%</w:t>
            </w:r>
          </w:p>
        </w:tc>
      </w:tr>
      <w:tr w:rsidR="00DA3BD2" w:rsidRPr="00F721CA" w14:paraId="71E2CA48" w14:textId="77777777" w:rsidTr="00643641">
        <w:tc>
          <w:tcPr>
            <w:tcW w:w="527" w:type="dxa"/>
          </w:tcPr>
          <w:p w14:paraId="71E2CA45" w14:textId="7C48AFC1" w:rsidR="00DA3BD2" w:rsidRPr="00F721CA" w:rsidRDefault="00074FEE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36" w:type="dxa"/>
          </w:tcPr>
          <w:p w14:paraId="71E2CA46" w14:textId="69B4B45B" w:rsidR="00DA3BD2" w:rsidRPr="00A3405D" w:rsidRDefault="00DA3BD2" w:rsidP="00DA3BD2">
            <w:pPr>
              <w:spacing w:line="320" w:lineRule="exact"/>
              <w:rPr>
                <w:b/>
              </w:rPr>
            </w:pPr>
            <w:r w:rsidRPr="00A3405D">
              <w:rPr>
                <w:b/>
              </w:rPr>
              <w:t>Diagnostische toets</w:t>
            </w:r>
            <w:r>
              <w:rPr>
                <w:b/>
              </w:rPr>
              <w:t xml:space="preserve"> achteraf</w:t>
            </w:r>
          </w:p>
        </w:tc>
        <w:tc>
          <w:tcPr>
            <w:tcW w:w="5299" w:type="dxa"/>
          </w:tcPr>
          <w:p w14:paraId="71E2CA47" w14:textId="733AF339" w:rsidR="00DA3BD2" w:rsidRPr="00F721CA" w:rsidRDefault="00DA3BD2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  <w:rPrChange w:id="6" w:author="gerald" w:date="2019-04-27T18:59:00Z">
                  <w:rPr/>
                </w:rPrChange>
              </w:rPr>
              <w:instrText xml:space="preserve"> FORMCHECKBOX </w:instrText>
            </w:r>
            <w:r w:rsidR="00C31950">
              <w:fldChar w:fldCharType="separate"/>
            </w:r>
            <w:r w:rsidRPr="00F721CA">
              <w:fldChar w:fldCharType="end"/>
            </w:r>
            <w:r>
              <w:t xml:space="preserve"> Score achteraf.........</w:t>
            </w:r>
          </w:p>
        </w:tc>
      </w:tr>
    </w:tbl>
    <w:p w14:paraId="68B0CBE5" w14:textId="6205BD3E" w:rsidR="00032295" w:rsidRDefault="00032295" w:rsidP="00F721CA">
      <w:pPr>
        <w:spacing w:line="320" w:lineRule="exact"/>
      </w:pPr>
    </w:p>
    <w:p w14:paraId="1139DE60" w14:textId="77777777" w:rsidR="00032295" w:rsidRDefault="00032295">
      <w:r>
        <w:br w:type="page"/>
      </w:r>
    </w:p>
    <w:p w14:paraId="7414BD19" w14:textId="77777777" w:rsidR="00032295" w:rsidRPr="000B44BF" w:rsidRDefault="00032295" w:rsidP="00032295">
      <w:pPr>
        <w:spacing w:after="0" w:line="240" w:lineRule="auto"/>
        <w:ind w:right="57"/>
        <w:rPr>
          <w:b/>
          <w:bCs/>
          <w:sz w:val="36"/>
          <w:szCs w:val="36"/>
        </w:rPr>
      </w:pPr>
      <w:r w:rsidRPr="23BF031B">
        <w:rPr>
          <w:b/>
          <w:bCs/>
          <w:sz w:val="36"/>
          <w:szCs w:val="36"/>
        </w:rPr>
        <w:lastRenderedPageBreak/>
        <w:t>Planning: Wiskunde K3</w:t>
      </w:r>
    </w:p>
    <w:tbl>
      <w:tblPr>
        <w:tblStyle w:val="Tabelraster"/>
        <w:tblpPr w:leftFromText="141" w:rightFromText="141" w:horzAnchor="margin" w:tblpXSpec="center" w:tblpY="600"/>
        <w:tblW w:w="100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735"/>
        <w:gridCol w:w="4667"/>
      </w:tblGrid>
      <w:tr w:rsidR="00032295" w:rsidRPr="000B44BF" w14:paraId="61110471" w14:textId="77777777" w:rsidTr="00032295">
        <w:trPr>
          <w:trHeight w:val="315"/>
        </w:trPr>
        <w:tc>
          <w:tcPr>
            <w:tcW w:w="10098" w:type="dxa"/>
            <w:gridSpan w:val="3"/>
            <w:shd w:val="clear" w:color="auto" w:fill="D9D9D9" w:themeFill="background1" w:themeFillShade="D9"/>
          </w:tcPr>
          <w:p w14:paraId="5AA75913" w14:textId="77777777" w:rsidR="00032295" w:rsidRPr="000B44BF" w:rsidRDefault="00032295" w:rsidP="00032295">
            <w:pPr>
              <w:ind w:right="57"/>
            </w:pPr>
            <w:r w:rsidRPr="23BF031B">
              <w:t>Leerjaar/niveau: K3        Onderwerp: Thema 1 verbanden en Thema 2 Rekenen</w:t>
            </w:r>
          </w:p>
        </w:tc>
      </w:tr>
      <w:tr w:rsidR="00032295" w:rsidRPr="000B44BF" w14:paraId="3C740E94" w14:textId="77777777" w:rsidTr="000322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696" w:type="dxa"/>
          </w:tcPr>
          <w:p w14:paraId="64E45B62" w14:textId="77777777" w:rsidR="00032295" w:rsidRPr="000B44BF" w:rsidRDefault="00032295" w:rsidP="00032295">
            <w:pPr>
              <w:ind w:right="57"/>
              <w:rPr>
                <w:rFonts w:cstheme="minorHAnsi"/>
                <w:bCs/>
                <w:szCs w:val="24"/>
              </w:rPr>
            </w:pPr>
            <w:r w:rsidRPr="000B44BF">
              <w:rPr>
                <w:rFonts w:cstheme="minorHAnsi"/>
                <w:bCs/>
                <w:szCs w:val="24"/>
              </w:rPr>
              <w:t>Week</w:t>
            </w:r>
          </w:p>
        </w:tc>
        <w:tc>
          <w:tcPr>
            <w:tcW w:w="3735" w:type="dxa"/>
          </w:tcPr>
          <w:p w14:paraId="2792B3DE" w14:textId="77777777" w:rsidR="00032295" w:rsidRPr="000B44BF" w:rsidRDefault="00032295" w:rsidP="00032295">
            <w:pPr>
              <w:ind w:right="57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Wat wordt in de les behandeld</w:t>
            </w:r>
          </w:p>
        </w:tc>
        <w:tc>
          <w:tcPr>
            <w:tcW w:w="4667" w:type="dxa"/>
          </w:tcPr>
          <w:p w14:paraId="420B0964" w14:textId="77777777" w:rsidR="00032295" w:rsidRPr="000B44BF" w:rsidRDefault="00032295" w:rsidP="00032295">
            <w:pPr>
              <w:ind w:right="57"/>
              <w:rPr>
                <w:rFonts w:cstheme="minorHAnsi"/>
                <w:bCs/>
                <w:szCs w:val="24"/>
              </w:rPr>
            </w:pPr>
            <w:r w:rsidRPr="000B44BF">
              <w:rPr>
                <w:rFonts w:cstheme="minorHAnsi"/>
                <w:bCs/>
                <w:szCs w:val="24"/>
              </w:rPr>
              <w:t>Wat moet volgende week af zijn</w:t>
            </w:r>
          </w:p>
        </w:tc>
      </w:tr>
      <w:tr w:rsidR="00032295" w:rsidRPr="000B44BF" w14:paraId="174A6461" w14:textId="77777777" w:rsidTr="000322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696" w:type="dxa"/>
          </w:tcPr>
          <w:p w14:paraId="4B602805" w14:textId="77777777" w:rsidR="00032295" w:rsidRPr="00B03691" w:rsidRDefault="00032295" w:rsidP="00032295">
            <w:pPr>
              <w:ind w:right="57"/>
            </w:pPr>
            <w:bookmarkStart w:id="7" w:name="_Hlk45012205"/>
            <w:r w:rsidRPr="23BF031B">
              <w:t>41</w:t>
            </w:r>
          </w:p>
          <w:p w14:paraId="42EC2301" w14:textId="77777777" w:rsidR="00032295" w:rsidRDefault="00032295" w:rsidP="00032295">
            <w:pPr>
              <w:ind w:right="57"/>
              <w:rPr>
                <w:rFonts w:ascii="Calibri" w:eastAsia="Calibri" w:hAnsi="Calibri" w:cs="Calibri"/>
                <w:sz w:val="18"/>
                <w:szCs w:val="18"/>
              </w:rPr>
            </w:pPr>
            <w:r w:rsidRPr="23BF031B">
              <w:rPr>
                <w:rFonts w:ascii="Calibri" w:eastAsia="Calibri" w:hAnsi="Calibri" w:cs="Calibri"/>
                <w:sz w:val="18"/>
                <w:szCs w:val="18"/>
              </w:rPr>
              <w:t>(1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0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>-1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 xml:space="preserve"> oktober)</w:t>
            </w:r>
          </w:p>
        </w:tc>
        <w:tc>
          <w:tcPr>
            <w:tcW w:w="3735" w:type="dxa"/>
          </w:tcPr>
          <w:p w14:paraId="7807B95F" w14:textId="77777777" w:rsidR="00032295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Afronden</w:t>
            </w:r>
          </w:p>
          <w:p w14:paraId="5B5F73D0" w14:textId="77777777" w:rsidR="00032295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Schatten</w:t>
            </w:r>
          </w:p>
          <w:p w14:paraId="77EAC79A" w14:textId="77777777" w:rsidR="00032295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Rekenregels</w:t>
            </w:r>
          </w:p>
          <w:p w14:paraId="04F8655F" w14:textId="77777777" w:rsidR="00032295" w:rsidRPr="00E92602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Verhoudingen en verhoudingstabel</w:t>
            </w:r>
          </w:p>
        </w:tc>
        <w:tc>
          <w:tcPr>
            <w:tcW w:w="4667" w:type="dxa"/>
          </w:tcPr>
          <w:p w14:paraId="48559BE4" w14:textId="77777777" w:rsidR="00032295" w:rsidRPr="000B44BF" w:rsidRDefault="00032295" w:rsidP="00032295">
            <w:pPr>
              <w:ind w:right="57"/>
              <w:rPr>
                <w:rFonts w:cstheme="minorHAnsi"/>
                <w:szCs w:val="24"/>
              </w:rPr>
            </w:pPr>
          </w:p>
        </w:tc>
      </w:tr>
      <w:tr w:rsidR="00032295" w:rsidRPr="000B44BF" w14:paraId="4EC0D7E2" w14:textId="77777777" w:rsidTr="000322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696" w:type="dxa"/>
          </w:tcPr>
          <w:p w14:paraId="1BF99BF5" w14:textId="77777777" w:rsidR="00032295" w:rsidRPr="00B03691" w:rsidRDefault="00032295" w:rsidP="00032295">
            <w:pPr>
              <w:ind w:right="57"/>
            </w:pPr>
            <w:bookmarkStart w:id="8" w:name="_Hlk45012235"/>
            <w:bookmarkEnd w:id="7"/>
            <w:r w:rsidRPr="23BF031B">
              <w:t>42</w:t>
            </w:r>
          </w:p>
          <w:p w14:paraId="51E0BAC1" w14:textId="77777777" w:rsidR="00032295" w:rsidRDefault="00032295" w:rsidP="00032295">
            <w:pPr>
              <w:ind w:right="57"/>
              <w:rPr>
                <w:rFonts w:ascii="Calibri" w:eastAsia="Calibri" w:hAnsi="Calibri" w:cs="Calibri"/>
                <w:sz w:val="18"/>
                <w:szCs w:val="18"/>
              </w:rPr>
            </w:pPr>
            <w:r w:rsidRPr="23BF031B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17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>-2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 xml:space="preserve"> oktober)</w:t>
            </w:r>
          </w:p>
        </w:tc>
        <w:tc>
          <w:tcPr>
            <w:tcW w:w="3735" w:type="dxa"/>
          </w:tcPr>
          <w:p w14:paraId="35695328" w14:textId="77777777" w:rsidR="00032295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Vergelijken</w:t>
            </w:r>
          </w:p>
          <w:p w14:paraId="24A80597" w14:textId="77777777" w:rsidR="00032295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Op schaal</w:t>
            </w:r>
          </w:p>
          <w:p w14:paraId="5CEB4673" w14:textId="77777777" w:rsidR="00032295" w:rsidRDefault="00032295" w:rsidP="00032295">
            <w:pPr>
              <w:pStyle w:val="Lijstalinea"/>
              <w:numPr>
                <w:ilvl w:val="0"/>
                <w:numId w:val="3"/>
              </w:numPr>
              <w:spacing w:before="0" w:after="0" w:line="240" w:lineRule="auto"/>
              <w:ind w:right="57"/>
            </w:pPr>
            <w:r>
              <w:t>Rekenen</w:t>
            </w:r>
          </w:p>
          <w:p w14:paraId="48FA8663" w14:textId="33F5322E" w:rsidR="00032295" w:rsidRPr="000D1C17" w:rsidRDefault="00032295" w:rsidP="00C31950">
            <w:pPr>
              <w:pStyle w:val="Lijstalinea"/>
              <w:spacing w:before="0" w:after="0" w:line="240" w:lineRule="auto"/>
              <w:ind w:right="57"/>
            </w:pPr>
          </w:p>
        </w:tc>
        <w:tc>
          <w:tcPr>
            <w:tcW w:w="4667" w:type="dxa"/>
          </w:tcPr>
          <w:p w14:paraId="4E027149" w14:textId="77777777" w:rsidR="00032295" w:rsidRPr="000B44BF" w:rsidRDefault="00032295" w:rsidP="00032295">
            <w:pPr>
              <w:ind w:right="57"/>
            </w:pPr>
          </w:p>
        </w:tc>
      </w:tr>
      <w:bookmarkEnd w:id="8"/>
      <w:tr w:rsidR="00032295" w:rsidRPr="000B44BF" w14:paraId="6A500863" w14:textId="77777777" w:rsidTr="000322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696" w:type="dxa"/>
            <w:shd w:val="clear" w:color="auto" w:fill="D9D9D9" w:themeFill="background1" w:themeFillShade="D9"/>
          </w:tcPr>
          <w:p w14:paraId="5726D530" w14:textId="77777777" w:rsidR="00032295" w:rsidRPr="00B03691" w:rsidRDefault="00032295" w:rsidP="00032295">
            <w:pPr>
              <w:ind w:right="57"/>
            </w:pPr>
            <w:r w:rsidRPr="23BF031B">
              <w:t>43</w:t>
            </w:r>
          </w:p>
          <w:p w14:paraId="07CD7559" w14:textId="77777777" w:rsidR="00032295" w:rsidRDefault="00032295" w:rsidP="00032295">
            <w:pPr>
              <w:ind w:right="57"/>
              <w:rPr>
                <w:rFonts w:ascii="Calibri" w:eastAsia="Calibri" w:hAnsi="Calibri" w:cs="Calibri"/>
                <w:sz w:val="18"/>
                <w:szCs w:val="18"/>
              </w:rPr>
            </w:pPr>
            <w:r w:rsidRPr="23BF031B">
              <w:rPr>
                <w:rFonts w:ascii="Calibri" w:eastAsia="Calibri" w:hAnsi="Calibri" w:cs="Calibri"/>
                <w:sz w:val="18"/>
                <w:szCs w:val="18"/>
              </w:rPr>
              <w:t>(2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4 -28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 xml:space="preserve"> oktober)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14:paraId="701B81D0" w14:textId="77777777" w:rsidR="00032295" w:rsidRDefault="00032295" w:rsidP="00032295">
            <w:pPr>
              <w:ind w:right="57"/>
              <w:rPr>
                <w:b/>
                <w:bCs/>
              </w:rPr>
            </w:pPr>
            <w:r w:rsidRPr="23BF031B">
              <w:rPr>
                <w:b/>
                <w:bCs/>
              </w:rPr>
              <w:t>Herfstvakantie</w:t>
            </w:r>
          </w:p>
        </w:tc>
      </w:tr>
      <w:tr w:rsidR="00032295" w:rsidRPr="000B44BF" w14:paraId="7BFBE86C" w14:textId="77777777" w:rsidTr="000322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696" w:type="dxa"/>
            <w:shd w:val="clear" w:color="auto" w:fill="FFFFFF" w:themeFill="background1"/>
          </w:tcPr>
          <w:p w14:paraId="1B5EB9AD" w14:textId="77777777" w:rsidR="00032295" w:rsidRPr="000B44BF" w:rsidRDefault="00032295" w:rsidP="00032295">
            <w:pPr>
              <w:ind w:right="57"/>
            </w:pPr>
            <w:r w:rsidRPr="23BF031B">
              <w:t>44</w:t>
            </w:r>
          </w:p>
          <w:p w14:paraId="1C05D10E" w14:textId="77777777" w:rsidR="00032295" w:rsidRPr="000B44BF" w:rsidRDefault="00032295" w:rsidP="00032295">
            <w:pPr>
              <w:ind w:right="57"/>
              <w:rPr>
                <w:rFonts w:ascii="Calibri" w:eastAsia="Calibri" w:hAnsi="Calibri" w:cs="Calibri"/>
                <w:sz w:val="18"/>
                <w:szCs w:val="18"/>
              </w:rPr>
            </w:pPr>
            <w:r w:rsidRPr="23BF031B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okt.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4 no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>vember)</w:t>
            </w:r>
          </w:p>
        </w:tc>
        <w:tc>
          <w:tcPr>
            <w:tcW w:w="3735" w:type="dxa"/>
            <w:shd w:val="clear" w:color="auto" w:fill="FFFFFF" w:themeFill="background1"/>
          </w:tcPr>
          <w:p w14:paraId="2631CA33" w14:textId="75539CDD" w:rsidR="00032295" w:rsidRPr="000B44BF" w:rsidRDefault="00C31950" w:rsidP="00C31950">
            <w:pPr>
              <w:spacing w:before="0" w:after="0" w:line="240" w:lineRule="auto"/>
              <w:ind w:right="57"/>
            </w:pPr>
            <w:r>
              <w:t>Oefenen en herhalen</w:t>
            </w:r>
          </w:p>
          <w:p w14:paraId="5F26BE46" w14:textId="77777777" w:rsidR="00032295" w:rsidRPr="000B44BF" w:rsidRDefault="00032295" w:rsidP="00032295">
            <w:pPr>
              <w:ind w:right="57"/>
            </w:pPr>
          </w:p>
        </w:tc>
        <w:tc>
          <w:tcPr>
            <w:tcW w:w="4667" w:type="dxa"/>
            <w:shd w:val="clear" w:color="auto" w:fill="FFFFFF" w:themeFill="background1"/>
          </w:tcPr>
          <w:p w14:paraId="6C5E62A9" w14:textId="77777777" w:rsidR="00032295" w:rsidRDefault="00032295" w:rsidP="00032295">
            <w:pPr>
              <w:ind w:right="57"/>
            </w:pPr>
            <w:r w:rsidRPr="004076E4">
              <w:rPr>
                <w:rFonts w:cstheme="minorHAnsi"/>
                <w:szCs w:val="24"/>
              </w:rPr>
              <w:t>Leren voor het PW</w:t>
            </w:r>
          </w:p>
        </w:tc>
      </w:tr>
      <w:tr w:rsidR="00032295" w:rsidRPr="000B44BF" w14:paraId="38BED572" w14:textId="77777777" w:rsidTr="000322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696" w:type="dxa"/>
            <w:shd w:val="clear" w:color="auto" w:fill="D9D9D9" w:themeFill="background1" w:themeFillShade="D9"/>
          </w:tcPr>
          <w:p w14:paraId="0A108155" w14:textId="77777777" w:rsidR="00032295" w:rsidRPr="00B03691" w:rsidRDefault="00032295" w:rsidP="00032295">
            <w:pPr>
              <w:ind w:right="57"/>
            </w:pPr>
            <w:r w:rsidRPr="23BF031B">
              <w:t>45</w:t>
            </w:r>
          </w:p>
          <w:p w14:paraId="363E445D" w14:textId="77777777" w:rsidR="00032295" w:rsidRPr="000B44BF" w:rsidRDefault="00032295" w:rsidP="00032295">
            <w:pPr>
              <w:ind w:right="57"/>
              <w:rPr>
                <w:rFonts w:ascii="Calibri" w:eastAsia="Calibri" w:hAnsi="Calibri" w:cs="Calibri"/>
                <w:sz w:val="18"/>
                <w:szCs w:val="18"/>
              </w:rPr>
            </w:pPr>
            <w:r w:rsidRPr="23BF031B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7-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 w:rsidRPr="23BF031B">
              <w:rPr>
                <w:rFonts w:ascii="Calibri" w:eastAsia="Calibri" w:hAnsi="Calibri" w:cs="Calibri"/>
                <w:sz w:val="18"/>
                <w:szCs w:val="18"/>
              </w:rPr>
              <w:t xml:space="preserve"> november)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14:paraId="0DD17D41" w14:textId="77777777" w:rsidR="00032295" w:rsidRPr="000B44BF" w:rsidRDefault="00032295" w:rsidP="00032295">
            <w:pPr>
              <w:ind w:right="57"/>
              <w:rPr>
                <w:rFonts w:cstheme="minorHAnsi"/>
                <w:szCs w:val="24"/>
              </w:rPr>
            </w:pPr>
            <w:r w:rsidRPr="000B44BF">
              <w:rPr>
                <w:rFonts w:cstheme="minorHAnsi"/>
                <w:szCs w:val="24"/>
              </w:rPr>
              <w:t xml:space="preserve">Trapstof: </w:t>
            </w:r>
            <w:r w:rsidRPr="00B71988">
              <w:rPr>
                <w:rFonts w:cstheme="minorHAnsi"/>
                <w:b/>
                <w:bCs/>
                <w:szCs w:val="24"/>
              </w:rPr>
              <w:t xml:space="preserve">PW </w:t>
            </w:r>
            <w:r>
              <w:rPr>
                <w:rFonts w:cstheme="minorHAnsi"/>
                <w:b/>
                <w:bCs/>
                <w:szCs w:val="24"/>
              </w:rPr>
              <w:t>Lineair verband en rekenen 1  (3x)</w:t>
            </w:r>
          </w:p>
        </w:tc>
      </w:tr>
    </w:tbl>
    <w:p w14:paraId="0C0F3E0D" w14:textId="77777777" w:rsidR="00032295" w:rsidRDefault="00032295" w:rsidP="00032295">
      <w:pPr>
        <w:spacing w:after="0" w:line="240" w:lineRule="auto"/>
        <w:ind w:right="57"/>
        <w:rPr>
          <w:b/>
          <w:bCs/>
          <w:lang w:val="fr-FR"/>
        </w:rPr>
      </w:pPr>
    </w:p>
    <w:p w14:paraId="3FCC1EB6" w14:textId="77777777" w:rsidR="00032295" w:rsidRDefault="00032295" w:rsidP="00032295">
      <w:pPr>
        <w:spacing w:after="0" w:line="240" w:lineRule="auto"/>
        <w:ind w:right="57"/>
        <w:rPr>
          <w:b/>
          <w:bCs/>
          <w:lang w:val="fr-FR"/>
        </w:rPr>
      </w:pPr>
    </w:p>
    <w:p w14:paraId="14C3097B" w14:textId="77777777" w:rsidR="00032295" w:rsidRDefault="00032295" w:rsidP="00032295">
      <w:pPr>
        <w:spacing w:after="0" w:line="240" w:lineRule="auto"/>
      </w:pPr>
    </w:p>
    <w:p w14:paraId="194F739A" w14:textId="77777777" w:rsidR="00032295" w:rsidRDefault="00032295" w:rsidP="00032295">
      <w:pPr>
        <w:spacing w:after="0" w:line="240" w:lineRule="auto"/>
      </w:pPr>
    </w:p>
    <w:p w14:paraId="18128C1A" w14:textId="77777777" w:rsidR="00032295" w:rsidRDefault="00032295" w:rsidP="00032295">
      <w:pPr>
        <w:spacing w:line="320" w:lineRule="exact"/>
      </w:pPr>
    </w:p>
    <w:p w14:paraId="1A957AEB" w14:textId="77777777" w:rsidR="00032295" w:rsidRPr="000B44BF" w:rsidRDefault="00032295" w:rsidP="00032295">
      <w:pPr>
        <w:spacing w:after="0" w:line="240" w:lineRule="auto"/>
        <w:ind w:right="57"/>
        <w:rPr>
          <w:rFonts w:cstheme="minorHAnsi"/>
          <w:b/>
          <w:bCs/>
          <w:sz w:val="24"/>
          <w:szCs w:val="24"/>
          <w:lang w:val="fr-FR"/>
        </w:rPr>
      </w:pPr>
    </w:p>
    <w:p w14:paraId="3214C63C" w14:textId="77777777" w:rsidR="00DA3BD2" w:rsidRPr="00032295" w:rsidRDefault="00DA3BD2" w:rsidP="00F721CA">
      <w:pPr>
        <w:spacing w:line="320" w:lineRule="exact"/>
        <w:rPr>
          <w:lang w:val="fr-FR"/>
        </w:rPr>
      </w:pPr>
    </w:p>
    <w:p w14:paraId="71E2CA94" w14:textId="77777777" w:rsidR="00385B82" w:rsidRPr="00F721CA" w:rsidRDefault="00385B82" w:rsidP="00F721CA">
      <w:pPr>
        <w:spacing w:line="320" w:lineRule="exact"/>
      </w:pPr>
    </w:p>
    <w:sectPr w:rsidR="00385B82" w:rsidRPr="00F721CA" w:rsidSect="009D5A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FC7B" w14:textId="77777777" w:rsidR="00E33D7D" w:rsidRDefault="00E33D7D" w:rsidP="00AF4726">
      <w:pPr>
        <w:spacing w:line="240" w:lineRule="auto"/>
      </w:pPr>
      <w:r>
        <w:separator/>
      </w:r>
    </w:p>
  </w:endnote>
  <w:endnote w:type="continuationSeparator" w:id="0">
    <w:p w14:paraId="3E152350" w14:textId="77777777" w:rsidR="00E33D7D" w:rsidRDefault="00E33D7D" w:rsidP="00AF4726">
      <w:pPr>
        <w:spacing w:line="240" w:lineRule="auto"/>
      </w:pPr>
      <w:r>
        <w:continuationSeparator/>
      </w:r>
    </w:p>
  </w:endnote>
  <w:endnote w:type="continuationNotice" w:id="1">
    <w:p w14:paraId="17CD9B16" w14:textId="77777777" w:rsidR="00E33D7D" w:rsidRDefault="00E33D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51A1" w14:textId="77777777" w:rsidR="001E0E8D" w:rsidRDefault="001E0E8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CA9D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1E2CA9E" w14:textId="77777777" w:rsidR="002E04DD" w:rsidRPr="00672561" w:rsidRDefault="002E04DD" w:rsidP="0067256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EA57" w14:textId="77777777" w:rsidR="001E0E8D" w:rsidRDefault="001E0E8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6CA65" w14:textId="77777777" w:rsidR="00E33D7D" w:rsidRDefault="00E33D7D" w:rsidP="00AF4726">
      <w:pPr>
        <w:spacing w:line="240" w:lineRule="auto"/>
      </w:pPr>
      <w:r>
        <w:separator/>
      </w:r>
    </w:p>
  </w:footnote>
  <w:footnote w:type="continuationSeparator" w:id="0">
    <w:p w14:paraId="3AE84234" w14:textId="77777777" w:rsidR="00E33D7D" w:rsidRDefault="00E33D7D" w:rsidP="00AF4726">
      <w:pPr>
        <w:spacing w:line="240" w:lineRule="auto"/>
      </w:pPr>
      <w:r>
        <w:continuationSeparator/>
      </w:r>
    </w:p>
  </w:footnote>
  <w:footnote w:type="continuationNotice" w:id="1">
    <w:p w14:paraId="79F0B3C6" w14:textId="77777777" w:rsidR="00E33D7D" w:rsidRDefault="00E33D7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B747" w14:textId="77777777" w:rsidR="001E0E8D" w:rsidRDefault="001E0E8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C17C" w14:textId="5A989BDE" w:rsidR="00643641" w:rsidRPr="00643641" w:rsidRDefault="00C3122C" w:rsidP="00643641">
    <w:pPr>
      <w:pStyle w:val="Kop3"/>
      <w:rPr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579339F" wp14:editId="1ECCB0AD">
          <wp:simplePos x="0" y="0"/>
          <wp:positionH relativeFrom="column">
            <wp:posOffset>5526405</wp:posOffset>
          </wp:positionH>
          <wp:positionV relativeFrom="paragraph">
            <wp:posOffset>-17780</wp:posOffset>
          </wp:positionV>
          <wp:extent cx="711200" cy="402590"/>
          <wp:effectExtent l="0" t="0" r="0" b="0"/>
          <wp:wrapTight wrapText="bothSides">
            <wp:wrapPolygon edited="0">
              <wp:start x="0" y="0"/>
              <wp:lineTo x="0" y="8177"/>
              <wp:lineTo x="4050" y="16353"/>
              <wp:lineTo x="4050" y="20442"/>
              <wp:lineTo x="15621" y="20442"/>
              <wp:lineTo x="20829" y="20442"/>
              <wp:lineTo x="20829" y="2044"/>
              <wp:lineTo x="18514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42A8" w:rsidRPr="00643641">
      <w:rPr>
        <w:sz w:val="18"/>
      </w:rPr>
      <w:t>wiskunde K3</w:t>
    </w:r>
    <w:r w:rsidR="00644FCB">
      <w:rPr>
        <w:sz w:val="18"/>
      </w:rPr>
      <w:t xml:space="preserve"> </w:t>
    </w:r>
    <w:r w:rsidR="001642A8" w:rsidRPr="00643641">
      <w:rPr>
        <w:sz w:val="18"/>
      </w:rPr>
      <w:t>Udens College periode  “</w:t>
    </w:r>
    <w:r w:rsidR="00C829CC">
      <w:rPr>
        <w:sz w:val="18"/>
      </w:rPr>
      <w:t>rekenen</w:t>
    </w:r>
    <w:r w:rsidR="001642A8" w:rsidRPr="00643641">
      <w:rPr>
        <w:sz w:val="18"/>
      </w:rPr>
      <w:t>” 20</w:t>
    </w:r>
    <w:r w:rsidR="00BE0D8C">
      <w:rPr>
        <w:sz w:val="18"/>
      </w:rPr>
      <w:t>2</w:t>
    </w:r>
    <w:r w:rsidR="00644FCB">
      <w:rPr>
        <w:sz w:val="18"/>
      </w:rPr>
      <w:t>2</w:t>
    </w:r>
    <w:r w:rsidR="002B03FA">
      <w:rPr>
        <w:sz w:val="18"/>
      </w:rPr>
      <w:t>-202</w:t>
    </w:r>
    <w:r w:rsidR="00644FCB">
      <w:rPr>
        <w:sz w:val="18"/>
      </w:rPr>
      <w:t>3</w:t>
    </w:r>
    <w:r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3299" w14:textId="77777777" w:rsidR="001E0E8D" w:rsidRDefault="001E0E8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414"/>
    <w:multiLevelType w:val="hybridMultilevel"/>
    <w:tmpl w:val="B5004E5E"/>
    <w:lvl w:ilvl="0" w:tplc="C05E8D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E284E"/>
    <w:multiLevelType w:val="hybridMultilevel"/>
    <w:tmpl w:val="D0A27816"/>
    <w:lvl w:ilvl="0" w:tplc="75C2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CE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07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29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C8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6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02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2E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A8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259018">
    <w:abstractNumId w:val="2"/>
  </w:num>
  <w:num w:numId="2" w16cid:durableId="819806738">
    <w:abstractNumId w:val="1"/>
  </w:num>
  <w:num w:numId="3" w16cid:durableId="7845444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5F02"/>
    <w:rsid w:val="000257D0"/>
    <w:rsid w:val="00025816"/>
    <w:rsid w:val="00032295"/>
    <w:rsid w:val="000324DC"/>
    <w:rsid w:val="00061263"/>
    <w:rsid w:val="000646E7"/>
    <w:rsid w:val="00074FEE"/>
    <w:rsid w:val="000A17CA"/>
    <w:rsid w:val="000A2538"/>
    <w:rsid w:val="000B35EC"/>
    <w:rsid w:val="000C311D"/>
    <w:rsid w:val="000E0438"/>
    <w:rsid w:val="000E39D9"/>
    <w:rsid w:val="000E57BB"/>
    <w:rsid w:val="000E6974"/>
    <w:rsid w:val="00105320"/>
    <w:rsid w:val="00117E7C"/>
    <w:rsid w:val="0012189A"/>
    <w:rsid w:val="00125106"/>
    <w:rsid w:val="0013420C"/>
    <w:rsid w:val="00143CB5"/>
    <w:rsid w:val="00153FA2"/>
    <w:rsid w:val="001564B7"/>
    <w:rsid w:val="00163EBB"/>
    <w:rsid w:val="001642A8"/>
    <w:rsid w:val="001A295F"/>
    <w:rsid w:val="001A7397"/>
    <w:rsid w:val="001E0E8D"/>
    <w:rsid w:val="00201210"/>
    <w:rsid w:val="00210AEF"/>
    <w:rsid w:val="0023259A"/>
    <w:rsid w:val="00281347"/>
    <w:rsid w:val="0029370C"/>
    <w:rsid w:val="00293E1F"/>
    <w:rsid w:val="00296DAF"/>
    <w:rsid w:val="002B03FA"/>
    <w:rsid w:val="002B579F"/>
    <w:rsid w:val="002E04DD"/>
    <w:rsid w:val="002E3CB0"/>
    <w:rsid w:val="002F6EE9"/>
    <w:rsid w:val="00302CA1"/>
    <w:rsid w:val="0031469A"/>
    <w:rsid w:val="0034747D"/>
    <w:rsid w:val="00352B18"/>
    <w:rsid w:val="00374572"/>
    <w:rsid w:val="00383AD9"/>
    <w:rsid w:val="00385B82"/>
    <w:rsid w:val="00387159"/>
    <w:rsid w:val="003A0D32"/>
    <w:rsid w:val="003A43EE"/>
    <w:rsid w:val="003F36A2"/>
    <w:rsid w:val="003F55A5"/>
    <w:rsid w:val="00403107"/>
    <w:rsid w:val="00437D90"/>
    <w:rsid w:val="0048535B"/>
    <w:rsid w:val="00485FBF"/>
    <w:rsid w:val="004920B3"/>
    <w:rsid w:val="004A5FE4"/>
    <w:rsid w:val="004A7374"/>
    <w:rsid w:val="004B6514"/>
    <w:rsid w:val="004D5E1B"/>
    <w:rsid w:val="004E02D1"/>
    <w:rsid w:val="004F3322"/>
    <w:rsid w:val="0051593C"/>
    <w:rsid w:val="00521323"/>
    <w:rsid w:val="00523A72"/>
    <w:rsid w:val="00526797"/>
    <w:rsid w:val="00536579"/>
    <w:rsid w:val="005431CB"/>
    <w:rsid w:val="005504B3"/>
    <w:rsid w:val="00594ED3"/>
    <w:rsid w:val="0059679C"/>
    <w:rsid w:val="005F625F"/>
    <w:rsid w:val="0062054A"/>
    <w:rsid w:val="00643641"/>
    <w:rsid w:val="00643C70"/>
    <w:rsid w:val="00644FCB"/>
    <w:rsid w:val="00652529"/>
    <w:rsid w:val="00672561"/>
    <w:rsid w:val="006A1E88"/>
    <w:rsid w:val="006B0C3B"/>
    <w:rsid w:val="006C3E8D"/>
    <w:rsid w:val="006E432B"/>
    <w:rsid w:val="006F3703"/>
    <w:rsid w:val="00704F00"/>
    <w:rsid w:val="007212E8"/>
    <w:rsid w:val="00721F82"/>
    <w:rsid w:val="00734D95"/>
    <w:rsid w:val="00742402"/>
    <w:rsid w:val="00747D87"/>
    <w:rsid w:val="00752956"/>
    <w:rsid w:val="00756E57"/>
    <w:rsid w:val="00774580"/>
    <w:rsid w:val="007760D7"/>
    <w:rsid w:val="00793138"/>
    <w:rsid w:val="007A33CA"/>
    <w:rsid w:val="007A7286"/>
    <w:rsid w:val="007C2700"/>
    <w:rsid w:val="007C4065"/>
    <w:rsid w:val="007F7C04"/>
    <w:rsid w:val="0080788D"/>
    <w:rsid w:val="00850836"/>
    <w:rsid w:val="008667F3"/>
    <w:rsid w:val="00867E8C"/>
    <w:rsid w:val="008863BA"/>
    <w:rsid w:val="00891907"/>
    <w:rsid w:val="008A0217"/>
    <w:rsid w:val="008A0D98"/>
    <w:rsid w:val="008B0429"/>
    <w:rsid w:val="008D1448"/>
    <w:rsid w:val="008F1E1D"/>
    <w:rsid w:val="008F2EBA"/>
    <w:rsid w:val="00924081"/>
    <w:rsid w:val="009612CB"/>
    <w:rsid w:val="00986D64"/>
    <w:rsid w:val="009A2F3A"/>
    <w:rsid w:val="009D5AB2"/>
    <w:rsid w:val="009E268E"/>
    <w:rsid w:val="009E3F43"/>
    <w:rsid w:val="009F6A40"/>
    <w:rsid w:val="00A11E8A"/>
    <w:rsid w:val="00A23650"/>
    <w:rsid w:val="00A3405D"/>
    <w:rsid w:val="00A44D64"/>
    <w:rsid w:val="00A64FD3"/>
    <w:rsid w:val="00A70953"/>
    <w:rsid w:val="00A863F3"/>
    <w:rsid w:val="00A87E5F"/>
    <w:rsid w:val="00AA4071"/>
    <w:rsid w:val="00AA761A"/>
    <w:rsid w:val="00AB7B7E"/>
    <w:rsid w:val="00AF4726"/>
    <w:rsid w:val="00B07C0F"/>
    <w:rsid w:val="00B1128A"/>
    <w:rsid w:val="00B158B6"/>
    <w:rsid w:val="00B34D29"/>
    <w:rsid w:val="00B55DF7"/>
    <w:rsid w:val="00B7247A"/>
    <w:rsid w:val="00B7395C"/>
    <w:rsid w:val="00B95ED3"/>
    <w:rsid w:val="00BB185E"/>
    <w:rsid w:val="00BC4A31"/>
    <w:rsid w:val="00BC5C03"/>
    <w:rsid w:val="00BD7F73"/>
    <w:rsid w:val="00BE0D8C"/>
    <w:rsid w:val="00C04780"/>
    <w:rsid w:val="00C17709"/>
    <w:rsid w:val="00C25747"/>
    <w:rsid w:val="00C3122C"/>
    <w:rsid w:val="00C31950"/>
    <w:rsid w:val="00C400DA"/>
    <w:rsid w:val="00C4054A"/>
    <w:rsid w:val="00C561F1"/>
    <w:rsid w:val="00C65F56"/>
    <w:rsid w:val="00C829CC"/>
    <w:rsid w:val="00CA55F9"/>
    <w:rsid w:val="00CC1144"/>
    <w:rsid w:val="00CC4F13"/>
    <w:rsid w:val="00CC5205"/>
    <w:rsid w:val="00CC5677"/>
    <w:rsid w:val="00CC7B8F"/>
    <w:rsid w:val="00CE38C9"/>
    <w:rsid w:val="00D027F5"/>
    <w:rsid w:val="00D17E16"/>
    <w:rsid w:val="00D255F0"/>
    <w:rsid w:val="00D30229"/>
    <w:rsid w:val="00D303B5"/>
    <w:rsid w:val="00D32FAA"/>
    <w:rsid w:val="00D52713"/>
    <w:rsid w:val="00D65C23"/>
    <w:rsid w:val="00D71584"/>
    <w:rsid w:val="00D761B7"/>
    <w:rsid w:val="00D934B0"/>
    <w:rsid w:val="00DA1A35"/>
    <w:rsid w:val="00DA3BD2"/>
    <w:rsid w:val="00DA7048"/>
    <w:rsid w:val="00DB2C14"/>
    <w:rsid w:val="00DB59C6"/>
    <w:rsid w:val="00DE0328"/>
    <w:rsid w:val="00E004E4"/>
    <w:rsid w:val="00E063B0"/>
    <w:rsid w:val="00E33D7D"/>
    <w:rsid w:val="00E5462C"/>
    <w:rsid w:val="00E80EE1"/>
    <w:rsid w:val="00EA2921"/>
    <w:rsid w:val="00EA3E12"/>
    <w:rsid w:val="00EA432C"/>
    <w:rsid w:val="00EB4957"/>
    <w:rsid w:val="00ED4695"/>
    <w:rsid w:val="00EE4C01"/>
    <w:rsid w:val="00F06E2B"/>
    <w:rsid w:val="00F26801"/>
    <w:rsid w:val="00F27BB0"/>
    <w:rsid w:val="00F31AD1"/>
    <w:rsid w:val="00F329E2"/>
    <w:rsid w:val="00F347FE"/>
    <w:rsid w:val="00F44E3C"/>
    <w:rsid w:val="00F50967"/>
    <w:rsid w:val="00F56C2F"/>
    <w:rsid w:val="00F721CA"/>
    <w:rsid w:val="00F90F88"/>
    <w:rsid w:val="00F9268C"/>
    <w:rsid w:val="00F93306"/>
    <w:rsid w:val="00F9350B"/>
    <w:rsid w:val="00FB3B58"/>
    <w:rsid w:val="00FD6780"/>
    <w:rsid w:val="4C0D1301"/>
    <w:rsid w:val="5885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0D1301"/>
  <w15:chartTrackingRefBased/>
  <w15:docId w15:val="{C4B5F01D-603F-4A6F-91D5-EB4073D1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3641"/>
  </w:style>
  <w:style w:type="paragraph" w:styleId="Kop1">
    <w:name w:val="heading 1"/>
    <w:basedOn w:val="Standaard"/>
    <w:next w:val="Standaard"/>
    <w:link w:val="Kop1Char"/>
    <w:uiPriority w:val="9"/>
    <w:qFormat/>
    <w:rsid w:val="0064364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364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4364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364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364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364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364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364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364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210AE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4364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364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64364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364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364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4364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4364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4364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364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364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43641"/>
    <w:rPr>
      <w:b/>
      <w:bCs/>
    </w:rPr>
  </w:style>
  <w:style w:type="character" w:styleId="Nadruk">
    <w:name w:val="Emphasis"/>
    <w:uiPriority w:val="20"/>
    <w:qFormat/>
    <w:rsid w:val="0064364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64364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4364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4364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364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364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64364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64364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64364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64364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64364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6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4C6F87-C228-4D43-9C19-936011FDC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ADF650-32C3-43C8-83D1-036B829F7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1C1D6-6EBC-47D3-9074-671506C33E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ScalaMedia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Nijkamp</dc:creator>
  <cp:keywords/>
  <cp:lastModifiedBy>Selten, Harm</cp:lastModifiedBy>
  <cp:revision>4</cp:revision>
  <dcterms:created xsi:type="dcterms:W3CDTF">2022-09-28T12:20:00Z</dcterms:created>
  <dcterms:modified xsi:type="dcterms:W3CDTF">2022-09-30T10:31:00Z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