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6984D90" w14:textId="77777777">
        <w:trPr>
          <w:trHeight w:val="691"/>
        </w:trPr>
        <w:tc>
          <w:tcPr>
            <w:tcW w:w="9212" w:type="dxa"/>
            <w:shd w:val="clear" w:color="auto" w:fill="FFFFFF" w:themeFill="background1"/>
          </w:tcPr>
          <w:p w14:paraId="3A15FC3C" w14:textId="1CCC8BFA" w:rsidR="00D56F9D" w:rsidRDefault="00255C31" w:rsidP="002245BC">
            <w:pPr>
              <w:jc w:val="center"/>
              <w:rPr>
                <w:ins w:id="0" w:author="Nienke Dijkerman" w:date="2018-03-16T11:51:00Z"/>
                <w:rFonts w:ascii="Arial" w:hAnsi="Arial" w:cs="Arial"/>
                <w:b/>
                <w:i/>
                <w:sz w:val="32"/>
                <w:szCs w:val="32"/>
              </w:rPr>
            </w:pPr>
            <w:r>
              <w:rPr>
                <w:rFonts w:ascii="Arial" w:hAnsi="Arial" w:cs="Arial"/>
                <w:b/>
                <w:i/>
                <w:sz w:val="32"/>
                <w:szCs w:val="32"/>
              </w:rPr>
              <w:br/>
            </w:r>
          </w:p>
          <w:p w14:paraId="63A0567C" w14:textId="5035C2BD" w:rsidR="003B7F2C" w:rsidRDefault="003B7F2C" w:rsidP="00331E3D">
            <w:pPr>
              <w:jc w:val="center"/>
              <w:rPr>
                <w:rFonts w:ascii="Arial" w:hAnsi="Arial" w:cs="Arial"/>
                <w:b/>
                <w:i/>
                <w:sz w:val="32"/>
                <w:szCs w:val="32"/>
              </w:rPr>
            </w:pPr>
            <w:r>
              <w:rPr>
                <w:rFonts w:ascii="Arial" w:hAnsi="Arial" w:cs="Arial"/>
                <w:b/>
                <w:i/>
                <w:sz w:val="32"/>
                <w:szCs w:val="32"/>
              </w:rPr>
              <w:t>“Een BPV met mogelijkheden”.</w:t>
            </w:r>
          </w:p>
          <w:p w14:paraId="787A5F23" w14:textId="77777777" w:rsidR="00190E01" w:rsidRDefault="00190E01" w:rsidP="00331E3D">
            <w:pPr>
              <w:jc w:val="center"/>
              <w:rPr>
                <w:rFonts w:ascii="Arial" w:hAnsi="Arial" w:cs="Arial"/>
                <w:b/>
                <w:i/>
                <w:sz w:val="32"/>
                <w:szCs w:val="32"/>
              </w:rPr>
            </w:pPr>
          </w:p>
          <w:p w14:paraId="09A0BDA6" w14:textId="77777777" w:rsidR="00EA57C8" w:rsidRPr="00EA57C8" w:rsidRDefault="000572C9" w:rsidP="007A3262">
            <w:pPr>
              <w:jc w:val="center"/>
              <w:rPr>
                <w:i/>
              </w:rPr>
            </w:pPr>
            <w:r>
              <w:rPr>
                <w:rFonts w:ascii="Arial" w:hAnsi="Arial" w:cs="Arial"/>
                <w:noProof/>
                <w:sz w:val="32"/>
                <w:szCs w:val="32"/>
                <w:lang w:eastAsia="nl-NL"/>
              </w:rPr>
              <w:drawing>
                <wp:inline distT="0" distB="0" distL="0" distR="0" wp14:anchorId="6BBD79E7" wp14:editId="5EFA7FA3">
                  <wp:extent cx="1683156" cy="1731990"/>
                  <wp:effectExtent l="0" t="0" r="0"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3050" cy="1731881"/>
                          </a:xfrm>
                          <a:prstGeom prst="rect">
                            <a:avLst/>
                          </a:prstGeom>
                          <a:noFill/>
                        </pic:spPr>
                      </pic:pic>
                    </a:graphicData>
                  </a:graphic>
                </wp:inline>
              </w:drawing>
            </w:r>
            <w:r w:rsidR="00190E01">
              <w:rPr>
                <w:rFonts w:ascii="Arial" w:hAnsi="Arial" w:cs="Arial"/>
                <w:b/>
                <w:i/>
                <w:sz w:val="32"/>
                <w:szCs w:val="32"/>
              </w:rPr>
              <w:br/>
            </w:r>
          </w:p>
        </w:tc>
      </w:tr>
    </w:tbl>
    <w:p w14:paraId="4BE4795C"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27F9204B" w14:textId="77777777">
        <w:tc>
          <w:tcPr>
            <w:tcW w:w="9212" w:type="dxa"/>
            <w:shd w:val="clear" w:color="auto" w:fill="auto"/>
          </w:tcPr>
          <w:p w14:paraId="17109591" w14:textId="77777777"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000572C9">
              <w:rPr>
                <w:rFonts w:ascii="Arial" w:hAnsi="Arial" w:cs="Arial"/>
                <w:sz w:val="20"/>
                <w:szCs w:val="20"/>
              </w:rPr>
              <w:t>dierenartsassistent paraveterinair</w:t>
            </w:r>
            <w:r w:rsidRPr="002104F1">
              <w:rPr>
                <w:rFonts w:ascii="Arial" w:hAnsi="Arial" w:cs="Arial"/>
                <w:sz w:val="20"/>
                <w:szCs w:val="20"/>
              </w:rPr>
              <w:tab/>
            </w:r>
            <w:r w:rsidRPr="002104F1">
              <w:rPr>
                <w:rFonts w:ascii="Arial" w:hAnsi="Arial" w:cs="Arial"/>
                <w:sz w:val="20"/>
                <w:szCs w:val="20"/>
              </w:rPr>
              <w:tab/>
            </w:r>
          </w:p>
          <w:p w14:paraId="724698AA" w14:textId="77777777" w:rsidR="00190E01" w:rsidRDefault="00255C31" w:rsidP="00255C31">
            <w:pPr>
              <w:rPr>
                <w:rFonts w:ascii="Arial" w:hAnsi="Arial" w:cs="Arial"/>
                <w:b/>
                <w:sz w:val="20"/>
                <w:szCs w:val="20"/>
              </w:rPr>
            </w:pPr>
            <w:r w:rsidRPr="002104F1">
              <w:rPr>
                <w:rFonts w:ascii="Arial" w:hAnsi="Arial" w:cs="Arial"/>
                <w:b/>
                <w:sz w:val="20"/>
                <w:szCs w:val="20"/>
              </w:rPr>
              <w:t xml:space="preserve">Crebo: </w:t>
            </w:r>
            <w:r w:rsidRPr="00231C01">
              <w:rPr>
                <w:rFonts w:ascii="Arial" w:hAnsi="Arial" w:cs="Arial"/>
                <w:sz w:val="20"/>
                <w:szCs w:val="20"/>
              </w:rPr>
              <w:tab/>
            </w:r>
            <w:r w:rsidR="00231C01" w:rsidRPr="00231C01">
              <w:rPr>
                <w:rFonts w:ascii="Arial" w:hAnsi="Arial" w:cs="Arial"/>
                <w:sz w:val="20"/>
                <w:szCs w:val="20"/>
              </w:rPr>
              <w:t>25540</w:t>
            </w:r>
            <w:r w:rsidRPr="002104F1">
              <w:rPr>
                <w:rFonts w:ascii="Arial" w:hAnsi="Arial" w:cs="Arial"/>
                <w:b/>
                <w:sz w:val="20"/>
                <w:szCs w:val="20"/>
              </w:rPr>
              <w:tab/>
            </w:r>
            <w:r w:rsidRPr="002104F1">
              <w:rPr>
                <w:rFonts w:ascii="Arial" w:hAnsi="Arial" w:cs="Arial"/>
                <w:b/>
                <w:sz w:val="20"/>
                <w:szCs w:val="20"/>
              </w:rPr>
              <w:tab/>
            </w:r>
          </w:p>
          <w:p w14:paraId="195BAC6B" w14:textId="0A022853" w:rsidR="00255C31" w:rsidRPr="002104F1" w:rsidRDefault="00255C31" w:rsidP="00255C31">
            <w:pPr>
              <w:rPr>
                <w:rFonts w:ascii="Arial" w:hAnsi="Arial" w:cs="Arial"/>
                <w:b/>
                <w:sz w:val="20"/>
                <w:szCs w:val="20"/>
              </w:rPr>
            </w:pPr>
            <w:r w:rsidRPr="002104F1">
              <w:rPr>
                <w:rFonts w:ascii="Arial" w:hAnsi="Arial" w:cs="Arial"/>
                <w:b/>
                <w:sz w:val="20"/>
                <w:szCs w:val="20"/>
              </w:rPr>
              <w:t>Cohort:</w:t>
            </w:r>
            <w:r w:rsidR="003B7F2C">
              <w:rPr>
                <w:rFonts w:ascii="Arial" w:hAnsi="Arial" w:cs="Arial"/>
                <w:b/>
                <w:sz w:val="20"/>
                <w:szCs w:val="20"/>
              </w:rPr>
              <w:t xml:space="preserve"> </w:t>
            </w:r>
            <w:r w:rsidR="003B7F2C">
              <w:rPr>
                <w:rFonts w:ascii="Arial" w:hAnsi="Arial" w:cs="Arial"/>
                <w:sz w:val="20"/>
                <w:szCs w:val="20"/>
              </w:rPr>
              <w:t>2016-2017</w:t>
            </w:r>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p>
          <w:p w14:paraId="6CF245AF" w14:textId="77777777" w:rsidR="00255C31" w:rsidRPr="002104F1" w:rsidRDefault="00255C31" w:rsidP="00255C31">
            <w:pPr>
              <w:rPr>
                <w:rFonts w:ascii="Arial" w:hAnsi="Arial" w:cs="Arial"/>
                <w:sz w:val="20"/>
                <w:szCs w:val="20"/>
              </w:rPr>
            </w:pPr>
            <w:r w:rsidRPr="002104F1">
              <w:rPr>
                <w:rFonts w:ascii="Arial" w:hAnsi="Arial" w:cs="Arial"/>
                <w:b/>
                <w:sz w:val="20"/>
                <w:szCs w:val="20"/>
              </w:rPr>
              <w:t>Periode:</w:t>
            </w:r>
            <w:r w:rsidR="000572C9">
              <w:rPr>
                <w:rFonts w:ascii="Arial" w:hAnsi="Arial" w:cs="Arial"/>
                <w:b/>
                <w:sz w:val="20"/>
                <w:szCs w:val="20"/>
              </w:rPr>
              <w:t xml:space="preserve"> </w:t>
            </w:r>
            <w:r w:rsidR="00231C01">
              <w:rPr>
                <w:rFonts w:ascii="Arial" w:hAnsi="Arial" w:cs="Arial"/>
                <w:sz w:val="20"/>
                <w:szCs w:val="20"/>
              </w:rPr>
              <w:t>3-13; schooljaar 2018-2019</w:t>
            </w:r>
            <w:r w:rsidRPr="002104F1">
              <w:rPr>
                <w:rFonts w:ascii="Arial" w:hAnsi="Arial" w:cs="Arial"/>
                <w:b/>
                <w:sz w:val="20"/>
                <w:szCs w:val="20"/>
              </w:rPr>
              <w:tab/>
            </w:r>
            <w:r w:rsidRPr="002104F1">
              <w:rPr>
                <w:rFonts w:ascii="Arial" w:hAnsi="Arial" w:cs="Arial"/>
                <w:sz w:val="20"/>
                <w:szCs w:val="20"/>
              </w:rPr>
              <w:t xml:space="preserve"> </w:t>
            </w:r>
          </w:p>
          <w:p w14:paraId="256828FC" w14:textId="77777777" w:rsidR="00EA57C8" w:rsidRDefault="00EA57C8" w:rsidP="00331E3D"/>
        </w:tc>
      </w:tr>
    </w:tbl>
    <w:p w14:paraId="1B58A16F"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66B8B11A" w14:textId="77777777" w:rsidTr="00E02D91">
        <w:tc>
          <w:tcPr>
            <w:tcW w:w="9212" w:type="dxa"/>
            <w:shd w:val="clear" w:color="auto" w:fill="CBD7B3" w:themeFill="background2" w:themeFillShade="E6"/>
          </w:tcPr>
          <w:p w14:paraId="0D17D7A6" w14:textId="7391F5F6" w:rsidR="00190E01" w:rsidRDefault="00190E01" w:rsidP="00E02D91"/>
        </w:tc>
      </w:tr>
    </w:tbl>
    <w:p w14:paraId="566F1C51"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6F059E34" w14:textId="77777777" w:rsidTr="00CA4A84">
        <w:tc>
          <w:tcPr>
            <w:tcW w:w="2830" w:type="dxa"/>
            <w:tcBorders>
              <w:top w:val="nil"/>
              <w:left w:val="nil"/>
              <w:bottom w:val="nil"/>
              <w:right w:val="nil"/>
            </w:tcBorders>
          </w:tcPr>
          <w:p w14:paraId="7F9E4283"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756A9BCA"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15E78C7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21DC1D21" w14:textId="77777777" w:rsidTr="00CA4A84">
        <w:tc>
          <w:tcPr>
            <w:tcW w:w="2830" w:type="dxa"/>
            <w:tcBorders>
              <w:top w:val="nil"/>
              <w:left w:val="nil"/>
              <w:bottom w:val="nil"/>
              <w:right w:val="nil"/>
            </w:tcBorders>
          </w:tcPr>
          <w:p w14:paraId="45932854"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397EE6AC" w14:textId="77777777" w:rsidR="000B589E" w:rsidRPr="00255C31" w:rsidRDefault="000572C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54642B4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072914AF" w14:textId="77777777" w:rsidTr="00CA4A84">
        <w:tc>
          <w:tcPr>
            <w:tcW w:w="2830" w:type="dxa"/>
            <w:tcBorders>
              <w:top w:val="nil"/>
              <w:left w:val="nil"/>
              <w:bottom w:val="nil"/>
              <w:right w:val="nil"/>
            </w:tcBorders>
          </w:tcPr>
          <w:p w14:paraId="14563D8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4B8322E8"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789" w:type="dxa"/>
            <w:tcBorders>
              <w:top w:val="nil"/>
              <w:left w:val="nil"/>
              <w:bottom w:val="nil"/>
              <w:right w:val="nil"/>
            </w:tcBorders>
          </w:tcPr>
          <w:p w14:paraId="00DF075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766169DC" w14:textId="77777777" w:rsidTr="00CA4A84">
        <w:tc>
          <w:tcPr>
            <w:tcW w:w="2830" w:type="dxa"/>
            <w:tcBorders>
              <w:top w:val="nil"/>
              <w:left w:val="nil"/>
              <w:bottom w:val="nil"/>
              <w:right w:val="nil"/>
            </w:tcBorders>
          </w:tcPr>
          <w:p w14:paraId="4E0B380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1F70F0DF"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789" w:type="dxa"/>
            <w:tcBorders>
              <w:top w:val="nil"/>
              <w:left w:val="nil"/>
              <w:bottom w:val="nil"/>
              <w:right w:val="nil"/>
            </w:tcBorders>
          </w:tcPr>
          <w:p w14:paraId="4AD55D1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0654617D" w14:textId="77777777" w:rsidTr="00CA4A84">
        <w:tc>
          <w:tcPr>
            <w:tcW w:w="2830" w:type="dxa"/>
            <w:tcBorders>
              <w:top w:val="nil"/>
              <w:left w:val="nil"/>
              <w:bottom w:val="nil"/>
              <w:right w:val="nil"/>
            </w:tcBorders>
          </w:tcPr>
          <w:p w14:paraId="12271EB3"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3" w:type="dxa"/>
            <w:tcBorders>
              <w:top w:val="nil"/>
              <w:left w:val="nil"/>
              <w:bottom w:val="nil"/>
              <w:right w:val="nil"/>
            </w:tcBorders>
          </w:tcPr>
          <w:p w14:paraId="01D18396" w14:textId="77777777" w:rsidR="000B589E" w:rsidRPr="009F6AC2" w:rsidRDefault="000B589E" w:rsidP="00671640">
            <w:pPr>
              <w:rPr>
                <w:rFonts w:ascii="Calibri" w:eastAsia="Calibri" w:hAnsi="Calibri" w:cs="Times New Roman"/>
                <w:b/>
              </w:rPr>
            </w:pPr>
          </w:p>
        </w:tc>
        <w:tc>
          <w:tcPr>
            <w:tcW w:w="5789" w:type="dxa"/>
            <w:tcBorders>
              <w:top w:val="nil"/>
              <w:left w:val="nil"/>
              <w:bottom w:val="nil"/>
              <w:right w:val="nil"/>
            </w:tcBorders>
          </w:tcPr>
          <w:p w14:paraId="5DB1BAB4" w14:textId="77777777" w:rsidR="000B589E" w:rsidRPr="009F6AC2" w:rsidRDefault="000B589E" w:rsidP="00671640">
            <w:pPr>
              <w:rPr>
                <w:rFonts w:ascii="Calibri" w:eastAsia="Calibri" w:hAnsi="Calibri" w:cs="Times New Roman"/>
                <w:b/>
              </w:rPr>
            </w:pPr>
          </w:p>
        </w:tc>
      </w:tr>
      <w:tr w:rsidR="000B589E" w:rsidRPr="009F6AC2" w14:paraId="35F58E68" w14:textId="77777777" w:rsidTr="00CA4A84">
        <w:tc>
          <w:tcPr>
            <w:tcW w:w="2830" w:type="dxa"/>
            <w:tcBorders>
              <w:top w:val="nil"/>
              <w:left w:val="nil"/>
              <w:bottom w:val="nil"/>
              <w:right w:val="nil"/>
            </w:tcBorders>
          </w:tcPr>
          <w:p w14:paraId="6E2CB792"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448B60F6" w14:textId="77777777" w:rsidR="000B589E" w:rsidRPr="00255C31" w:rsidRDefault="000572C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3213A033"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477F39D8" w14:textId="77777777" w:rsidTr="00CA4A84">
        <w:tc>
          <w:tcPr>
            <w:tcW w:w="2830" w:type="dxa"/>
            <w:tcBorders>
              <w:top w:val="nil"/>
              <w:left w:val="nil"/>
              <w:bottom w:val="nil"/>
              <w:right w:val="nil"/>
            </w:tcBorders>
          </w:tcPr>
          <w:p w14:paraId="2865095E"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47252FF8" w14:textId="77777777" w:rsidR="000B589E" w:rsidRPr="00255C31" w:rsidRDefault="00190E01"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78AE083E" w14:textId="77777777" w:rsidR="000B589E" w:rsidRPr="00255C31" w:rsidRDefault="000B589E" w:rsidP="00190E01">
            <w:pPr>
              <w:rPr>
                <w:rFonts w:ascii="Arial" w:eastAsia="Calibri" w:hAnsi="Arial" w:cs="Arial"/>
                <w:b/>
                <w:sz w:val="20"/>
                <w:szCs w:val="20"/>
              </w:rPr>
            </w:pPr>
            <w:r w:rsidRPr="00255C31">
              <w:rPr>
                <w:rFonts w:ascii="Arial" w:eastAsia="Calibri" w:hAnsi="Arial" w:cs="Arial"/>
                <w:b/>
                <w:sz w:val="20"/>
                <w:szCs w:val="20"/>
              </w:rPr>
              <w:t xml:space="preserve">In groepen van </w:t>
            </w:r>
            <w:r w:rsidR="00190E01">
              <w:rPr>
                <w:rFonts w:ascii="Arial" w:eastAsia="Calibri" w:hAnsi="Arial" w:cs="Arial"/>
                <w:b/>
                <w:sz w:val="20"/>
                <w:szCs w:val="20"/>
              </w:rPr>
              <w:t>…</w:t>
            </w:r>
            <w:r w:rsidRPr="00255C31">
              <w:rPr>
                <w:rFonts w:ascii="Arial" w:eastAsia="Calibri" w:hAnsi="Arial" w:cs="Arial"/>
                <w:b/>
                <w:sz w:val="20"/>
                <w:szCs w:val="20"/>
              </w:rPr>
              <w:t xml:space="preserve"> personen</w:t>
            </w:r>
          </w:p>
        </w:tc>
      </w:tr>
      <w:tr w:rsidR="000B589E" w:rsidRPr="009F6AC2" w14:paraId="4D23DAC0" w14:textId="77777777" w:rsidTr="00CA4A84">
        <w:tc>
          <w:tcPr>
            <w:tcW w:w="2830" w:type="dxa"/>
            <w:tcBorders>
              <w:top w:val="nil"/>
              <w:left w:val="nil"/>
              <w:bottom w:val="nil"/>
              <w:right w:val="nil"/>
            </w:tcBorders>
          </w:tcPr>
          <w:p w14:paraId="76DAEF1A" w14:textId="77777777" w:rsidR="000B589E" w:rsidRPr="00255C31" w:rsidRDefault="000B589E" w:rsidP="00671640">
            <w:pPr>
              <w:rPr>
                <w:rFonts w:ascii="Arial" w:eastAsia="Calibri" w:hAnsi="Arial" w:cs="Arial"/>
                <w:b/>
                <w:sz w:val="20"/>
                <w:szCs w:val="20"/>
              </w:rPr>
            </w:pPr>
          </w:p>
        </w:tc>
        <w:tc>
          <w:tcPr>
            <w:tcW w:w="453" w:type="dxa"/>
            <w:tcBorders>
              <w:top w:val="nil"/>
              <w:left w:val="nil"/>
              <w:bottom w:val="nil"/>
              <w:right w:val="nil"/>
            </w:tcBorders>
          </w:tcPr>
          <w:p w14:paraId="4813BE44" w14:textId="77777777" w:rsidR="000B589E" w:rsidRPr="00255C31" w:rsidRDefault="000B589E" w:rsidP="00671640">
            <w:pPr>
              <w:rPr>
                <w:rFonts w:ascii="Arial" w:eastAsia="Calibri" w:hAnsi="Arial" w:cs="Arial"/>
                <w:b/>
                <w:sz w:val="20"/>
                <w:szCs w:val="20"/>
              </w:rPr>
            </w:pPr>
          </w:p>
        </w:tc>
        <w:tc>
          <w:tcPr>
            <w:tcW w:w="5789" w:type="dxa"/>
            <w:tcBorders>
              <w:top w:val="nil"/>
              <w:left w:val="nil"/>
              <w:bottom w:val="nil"/>
              <w:right w:val="nil"/>
            </w:tcBorders>
          </w:tcPr>
          <w:p w14:paraId="3877206D" w14:textId="77777777" w:rsidR="000B589E" w:rsidRPr="00255C31" w:rsidRDefault="000B589E" w:rsidP="00671640">
            <w:pPr>
              <w:rPr>
                <w:rFonts w:ascii="Arial" w:eastAsia="Calibri" w:hAnsi="Arial" w:cs="Arial"/>
                <w:b/>
                <w:sz w:val="20"/>
                <w:szCs w:val="20"/>
              </w:rPr>
            </w:pPr>
          </w:p>
        </w:tc>
      </w:tr>
      <w:tr w:rsidR="000B589E" w:rsidRPr="009F6AC2" w14:paraId="11E5C1DB" w14:textId="77777777" w:rsidTr="00CA4A84">
        <w:tc>
          <w:tcPr>
            <w:tcW w:w="2830" w:type="dxa"/>
            <w:tcBorders>
              <w:top w:val="nil"/>
              <w:left w:val="nil"/>
              <w:bottom w:val="nil"/>
              <w:right w:val="nil"/>
            </w:tcBorders>
          </w:tcPr>
          <w:p w14:paraId="738BD9D4"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0"/>
              <w14:checkedState w14:val="2612" w14:font="MS Gothic"/>
              <w14:uncheckedState w14:val="2610" w14:font="MS Gothic"/>
            </w14:checkbox>
          </w:sdtPr>
          <w:sdtEndPr/>
          <w:sdtContent>
            <w:tc>
              <w:tcPr>
                <w:tcW w:w="453" w:type="dxa"/>
                <w:tcBorders>
                  <w:top w:val="nil"/>
                  <w:left w:val="nil"/>
                  <w:bottom w:val="nil"/>
                  <w:right w:val="nil"/>
                </w:tcBorders>
              </w:tcPr>
              <w:p w14:paraId="5730914D"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789" w:type="dxa"/>
            <w:tcBorders>
              <w:top w:val="nil"/>
              <w:left w:val="nil"/>
              <w:bottom w:val="nil"/>
              <w:right w:val="nil"/>
            </w:tcBorders>
          </w:tcPr>
          <w:p w14:paraId="7D431767"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BEAE5D1" w14:textId="77777777" w:rsidTr="00CA4A84">
        <w:tc>
          <w:tcPr>
            <w:tcW w:w="2830" w:type="dxa"/>
            <w:tcBorders>
              <w:top w:val="nil"/>
              <w:left w:val="nil"/>
              <w:bottom w:val="nil"/>
              <w:right w:val="nil"/>
            </w:tcBorders>
          </w:tcPr>
          <w:p w14:paraId="364AB6B7"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3" w:type="dxa"/>
                <w:tcBorders>
                  <w:top w:val="nil"/>
                  <w:left w:val="nil"/>
                  <w:bottom w:val="nil"/>
                  <w:right w:val="nil"/>
                </w:tcBorders>
              </w:tcPr>
              <w:p w14:paraId="6B50613F" w14:textId="77777777" w:rsidR="000B589E" w:rsidRPr="00255C31" w:rsidRDefault="000572C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789" w:type="dxa"/>
            <w:tcBorders>
              <w:top w:val="nil"/>
              <w:left w:val="nil"/>
              <w:bottom w:val="nil"/>
              <w:right w:val="nil"/>
            </w:tcBorders>
          </w:tcPr>
          <w:p w14:paraId="05AF94C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bl>
    <w:p w14:paraId="01BA6F80" w14:textId="77777777" w:rsidR="00CA4A84" w:rsidRDefault="00CA4A84">
      <w:r>
        <w:lastRenderedPageBreak/>
        <w:br w:type="page"/>
      </w:r>
    </w:p>
    <w:tbl>
      <w:tblPr>
        <w:tblStyle w:val="Tabelraster1"/>
        <w:tblW w:w="0" w:type="auto"/>
        <w:tblLook w:val="04A0" w:firstRow="1" w:lastRow="0" w:firstColumn="1" w:lastColumn="0" w:noHBand="0" w:noVBand="1"/>
      </w:tblPr>
      <w:tblGrid>
        <w:gridCol w:w="2830"/>
        <w:gridCol w:w="453"/>
        <w:gridCol w:w="5789"/>
      </w:tblGrid>
      <w:tr w:rsidR="007A4686" w:rsidRPr="009F6AC2" w14:paraId="3F17854A" w14:textId="77777777" w:rsidTr="00CA4A84">
        <w:tc>
          <w:tcPr>
            <w:tcW w:w="2830" w:type="dxa"/>
            <w:tcBorders>
              <w:top w:val="nil"/>
              <w:left w:val="nil"/>
              <w:bottom w:val="nil"/>
              <w:right w:val="nil"/>
            </w:tcBorders>
          </w:tcPr>
          <w:p w14:paraId="1C59DB3B" w14:textId="4AA39C92" w:rsidR="007A4686" w:rsidRDefault="007A4686" w:rsidP="00491073">
            <w:pPr>
              <w:ind w:left="708"/>
              <w:rPr>
                <w:rFonts w:ascii="Calibri" w:eastAsia="Calibri" w:hAnsi="Calibri" w:cs="Times New Roman"/>
                <w:b/>
              </w:rPr>
            </w:pPr>
            <w:bookmarkStart w:id="1" w:name="_GoBack"/>
            <w:bookmarkEnd w:id="1"/>
          </w:p>
          <w:p w14:paraId="7531A8B6" w14:textId="77777777" w:rsidR="00CA4A84" w:rsidRDefault="00CA4A84" w:rsidP="00491073">
            <w:pPr>
              <w:ind w:left="708"/>
              <w:rPr>
                <w:rFonts w:ascii="Calibri" w:eastAsia="Calibri" w:hAnsi="Calibri" w:cs="Times New Roman"/>
                <w:b/>
              </w:rPr>
            </w:pPr>
          </w:p>
          <w:p w14:paraId="1246C63A" w14:textId="77777777" w:rsidR="00CA4A84" w:rsidRDefault="00CA4A84" w:rsidP="00491073">
            <w:pPr>
              <w:ind w:left="708"/>
              <w:rPr>
                <w:rFonts w:ascii="Calibri" w:eastAsia="Calibri" w:hAnsi="Calibri" w:cs="Times New Roman"/>
                <w:b/>
              </w:rPr>
            </w:pPr>
          </w:p>
          <w:p w14:paraId="307E1081" w14:textId="77777777" w:rsidR="00CA4A84" w:rsidRDefault="00CA4A84" w:rsidP="00491073">
            <w:pPr>
              <w:ind w:left="708"/>
              <w:rPr>
                <w:rFonts w:ascii="Calibri" w:eastAsia="Calibri" w:hAnsi="Calibri" w:cs="Times New Roman"/>
                <w:b/>
              </w:rPr>
            </w:pPr>
          </w:p>
          <w:p w14:paraId="3D7F48C2" w14:textId="58E05086" w:rsidR="00CA4A84" w:rsidRPr="009F6AC2" w:rsidRDefault="00CA4A84" w:rsidP="00491073">
            <w:pPr>
              <w:ind w:left="708"/>
              <w:rPr>
                <w:rFonts w:ascii="Calibri" w:eastAsia="Calibri" w:hAnsi="Calibri" w:cs="Times New Roman"/>
                <w:b/>
              </w:rPr>
            </w:pPr>
          </w:p>
        </w:tc>
        <w:tc>
          <w:tcPr>
            <w:tcW w:w="453" w:type="dxa"/>
            <w:tcBorders>
              <w:top w:val="nil"/>
              <w:left w:val="nil"/>
              <w:bottom w:val="nil"/>
              <w:right w:val="nil"/>
            </w:tcBorders>
          </w:tcPr>
          <w:p w14:paraId="57171F67" w14:textId="77777777" w:rsidR="007A4686" w:rsidRPr="009F6AC2" w:rsidRDefault="007A4686" w:rsidP="00671640">
            <w:pPr>
              <w:rPr>
                <w:rFonts w:ascii="Calibri" w:eastAsia="Calibri" w:hAnsi="Calibri" w:cs="Times New Roman"/>
                <w:b/>
              </w:rPr>
            </w:pPr>
          </w:p>
        </w:tc>
        <w:tc>
          <w:tcPr>
            <w:tcW w:w="5789" w:type="dxa"/>
            <w:tcBorders>
              <w:top w:val="nil"/>
              <w:left w:val="nil"/>
              <w:bottom w:val="nil"/>
              <w:right w:val="nil"/>
            </w:tcBorders>
          </w:tcPr>
          <w:p w14:paraId="2D1CA5F5" w14:textId="77777777" w:rsidR="007A4686" w:rsidRPr="009F6AC2" w:rsidRDefault="007A4686" w:rsidP="00671640">
            <w:pPr>
              <w:rPr>
                <w:rFonts w:ascii="Calibri" w:eastAsia="Calibri" w:hAnsi="Calibri" w:cs="Times New Roman"/>
                <w:b/>
              </w:rPr>
            </w:pPr>
          </w:p>
        </w:tc>
      </w:tr>
      <w:tr w:rsidR="00255C31" w:rsidRPr="00D53794" w14:paraId="2FA9EB04" w14:textId="77777777" w:rsidTr="00CA4A84">
        <w:tc>
          <w:tcPr>
            <w:tcW w:w="2830" w:type="dxa"/>
            <w:tcBorders>
              <w:top w:val="nil"/>
              <w:left w:val="nil"/>
              <w:bottom w:val="nil"/>
              <w:right w:val="nil"/>
            </w:tcBorders>
          </w:tcPr>
          <w:p w14:paraId="04614732" w14:textId="77777777" w:rsidR="00255C31" w:rsidRPr="00D53794" w:rsidRDefault="002358F4" w:rsidP="007A3262">
            <w:pPr>
              <w:rPr>
                <w:rFonts w:ascii="Arial" w:eastAsia="Calibri" w:hAnsi="Arial" w:cs="Arial"/>
                <w:b/>
                <w:sz w:val="20"/>
                <w:szCs w:val="20"/>
              </w:rPr>
            </w:pPr>
            <w:r>
              <w:br w:type="page"/>
            </w:r>
          </w:p>
        </w:tc>
        <w:tc>
          <w:tcPr>
            <w:tcW w:w="453" w:type="dxa"/>
            <w:tcBorders>
              <w:top w:val="nil"/>
              <w:left w:val="nil"/>
              <w:bottom w:val="nil"/>
              <w:right w:val="nil"/>
            </w:tcBorders>
          </w:tcPr>
          <w:p w14:paraId="22F4FE71" w14:textId="77777777" w:rsidR="00255C31" w:rsidRPr="00D53794" w:rsidRDefault="00255C31" w:rsidP="000572C9">
            <w:pPr>
              <w:rPr>
                <w:rFonts w:ascii="Arial" w:eastAsia="Calibri" w:hAnsi="Arial" w:cs="Arial"/>
                <w:b/>
                <w:sz w:val="20"/>
                <w:szCs w:val="20"/>
              </w:rPr>
            </w:pPr>
          </w:p>
        </w:tc>
        <w:tc>
          <w:tcPr>
            <w:tcW w:w="5789" w:type="dxa"/>
            <w:tcBorders>
              <w:top w:val="nil"/>
              <w:left w:val="nil"/>
              <w:bottom w:val="nil"/>
              <w:right w:val="nil"/>
            </w:tcBorders>
          </w:tcPr>
          <w:p w14:paraId="2BD1EE26" w14:textId="77777777" w:rsidR="00255C31" w:rsidRPr="00D53794" w:rsidRDefault="00255C31" w:rsidP="000572C9">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2190BD72" w14:textId="77777777" w:rsidTr="000572C9">
        <w:trPr>
          <w:cantSplit/>
          <w:trHeight w:val="567"/>
        </w:trPr>
        <w:tc>
          <w:tcPr>
            <w:tcW w:w="9212" w:type="dxa"/>
            <w:shd w:val="clear" w:color="auto" w:fill="92D050"/>
            <w:vAlign w:val="center"/>
          </w:tcPr>
          <w:p w14:paraId="24A9CFAC" w14:textId="77777777" w:rsidR="00255C31" w:rsidRPr="00D53794" w:rsidRDefault="00255C31" w:rsidP="000572C9">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06C7FA73" w14:textId="77777777" w:rsidTr="000572C9">
        <w:trPr>
          <w:cantSplit/>
          <w:trHeight w:val="567"/>
        </w:trPr>
        <w:tc>
          <w:tcPr>
            <w:tcW w:w="9212" w:type="dxa"/>
            <w:shd w:val="clear" w:color="auto" w:fill="FFFFFF" w:themeFill="background1"/>
          </w:tcPr>
          <w:p w14:paraId="0BF7F0D4" w14:textId="77777777" w:rsidR="003B7F2C" w:rsidRDefault="003B7F2C" w:rsidP="00190E01">
            <w:pPr>
              <w:rPr>
                <w:rFonts w:ascii="Arial" w:hAnsi="Arial" w:cs="Arial"/>
                <w:b/>
                <w:sz w:val="20"/>
                <w:szCs w:val="20"/>
              </w:rPr>
            </w:pPr>
          </w:p>
          <w:p w14:paraId="2921CE1F" w14:textId="29F01006" w:rsidR="00904B36" w:rsidRDefault="003B7F2C" w:rsidP="00190E01">
            <w:pPr>
              <w:rPr>
                <w:rFonts w:ascii="Arial" w:hAnsi="Arial" w:cs="Arial"/>
                <w:sz w:val="20"/>
                <w:szCs w:val="20"/>
              </w:rPr>
            </w:pPr>
            <w:r>
              <w:rPr>
                <w:rFonts w:ascii="Arial" w:hAnsi="Arial" w:cs="Arial"/>
                <w:sz w:val="20"/>
                <w:szCs w:val="20"/>
              </w:rPr>
              <w:t xml:space="preserve">Als paraveterinair ben je werkzaam in een dienstverlenend bedrijf. </w:t>
            </w:r>
            <w:r w:rsidR="00904B36">
              <w:rPr>
                <w:rFonts w:ascii="Arial" w:hAnsi="Arial" w:cs="Arial"/>
                <w:sz w:val="20"/>
                <w:szCs w:val="20"/>
              </w:rPr>
              <w:t>Het werk vraagt van jou een signalerende en proactieve houding. Je werkt klantgericht en bent je bewust dat jouw handelen een positief beeld van het bedrijf bij bezoekers en/ of klanten moet achterlaten.</w:t>
            </w:r>
          </w:p>
          <w:p w14:paraId="79A37DCF" w14:textId="15CD79B3" w:rsidR="00EF7EB8" w:rsidRDefault="00EF7EB8" w:rsidP="00190E01">
            <w:pPr>
              <w:rPr>
                <w:rFonts w:ascii="Arial" w:hAnsi="Arial" w:cs="Arial"/>
                <w:sz w:val="20"/>
                <w:szCs w:val="20"/>
              </w:rPr>
            </w:pPr>
            <w:r>
              <w:rPr>
                <w:rFonts w:ascii="Arial" w:hAnsi="Arial" w:cs="Arial"/>
                <w:sz w:val="20"/>
                <w:szCs w:val="20"/>
              </w:rPr>
              <w:t xml:space="preserve">Bij de werkzaamheden in het werkveld dierverzorging verzorg je dieren en hun leefomgeving. Je werkt </w:t>
            </w:r>
            <w:r w:rsidR="00CA4A84">
              <w:rPr>
                <w:rFonts w:ascii="Arial" w:hAnsi="Arial" w:cs="Arial"/>
                <w:sz w:val="20"/>
                <w:szCs w:val="20"/>
              </w:rPr>
              <w:t>proactief</w:t>
            </w:r>
            <w:r>
              <w:rPr>
                <w:rFonts w:ascii="Arial" w:hAnsi="Arial" w:cs="Arial"/>
                <w:sz w:val="20"/>
                <w:szCs w:val="20"/>
              </w:rPr>
              <w:t xml:space="preserve"> en klantgericht met oog voor dierenwelzijn en diergezondheid, en bent gericht op veiligheid van mens en dier.</w:t>
            </w:r>
          </w:p>
          <w:p w14:paraId="4B6849D6" w14:textId="2CCE93C6" w:rsidR="007D3980" w:rsidRDefault="007D3980" w:rsidP="00190E01">
            <w:pPr>
              <w:rPr>
                <w:rFonts w:ascii="Arial" w:hAnsi="Arial" w:cs="Arial"/>
                <w:sz w:val="20"/>
                <w:szCs w:val="20"/>
              </w:rPr>
            </w:pPr>
            <w:r>
              <w:rPr>
                <w:rFonts w:ascii="Arial" w:hAnsi="Arial" w:cs="Arial"/>
                <w:sz w:val="20"/>
                <w:szCs w:val="20"/>
              </w:rPr>
              <w:t xml:space="preserve">Je kunt deze </w:t>
            </w:r>
            <w:r w:rsidR="00CA4A84">
              <w:rPr>
                <w:rFonts w:ascii="Arial" w:hAnsi="Arial" w:cs="Arial"/>
                <w:sz w:val="20"/>
                <w:szCs w:val="20"/>
              </w:rPr>
              <w:t>proactieve</w:t>
            </w:r>
            <w:r>
              <w:rPr>
                <w:rFonts w:ascii="Arial" w:hAnsi="Arial" w:cs="Arial"/>
                <w:sz w:val="20"/>
                <w:szCs w:val="20"/>
              </w:rPr>
              <w:t xml:space="preserve"> houding ook ontwikkelen in een andere cultuur waarbij je </w:t>
            </w:r>
            <w:r w:rsidR="002245BC">
              <w:rPr>
                <w:rFonts w:ascii="Arial" w:hAnsi="Arial" w:cs="Arial"/>
                <w:sz w:val="20"/>
                <w:szCs w:val="20"/>
              </w:rPr>
              <w:t xml:space="preserve">mogelijk </w:t>
            </w:r>
            <w:r>
              <w:rPr>
                <w:rFonts w:ascii="Arial" w:hAnsi="Arial" w:cs="Arial"/>
                <w:sz w:val="20"/>
                <w:szCs w:val="20"/>
              </w:rPr>
              <w:t>ook een vreemde taal ontwikkelt.</w:t>
            </w:r>
          </w:p>
          <w:p w14:paraId="60A85B7E" w14:textId="192D3E67" w:rsidR="00E02D91" w:rsidRDefault="00E02D91" w:rsidP="00190E01">
            <w:pPr>
              <w:rPr>
                <w:rFonts w:ascii="Arial" w:hAnsi="Arial" w:cs="Arial"/>
                <w:sz w:val="20"/>
                <w:szCs w:val="20"/>
              </w:rPr>
            </w:pPr>
            <w:r>
              <w:rPr>
                <w:rFonts w:ascii="Arial" w:hAnsi="Arial" w:cs="Arial"/>
                <w:sz w:val="20"/>
                <w:szCs w:val="20"/>
              </w:rPr>
              <w:t xml:space="preserve">Een </w:t>
            </w:r>
            <w:r w:rsidR="00CA4A84">
              <w:rPr>
                <w:rFonts w:ascii="Arial" w:hAnsi="Arial" w:cs="Arial"/>
                <w:sz w:val="20"/>
                <w:szCs w:val="20"/>
              </w:rPr>
              <w:t>proactieve</w:t>
            </w:r>
            <w:r>
              <w:rPr>
                <w:rFonts w:ascii="Arial" w:hAnsi="Arial" w:cs="Arial"/>
                <w:sz w:val="20"/>
                <w:szCs w:val="20"/>
              </w:rPr>
              <w:t xml:space="preserve"> houding laat je zien door te werken aan je persoonlijke ontwikkeling. Dat doe je door een eigen leerplan op te stellen, het te organiseren en het uit te voeren. Je laat zelfstandigheid zien door steeds te evalueren of je doelen behaald zijn, en indien nodig je plannen bij te stellen.</w:t>
            </w:r>
          </w:p>
          <w:p w14:paraId="2938E578" w14:textId="3ED83D9B" w:rsidR="000248C3" w:rsidRPr="00D53794" w:rsidRDefault="000248C3" w:rsidP="00EF7EB8">
            <w:pPr>
              <w:rPr>
                <w:rFonts w:ascii="Arial" w:hAnsi="Arial" w:cs="Arial"/>
                <w:b/>
                <w:sz w:val="20"/>
                <w:szCs w:val="20"/>
              </w:rPr>
            </w:pPr>
          </w:p>
        </w:tc>
      </w:tr>
    </w:tbl>
    <w:p w14:paraId="40DFC513" w14:textId="77777777" w:rsidR="00255C31" w:rsidRDefault="00255C31" w:rsidP="00255C31">
      <w:pPr>
        <w:rPr>
          <w:rFonts w:ascii="Arial" w:hAnsi="Arial" w:cs="Arial"/>
          <w:sz w:val="20"/>
          <w:szCs w:val="20"/>
        </w:rPr>
      </w:pPr>
    </w:p>
    <w:p w14:paraId="639845B0" w14:textId="77777777" w:rsidR="00916B33" w:rsidRDefault="00916B33" w:rsidP="00255C31">
      <w:pPr>
        <w:rPr>
          <w:rFonts w:ascii="Arial" w:hAnsi="Arial" w:cs="Arial"/>
          <w:sz w:val="20"/>
          <w:szCs w:val="20"/>
        </w:rPr>
      </w:pPr>
    </w:p>
    <w:p w14:paraId="63B65E55" w14:textId="77777777" w:rsidR="00916B33" w:rsidRPr="00D53794" w:rsidRDefault="00916B33"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506D2395" w14:textId="77777777">
        <w:trPr>
          <w:cantSplit/>
          <w:trHeight w:val="616"/>
        </w:trPr>
        <w:tc>
          <w:tcPr>
            <w:tcW w:w="9212" w:type="dxa"/>
            <w:shd w:val="clear" w:color="auto" w:fill="92D050"/>
            <w:vAlign w:val="center"/>
          </w:tcPr>
          <w:p w14:paraId="664DC43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446E57CC" w14:textId="77777777" w:rsidTr="00AF3CD5">
        <w:trPr>
          <w:cantSplit/>
          <w:trHeight w:val="3327"/>
        </w:trPr>
        <w:tc>
          <w:tcPr>
            <w:tcW w:w="9212" w:type="dxa"/>
            <w:shd w:val="clear" w:color="auto" w:fill="auto"/>
          </w:tcPr>
          <w:p w14:paraId="05FAEE6A" w14:textId="41153D04" w:rsidR="00CB7333" w:rsidRDefault="00CB7333" w:rsidP="00AF3CD5"/>
          <w:p w14:paraId="0DB656A1" w14:textId="3514E6AB" w:rsidR="00864AF3" w:rsidRDefault="00864AF3" w:rsidP="00AF3CD5">
            <w:r>
              <w:t xml:space="preserve">Je ontwikkelt een </w:t>
            </w:r>
            <w:r w:rsidR="00CA4A84">
              <w:t>proactieve</w:t>
            </w:r>
            <w:r>
              <w:t xml:space="preserve"> beroepshouding waarbij je het volgende gedrag laat </w:t>
            </w:r>
            <w:r w:rsidR="00434B3D">
              <w:t>zien,</w:t>
            </w:r>
          </w:p>
          <w:p w14:paraId="368D89D1" w14:textId="4D30DFFF" w:rsidR="000248C3" w:rsidRPr="00434B3D" w:rsidRDefault="00434B3D" w:rsidP="00AF3CD5">
            <w:r>
              <w:t>j</w:t>
            </w:r>
            <w:r w:rsidR="00864AF3">
              <w:t>e:</w:t>
            </w:r>
          </w:p>
          <w:p w14:paraId="6E9C9E12" w14:textId="4A8A332B" w:rsidR="00E02D91" w:rsidRDefault="005A512D" w:rsidP="00434B3D">
            <w:pPr>
              <w:pStyle w:val="Lijstalinea"/>
              <w:numPr>
                <w:ilvl w:val="0"/>
                <w:numId w:val="23"/>
              </w:numPr>
              <w:autoSpaceDE w:val="0"/>
              <w:autoSpaceDN w:val="0"/>
              <w:adjustRightInd w:val="0"/>
              <w:rPr>
                <w:rFonts w:cs="SanukOT"/>
              </w:rPr>
            </w:pPr>
            <w:r>
              <w:rPr>
                <w:rFonts w:cs="SanukOT"/>
              </w:rPr>
              <w:t>o</w:t>
            </w:r>
            <w:r w:rsidR="00E02D91">
              <w:rPr>
                <w:rFonts w:cs="SanukOT"/>
              </w:rPr>
              <w:t>ntwikkelt een eigen leerplan;</w:t>
            </w:r>
          </w:p>
          <w:p w14:paraId="0A9C56C0" w14:textId="17CC1F9D" w:rsidR="00E02D91" w:rsidRDefault="005A512D" w:rsidP="00434B3D">
            <w:pPr>
              <w:pStyle w:val="Lijstalinea"/>
              <w:numPr>
                <w:ilvl w:val="0"/>
                <w:numId w:val="23"/>
              </w:numPr>
              <w:autoSpaceDE w:val="0"/>
              <w:autoSpaceDN w:val="0"/>
              <w:adjustRightInd w:val="0"/>
              <w:rPr>
                <w:rFonts w:cs="SanukOT"/>
              </w:rPr>
            </w:pPr>
            <w:r>
              <w:rPr>
                <w:rFonts w:cs="SanukOT"/>
              </w:rPr>
              <w:t>o</w:t>
            </w:r>
            <w:r w:rsidR="00E02D91">
              <w:rPr>
                <w:rFonts w:cs="SanukOT"/>
              </w:rPr>
              <w:t>rganiseert een plek en omgeving om je leerplan uit te kunnen voeren;</w:t>
            </w:r>
          </w:p>
          <w:p w14:paraId="7C95601D" w14:textId="797C29B5" w:rsidR="00E02D91" w:rsidRDefault="00E02D91" w:rsidP="00434B3D">
            <w:pPr>
              <w:pStyle w:val="Lijstalinea"/>
              <w:numPr>
                <w:ilvl w:val="0"/>
                <w:numId w:val="23"/>
              </w:numPr>
              <w:autoSpaceDE w:val="0"/>
              <w:autoSpaceDN w:val="0"/>
              <w:adjustRightInd w:val="0"/>
              <w:rPr>
                <w:rFonts w:cs="SanukOT"/>
              </w:rPr>
            </w:pPr>
            <w:r>
              <w:rPr>
                <w:rFonts w:cs="SanukOT"/>
              </w:rPr>
              <w:t>evalueert steeds of je je doelen behaalt;</w:t>
            </w:r>
          </w:p>
          <w:p w14:paraId="46C866B3" w14:textId="4DB4DFA5" w:rsidR="00E02D91" w:rsidRDefault="00E02D91" w:rsidP="00434B3D">
            <w:pPr>
              <w:pStyle w:val="Lijstalinea"/>
              <w:numPr>
                <w:ilvl w:val="0"/>
                <w:numId w:val="23"/>
              </w:numPr>
              <w:autoSpaceDE w:val="0"/>
              <w:autoSpaceDN w:val="0"/>
              <w:adjustRightInd w:val="0"/>
              <w:rPr>
                <w:rFonts w:cs="SanukOT"/>
              </w:rPr>
            </w:pPr>
            <w:r>
              <w:rPr>
                <w:rFonts w:cs="SanukOT"/>
              </w:rPr>
              <w:t>stelt je plannen en/of doelen bij;</w:t>
            </w:r>
          </w:p>
          <w:p w14:paraId="056DC76C" w14:textId="077818A4" w:rsidR="00E02D91" w:rsidRDefault="00E02D91" w:rsidP="00E02D91">
            <w:pPr>
              <w:pStyle w:val="Lijstalinea"/>
              <w:numPr>
                <w:ilvl w:val="0"/>
                <w:numId w:val="23"/>
              </w:numPr>
              <w:autoSpaceDE w:val="0"/>
              <w:autoSpaceDN w:val="0"/>
              <w:adjustRightInd w:val="0"/>
              <w:rPr>
                <w:rFonts w:cs="SanukOT"/>
              </w:rPr>
            </w:pPr>
            <w:r>
              <w:rPr>
                <w:rFonts w:cs="SanukOT"/>
              </w:rPr>
              <w:t>meet of je doelen behaald zijn;</w:t>
            </w:r>
          </w:p>
          <w:p w14:paraId="2555EFC5" w14:textId="4D3985C4" w:rsidR="005A512D" w:rsidRDefault="005A512D" w:rsidP="00E02D91">
            <w:pPr>
              <w:pStyle w:val="Lijstalinea"/>
              <w:numPr>
                <w:ilvl w:val="0"/>
                <w:numId w:val="23"/>
              </w:numPr>
              <w:autoSpaceDE w:val="0"/>
              <w:autoSpaceDN w:val="0"/>
              <w:adjustRightInd w:val="0"/>
              <w:rPr>
                <w:rFonts w:cs="SanukOT"/>
              </w:rPr>
            </w:pPr>
            <w:r>
              <w:rPr>
                <w:rFonts w:cs="SanukOT"/>
              </w:rPr>
              <w:t>je reflecteert op je eigen handelen.</w:t>
            </w:r>
          </w:p>
          <w:p w14:paraId="73F108D9" w14:textId="77777777" w:rsidR="005A512D" w:rsidRDefault="005A512D" w:rsidP="005A512D">
            <w:pPr>
              <w:pStyle w:val="Lijstalinea"/>
              <w:autoSpaceDE w:val="0"/>
              <w:autoSpaceDN w:val="0"/>
              <w:adjustRightInd w:val="0"/>
              <w:rPr>
                <w:rFonts w:cs="SanukOT"/>
              </w:rPr>
            </w:pPr>
          </w:p>
          <w:p w14:paraId="65D14FB2" w14:textId="7355B848" w:rsidR="00E02D91" w:rsidRPr="00E02D91" w:rsidRDefault="00E02D91" w:rsidP="00E02D91">
            <w:pPr>
              <w:autoSpaceDE w:val="0"/>
              <w:autoSpaceDN w:val="0"/>
              <w:adjustRightInd w:val="0"/>
              <w:rPr>
                <w:rFonts w:cs="SanukOT"/>
              </w:rPr>
            </w:pPr>
            <w:r>
              <w:rPr>
                <w:rFonts w:cs="SanukOT"/>
              </w:rPr>
              <w:t>Tijdens de uitvoering van je leerplan werk je:</w:t>
            </w:r>
          </w:p>
          <w:p w14:paraId="499F2158" w14:textId="795F89C7" w:rsidR="00EF7EB8" w:rsidRPr="00434B3D" w:rsidRDefault="00EF7EB8" w:rsidP="00434B3D">
            <w:pPr>
              <w:pStyle w:val="Lijstalinea"/>
              <w:numPr>
                <w:ilvl w:val="0"/>
                <w:numId w:val="23"/>
              </w:numPr>
              <w:autoSpaceDE w:val="0"/>
              <w:autoSpaceDN w:val="0"/>
              <w:adjustRightInd w:val="0"/>
              <w:rPr>
                <w:rFonts w:cs="SanukOT"/>
              </w:rPr>
            </w:pPr>
            <w:r w:rsidRPr="00434B3D">
              <w:rPr>
                <w:rFonts w:cs="SanukOT"/>
              </w:rPr>
              <w:t>effectief en efficiënt;</w:t>
            </w:r>
          </w:p>
          <w:p w14:paraId="7A675F5D" w14:textId="794FC52C" w:rsidR="00EF7EB8" w:rsidRPr="00434B3D" w:rsidRDefault="00E02D91" w:rsidP="00434B3D">
            <w:pPr>
              <w:pStyle w:val="Lijstalinea"/>
              <w:numPr>
                <w:ilvl w:val="0"/>
                <w:numId w:val="23"/>
              </w:numPr>
              <w:rPr>
                <w:rFonts w:cs="SanukOT"/>
              </w:rPr>
            </w:pPr>
            <w:r>
              <w:rPr>
                <w:rFonts w:cs="SanukOT"/>
              </w:rPr>
              <w:t>volgens</w:t>
            </w:r>
            <w:r w:rsidR="00EF7EB8" w:rsidRPr="00434B3D">
              <w:rPr>
                <w:rFonts w:cs="SanukOT"/>
              </w:rPr>
              <w:t xml:space="preserve"> bedrijfs- en wettelijke eisen;</w:t>
            </w:r>
          </w:p>
          <w:p w14:paraId="71F62635" w14:textId="481D53DD" w:rsidR="00EF7EB8" w:rsidRPr="00434B3D" w:rsidRDefault="00EF7EB8" w:rsidP="00434B3D">
            <w:pPr>
              <w:pStyle w:val="Lijstalinea"/>
              <w:numPr>
                <w:ilvl w:val="0"/>
                <w:numId w:val="23"/>
              </w:numPr>
              <w:autoSpaceDE w:val="0"/>
              <w:autoSpaceDN w:val="0"/>
              <w:adjustRightInd w:val="0"/>
              <w:rPr>
                <w:rFonts w:cs="SanukOT"/>
              </w:rPr>
            </w:pPr>
            <w:r w:rsidRPr="00434B3D">
              <w:rPr>
                <w:rFonts w:cs="SanukOT"/>
              </w:rPr>
              <w:lastRenderedPageBreak/>
              <w:t>veilig en hygiënisch;</w:t>
            </w:r>
          </w:p>
          <w:p w14:paraId="03EC65C6" w14:textId="264049C6" w:rsidR="00EF7EB8" w:rsidRPr="00434B3D" w:rsidRDefault="00E02D91" w:rsidP="00434B3D">
            <w:pPr>
              <w:pStyle w:val="Lijstalinea"/>
              <w:numPr>
                <w:ilvl w:val="0"/>
                <w:numId w:val="23"/>
              </w:numPr>
              <w:rPr>
                <w:rFonts w:cs="SanukOT"/>
              </w:rPr>
            </w:pPr>
            <w:r>
              <w:rPr>
                <w:rFonts w:cs="SanukOT"/>
              </w:rPr>
              <w:t>met oog voor</w:t>
            </w:r>
            <w:r w:rsidR="00EF7EB8" w:rsidRPr="00434B3D">
              <w:rPr>
                <w:rFonts w:cs="SanukOT"/>
              </w:rPr>
              <w:t xml:space="preserve"> </w:t>
            </w:r>
            <w:r w:rsidR="00434B3D">
              <w:rPr>
                <w:rFonts w:cs="SanukOT"/>
              </w:rPr>
              <w:t>dierenwelzijn en diergezondheid;</w:t>
            </w:r>
          </w:p>
          <w:p w14:paraId="5E5FB571" w14:textId="5D27C2C3" w:rsidR="00864AF3" w:rsidRPr="00434B3D" w:rsidRDefault="00864AF3" w:rsidP="00434B3D">
            <w:pPr>
              <w:pStyle w:val="Lijstalinea"/>
              <w:numPr>
                <w:ilvl w:val="0"/>
                <w:numId w:val="23"/>
              </w:numPr>
              <w:rPr>
                <w:rFonts w:cs="SanukOT"/>
              </w:rPr>
            </w:pPr>
            <w:r w:rsidRPr="00434B3D">
              <w:rPr>
                <w:rFonts w:cs="SanukOT"/>
              </w:rPr>
              <w:t>volgens p</w:t>
            </w:r>
            <w:r w:rsidR="00434B3D">
              <w:rPr>
                <w:rFonts w:cs="SanukOT"/>
              </w:rPr>
              <w:t>rotocol;</w:t>
            </w:r>
          </w:p>
          <w:p w14:paraId="7C0B035B" w14:textId="64878E83" w:rsidR="00864AF3" w:rsidRPr="00434B3D" w:rsidRDefault="00434B3D" w:rsidP="00434B3D">
            <w:pPr>
              <w:pStyle w:val="Lijstalinea"/>
              <w:numPr>
                <w:ilvl w:val="0"/>
                <w:numId w:val="23"/>
              </w:numPr>
              <w:autoSpaceDE w:val="0"/>
              <w:autoSpaceDN w:val="0"/>
              <w:adjustRightInd w:val="0"/>
              <w:rPr>
                <w:rFonts w:cs="SanukOT"/>
              </w:rPr>
            </w:pPr>
            <w:r w:rsidRPr="00434B3D">
              <w:rPr>
                <w:rFonts w:cs="SanukOT"/>
              </w:rPr>
              <w:t>klantvriendelijk;</w:t>
            </w:r>
          </w:p>
          <w:p w14:paraId="73B81B69" w14:textId="5404C0C5" w:rsidR="007D3980" w:rsidRPr="007D3980" w:rsidRDefault="005A512D" w:rsidP="007D3980">
            <w:pPr>
              <w:pStyle w:val="Lijstalinea"/>
              <w:numPr>
                <w:ilvl w:val="0"/>
                <w:numId w:val="23"/>
              </w:numPr>
              <w:rPr>
                <w:rFonts w:cs="SanukOT"/>
              </w:rPr>
            </w:pPr>
            <w:r>
              <w:rPr>
                <w:rFonts w:cs="SanukOT"/>
              </w:rPr>
              <w:t xml:space="preserve">met </w:t>
            </w:r>
            <w:r w:rsidR="00864AF3" w:rsidRPr="00434B3D">
              <w:rPr>
                <w:rFonts w:cs="SanukOT"/>
              </w:rPr>
              <w:t>correct</w:t>
            </w:r>
            <w:r>
              <w:rPr>
                <w:rFonts w:cs="SanukOT"/>
              </w:rPr>
              <w:t>e</w:t>
            </w:r>
            <w:r w:rsidR="00864AF3" w:rsidRPr="00434B3D">
              <w:rPr>
                <w:rFonts w:cs="SanukOT"/>
              </w:rPr>
              <w:t xml:space="preserve"> informatie;</w:t>
            </w:r>
          </w:p>
          <w:p w14:paraId="7B215C19" w14:textId="4C78C6E2" w:rsidR="00864AF3" w:rsidRPr="00434B3D" w:rsidRDefault="005A512D" w:rsidP="00434B3D">
            <w:pPr>
              <w:pStyle w:val="Lijstalinea"/>
              <w:numPr>
                <w:ilvl w:val="0"/>
                <w:numId w:val="23"/>
              </w:numPr>
              <w:rPr>
                <w:rFonts w:cs="SanukOT"/>
              </w:rPr>
            </w:pPr>
            <w:r>
              <w:rPr>
                <w:rFonts w:cs="SanukOT"/>
              </w:rPr>
              <w:t xml:space="preserve">met oog voor een </w:t>
            </w:r>
            <w:r w:rsidR="00864AF3" w:rsidRPr="00434B3D">
              <w:rPr>
                <w:rFonts w:cs="SanukOT"/>
              </w:rPr>
              <w:t>goede werkrelatie.</w:t>
            </w:r>
          </w:p>
          <w:p w14:paraId="2EF7EDF0" w14:textId="77777777" w:rsidR="00EF7EB8" w:rsidRDefault="00EF7EB8" w:rsidP="00EF7EB8">
            <w:pPr>
              <w:rPr>
                <w:rFonts w:ascii="SanukOT" w:hAnsi="SanukOT" w:cs="SanukOT"/>
                <w:sz w:val="18"/>
                <w:szCs w:val="18"/>
              </w:rPr>
            </w:pPr>
          </w:p>
          <w:p w14:paraId="61ACFCE2" w14:textId="5A729FC0" w:rsidR="00EF7EB8" w:rsidRPr="00EF7EB8" w:rsidRDefault="00EF7EB8" w:rsidP="00EF7EB8">
            <w:pPr>
              <w:rPr>
                <w:rFonts w:ascii="Arial" w:hAnsi="Arial" w:cs="Arial"/>
                <w:sz w:val="20"/>
                <w:szCs w:val="20"/>
              </w:rPr>
            </w:pPr>
          </w:p>
        </w:tc>
      </w:tr>
    </w:tbl>
    <w:p w14:paraId="582B03F3" w14:textId="77777777" w:rsidR="00233E4F" w:rsidRDefault="00233E4F">
      <w:r>
        <w:lastRenderedPageBreak/>
        <w:br w:type="page"/>
      </w:r>
    </w:p>
    <w:p w14:paraId="05436F20" w14:textId="77777777" w:rsidR="00820E94" w:rsidRDefault="00820E94"/>
    <w:tbl>
      <w:tblPr>
        <w:tblStyle w:val="Tabelraster"/>
        <w:tblW w:w="9057"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57"/>
      </w:tblGrid>
      <w:tr w:rsidR="000F3056" w:rsidRPr="00D35C19" w14:paraId="46CEAE3C" w14:textId="77777777" w:rsidTr="00F31E1E">
        <w:trPr>
          <w:cantSplit/>
          <w:trHeight w:val="616"/>
        </w:trPr>
        <w:tc>
          <w:tcPr>
            <w:tcW w:w="9057" w:type="dxa"/>
            <w:shd w:val="clear" w:color="auto" w:fill="92D050"/>
            <w:vAlign w:val="center"/>
          </w:tcPr>
          <w:p w14:paraId="070ADD0B"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t>Opdracht</w:t>
            </w:r>
          </w:p>
        </w:tc>
      </w:tr>
      <w:tr w:rsidR="000F3056" w14:paraId="70AFAFC7" w14:textId="77777777" w:rsidTr="00F31E1E">
        <w:trPr>
          <w:cantSplit/>
          <w:trHeight w:val="1562"/>
        </w:trPr>
        <w:tc>
          <w:tcPr>
            <w:tcW w:w="9057" w:type="dxa"/>
            <w:shd w:val="clear" w:color="auto" w:fill="FFFFFF" w:themeFill="background1"/>
          </w:tcPr>
          <w:p w14:paraId="01FF1954" w14:textId="7B1C673F" w:rsidR="000248C3" w:rsidRDefault="001C261C" w:rsidP="000248C3">
            <w:pPr>
              <w:rPr>
                <w:rFonts w:ascii="Arial" w:hAnsi="Arial" w:cs="Arial"/>
                <w:sz w:val="20"/>
                <w:szCs w:val="20"/>
              </w:rPr>
            </w:pPr>
            <w:r w:rsidRPr="00233E4F">
              <w:rPr>
                <w:rFonts w:ascii="Arial" w:hAnsi="Arial" w:cs="Arial"/>
                <w:sz w:val="20"/>
                <w:szCs w:val="20"/>
              </w:rPr>
              <w:br/>
            </w:r>
            <w:r w:rsidR="000248C3">
              <w:rPr>
                <w:rFonts w:ascii="Arial" w:hAnsi="Arial" w:cs="Arial"/>
                <w:sz w:val="20"/>
                <w:szCs w:val="20"/>
              </w:rPr>
              <w:t xml:space="preserve">In deze opdracht ga je werken aan je algemene ontwikkeling en aan een </w:t>
            </w:r>
            <w:r w:rsidR="005717C5">
              <w:rPr>
                <w:rFonts w:ascii="Arial" w:hAnsi="Arial" w:cs="Arial"/>
                <w:sz w:val="20"/>
                <w:szCs w:val="20"/>
              </w:rPr>
              <w:t>proactieve</w:t>
            </w:r>
            <w:r w:rsidR="000248C3">
              <w:rPr>
                <w:rFonts w:ascii="Arial" w:hAnsi="Arial" w:cs="Arial"/>
                <w:sz w:val="20"/>
                <w:szCs w:val="20"/>
              </w:rPr>
              <w:t xml:space="preserve"> beroepshouding. </w:t>
            </w:r>
            <w:r w:rsidR="000248C3" w:rsidRPr="002358F4">
              <w:rPr>
                <w:rFonts w:ascii="Arial" w:hAnsi="Arial" w:cs="Arial"/>
                <w:sz w:val="20"/>
                <w:szCs w:val="20"/>
              </w:rPr>
              <w:t xml:space="preserve">Die </w:t>
            </w:r>
            <w:r w:rsidR="005717C5" w:rsidRPr="002358F4">
              <w:rPr>
                <w:rFonts w:ascii="Arial" w:hAnsi="Arial" w:cs="Arial"/>
                <w:sz w:val="20"/>
                <w:szCs w:val="20"/>
              </w:rPr>
              <w:t>proactieve</w:t>
            </w:r>
            <w:r w:rsidR="000248C3" w:rsidRPr="002358F4">
              <w:rPr>
                <w:rFonts w:ascii="Arial" w:hAnsi="Arial" w:cs="Arial"/>
                <w:sz w:val="20"/>
                <w:szCs w:val="20"/>
              </w:rPr>
              <w:t xml:space="preserve"> beroepshouding oefen je het best op een plek buiten jouw vertrouwde situatie. </w:t>
            </w:r>
            <w:r w:rsidR="008C2A32">
              <w:rPr>
                <w:rFonts w:ascii="Arial" w:hAnsi="Arial" w:cs="Arial"/>
                <w:sz w:val="20"/>
                <w:szCs w:val="20"/>
              </w:rPr>
              <w:t>Je gaat in deze peri</w:t>
            </w:r>
            <w:r w:rsidR="005A512D">
              <w:rPr>
                <w:rFonts w:ascii="Arial" w:hAnsi="Arial" w:cs="Arial"/>
                <w:sz w:val="20"/>
                <w:szCs w:val="20"/>
              </w:rPr>
              <w:t>ode daarom een stage zoeken die aan de volgende criteria voldoet:</w:t>
            </w:r>
          </w:p>
          <w:p w14:paraId="7739A78C" w14:textId="1ADCC50E" w:rsidR="008C2A32" w:rsidRDefault="005A512D" w:rsidP="00464C95">
            <w:pPr>
              <w:pStyle w:val="Normaalweb"/>
              <w:numPr>
                <w:ilvl w:val="0"/>
                <w:numId w:val="24"/>
              </w:numPr>
              <w:rPr>
                <w:rFonts w:ascii="Arial" w:hAnsi="Arial" w:cs="Arial"/>
                <w:sz w:val="20"/>
                <w:szCs w:val="20"/>
              </w:rPr>
            </w:pPr>
            <w:r>
              <w:rPr>
                <w:rFonts w:ascii="Arial" w:hAnsi="Arial" w:cs="Arial"/>
                <w:sz w:val="20"/>
                <w:szCs w:val="20"/>
              </w:rPr>
              <w:t xml:space="preserve">De stageplek is </w:t>
            </w:r>
            <w:r w:rsidR="005717C5">
              <w:rPr>
                <w:rFonts w:ascii="Arial" w:hAnsi="Arial" w:cs="Arial"/>
                <w:sz w:val="20"/>
                <w:szCs w:val="20"/>
              </w:rPr>
              <w:t xml:space="preserve">bij voorkeur </w:t>
            </w:r>
            <w:r>
              <w:rPr>
                <w:rFonts w:ascii="Arial" w:hAnsi="Arial" w:cs="Arial"/>
                <w:sz w:val="20"/>
                <w:szCs w:val="20"/>
              </w:rPr>
              <w:t>in het buitenland.</w:t>
            </w:r>
          </w:p>
          <w:p w14:paraId="4A24CB8D" w14:textId="2F922909" w:rsidR="005717C5" w:rsidRPr="005717C5" w:rsidRDefault="005A512D" w:rsidP="00464C95">
            <w:pPr>
              <w:pStyle w:val="Normaalweb"/>
              <w:numPr>
                <w:ilvl w:val="0"/>
                <w:numId w:val="24"/>
              </w:numPr>
              <w:rPr>
                <w:rFonts w:ascii="Arial" w:hAnsi="Arial" w:cs="Arial"/>
                <w:sz w:val="20"/>
                <w:szCs w:val="20"/>
              </w:rPr>
            </w:pPr>
            <w:r>
              <w:rPr>
                <w:rFonts w:ascii="Arial" w:hAnsi="Arial" w:cs="Arial"/>
                <w:sz w:val="20"/>
                <w:szCs w:val="20"/>
              </w:rPr>
              <w:t xml:space="preserve">De stageplek is </w:t>
            </w:r>
            <w:r w:rsidR="005717C5">
              <w:rPr>
                <w:rFonts w:ascii="Arial" w:hAnsi="Arial" w:cs="Arial"/>
                <w:sz w:val="20"/>
                <w:szCs w:val="20"/>
              </w:rPr>
              <w:t>bij voorkeur op een buite</w:t>
            </w:r>
            <w:r>
              <w:rPr>
                <w:rFonts w:ascii="Arial" w:hAnsi="Arial" w:cs="Arial"/>
                <w:sz w:val="20"/>
                <w:szCs w:val="20"/>
              </w:rPr>
              <w:t>nlandse dierenartsenpraktijk.</w:t>
            </w:r>
          </w:p>
          <w:p w14:paraId="79DD9187" w14:textId="2B54EA20" w:rsidR="008C2A32" w:rsidRPr="005717C5" w:rsidRDefault="005A512D" w:rsidP="00464C95">
            <w:pPr>
              <w:pStyle w:val="Normaalweb"/>
              <w:numPr>
                <w:ilvl w:val="0"/>
                <w:numId w:val="24"/>
              </w:numPr>
              <w:rPr>
                <w:rFonts w:ascii="Arial" w:hAnsi="Arial" w:cs="Arial"/>
                <w:sz w:val="20"/>
                <w:szCs w:val="20"/>
              </w:rPr>
            </w:pPr>
            <w:r>
              <w:rPr>
                <w:rFonts w:ascii="Arial" w:hAnsi="Arial" w:cs="Arial"/>
                <w:sz w:val="20"/>
                <w:szCs w:val="20"/>
              </w:rPr>
              <w:t xml:space="preserve">De stageplek is </w:t>
            </w:r>
            <w:r w:rsidR="008C2A32" w:rsidRPr="005717C5">
              <w:rPr>
                <w:rFonts w:ascii="Arial" w:hAnsi="Arial" w:cs="Arial"/>
                <w:sz w:val="20"/>
                <w:szCs w:val="20"/>
              </w:rPr>
              <w:t xml:space="preserve">buiten </w:t>
            </w:r>
            <w:r w:rsidR="007D3980">
              <w:rPr>
                <w:rFonts w:ascii="Arial" w:hAnsi="Arial" w:cs="Arial"/>
                <w:sz w:val="20"/>
                <w:szCs w:val="20"/>
              </w:rPr>
              <w:t>de voor jou</w:t>
            </w:r>
            <w:r w:rsidR="008C2A32" w:rsidRPr="005717C5">
              <w:rPr>
                <w:rFonts w:ascii="Arial" w:hAnsi="Arial" w:cs="Arial"/>
                <w:sz w:val="20"/>
                <w:szCs w:val="20"/>
              </w:rPr>
              <w:t xml:space="preserve"> vertrouwde</w:t>
            </w:r>
            <w:r>
              <w:rPr>
                <w:rFonts w:ascii="Arial" w:hAnsi="Arial" w:cs="Arial"/>
                <w:sz w:val="20"/>
                <w:szCs w:val="20"/>
              </w:rPr>
              <w:t xml:space="preserve"> regio.</w:t>
            </w:r>
          </w:p>
          <w:p w14:paraId="3B60BBA2" w14:textId="0004E23F" w:rsidR="001308B7" w:rsidRPr="005717C5" w:rsidRDefault="005A512D" w:rsidP="00464C95">
            <w:pPr>
              <w:pStyle w:val="Normaalweb"/>
              <w:numPr>
                <w:ilvl w:val="0"/>
                <w:numId w:val="24"/>
              </w:numPr>
              <w:rPr>
                <w:rFonts w:ascii="Arial" w:hAnsi="Arial" w:cs="Arial"/>
                <w:sz w:val="20"/>
                <w:szCs w:val="20"/>
              </w:rPr>
            </w:pPr>
            <w:r>
              <w:rPr>
                <w:rFonts w:ascii="Arial" w:hAnsi="Arial" w:cs="Arial"/>
                <w:sz w:val="20"/>
                <w:szCs w:val="20"/>
              </w:rPr>
              <w:t xml:space="preserve">De stageplek is eventueel buiten jouw sector, </w:t>
            </w:r>
            <w:r w:rsidR="008C2A32" w:rsidRPr="005717C5">
              <w:rPr>
                <w:rFonts w:ascii="Arial" w:hAnsi="Arial" w:cs="Arial"/>
                <w:sz w:val="20"/>
                <w:szCs w:val="20"/>
              </w:rPr>
              <w:t xml:space="preserve">maar verrijkend voor jouw </w:t>
            </w:r>
            <w:r w:rsidR="005717C5" w:rsidRPr="005717C5">
              <w:rPr>
                <w:rFonts w:ascii="Arial" w:hAnsi="Arial" w:cs="Arial"/>
                <w:sz w:val="20"/>
                <w:szCs w:val="20"/>
              </w:rPr>
              <w:t>ontwikkeling.</w:t>
            </w:r>
          </w:p>
          <w:p w14:paraId="090B0AC0" w14:textId="7DF229C8" w:rsidR="001308B7" w:rsidRDefault="00464C95" w:rsidP="001308B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r>
              <w:rPr>
                <w:rFonts w:ascii="Arial" w:hAnsi="Arial" w:cs="Arial"/>
                <w:sz w:val="20"/>
                <w:szCs w:val="20"/>
              </w:rPr>
              <w:t>Bij d</w:t>
            </w:r>
            <w:r w:rsidR="001308B7" w:rsidRPr="00A504E4">
              <w:rPr>
                <w:rFonts w:ascii="Arial" w:hAnsi="Arial" w:cs="Arial"/>
                <w:sz w:val="20"/>
                <w:szCs w:val="20"/>
              </w:rPr>
              <w:t>eze op</w:t>
            </w:r>
            <w:r>
              <w:rPr>
                <w:rFonts w:ascii="Arial" w:hAnsi="Arial" w:cs="Arial"/>
                <w:sz w:val="20"/>
                <w:szCs w:val="20"/>
              </w:rPr>
              <w:t>dracht werk je vier deelopdrachten uit:</w:t>
            </w:r>
            <w:r w:rsidR="005717C5">
              <w:rPr>
                <w:rFonts w:ascii="Arial" w:hAnsi="Arial" w:cs="Arial"/>
                <w:sz w:val="20"/>
                <w:szCs w:val="20"/>
              </w:rPr>
              <w:t xml:space="preserve"> </w:t>
            </w:r>
          </w:p>
          <w:p w14:paraId="07A81383" w14:textId="77777777" w:rsidR="001308B7" w:rsidRDefault="001308B7" w:rsidP="001308B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p>
          <w:p w14:paraId="2120F95F" w14:textId="4621FDE9" w:rsidR="005A512D" w:rsidRPr="005A512D" w:rsidRDefault="00464C95" w:rsidP="005A512D">
            <w:pPr>
              <w:pStyle w:val="Lijstalinea"/>
              <w:numPr>
                <w:ilvl w:val="0"/>
                <w:numId w:val="2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r w:rsidRPr="005A512D">
              <w:rPr>
                <w:rFonts w:ascii="Arial" w:hAnsi="Arial" w:cs="Arial"/>
                <w:sz w:val="20"/>
                <w:szCs w:val="20"/>
              </w:rPr>
              <w:t>Je maakt een persoonlijk leerplan.</w:t>
            </w:r>
            <w:r w:rsidR="005A512D" w:rsidRPr="005A512D">
              <w:rPr>
                <w:rFonts w:ascii="Arial" w:hAnsi="Arial" w:cs="Arial"/>
                <w:sz w:val="20"/>
                <w:szCs w:val="20"/>
              </w:rPr>
              <w:t xml:space="preserve"> </w:t>
            </w:r>
          </w:p>
          <w:p w14:paraId="08DD24AE" w14:textId="7852F229" w:rsidR="001308B7" w:rsidRPr="005A512D" w:rsidRDefault="005A512D" w:rsidP="005A512D">
            <w:pPr>
              <w:pStyle w:val="Lijstalinea"/>
              <w:numPr>
                <w:ilvl w:val="0"/>
                <w:numId w:val="2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r w:rsidRPr="005A512D">
              <w:rPr>
                <w:rFonts w:ascii="Arial" w:hAnsi="Arial" w:cs="Arial"/>
                <w:sz w:val="20"/>
                <w:szCs w:val="20"/>
              </w:rPr>
              <w:t>Je maakt een beoordelingsinstrument en laat je hiermee beoordelen.</w:t>
            </w:r>
          </w:p>
          <w:p w14:paraId="59258100" w14:textId="78C6F81A" w:rsidR="001308B7" w:rsidRPr="005A512D" w:rsidRDefault="00CA4A84" w:rsidP="005A512D">
            <w:pPr>
              <w:pStyle w:val="Lijstalinea"/>
              <w:numPr>
                <w:ilvl w:val="0"/>
                <w:numId w:val="2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r>
              <w:rPr>
                <w:rFonts w:ascii="Arial" w:hAnsi="Arial" w:cs="Arial"/>
                <w:sz w:val="20"/>
                <w:szCs w:val="20"/>
              </w:rPr>
              <w:t>Je maakt een verslag over de BPV</w:t>
            </w:r>
            <w:r w:rsidR="00464C95" w:rsidRPr="005A512D">
              <w:rPr>
                <w:rFonts w:ascii="Arial" w:hAnsi="Arial" w:cs="Arial"/>
                <w:sz w:val="20"/>
                <w:szCs w:val="20"/>
              </w:rPr>
              <w:t>-periode.</w:t>
            </w:r>
          </w:p>
          <w:p w14:paraId="2BA6B06E" w14:textId="3CCB53EE" w:rsidR="00D56F9D" w:rsidRPr="005A512D" w:rsidRDefault="005A512D" w:rsidP="005A512D">
            <w:pPr>
              <w:pStyle w:val="Lijstalinea"/>
              <w:numPr>
                <w:ilvl w:val="0"/>
                <w:numId w:val="26"/>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r w:rsidRPr="005A512D">
              <w:rPr>
                <w:rFonts w:ascii="Arial" w:hAnsi="Arial" w:cs="Arial"/>
                <w:sz w:val="20"/>
                <w:szCs w:val="20"/>
              </w:rPr>
              <w:t>J</w:t>
            </w:r>
            <w:r w:rsidR="00464C95" w:rsidRPr="005A512D">
              <w:rPr>
                <w:rFonts w:ascii="Arial" w:hAnsi="Arial" w:cs="Arial"/>
                <w:sz w:val="20"/>
                <w:szCs w:val="20"/>
              </w:rPr>
              <w:t>e presenteert je ervaringen.</w:t>
            </w:r>
          </w:p>
          <w:p w14:paraId="27E60F59" w14:textId="77777777" w:rsidR="00B14887" w:rsidRDefault="00B14887" w:rsidP="00464C95">
            <w:pPr>
              <w:rPr>
                <w:rFonts w:cs="Arial"/>
              </w:rPr>
            </w:pPr>
          </w:p>
          <w:p w14:paraId="34CB274E" w14:textId="770BFFFC" w:rsidR="00464C95" w:rsidRPr="00464C95" w:rsidRDefault="00464C95" w:rsidP="00464C95">
            <w:pPr>
              <w:rPr>
                <w:rFonts w:cs="Arial"/>
              </w:rPr>
            </w:pPr>
            <w:r>
              <w:rPr>
                <w:rFonts w:cs="Arial"/>
              </w:rPr>
              <w:t xml:space="preserve">Je start met de voorbereidingen van deze opdracht in leerjaar 2. </w:t>
            </w:r>
          </w:p>
        </w:tc>
      </w:tr>
    </w:tbl>
    <w:p w14:paraId="1EF75A55" w14:textId="77777777" w:rsidR="001308B7" w:rsidRDefault="001308B7"/>
    <w:p w14:paraId="12513E3B" w14:textId="77777777" w:rsidR="001308B7" w:rsidRDefault="001308B7">
      <w:r>
        <w:br w:type="page"/>
      </w:r>
    </w:p>
    <w:tbl>
      <w:tblPr>
        <w:tblStyle w:val="Tabelraster"/>
        <w:tblW w:w="10065" w:type="dxa"/>
        <w:tblInd w:w="-157"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10065"/>
      </w:tblGrid>
      <w:tr w:rsidR="00D56F9D" w:rsidRPr="00D35C19" w14:paraId="451C94A6" w14:textId="77777777" w:rsidTr="00F31E1E">
        <w:trPr>
          <w:cantSplit/>
          <w:trHeight w:val="616"/>
        </w:trPr>
        <w:tc>
          <w:tcPr>
            <w:tcW w:w="10065" w:type="dxa"/>
            <w:shd w:val="clear" w:color="auto" w:fill="92D050"/>
            <w:vAlign w:val="center"/>
          </w:tcPr>
          <w:p w14:paraId="51CD1E9F" w14:textId="77777777" w:rsidR="00D56F9D" w:rsidRPr="00AF3CD5" w:rsidRDefault="00D56F9D" w:rsidP="003B7F2C">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D56F9D" w14:paraId="4B2720F8" w14:textId="77777777" w:rsidTr="00F31E1E">
        <w:trPr>
          <w:cantSplit/>
          <w:trHeight w:val="1562"/>
        </w:trPr>
        <w:tc>
          <w:tcPr>
            <w:tcW w:w="10065" w:type="dxa"/>
            <w:shd w:val="clear" w:color="auto" w:fill="FFFFFF" w:themeFill="background1"/>
          </w:tcPr>
          <w:p w14:paraId="48FB64A6" w14:textId="0E92B754" w:rsidR="001308B7" w:rsidRDefault="001308B7" w:rsidP="001308B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p>
          <w:p w14:paraId="6F511B54" w14:textId="73DBC715" w:rsidR="005C78DC" w:rsidRDefault="005C78DC" w:rsidP="005C78DC">
            <w:pPr>
              <w:rPr>
                <w:rFonts w:ascii="Arial" w:hAnsi="Arial" w:cs="Arial"/>
                <w:b/>
                <w:sz w:val="20"/>
                <w:szCs w:val="20"/>
                <w:u w:val="single"/>
              </w:rPr>
            </w:pPr>
            <w:r w:rsidRPr="00A504E4">
              <w:rPr>
                <w:rFonts w:ascii="Arial" w:hAnsi="Arial" w:cs="Arial"/>
                <w:b/>
                <w:sz w:val="20"/>
                <w:szCs w:val="20"/>
                <w:u w:val="single"/>
              </w:rPr>
              <w:t>Voorbereiding:</w:t>
            </w:r>
          </w:p>
          <w:p w14:paraId="59456777" w14:textId="7D410469" w:rsidR="00FE3B6A" w:rsidRDefault="00FE3B6A" w:rsidP="00FE3B6A">
            <w:r w:rsidRPr="00FE3B6A">
              <w:rPr>
                <w:rFonts w:ascii="Arial" w:hAnsi="Arial" w:cs="Arial"/>
                <w:sz w:val="20"/>
                <w:szCs w:val="20"/>
              </w:rPr>
              <w:t>Neem de training</w:t>
            </w:r>
            <w:r>
              <w:t xml:space="preserve"> “Een voorbereiding op een BPV met mogelijkheden’” door die je in leerjaar 2 al gevolgd hebt.</w:t>
            </w:r>
          </w:p>
          <w:p w14:paraId="15925C5B" w14:textId="37A1DB00" w:rsidR="005C78DC" w:rsidRPr="00A504E4" w:rsidRDefault="005C78DC" w:rsidP="005C78DC">
            <w:pPr>
              <w:rPr>
                <w:rFonts w:ascii="Arial" w:hAnsi="Arial" w:cs="Arial"/>
                <w:b/>
                <w:sz w:val="20"/>
                <w:szCs w:val="20"/>
                <w:u w:val="single"/>
              </w:rPr>
            </w:pPr>
          </w:p>
          <w:p w14:paraId="16C34892" w14:textId="00886810" w:rsidR="00633EBE" w:rsidRPr="00E814EF" w:rsidRDefault="00633EBE" w:rsidP="005C78DC">
            <w:pPr>
              <w:rPr>
                <w:rFonts w:ascii="Arial" w:hAnsi="Arial" w:cs="Arial"/>
                <w:b/>
                <w:sz w:val="20"/>
                <w:szCs w:val="20"/>
                <w:u w:val="single"/>
              </w:rPr>
            </w:pPr>
            <w:r w:rsidRPr="00E814EF">
              <w:rPr>
                <w:rFonts w:ascii="Arial" w:hAnsi="Arial" w:cs="Arial"/>
                <w:b/>
                <w:sz w:val="20"/>
                <w:szCs w:val="20"/>
                <w:u w:val="single"/>
              </w:rPr>
              <w:t>Persoonlijk leerplan:</w:t>
            </w:r>
          </w:p>
          <w:p w14:paraId="2AEDC5D5" w14:textId="0118566B" w:rsidR="005C78DC" w:rsidRPr="00464C95" w:rsidRDefault="00FE3B6A" w:rsidP="005C78DC">
            <w:pPr>
              <w:rPr>
                <w:rFonts w:ascii="Arial" w:hAnsi="Arial" w:cs="Arial"/>
                <w:sz w:val="20"/>
                <w:szCs w:val="20"/>
              </w:rPr>
            </w:pPr>
            <w:r>
              <w:rPr>
                <w:rFonts w:ascii="Arial" w:hAnsi="Arial" w:cs="Arial"/>
                <w:sz w:val="20"/>
                <w:szCs w:val="20"/>
              </w:rPr>
              <w:t>Stel</w:t>
            </w:r>
            <w:r w:rsidR="00464C95" w:rsidRPr="00464C95">
              <w:rPr>
                <w:rFonts w:ascii="Arial" w:hAnsi="Arial" w:cs="Arial"/>
                <w:sz w:val="20"/>
                <w:szCs w:val="20"/>
              </w:rPr>
              <w:t xml:space="preserve"> een persoonlijk leerplan op.</w:t>
            </w:r>
            <w:r w:rsidR="00130481">
              <w:rPr>
                <w:rFonts w:ascii="Arial" w:hAnsi="Arial" w:cs="Arial"/>
                <w:sz w:val="20"/>
                <w:szCs w:val="20"/>
              </w:rPr>
              <w:t xml:space="preserve"> Je laat de volgende onderdelen terugkomen in je leerplan:</w:t>
            </w:r>
          </w:p>
          <w:p w14:paraId="7324AE9F" w14:textId="77777777" w:rsidR="005C78DC" w:rsidRPr="00A504E4" w:rsidRDefault="005C78DC" w:rsidP="005C78DC">
            <w:pPr>
              <w:ind w:left="720"/>
              <w:rPr>
                <w:rFonts w:ascii="Arial" w:hAnsi="Arial" w:cs="Arial"/>
                <w:sz w:val="20"/>
                <w:szCs w:val="20"/>
              </w:rPr>
            </w:pPr>
          </w:p>
          <w:p w14:paraId="3AB476AC" w14:textId="77777777" w:rsidR="005C78DC" w:rsidRPr="00A504E4" w:rsidRDefault="005C78DC" w:rsidP="005C78DC">
            <w:pPr>
              <w:numPr>
                <w:ilvl w:val="0"/>
                <w:numId w:val="13"/>
              </w:numPr>
              <w:rPr>
                <w:rFonts w:ascii="Arial" w:hAnsi="Arial" w:cs="Arial"/>
                <w:sz w:val="20"/>
                <w:szCs w:val="20"/>
              </w:rPr>
            </w:pPr>
            <w:r w:rsidRPr="00A504E4">
              <w:rPr>
                <w:rFonts w:ascii="Arial" w:hAnsi="Arial" w:cs="Arial"/>
                <w:b/>
                <w:sz w:val="20"/>
                <w:szCs w:val="20"/>
              </w:rPr>
              <w:t>Leerdoelen</w:t>
            </w:r>
            <w:r w:rsidRPr="00A504E4">
              <w:rPr>
                <w:rFonts w:ascii="Arial" w:hAnsi="Arial" w:cs="Arial"/>
                <w:sz w:val="20"/>
                <w:szCs w:val="20"/>
              </w:rPr>
              <w:t xml:space="preserve">: Welke handelingen, vaardigheden of kennis wil je jezelf aanleren tijdens deze stage. </w:t>
            </w:r>
          </w:p>
          <w:p w14:paraId="38396E84" w14:textId="77777777" w:rsidR="005C78DC" w:rsidRPr="00A504E4" w:rsidRDefault="005C78DC" w:rsidP="005C78DC">
            <w:pPr>
              <w:ind w:left="360" w:firstLine="360"/>
              <w:rPr>
                <w:rFonts w:ascii="Arial" w:hAnsi="Arial" w:cs="Arial"/>
                <w:sz w:val="20"/>
                <w:szCs w:val="20"/>
              </w:rPr>
            </w:pPr>
            <w:r w:rsidRPr="00A504E4">
              <w:rPr>
                <w:rFonts w:ascii="Arial" w:hAnsi="Arial" w:cs="Arial"/>
                <w:sz w:val="20"/>
                <w:szCs w:val="20"/>
              </w:rPr>
              <w:t>Je formuleert dit als volgt: Na afloop van deze stage kan ik/ weet ik …….</w:t>
            </w:r>
          </w:p>
          <w:p w14:paraId="0E51831E" w14:textId="636BFE64" w:rsidR="005C78DC" w:rsidRPr="00A504E4" w:rsidRDefault="005C78DC" w:rsidP="005C78DC">
            <w:pPr>
              <w:ind w:left="720"/>
              <w:rPr>
                <w:rFonts w:ascii="Arial" w:hAnsi="Arial" w:cs="Arial"/>
                <w:sz w:val="20"/>
                <w:szCs w:val="20"/>
              </w:rPr>
            </w:pPr>
            <w:r w:rsidRPr="00A504E4">
              <w:rPr>
                <w:rFonts w:ascii="Arial" w:hAnsi="Arial" w:cs="Arial"/>
                <w:sz w:val="20"/>
                <w:szCs w:val="20"/>
              </w:rPr>
              <w:t>M</w:t>
            </w:r>
            <w:r w:rsidR="00130481">
              <w:rPr>
                <w:rFonts w:ascii="Arial" w:hAnsi="Arial" w:cs="Arial"/>
                <w:sz w:val="20"/>
                <w:szCs w:val="20"/>
              </w:rPr>
              <w:t xml:space="preserve">aak ook de koppeling naar het </w:t>
            </w:r>
            <w:r w:rsidR="00633EBE">
              <w:rPr>
                <w:rFonts w:ascii="Arial" w:hAnsi="Arial" w:cs="Arial"/>
                <w:sz w:val="20"/>
                <w:szCs w:val="20"/>
              </w:rPr>
              <w:t>BPV-bedrijf</w:t>
            </w:r>
            <w:r w:rsidRPr="00A504E4">
              <w:rPr>
                <w:rFonts w:ascii="Arial" w:hAnsi="Arial" w:cs="Arial"/>
                <w:sz w:val="20"/>
                <w:szCs w:val="20"/>
              </w:rPr>
              <w:t>, wat denk je te gaan zien/leren</w:t>
            </w:r>
            <w:r w:rsidR="00130481">
              <w:rPr>
                <w:rFonts w:ascii="Arial" w:hAnsi="Arial" w:cs="Arial"/>
                <w:sz w:val="20"/>
                <w:szCs w:val="20"/>
              </w:rPr>
              <w:t>/oefenen tijdens de komende BPV</w:t>
            </w:r>
            <w:r w:rsidRPr="00A504E4">
              <w:rPr>
                <w:rFonts w:ascii="Arial" w:hAnsi="Arial" w:cs="Arial"/>
                <w:sz w:val="20"/>
                <w:szCs w:val="20"/>
              </w:rPr>
              <w:t xml:space="preserve"> wat je eerder nog niet of onvoldoende hebt gedaan.</w:t>
            </w:r>
          </w:p>
          <w:p w14:paraId="24807071" w14:textId="26035BF1" w:rsidR="005C78DC" w:rsidRPr="00130481" w:rsidRDefault="005C78DC" w:rsidP="00E02D91">
            <w:pPr>
              <w:numPr>
                <w:ilvl w:val="0"/>
                <w:numId w:val="13"/>
              </w:numPr>
              <w:rPr>
                <w:rFonts w:ascii="Arial" w:hAnsi="Arial" w:cs="Arial"/>
                <w:sz w:val="20"/>
                <w:szCs w:val="20"/>
              </w:rPr>
            </w:pPr>
            <w:r w:rsidRPr="00130481">
              <w:rPr>
                <w:rFonts w:ascii="Arial" w:hAnsi="Arial" w:cs="Arial"/>
                <w:b/>
                <w:sz w:val="20"/>
                <w:szCs w:val="20"/>
              </w:rPr>
              <w:t>Leeractiviteiten</w:t>
            </w:r>
            <w:r w:rsidRPr="00130481">
              <w:rPr>
                <w:rFonts w:ascii="Arial" w:hAnsi="Arial" w:cs="Arial"/>
                <w:sz w:val="20"/>
                <w:szCs w:val="20"/>
              </w:rPr>
              <w:t>: Geef hierbij aan hoe je de bovengenoemde leerdoelen denkt te gaan b</w:t>
            </w:r>
            <w:r w:rsidR="005A512D">
              <w:rPr>
                <w:rFonts w:ascii="Arial" w:hAnsi="Arial" w:cs="Arial"/>
                <w:sz w:val="20"/>
                <w:szCs w:val="20"/>
              </w:rPr>
              <w:t>ehalen. Wat is er nodig om je doelen te kunnen behalen.</w:t>
            </w:r>
          </w:p>
          <w:p w14:paraId="667BB695" w14:textId="48BE5A96" w:rsidR="005C78DC" w:rsidRPr="00130481" w:rsidRDefault="005C78DC" w:rsidP="00E02D91">
            <w:pPr>
              <w:numPr>
                <w:ilvl w:val="0"/>
                <w:numId w:val="13"/>
              </w:numPr>
              <w:rPr>
                <w:rFonts w:ascii="Arial" w:hAnsi="Arial" w:cs="Arial"/>
                <w:sz w:val="20"/>
                <w:szCs w:val="20"/>
              </w:rPr>
            </w:pPr>
            <w:r w:rsidRPr="00130481">
              <w:rPr>
                <w:rFonts w:ascii="Arial" w:hAnsi="Arial" w:cs="Arial"/>
                <w:b/>
                <w:sz w:val="20"/>
                <w:szCs w:val="20"/>
              </w:rPr>
              <w:t>Planning</w:t>
            </w:r>
            <w:r w:rsidRPr="00130481">
              <w:rPr>
                <w:rFonts w:ascii="Arial" w:hAnsi="Arial" w:cs="Arial"/>
                <w:sz w:val="20"/>
                <w:szCs w:val="20"/>
              </w:rPr>
              <w:t>: Geef hierin aan welke dingen je wanneer wilt gaan doen</w:t>
            </w:r>
            <w:r w:rsidR="00130481" w:rsidRPr="00130481">
              <w:rPr>
                <w:rFonts w:ascii="Arial" w:hAnsi="Arial" w:cs="Arial"/>
                <w:sz w:val="20"/>
                <w:szCs w:val="20"/>
              </w:rPr>
              <w:t xml:space="preserve"> en op welk moment.</w:t>
            </w:r>
            <w:r w:rsidRPr="00130481">
              <w:rPr>
                <w:rFonts w:ascii="Arial" w:hAnsi="Arial" w:cs="Arial"/>
                <w:sz w:val="20"/>
                <w:szCs w:val="20"/>
              </w:rPr>
              <w:t xml:space="preserve"> </w:t>
            </w:r>
          </w:p>
          <w:p w14:paraId="0C25188B" w14:textId="3004B0B5" w:rsidR="00130481" w:rsidRDefault="00130481" w:rsidP="005C78DC">
            <w:pPr>
              <w:rPr>
                <w:rFonts w:ascii="Arial" w:hAnsi="Arial" w:cs="Arial"/>
                <w:sz w:val="20"/>
                <w:szCs w:val="20"/>
              </w:rPr>
            </w:pPr>
          </w:p>
          <w:p w14:paraId="0CB75EF5" w14:textId="5DD69528" w:rsidR="005C78DC" w:rsidRPr="00A504E4" w:rsidRDefault="005C78DC" w:rsidP="005C78DC">
            <w:pPr>
              <w:rPr>
                <w:rFonts w:ascii="Arial" w:hAnsi="Arial" w:cs="Arial"/>
                <w:sz w:val="20"/>
                <w:szCs w:val="20"/>
              </w:rPr>
            </w:pPr>
            <w:r w:rsidRPr="00A504E4">
              <w:rPr>
                <w:rFonts w:ascii="Arial" w:hAnsi="Arial" w:cs="Arial"/>
                <w:sz w:val="20"/>
                <w:szCs w:val="20"/>
              </w:rPr>
              <w:t>Vóór aanvang van de stage laat je je leerplan aan je stagebieder zien. Deze moet het plan ook voor akkoord ondertekenen. Het leerplan komt als bijlage in je verslag. Als je naar het buitenland gaat, is het verstandig om je leerplan in het Engels te schrijven.</w:t>
            </w:r>
          </w:p>
          <w:p w14:paraId="71C28B4F" w14:textId="77777777" w:rsidR="001308B7" w:rsidRDefault="001308B7" w:rsidP="001308B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p>
          <w:p w14:paraId="4F673947" w14:textId="4B459DBB" w:rsidR="001308B7" w:rsidRPr="00E814EF" w:rsidRDefault="00633EBE" w:rsidP="001308B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b/>
                <w:sz w:val="20"/>
                <w:szCs w:val="20"/>
                <w:u w:val="single"/>
              </w:rPr>
            </w:pPr>
            <w:r w:rsidRPr="00E814EF">
              <w:rPr>
                <w:rFonts w:ascii="Arial" w:hAnsi="Arial" w:cs="Arial"/>
                <w:b/>
                <w:sz w:val="20"/>
                <w:szCs w:val="20"/>
                <w:u w:val="single"/>
              </w:rPr>
              <w:t>Beoordeling:</w:t>
            </w:r>
          </w:p>
          <w:p w14:paraId="48C0D9F0" w14:textId="0E253892" w:rsidR="00633EBE" w:rsidRDefault="00FE3B6A" w:rsidP="001308B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r>
              <w:rPr>
                <w:rFonts w:ascii="Arial" w:hAnsi="Arial" w:cs="Arial"/>
                <w:sz w:val="20"/>
                <w:szCs w:val="20"/>
              </w:rPr>
              <w:t>Stel</w:t>
            </w:r>
            <w:r w:rsidR="00633EBE">
              <w:rPr>
                <w:rFonts w:ascii="Arial" w:hAnsi="Arial" w:cs="Arial"/>
                <w:sz w:val="20"/>
                <w:szCs w:val="20"/>
              </w:rPr>
              <w:t xml:space="preserve"> een beoordelingsinstrument op </w:t>
            </w:r>
            <w:r w:rsidR="005A512D">
              <w:rPr>
                <w:rFonts w:ascii="Arial" w:hAnsi="Arial" w:cs="Arial"/>
                <w:sz w:val="20"/>
                <w:szCs w:val="20"/>
              </w:rPr>
              <w:t>waarmee je</w:t>
            </w:r>
            <w:r w:rsidR="00633EBE">
              <w:rPr>
                <w:rFonts w:ascii="Arial" w:hAnsi="Arial" w:cs="Arial"/>
                <w:sz w:val="20"/>
                <w:szCs w:val="20"/>
              </w:rPr>
              <w:t xml:space="preserve"> jezelf tijdens de BPV </w:t>
            </w:r>
            <w:r w:rsidR="005A512D">
              <w:rPr>
                <w:rFonts w:ascii="Arial" w:hAnsi="Arial" w:cs="Arial"/>
                <w:sz w:val="20"/>
                <w:szCs w:val="20"/>
              </w:rPr>
              <w:t>kan laten</w:t>
            </w:r>
            <w:r w:rsidR="00633EBE">
              <w:rPr>
                <w:rFonts w:ascii="Arial" w:hAnsi="Arial" w:cs="Arial"/>
                <w:sz w:val="20"/>
                <w:szCs w:val="20"/>
              </w:rPr>
              <w:t xml:space="preserve"> beoordelen.</w:t>
            </w:r>
            <w:r w:rsidR="006523C2">
              <w:rPr>
                <w:rFonts w:ascii="Arial" w:hAnsi="Arial" w:cs="Arial"/>
                <w:sz w:val="20"/>
                <w:szCs w:val="20"/>
              </w:rPr>
              <w:t xml:space="preserve"> Laat het instrument zoveel mogelijk aansluiten aan je eigen leerplan, verwerk je eigen leerdoelen zoveel mogelijk in jet </w:t>
            </w:r>
            <w:r w:rsidR="00CA4A84">
              <w:rPr>
                <w:rFonts w:ascii="Arial" w:hAnsi="Arial" w:cs="Arial"/>
                <w:sz w:val="20"/>
                <w:szCs w:val="20"/>
              </w:rPr>
              <w:t xml:space="preserve">je </w:t>
            </w:r>
            <w:r w:rsidR="006523C2">
              <w:rPr>
                <w:rFonts w:ascii="Arial" w:hAnsi="Arial" w:cs="Arial"/>
                <w:sz w:val="20"/>
                <w:szCs w:val="20"/>
              </w:rPr>
              <w:t>beoordelingsinstrument.</w:t>
            </w:r>
          </w:p>
          <w:p w14:paraId="460D4211" w14:textId="609F1693" w:rsidR="00D56F9D" w:rsidRDefault="00D56F9D" w:rsidP="00D56F9D">
            <w:pPr>
              <w:rPr>
                <w:rFonts w:ascii="Arial" w:hAnsi="Arial" w:cs="Arial"/>
                <w:sz w:val="20"/>
                <w:szCs w:val="20"/>
              </w:rPr>
            </w:pPr>
          </w:p>
          <w:p w14:paraId="5231E7EF" w14:textId="14EC61C2" w:rsidR="00633EBE" w:rsidRPr="00E814EF" w:rsidRDefault="00633EBE" w:rsidP="00D56F9D">
            <w:pPr>
              <w:rPr>
                <w:rFonts w:ascii="Arial" w:hAnsi="Arial" w:cs="Arial"/>
                <w:b/>
                <w:sz w:val="20"/>
                <w:szCs w:val="20"/>
                <w:u w:val="single"/>
              </w:rPr>
            </w:pPr>
            <w:r w:rsidRPr="00E814EF">
              <w:rPr>
                <w:rFonts w:ascii="Arial" w:hAnsi="Arial" w:cs="Arial"/>
                <w:b/>
                <w:sz w:val="20"/>
                <w:szCs w:val="20"/>
                <w:u w:val="single"/>
              </w:rPr>
              <w:t>Belangrijk papierwerk:</w:t>
            </w:r>
          </w:p>
          <w:p w14:paraId="4B6F03B4" w14:textId="7FBB1CC5" w:rsidR="00E814EF" w:rsidRDefault="00E814EF" w:rsidP="00D56F9D">
            <w:pPr>
              <w:rPr>
                <w:rFonts w:ascii="Arial" w:hAnsi="Arial" w:cs="Arial"/>
                <w:sz w:val="20"/>
                <w:szCs w:val="20"/>
              </w:rPr>
            </w:pPr>
            <w:r>
              <w:rPr>
                <w:rFonts w:ascii="Arial" w:hAnsi="Arial" w:cs="Arial"/>
                <w:sz w:val="20"/>
                <w:szCs w:val="20"/>
              </w:rPr>
              <w:t>Je neemt de wikiwijs 64897 door:</w:t>
            </w:r>
          </w:p>
          <w:p w14:paraId="484BBC69" w14:textId="77777777" w:rsidR="005A512D" w:rsidRDefault="005A512D" w:rsidP="00D56F9D">
            <w:pPr>
              <w:rPr>
                <w:rFonts w:ascii="Arial" w:hAnsi="Arial" w:cs="Arial"/>
                <w:sz w:val="20"/>
                <w:szCs w:val="20"/>
              </w:rPr>
            </w:pPr>
          </w:p>
          <w:p w14:paraId="2A0D052C" w14:textId="5BC8208C" w:rsidR="00633EBE" w:rsidRPr="005A512D" w:rsidRDefault="00633EBE" w:rsidP="00D56F9D">
            <w:pPr>
              <w:rPr>
                <w:rFonts w:ascii="Arial" w:hAnsi="Arial" w:cs="Arial"/>
                <w:i/>
                <w:sz w:val="20"/>
                <w:szCs w:val="20"/>
              </w:rPr>
            </w:pPr>
            <w:r w:rsidRPr="005A512D">
              <w:rPr>
                <w:rFonts w:ascii="Arial" w:hAnsi="Arial" w:cs="Arial"/>
                <w:i/>
                <w:sz w:val="20"/>
                <w:szCs w:val="20"/>
              </w:rPr>
              <w:t>Subsidie:</w:t>
            </w:r>
          </w:p>
          <w:p w14:paraId="4AAD1E3B" w14:textId="0D372F1F" w:rsidR="00633EBE" w:rsidRDefault="00633EBE" w:rsidP="00D56F9D">
            <w:pPr>
              <w:rPr>
                <w:rFonts w:ascii="Arial" w:hAnsi="Arial" w:cs="Arial"/>
                <w:sz w:val="20"/>
                <w:szCs w:val="20"/>
              </w:rPr>
            </w:pPr>
            <w:r>
              <w:rPr>
                <w:rFonts w:ascii="Arial" w:hAnsi="Arial" w:cs="Arial"/>
                <w:sz w:val="20"/>
                <w:szCs w:val="20"/>
              </w:rPr>
              <w:t xml:space="preserve">Je bespreekt met je coach en de buitenlandcoördinator de subsidiemogelijkheden van het Erasmus+. Je vraagt de benodigde formulieren aan en laat ze tekenen. </w:t>
            </w:r>
          </w:p>
          <w:p w14:paraId="0DFA638B" w14:textId="189087FC" w:rsidR="00633EBE" w:rsidRDefault="00633EBE" w:rsidP="00D56F9D">
            <w:pPr>
              <w:rPr>
                <w:rFonts w:ascii="Arial" w:hAnsi="Arial" w:cs="Arial"/>
                <w:sz w:val="20"/>
                <w:szCs w:val="20"/>
              </w:rPr>
            </w:pPr>
            <w:r>
              <w:rPr>
                <w:rFonts w:ascii="Arial" w:hAnsi="Arial" w:cs="Arial"/>
                <w:sz w:val="20"/>
                <w:szCs w:val="20"/>
              </w:rPr>
              <w:t>Je maakt een overzicht waar je kosten in kan noteren en waar je bonnen e.d. kan bewaren.</w:t>
            </w:r>
          </w:p>
          <w:p w14:paraId="7BBD9547" w14:textId="77777777" w:rsidR="005A512D" w:rsidRPr="00A504E4" w:rsidRDefault="005A512D" w:rsidP="00D56F9D">
            <w:pPr>
              <w:rPr>
                <w:rFonts w:ascii="Arial" w:hAnsi="Arial" w:cs="Arial"/>
                <w:sz w:val="20"/>
                <w:szCs w:val="20"/>
              </w:rPr>
            </w:pPr>
          </w:p>
          <w:p w14:paraId="003076FB" w14:textId="77777777" w:rsidR="00633EBE" w:rsidRPr="005A512D" w:rsidRDefault="00633EBE" w:rsidP="003B7F2C">
            <w:pPr>
              <w:rPr>
                <w:rFonts w:ascii="Arial" w:hAnsi="Arial" w:cs="Arial"/>
                <w:i/>
                <w:sz w:val="20"/>
                <w:szCs w:val="20"/>
              </w:rPr>
            </w:pPr>
            <w:r w:rsidRPr="005A512D">
              <w:rPr>
                <w:rFonts w:ascii="Arial" w:hAnsi="Arial" w:cs="Arial"/>
                <w:i/>
                <w:sz w:val="20"/>
                <w:szCs w:val="20"/>
              </w:rPr>
              <w:t>BPV-overeenkomst:</w:t>
            </w:r>
          </w:p>
          <w:p w14:paraId="1F43372D" w14:textId="3BDE9438" w:rsidR="00633EBE" w:rsidRDefault="00633EBE" w:rsidP="003B7F2C">
            <w:pPr>
              <w:rPr>
                <w:rFonts w:ascii="Arial" w:hAnsi="Arial" w:cs="Arial"/>
                <w:sz w:val="20"/>
                <w:szCs w:val="20"/>
              </w:rPr>
            </w:pPr>
            <w:r>
              <w:rPr>
                <w:rFonts w:ascii="Arial" w:hAnsi="Arial" w:cs="Arial"/>
                <w:sz w:val="20"/>
                <w:szCs w:val="20"/>
              </w:rPr>
              <w:t>Je regelt de BPV-overeenkomst en levert een getekend exemplaar in.</w:t>
            </w:r>
          </w:p>
          <w:p w14:paraId="64E8EA34" w14:textId="77777777" w:rsidR="00CA4A84" w:rsidRDefault="00CA4A84" w:rsidP="003B7F2C">
            <w:pPr>
              <w:rPr>
                <w:rFonts w:ascii="Arial" w:hAnsi="Arial" w:cs="Arial"/>
                <w:sz w:val="20"/>
                <w:szCs w:val="20"/>
              </w:rPr>
            </w:pPr>
          </w:p>
          <w:p w14:paraId="139EF7F7" w14:textId="77777777" w:rsidR="00633EBE" w:rsidRPr="00CA4A84" w:rsidRDefault="00633EBE" w:rsidP="003B7F2C">
            <w:pPr>
              <w:rPr>
                <w:rFonts w:ascii="Arial" w:hAnsi="Arial" w:cs="Arial"/>
                <w:i/>
                <w:sz w:val="20"/>
                <w:szCs w:val="20"/>
              </w:rPr>
            </w:pPr>
            <w:r w:rsidRPr="00CA4A84">
              <w:rPr>
                <w:rFonts w:ascii="Arial" w:hAnsi="Arial" w:cs="Arial"/>
                <w:i/>
                <w:sz w:val="20"/>
                <w:szCs w:val="20"/>
              </w:rPr>
              <w:t>Verzekeringen:</w:t>
            </w:r>
          </w:p>
          <w:p w14:paraId="4D50E7EC" w14:textId="56CAAC90" w:rsidR="00633EBE" w:rsidRDefault="00633EBE" w:rsidP="003B7F2C">
            <w:pPr>
              <w:rPr>
                <w:rFonts w:ascii="Arial" w:hAnsi="Arial" w:cs="Arial"/>
                <w:sz w:val="20"/>
                <w:szCs w:val="20"/>
              </w:rPr>
            </w:pPr>
            <w:r>
              <w:rPr>
                <w:rFonts w:ascii="Arial" w:hAnsi="Arial" w:cs="Arial"/>
                <w:sz w:val="20"/>
                <w:szCs w:val="20"/>
              </w:rPr>
              <w:t>Je regelt een reisverzekering. Je checkt je ziektekostenverzekering. Je sluit een IPS-verzekering af.</w:t>
            </w:r>
          </w:p>
          <w:p w14:paraId="384AE236" w14:textId="77777777" w:rsidR="005A512D" w:rsidRDefault="005A512D" w:rsidP="003B7F2C">
            <w:pPr>
              <w:rPr>
                <w:rFonts w:ascii="Arial" w:hAnsi="Arial" w:cs="Arial"/>
                <w:sz w:val="20"/>
                <w:szCs w:val="20"/>
              </w:rPr>
            </w:pPr>
          </w:p>
          <w:p w14:paraId="33F5EE66" w14:textId="77777777" w:rsidR="00633EBE" w:rsidRPr="005A512D" w:rsidRDefault="00633EBE" w:rsidP="003B7F2C">
            <w:pPr>
              <w:rPr>
                <w:rFonts w:ascii="Arial" w:hAnsi="Arial" w:cs="Arial"/>
                <w:i/>
                <w:sz w:val="20"/>
                <w:szCs w:val="20"/>
              </w:rPr>
            </w:pPr>
            <w:r w:rsidRPr="005A512D">
              <w:rPr>
                <w:rFonts w:ascii="Arial" w:hAnsi="Arial" w:cs="Arial"/>
                <w:i/>
                <w:sz w:val="20"/>
                <w:szCs w:val="20"/>
              </w:rPr>
              <w:t>Vaccinaties:</w:t>
            </w:r>
          </w:p>
          <w:p w14:paraId="0F82623D" w14:textId="0891802D" w:rsidR="00633EBE" w:rsidRDefault="00633EBE" w:rsidP="003B7F2C">
            <w:pPr>
              <w:rPr>
                <w:rFonts w:ascii="Arial" w:hAnsi="Arial" w:cs="Arial"/>
                <w:sz w:val="20"/>
                <w:szCs w:val="20"/>
              </w:rPr>
            </w:pPr>
            <w:r>
              <w:rPr>
                <w:rFonts w:ascii="Arial" w:hAnsi="Arial" w:cs="Arial"/>
                <w:sz w:val="20"/>
                <w:szCs w:val="20"/>
              </w:rPr>
              <w:t>Je checkt welke vaccinaties er nodig zijn en haalt ze bij de GGD.</w:t>
            </w:r>
          </w:p>
          <w:p w14:paraId="50EEEE00" w14:textId="77777777" w:rsidR="005A512D" w:rsidRDefault="005A512D" w:rsidP="003B7F2C">
            <w:pPr>
              <w:rPr>
                <w:rFonts w:ascii="Arial" w:hAnsi="Arial" w:cs="Arial"/>
                <w:sz w:val="20"/>
                <w:szCs w:val="20"/>
              </w:rPr>
            </w:pPr>
          </w:p>
          <w:p w14:paraId="025043B5" w14:textId="77777777" w:rsidR="00E814EF" w:rsidRPr="005A512D" w:rsidRDefault="00E814EF" w:rsidP="003B7F2C">
            <w:pPr>
              <w:rPr>
                <w:rFonts w:ascii="Arial" w:hAnsi="Arial" w:cs="Arial"/>
                <w:i/>
                <w:sz w:val="20"/>
                <w:szCs w:val="20"/>
              </w:rPr>
            </w:pPr>
            <w:r w:rsidRPr="005A512D">
              <w:rPr>
                <w:rFonts w:ascii="Arial" w:hAnsi="Arial" w:cs="Arial"/>
                <w:i/>
                <w:sz w:val="20"/>
                <w:szCs w:val="20"/>
              </w:rPr>
              <w:t>DUO en OV:</w:t>
            </w:r>
          </w:p>
          <w:p w14:paraId="7EEC5288" w14:textId="4D803B17" w:rsidR="00D56F9D" w:rsidRPr="007D3980" w:rsidRDefault="00E814EF" w:rsidP="007D3980">
            <w:pPr>
              <w:rPr>
                <w:rFonts w:ascii="Arial" w:hAnsi="Arial" w:cs="Arial"/>
                <w:sz w:val="20"/>
                <w:szCs w:val="20"/>
              </w:rPr>
            </w:pPr>
            <w:r>
              <w:rPr>
                <w:rFonts w:ascii="Arial" w:hAnsi="Arial" w:cs="Arial"/>
                <w:sz w:val="20"/>
                <w:szCs w:val="20"/>
              </w:rPr>
              <w:t>Je geeft evt bij DUO aan dat je een periode in het buitenland bent, en je stopt voor die periode je OV-reisproduct.</w:t>
            </w:r>
            <w:r w:rsidR="00D56F9D" w:rsidRPr="00A504E4">
              <w:rPr>
                <w:rFonts w:ascii="Arial" w:hAnsi="Arial" w:cs="Arial"/>
                <w:sz w:val="20"/>
                <w:szCs w:val="20"/>
              </w:rPr>
              <w:br/>
            </w:r>
          </w:p>
        </w:tc>
      </w:tr>
    </w:tbl>
    <w:p w14:paraId="3728A3C9" w14:textId="77777777" w:rsidR="001308B7" w:rsidRDefault="001308B7" w:rsidP="00F02EB6">
      <w:pPr>
        <w:rPr>
          <w:rFonts w:ascii="Arial" w:hAnsi="Arial" w:cs="Arial"/>
          <w:sz w:val="20"/>
          <w:szCs w:val="20"/>
        </w:rPr>
      </w:pPr>
    </w:p>
    <w:p w14:paraId="2D2019C2" w14:textId="77777777" w:rsidR="001308B7" w:rsidRDefault="001308B7">
      <w:pPr>
        <w:rPr>
          <w:rFonts w:ascii="Arial" w:hAnsi="Arial" w:cs="Arial"/>
          <w:sz w:val="20"/>
          <w:szCs w:val="20"/>
        </w:rPr>
      </w:pPr>
      <w:r>
        <w:rPr>
          <w:rFonts w:ascii="Arial" w:hAnsi="Arial" w:cs="Arial"/>
          <w:sz w:val="20"/>
          <w:szCs w:val="20"/>
        </w:rPr>
        <w:lastRenderedPageBreak/>
        <w:br w:type="page"/>
      </w:r>
    </w:p>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1308B7" w:rsidRPr="00D35C19" w14:paraId="756F86DC" w14:textId="77777777" w:rsidTr="00F31E1E">
        <w:trPr>
          <w:cantSplit/>
          <w:trHeight w:val="616"/>
        </w:trPr>
        <w:tc>
          <w:tcPr>
            <w:tcW w:w="9199" w:type="dxa"/>
            <w:shd w:val="clear" w:color="auto" w:fill="92D050"/>
            <w:vAlign w:val="center"/>
          </w:tcPr>
          <w:p w14:paraId="4388E2BF" w14:textId="77777777" w:rsidR="001308B7" w:rsidRPr="00AF3CD5" w:rsidRDefault="001308B7" w:rsidP="003B7F2C">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1308B7" w14:paraId="4E155838" w14:textId="77777777" w:rsidTr="00F31E1E">
        <w:trPr>
          <w:cantSplit/>
          <w:trHeight w:val="1562"/>
        </w:trPr>
        <w:tc>
          <w:tcPr>
            <w:tcW w:w="9199" w:type="dxa"/>
            <w:shd w:val="clear" w:color="auto" w:fill="FFFFFF" w:themeFill="background1"/>
          </w:tcPr>
          <w:p w14:paraId="52959F15" w14:textId="77777777" w:rsidR="001308B7" w:rsidRPr="00A504E4" w:rsidRDefault="001308B7" w:rsidP="001308B7">
            <w:pPr>
              <w:rPr>
                <w:rFonts w:ascii="Arial" w:hAnsi="Arial" w:cs="Arial"/>
                <w:b/>
                <w:sz w:val="20"/>
                <w:szCs w:val="20"/>
                <w:u w:val="single"/>
              </w:rPr>
            </w:pPr>
            <w:r w:rsidRPr="00233E4F">
              <w:rPr>
                <w:rFonts w:ascii="Arial" w:hAnsi="Arial" w:cs="Arial"/>
                <w:sz w:val="20"/>
                <w:szCs w:val="20"/>
              </w:rPr>
              <w:br/>
            </w:r>
            <w:r w:rsidRPr="00A504E4">
              <w:rPr>
                <w:rFonts w:ascii="Arial" w:hAnsi="Arial" w:cs="Arial"/>
                <w:b/>
                <w:sz w:val="20"/>
                <w:szCs w:val="20"/>
                <w:u w:val="single"/>
              </w:rPr>
              <w:t>Uitvoering:</w:t>
            </w:r>
          </w:p>
          <w:p w14:paraId="5104B787" w14:textId="77777777" w:rsidR="001A2A90" w:rsidRDefault="001A2A90" w:rsidP="001308B7">
            <w:pPr>
              <w:rPr>
                <w:rFonts w:ascii="Arial" w:hAnsi="Arial" w:cs="Arial"/>
                <w:sz w:val="20"/>
                <w:szCs w:val="20"/>
              </w:rPr>
            </w:pPr>
          </w:p>
          <w:p w14:paraId="3D019A26" w14:textId="674ABC68" w:rsidR="001A2A90" w:rsidRDefault="001A2A90" w:rsidP="001308B7">
            <w:pPr>
              <w:rPr>
                <w:rFonts w:ascii="Arial" w:hAnsi="Arial" w:cs="Arial"/>
                <w:sz w:val="20"/>
                <w:szCs w:val="20"/>
              </w:rPr>
            </w:pPr>
            <w:r>
              <w:rPr>
                <w:rFonts w:ascii="Arial" w:hAnsi="Arial" w:cs="Arial"/>
                <w:sz w:val="20"/>
                <w:szCs w:val="20"/>
              </w:rPr>
              <w:t xml:space="preserve">Je gaat op </w:t>
            </w:r>
            <w:r w:rsidR="00E814EF">
              <w:rPr>
                <w:rFonts w:ascii="Arial" w:hAnsi="Arial" w:cs="Arial"/>
                <w:sz w:val="20"/>
                <w:szCs w:val="20"/>
              </w:rPr>
              <w:t>je BP</w:t>
            </w:r>
            <w:r w:rsidR="006523C2">
              <w:rPr>
                <w:rFonts w:ascii="Arial" w:hAnsi="Arial" w:cs="Arial"/>
                <w:sz w:val="20"/>
                <w:szCs w:val="20"/>
              </w:rPr>
              <w:t>V werken aan je leerplan</w:t>
            </w:r>
            <w:r w:rsidR="00E814EF">
              <w:rPr>
                <w:rFonts w:ascii="Arial" w:hAnsi="Arial" w:cs="Arial"/>
                <w:sz w:val="20"/>
                <w:szCs w:val="20"/>
              </w:rPr>
              <w:t>.</w:t>
            </w:r>
            <w:r w:rsidR="00E37C38">
              <w:rPr>
                <w:rFonts w:ascii="Arial" w:hAnsi="Arial" w:cs="Arial"/>
                <w:sz w:val="20"/>
                <w:szCs w:val="20"/>
              </w:rPr>
              <w:t xml:space="preserve"> Laat je met je zelf gemaakt</w:t>
            </w:r>
            <w:r w:rsidR="006523C2">
              <w:rPr>
                <w:rFonts w:ascii="Arial" w:hAnsi="Arial" w:cs="Arial"/>
                <w:sz w:val="20"/>
                <w:szCs w:val="20"/>
              </w:rPr>
              <w:t>e</w:t>
            </w:r>
            <w:r w:rsidR="00E37C38">
              <w:rPr>
                <w:rFonts w:ascii="Arial" w:hAnsi="Arial" w:cs="Arial"/>
                <w:sz w:val="20"/>
                <w:szCs w:val="20"/>
              </w:rPr>
              <w:t xml:space="preserve"> beoordelingsinstrument beoordelen. </w:t>
            </w:r>
          </w:p>
          <w:p w14:paraId="0183710F" w14:textId="77777777" w:rsidR="001A2A90" w:rsidRDefault="001A2A90" w:rsidP="001308B7">
            <w:pPr>
              <w:rPr>
                <w:rFonts w:ascii="Arial" w:hAnsi="Arial" w:cs="Arial"/>
                <w:sz w:val="20"/>
                <w:szCs w:val="20"/>
              </w:rPr>
            </w:pPr>
          </w:p>
          <w:p w14:paraId="3B9F08BB" w14:textId="4E9F32A5" w:rsidR="001308B7" w:rsidRDefault="001308B7" w:rsidP="003F2690">
            <w:pPr>
              <w:rPr>
                <w:rFonts w:ascii="Arial" w:hAnsi="Arial" w:cs="Arial"/>
                <w:sz w:val="20"/>
                <w:szCs w:val="20"/>
              </w:rPr>
            </w:pPr>
            <w:r w:rsidRPr="00A504E4">
              <w:rPr>
                <w:rFonts w:ascii="Arial" w:hAnsi="Arial" w:cs="Arial"/>
                <w:sz w:val="20"/>
                <w:szCs w:val="20"/>
              </w:rPr>
              <w:t xml:space="preserve">Je </w:t>
            </w:r>
            <w:r w:rsidR="00E814EF">
              <w:rPr>
                <w:rFonts w:ascii="Arial" w:hAnsi="Arial" w:cs="Arial"/>
                <w:sz w:val="20"/>
                <w:szCs w:val="20"/>
              </w:rPr>
              <w:t xml:space="preserve">verzamelt op je </w:t>
            </w:r>
            <w:r w:rsidRPr="00A504E4">
              <w:rPr>
                <w:rFonts w:ascii="Arial" w:hAnsi="Arial" w:cs="Arial"/>
                <w:sz w:val="20"/>
                <w:szCs w:val="20"/>
              </w:rPr>
              <w:t xml:space="preserve">bedrijf zoveel mogelijk informatie </w:t>
            </w:r>
            <w:r w:rsidR="00C36A5A">
              <w:rPr>
                <w:rFonts w:ascii="Arial" w:hAnsi="Arial" w:cs="Arial"/>
                <w:sz w:val="20"/>
                <w:szCs w:val="20"/>
              </w:rPr>
              <w:t xml:space="preserve">en start </w:t>
            </w:r>
            <w:r w:rsidR="00CA4A84">
              <w:rPr>
                <w:rFonts w:ascii="Arial" w:hAnsi="Arial" w:cs="Arial"/>
                <w:sz w:val="20"/>
                <w:szCs w:val="20"/>
              </w:rPr>
              <w:t xml:space="preserve">alvast </w:t>
            </w:r>
            <w:r w:rsidR="00C36A5A">
              <w:rPr>
                <w:rFonts w:ascii="Arial" w:hAnsi="Arial" w:cs="Arial"/>
                <w:sz w:val="20"/>
                <w:szCs w:val="20"/>
              </w:rPr>
              <w:t xml:space="preserve">met samenstellen van je verslag. </w:t>
            </w:r>
          </w:p>
          <w:p w14:paraId="10CEDAE8" w14:textId="77777777" w:rsidR="00CA4A84" w:rsidRPr="00A504E4" w:rsidRDefault="00CA4A84" w:rsidP="003F2690">
            <w:pPr>
              <w:rPr>
                <w:rFonts w:ascii="Arial" w:hAnsi="Arial" w:cs="Arial"/>
                <w:sz w:val="20"/>
                <w:szCs w:val="20"/>
              </w:rPr>
            </w:pPr>
          </w:p>
          <w:p w14:paraId="16AF6657" w14:textId="6E98877C" w:rsidR="00C36A5A" w:rsidRDefault="00E37C38" w:rsidP="00C36A5A">
            <w:pPr>
              <w:widowControl w:val="0"/>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Je neemt in het verslag op:</w:t>
            </w:r>
          </w:p>
          <w:p w14:paraId="4E7076F6" w14:textId="5A3E0420" w:rsidR="00E37C38" w:rsidRPr="00A504E4" w:rsidRDefault="00E37C38"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1. inleiding</w:t>
            </w:r>
            <w:r w:rsidR="006523C2">
              <w:rPr>
                <w:rFonts w:ascii="Arial" w:hAnsi="Arial" w:cs="Arial"/>
                <w:sz w:val="20"/>
                <w:szCs w:val="20"/>
              </w:rPr>
              <w:t>.</w:t>
            </w:r>
          </w:p>
          <w:p w14:paraId="4B909368" w14:textId="6A0BA01D" w:rsidR="00E37C38" w:rsidRPr="00A504E4" w:rsidRDefault="00E37C38"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2. beschrijving van de regio en het land (indien van toepassing)</w:t>
            </w:r>
            <w:r w:rsidR="006523C2">
              <w:rPr>
                <w:rFonts w:ascii="Arial" w:hAnsi="Arial" w:cs="Arial"/>
                <w:sz w:val="20"/>
                <w:szCs w:val="20"/>
              </w:rPr>
              <w:t>.</w:t>
            </w:r>
          </w:p>
          <w:p w14:paraId="0473E709" w14:textId="6498ED5E" w:rsidR="00E37C38" w:rsidRPr="00A504E4" w:rsidRDefault="00E37C38"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3.</w:t>
            </w:r>
            <w:r w:rsidR="006523C2">
              <w:rPr>
                <w:rFonts w:ascii="Arial" w:hAnsi="Arial" w:cs="Arial"/>
                <w:sz w:val="20"/>
                <w:szCs w:val="20"/>
              </w:rPr>
              <w:t xml:space="preserve"> beschrijving van het BPV-bedrijf.</w:t>
            </w:r>
          </w:p>
          <w:p w14:paraId="63FDE300" w14:textId="2551CD16" w:rsidR="006523C2" w:rsidRDefault="00E37C38"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4. uitwerk</w:t>
            </w:r>
            <w:r w:rsidR="006523C2">
              <w:rPr>
                <w:rFonts w:ascii="Arial" w:hAnsi="Arial" w:cs="Arial"/>
                <w:sz w:val="20"/>
                <w:szCs w:val="20"/>
              </w:rPr>
              <w:t>ing/beschrijving van de uitvoering van jouw leerplan.</w:t>
            </w:r>
          </w:p>
          <w:p w14:paraId="6D59F423" w14:textId="37438EF9" w:rsidR="006523C2" w:rsidRDefault="006523C2"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5. je beoordeling</w:t>
            </w:r>
            <w:r w:rsidR="00BA5538">
              <w:rPr>
                <w:rFonts w:ascii="Arial" w:hAnsi="Arial" w:cs="Arial"/>
                <w:sz w:val="20"/>
                <w:szCs w:val="20"/>
              </w:rPr>
              <w:t xml:space="preserve"> met je beoordelingsinstrument.</w:t>
            </w:r>
          </w:p>
          <w:p w14:paraId="2EF6CB41" w14:textId="39E9B93D" w:rsidR="00BA5538" w:rsidRDefault="00BA5538"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6. een ingevulde stagebeoordeling met een formulier uit Bijlage 1 of 2.</w:t>
            </w:r>
          </w:p>
          <w:p w14:paraId="4D66BD4E" w14:textId="0144BC5D" w:rsidR="006523C2" w:rsidRPr="00A504E4" w:rsidRDefault="00BA5538"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7</w:t>
            </w:r>
            <w:r w:rsidR="006523C2">
              <w:rPr>
                <w:rFonts w:ascii="Arial" w:hAnsi="Arial" w:cs="Arial"/>
                <w:sz w:val="20"/>
                <w:szCs w:val="20"/>
              </w:rPr>
              <w:t>. een reflectie op je uitvoering en je leerdoelen.</w:t>
            </w:r>
          </w:p>
          <w:p w14:paraId="6C929169" w14:textId="76C93E0B" w:rsidR="00E37C38" w:rsidRDefault="00BA5538"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8</w:t>
            </w:r>
            <w:r w:rsidR="00E37C38">
              <w:rPr>
                <w:rFonts w:ascii="Arial" w:hAnsi="Arial" w:cs="Arial"/>
                <w:sz w:val="20"/>
                <w:szCs w:val="20"/>
              </w:rPr>
              <w:t xml:space="preserve">. </w:t>
            </w:r>
            <w:r w:rsidR="006523C2">
              <w:rPr>
                <w:rFonts w:ascii="Arial" w:hAnsi="Arial" w:cs="Arial"/>
                <w:sz w:val="20"/>
                <w:szCs w:val="20"/>
              </w:rPr>
              <w:t xml:space="preserve">een korte </w:t>
            </w:r>
            <w:r w:rsidR="00E37C38">
              <w:rPr>
                <w:rFonts w:ascii="Arial" w:hAnsi="Arial" w:cs="Arial"/>
                <w:sz w:val="20"/>
                <w:szCs w:val="20"/>
              </w:rPr>
              <w:t>evaluatie</w:t>
            </w:r>
            <w:r>
              <w:rPr>
                <w:rFonts w:ascii="Arial" w:hAnsi="Arial" w:cs="Arial"/>
                <w:sz w:val="20"/>
                <w:szCs w:val="20"/>
              </w:rPr>
              <w:t xml:space="preserve"> van de hele stage.</w:t>
            </w:r>
          </w:p>
          <w:p w14:paraId="1BF7D4A6" w14:textId="77777777" w:rsidR="006523C2" w:rsidRDefault="006523C2" w:rsidP="00E37C38">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p>
          <w:p w14:paraId="3B4A43F2" w14:textId="26323AE3" w:rsidR="001308B7" w:rsidRPr="00A504E4" w:rsidRDefault="00C36A5A" w:rsidP="00C36A5A">
            <w:pPr>
              <w:widowControl w:val="0"/>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L</w:t>
            </w:r>
            <w:r w:rsidR="001308B7" w:rsidRPr="00A504E4">
              <w:rPr>
                <w:rFonts w:ascii="Arial" w:hAnsi="Arial" w:cs="Arial"/>
                <w:sz w:val="20"/>
                <w:szCs w:val="20"/>
              </w:rPr>
              <w:t xml:space="preserve">aat je </w:t>
            </w:r>
            <w:r>
              <w:rPr>
                <w:rFonts w:ascii="Arial" w:hAnsi="Arial" w:cs="Arial"/>
                <w:sz w:val="20"/>
                <w:szCs w:val="20"/>
              </w:rPr>
              <w:t>prakti</w:t>
            </w:r>
            <w:r w:rsidR="006523C2">
              <w:rPr>
                <w:rFonts w:ascii="Arial" w:hAnsi="Arial" w:cs="Arial"/>
                <w:sz w:val="20"/>
                <w:szCs w:val="20"/>
              </w:rPr>
              <w:t>jkopleider het verslag lezen. Vraag een schriftelijke toestemming om het verslag door anderen te laten lezen. Vraag korte schriftelijke feedback op het verslag.</w:t>
            </w:r>
          </w:p>
          <w:p w14:paraId="2B1D7966" w14:textId="77777777" w:rsidR="001308B7" w:rsidRDefault="001308B7" w:rsidP="001308B7">
            <w:pPr>
              <w:rPr>
                <w:rFonts w:ascii="Arial" w:hAnsi="Arial" w:cs="Arial"/>
                <w:sz w:val="20"/>
                <w:szCs w:val="20"/>
              </w:rPr>
            </w:pPr>
          </w:p>
          <w:p w14:paraId="24C719C5" w14:textId="77777777" w:rsidR="002016F7" w:rsidRPr="001308B7" w:rsidRDefault="002016F7" w:rsidP="002016F7">
            <w:pPr>
              <w:rPr>
                <w:rFonts w:ascii="Arial" w:hAnsi="Arial" w:cs="Arial"/>
                <w:b/>
                <w:sz w:val="20"/>
                <w:szCs w:val="20"/>
                <w:u w:val="single"/>
              </w:rPr>
            </w:pPr>
            <w:r w:rsidRPr="001308B7">
              <w:rPr>
                <w:rFonts w:ascii="Arial" w:hAnsi="Arial" w:cs="Arial"/>
                <w:b/>
                <w:sz w:val="20"/>
                <w:szCs w:val="20"/>
                <w:u w:val="single"/>
              </w:rPr>
              <w:t>Afronding:</w:t>
            </w:r>
          </w:p>
          <w:p w14:paraId="05345AA2" w14:textId="77777777" w:rsidR="002016F7" w:rsidRDefault="002016F7" w:rsidP="002016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right="-306"/>
              <w:rPr>
                <w:rFonts w:ascii="Arial" w:hAnsi="Arial" w:cs="Arial"/>
                <w:sz w:val="20"/>
                <w:szCs w:val="20"/>
              </w:rPr>
            </w:pPr>
          </w:p>
          <w:p w14:paraId="4E50FBE1" w14:textId="32EC8296" w:rsidR="002016F7" w:rsidRPr="00E37C38" w:rsidRDefault="00E37C38" w:rsidP="002016F7">
            <w:pPr>
              <w:rPr>
                <w:rFonts w:ascii="Arial" w:hAnsi="Arial" w:cs="Arial"/>
                <w:sz w:val="20"/>
                <w:szCs w:val="20"/>
              </w:rPr>
            </w:pPr>
            <w:r w:rsidRPr="00E37C38">
              <w:rPr>
                <w:rFonts w:ascii="Arial" w:hAnsi="Arial" w:cs="Arial"/>
                <w:sz w:val="20"/>
                <w:szCs w:val="20"/>
              </w:rPr>
              <w:t>Maak eventueel aanpassingen in het verslag, voeg foto’s toe, en lever het in</w:t>
            </w:r>
            <w:r w:rsidR="00801E22">
              <w:rPr>
                <w:rFonts w:ascii="Arial" w:hAnsi="Arial" w:cs="Arial"/>
                <w:sz w:val="20"/>
                <w:szCs w:val="20"/>
              </w:rPr>
              <w:t xml:space="preserve"> bij je docent</w:t>
            </w:r>
            <w:r w:rsidRPr="00E37C38">
              <w:rPr>
                <w:rFonts w:ascii="Arial" w:hAnsi="Arial" w:cs="Arial"/>
                <w:sz w:val="20"/>
                <w:szCs w:val="20"/>
              </w:rPr>
              <w:t>.</w:t>
            </w:r>
          </w:p>
          <w:p w14:paraId="76197476" w14:textId="66FA1C6E" w:rsidR="002016F7" w:rsidRPr="001A2A90" w:rsidRDefault="002016F7" w:rsidP="002016F7">
            <w:pPr>
              <w:rPr>
                <w:rFonts w:ascii="Arial" w:hAnsi="Arial" w:cs="Arial"/>
                <w:sz w:val="20"/>
                <w:szCs w:val="20"/>
                <w:u w:val="single"/>
              </w:rPr>
            </w:pPr>
          </w:p>
          <w:p w14:paraId="4995CF3F" w14:textId="6D4A030C" w:rsidR="002016F7" w:rsidRPr="00A504E4" w:rsidRDefault="00E37C38" w:rsidP="002016F7">
            <w:pPr>
              <w:rPr>
                <w:rFonts w:ascii="Arial" w:hAnsi="Arial" w:cs="Arial"/>
                <w:sz w:val="20"/>
                <w:szCs w:val="20"/>
              </w:rPr>
            </w:pPr>
            <w:r>
              <w:rPr>
                <w:rFonts w:ascii="Arial" w:hAnsi="Arial" w:cs="Arial"/>
                <w:sz w:val="20"/>
                <w:szCs w:val="20"/>
              </w:rPr>
              <w:t>Geef</w:t>
            </w:r>
            <w:r w:rsidR="002016F7" w:rsidRPr="00A504E4">
              <w:rPr>
                <w:rFonts w:ascii="Arial" w:hAnsi="Arial" w:cs="Arial"/>
                <w:sz w:val="20"/>
                <w:szCs w:val="20"/>
              </w:rPr>
              <w:t xml:space="preserve"> een presentatie waarbij het volgende naar voren komt:</w:t>
            </w:r>
          </w:p>
          <w:p w14:paraId="133C91CF" w14:textId="77777777" w:rsidR="002016F7" w:rsidRPr="00A504E4" w:rsidRDefault="002016F7" w:rsidP="002016F7">
            <w:pPr>
              <w:widowControl w:val="0"/>
              <w:numPr>
                <w:ilvl w:val="0"/>
                <w:numId w:val="19"/>
              </w:num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rPr>
                <w:rFonts w:ascii="Arial" w:hAnsi="Arial" w:cs="Arial"/>
                <w:sz w:val="20"/>
                <w:szCs w:val="20"/>
              </w:rPr>
            </w:pPr>
            <w:r w:rsidRPr="00A504E4">
              <w:rPr>
                <w:rFonts w:ascii="Arial" w:hAnsi="Arial" w:cs="Arial"/>
                <w:sz w:val="20"/>
                <w:szCs w:val="20"/>
              </w:rPr>
              <w:t>Bedrijfsbeschrijving</w:t>
            </w:r>
          </w:p>
          <w:p w14:paraId="15B27796" w14:textId="77777777" w:rsidR="002016F7" w:rsidRPr="00A504E4" w:rsidRDefault="002016F7" w:rsidP="002016F7">
            <w:pPr>
              <w:widowControl w:val="0"/>
              <w:numPr>
                <w:ilvl w:val="0"/>
                <w:numId w:val="19"/>
              </w:num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rPr>
                <w:rFonts w:ascii="Arial" w:hAnsi="Arial" w:cs="Arial"/>
                <w:sz w:val="20"/>
                <w:szCs w:val="20"/>
              </w:rPr>
            </w:pPr>
            <w:r w:rsidRPr="00A504E4">
              <w:rPr>
                <w:rFonts w:ascii="Arial" w:hAnsi="Arial" w:cs="Arial"/>
                <w:sz w:val="20"/>
                <w:szCs w:val="20"/>
              </w:rPr>
              <w:t>Ervaringen</w:t>
            </w:r>
          </w:p>
          <w:p w14:paraId="7AA2709B" w14:textId="5C1E7149" w:rsidR="002016F7" w:rsidRDefault="006523C2" w:rsidP="002016F7">
            <w:pPr>
              <w:widowControl w:val="0"/>
              <w:numPr>
                <w:ilvl w:val="0"/>
                <w:numId w:val="19"/>
              </w:num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rPr>
                <w:rFonts w:ascii="Arial" w:hAnsi="Arial" w:cs="Arial"/>
                <w:sz w:val="20"/>
                <w:szCs w:val="20"/>
              </w:rPr>
            </w:pPr>
            <w:r>
              <w:rPr>
                <w:rFonts w:ascii="Arial" w:hAnsi="Arial" w:cs="Arial"/>
                <w:sz w:val="20"/>
                <w:szCs w:val="20"/>
              </w:rPr>
              <w:t>Reflectie op de doelen</w:t>
            </w:r>
          </w:p>
          <w:p w14:paraId="16ECE646" w14:textId="1237B41D" w:rsidR="00801E22" w:rsidRPr="00A504E4" w:rsidRDefault="00801E22" w:rsidP="00801E22">
            <w:pPr>
              <w:widowControl w:val="0"/>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rPr>
                <w:rFonts w:ascii="Arial" w:hAnsi="Arial" w:cs="Arial"/>
                <w:sz w:val="20"/>
                <w:szCs w:val="20"/>
              </w:rPr>
            </w:pPr>
            <w:r>
              <w:rPr>
                <w:rFonts w:ascii="Arial" w:hAnsi="Arial" w:cs="Arial"/>
                <w:sz w:val="20"/>
                <w:szCs w:val="20"/>
              </w:rPr>
              <w:t>Gebruik ook beeldmateriaal bij je presentatie.</w:t>
            </w:r>
          </w:p>
          <w:p w14:paraId="44C6F693" w14:textId="6875BBDA" w:rsidR="002016F7" w:rsidRDefault="00E37C38" w:rsidP="003B7F2C">
            <w:pPr>
              <w:rPr>
                <w:rFonts w:ascii="Arial" w:hAnsi="Arial" w:cs="Arial"/>
                <w:sz w:val="20"/>
                <w:szCs w:val="20"/>
              </w:rPr>
            </w:pPr>
            <w:r>
              <w:rPr>
                <w:rFonts w:ascii="Arial" w:hAnsi="Arial" w:cs="Arial"/>
                <w:sz w:val="20"/>
                <w:szCs w:val="20"/>
              </w:rPr>
              <w:t xml:space="preserve">De presentatie wordt bij voorkeur gegeven voor je eigen klas, en </w:t>
            </w:r>
            <w:r w:rsidR="00801E22">
              <w:rPr>
                <w:rFonts w:ascii="Arial" w:hAnsi="Arial" w:cs="Arial"/>
                <w:sz w:val="20"/>
                <w:szCs w:val="20"/>
              </w:rPr>
              <w:t xml:space="preserve">indien mogelijk </w:t>
            </w:r>
            <w:r>
              <w:rPr>
                <w:rFonts w:ascii="Arial" w:hAnsi="Arial" w:cs="Arial"/>
                <w:sz w:val="20"/>
                <w:szCs w:val="20"/>
              </w:rPr>
              <w:t>de tweede klas.</w:t>
            </w:r>
          </w:p>
          <w:p w14:paraId="1FEE4071" w14:textId="77777777" w:rsidR="001A2A90" w:rsidRPr="00A504E4" w:rsidRDefault="001A2A90" w:rsidP="003B7F2C">
            <w:pPr>
              <w:rPr>
                <w:rFonts w:ascii="Arial" w:hAnsi="Arial" w:cs="Arial"/>
                <w:sz w:val="20"/>
                <w:szCs w:val="20"/>
              </w:rPr>
            </w:pPr>
          </w:p>
          <w:p w14:paraId="541BEB0E" w14:textId="24FAECF3" w:rsidR="001308B7" w:rsidRPr="00E37C38" w:rsidRDefault="001308B7" w:rsidP="00E37C38">
            <w:pPr>
              <w:rPr>
                <w:rFonts w:ascii="Arial" w:hAnsi="Arial" w:cs="Arial"/>
                <w:sz w:val="20"/>
                <w:szCs w:val="20"/>
              </w:rPr>
            </w:pPr>
          </w:p>
        </w:tc>
      </w:tr>
    </w:tbl>
    <w:p w14:paraId="23E637E8" w14:textId="77777777" w:rsidR="001A2A90" w:rsidRDefault="001A2A90" w:rsidP="00F02EB6">
      <w:pPr>
        <w:rPr>
          <w:rFonts w:ascii="Arial" w:hAnsi="Arial" w:cs="Arial"/>
          <w:sz w:val="20"/>
          <w:szCs w:val="20"/>
        </w:rPr>
      </w:pPr>
    </w:p>
    <w:p w14:paraId="51FB97C5" w14:textId="77777777" w:rsidR="001A2A90" w:rsidRDefault="001A2A90">
      <w:pPr>
        <w:rPr>
          <w:rFonts w:ascii="Arial" w:hAnsi="Arial" w:cs="Arial"/>
          <w:sz w:val="20"/>
          <w:szCs w:val="20"/>
        </w:rPr>
      </w:pPr>
      <w:r>
        <w:rPr>
          <w:rFonts w:ascii="Arial" w:hAnsi="Arial" w:cs="Arial"/>
          <w:sz w:val="20"/>
          <w:szCs w:val="20"/>
        </w:rPr>
        <w:br w:type="page"/>
      </w: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0C99372F" w14:textId="77777777" w:rsidTr="000572C9">
        <w:trPr>
          <w:trHeight w:val="559"/>
        </w:trPr>
        <w:tc>
          <w:tcPr>
            <w:tcW w:w="9212" w:type="dxa"/>
            <w:shd w:val="clear" w:color="auto" w:fill="92D050"/>
            <w:vAlign w:val="center"/>
          </w:tcPr>
          <w:p w14:paraId="3BFA4E43" w14:textId="77777777" w:rsidR="00233E4F" w:rsidRPr="00306AF9" w:rsidRDefault="00233E4F" w:rsidP="000572C9">
            <w:pPr>
              <w:rPr>
                <w:rFonts w:ascii="Arial" w:hAnsi="Arial" w:cs="Arial"/>
                <w:b/>
                <w:color w:val="000000" w:themeColor="text1"/>
                <w:sz w:val="24"/>
                <w:szCs w:val="24"/>
              </w:rPr>
            </w:pPr>
            <w:r w:rsidRPr="00306AF9">
              <w:rPr>
                <w:rFonts w:ascii="Arial" w:hAnsi="Arial" w:cs="Arial"/>
                <w:b/>
                <w:color w:val="000000" w:themeColor="text1"/>
                <w:sz w:val="24"/>
                <w:szCs w:val="24"/>
              </w:rPr>
              <w:lastRenderedPageBreak/>
              <w:t>Resultaten</w:t>
            </w:r>
          </w:p>
        </w:tc>
      </w:tr>
      <w:tr w:rsidR="00190E01" w:rsidRPr="001255E7" w14:paraId="6D68A55D" w14:textId="77777777" w:rsidTr="000572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CE6CD8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3AFA8E32" w14:textId="77777777" w:rsidTr="000572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629CC676" w14:textId="77777777" w:rsidR="00190E01" w:rsidRDefault="00190E01" w:rsidP="00190E01">
            <w:pPr>
              <w:pStyle w:val="Lijstalinea"/>
              <w:rPr>
                <w:rFonts w:ascii="Arial" w:hAnsi="Arial" w:cs="Arial"/>
                <w:sz w:val="20"/>
                <w:szCs w:val="20"/>
              </w:rPr>
            </w:pPr>
          </w:p>
          <w:p w14:paraId="33768970" w14:textId="7D665594" w:rsidR="00190E01" w:rsidRDefault="00F02EB6" w:rsidP="00F02EB6">
            <w:pPr>
              <w:rPr>
                <w:rFonts w:ascii="Arial" w:hAnsi="Arial" w:cs="Arial"/>
                <w:sz w:val="20"/>
                <w:szCs w:val="20"/>
              </w:rPr>
            </w:pPr>
            <w:r>
              <w:rPr>
                <w:rFonts w:ascii="Arial" w:hAnsi="Arial" w:cs="Arial"/>
                <w:sz w:val="20"/>
                <w:szCs w:val="20"/>
              </w:rPr>
              <w:t>Een persoonlijk leerplan</w:t>
            </w:r>
            <w:r w:rsidR="003F2690">
              <w:rPr>
                <w:rFonts w:ascii="Arial" w:hAnsi="Arial" w:cs="Arial"/>
                <w:sz w:val="20"/>
                <w:szCs w:val="20"/>
              </w:rPr>
              <w:t>.</w:t>
            </w:r>
          </w:p>
          <w:p w14:paraId="59EDF9B0" w14:textId="7D8FB6BD" w:rsidR="003F2690" w:rsidRDefault="003F2690" w:rsidP="00F02EB6">
            <w:pPr>
              <w:rPr>
                <w:rFonts w:ascii="Arial" w:hAnsi="Arial" w:cs="Arial"/>
                <w:sz w:val="20"/>
                <w:szCs w:val="20"/>
              </w:rPr>
            </w:pPr>
            <w:r>
              <w:rPr>
                <w:rFonts w:ascii="Arial" w:hAnsi="Arial" w:cs="Arial"/>
                <w:sz w:val="20"/>
                <w:szCs w:val="20"/>
              </w:rPr>
              <w:t>Een beoordelingsinstrument.</w:t>
            </w:r>
          </w:p>
          <w:p w14:paraId="0C76056D" w14:textId="5635A0A6" w:rsidR="007D3980" w:rsidRDefault="003F2690" w:rsidP="00F02EB6">
            <w:pPr>
              <w:rPr>
                <w:rFonts w:ascii="Arial" w:hAnsi="Arial" w:cs="Arial"/>
                <w:sz w:val="20"/>
                <w:szCs w:val="20"/>
              </w:rPr>
            </w:pPr>
            <w:r>
              <w:rPr>
                <w:rFonts w:ascii="Arial" w:hAnsi="Arial" w:cs="Arial"/>
                <w:sz w:val="20"/>
                <w:szCs w:val="20"/>
              </w:rPr>
              <w:t>Een verslag</w:t>
            </w:r>
            <w:r w:rsidR="00735C19">
              <w:rPr>
                <w:rFonts w:ascii="Arial" w:hAnsi="Arial" w:cs="Arial"/>
                <w:sz w:val="20"/>
                <w:szCs w:val="20"/>
              </w:rPr>
              <w:t xml:space="preserve"> met een beoordeling van je bpv-begeleider met je beoordelingsinstrument.</w:t>
            </w:r>
          </w:p>
          <w:p w14:paraId="17154317" w14:textId="30EAF87A" w:rsidR="003F2690" w:rsidRDefault="007D3980" w:rsidP="00F02EB6">
            <w:pPr>
              <w:rPr>
                <w:rFonts w:ascii="Arial" w:hAnsi="Arial" w:cs="Arial"/>
                <w:sz w:val="20"/>
                <w:szCs w:val="20"/>
              </w:rPr>
            </w:pPr>
            <w:r>
              <w:rPr>
                <w:rFonts w:ascii="Arial" w:hAnsi="Arial" w:cs="Arial"/>
                <w:sz w:val="20"/>
                <w:szCs w:val="20"/>
              </w:rPr>
              <w:t xml:space="preserve">Een </w:t>
            </w:r>
            <w:r w:rsidR="006523C2">
              <w:rPr>
                <w:rFonts w:ascii="Arial" w:hAnsi="Arial" w:cs="Arial"/>
                <w:sz w:val="20"/>
                <w:szCs w:val="20"/>
              </w:rPr>
              <w:t>feedback op</w:t>
            </w:r>
            <w:r>
              <w:rPr>
                <w:rFonts w:ascii="Arial" w:hAnsi="Arial" w:cs="Arial"/>
                <w:sz w:val="20"/>
                <w:szCs w:val="20"/>
              </w:rPr>
              <w:t xml:space="preserve"> het verslag door je bpv-begeleider.</w:t>
            </w:r>
          </w:p>
          <w:p w14:paraId="414B2A20" w14:textId="1F6A9EA8" w:rsidR="00BA5538" w:rsidRDefault="00BA5538" w:rsidP="00F02EB6">
            <w:pPr>
              <w:rPr>
                <w:rFonts w:ascii="Arial" w:hAnsi="Arial" w:cs="Arial"/>
                <w:sz w:val="20"/>
                <w:szCs w:val="20"/>
              </w:rPr>
            </w:pPr>
            <w:r>
              <w:rPr>
                <w:rFonts w:ascii="Arial" w:hAnsi="Arial" w:cs="Arial"/>
                <w:sz w:val="20"/>
                <w:szCs w:val="20"/>
              </w:rPr>
              <w:t>Een ingevulde stagebeoordeling uit Bijlage 1 of 2.</w:t>
            </w:r>
          </w:p>
          <w:p w14:paraId="5AEBA047" w14:textId="79D8B7C8" w:rsidR="00190E01" w:rsidRDefault="00F02EB6" w:rsidP="003F2690">
            <w:pPr>
              <w:rPr>
                <w:rFonts w:ascii="Arial" w:hAnsi="Arial" w:cs="Arial"/>
                <w:sz w:val="20"/>
                <w:szCs w:val="20"/>
              </w:rPr>
            </w:pPr>
            <w:r>
              <w:rPr>
                <w:rFonts w:ascii="Arial" w:hAnsi="Arial" w:cs="Arial"/>
                <w:sz w:val="20"/>
                <w:szCs w:val="20"/>
              </w:rPr>
              <w:t>Een presentatie</w:t>
            </w:r>
            <w:r w:rsidR="00735C19">
              <w:rPr>
                <w:rFonts w:ascii="Arial" w:hAnsi="Arial" w:cs="Arial"/>
                <w:sz w:val="20"/>
                <w:szCs w:val="20"/>
              </w:rPr>
              <w:t>.</w:t>
            </w:r>
          </w:p>
          <w:p w14:paraId="69B40A43" w14:textId="6A4E5A50" w:rsidR="003F2690" w:rsidRPr="003F2690" w:rsidRDefault="003F2690" w:rsidP="003F2690">
            <w:pPr>
              <w:rPr>
                <w:rFonts w:ascii="Arial" w:hAnsi="Arial" w:cs="Arial"/>
                <w:sz w:val="20"/>
                <w:szCs w:val="20"/>
              </w:rPr>
            </w:pPr>
          </w:p>
        </w:tc>
      </w:tr>
      <w:tr w:rsidR="00190E01" w14:paraId="33581F4B" w14:textId="77777777" w:rsidTr="000572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392DF68C"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5DA7EF2" w14:textId="77777777" w:rsidTr="000572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4D260BD" w14:textId="007B7602" w:rsidR="00190E01" w:rsidRDefault="00190E01" w:rsidP="00190E01">
            <w:pPr>
              <w:rPr>
                <w:rFonts w:ascii="Arial" w:hAnsi="Arial" w:cs="Arial"/>
                <w:b/>
                <w:sz w:val="20"/>
                <w:szCs w:val="20"/>
              </w:rPr>
            </w:pPr>
          </w:p>
          <w:p w14:paraId="128961B1" w14:textId="68AF3253" w:rsidR="00374510" w:rsidRDefault="00374510" w:rsidP="00190E01">
            <w:pPr>
              <w:rPr>
                <w:rFonts w:ascii="Arial" w:hAnsi="Arial" w:cs="Arial"/>
                <w:sz w:val="20"/>
                <w:szCs w:val="20"/>
              </w:rPr>
            </w:pPr>
            <w:r>
              <w:rPr>
                <w:rFonts w:ascii="Arial" w:hAnsi="Arial" w:cs="Arial"/>
                <w:sz w:val="20"/>
                <w:szCs w:val="20"/>
              </w:rPr>
              <w:t>Een reflectie.</w:t>
            </w:r>
          </w:p>
          <w:p w14:paraId="15D5EC95" w14:textId="32AF84E0" w:rsidR="00190E01" w:rsidRDefault="003F2690" w:rsidP="00190E01">
            <w:pPr>
              <w:rPr>
                <w:rFonts w:ascii="Arial" w:hAnsi="Arial" w:cs="Arial"/>
                <w:sz w:val="20"/>
                <w:szCs w:val="20"/>
              </w:rPr>
            </w:pPr>
            <w:r>
              <w:rPr>
                <w:rFonts w:ascii="Arial" w:hAnsi="Arial" w:cs="Arial"/>
                <w:sz w:val="20"/>
                <w:szCs w:val="20"/>
              </w:rPr>
              <w:t>Een evaluatie.</w:t>
            </w:r>
          </w:p>
          <w:p w14:paraId="4A88315C" w14:textId="365EEEE5" w:rsidR="00190E01" w:rsidRPr="00190E01" w:rsidRDefault="00190E01" w:rsidP="00190E01">
            <w:pPr>
              <w:rPr>
                <w:rFonts w:ascii="Arial" w:hAnsi="Arial" w:cs="Arial"/>
                <w:b/>
                <w:sz w:val="20"/>
                <w:szCs w:val="20"/>
              </w:rPr>
            </w:pPr>
          </w:p>
        </w:tc>
      </w:tr>
    </w:tbl>
    <w:p w14:paraId="0A44F2AB" w14:textId="4A21482B" w:rsidR="006C6A08" w:rsidRDefault="006C6A08" w:rsidP="00820E94"/>
    <w:p w14:paraId="79DA8644" w14:textId="66E14727" w:rsidR="002245BC" w:rsidRDefault="002245BC">
      <w:r>
        <w:br w:type="page"/>
      </w:r>
    </w:p>
    <w:p w14:paraId="6B739FFF" w14:textId="77777777" w:rsidR="002245BC" w:rsidRDefault="002245BC" w:rsidP="00820E94"/>
    <w:tbl>
      <w:tblPr>
        <w:tblStyle w:val="Tabelraster"/>
        <w:tblW w:w="9483"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10016"/>
      </w:tblGrid>
      <w:tr w:rsidR="002016F7" w:rsidRPr="00D35C19" w14:paraId="2CCC2CA7" w14:textId="77777777" w:rsidTr="00F31E1E">
        <w:trPr>
          <w:cantSplit/>
          <w:trHeight w:val="616"/>
        </w:trPr>
        <w:tc>
          <w:tcPr>
            <w:tcW w:w="9483" w:type="dxa"/>
            <w:shd w:val="clear" w:color="auto" w:fill="92D050"/>
            <w:vAlign w:val="center"/>
          </w:tcPr>
          <w:p w14:paraId="121E3B0D" w14:textId="77777777" w:rsidR="002016F7" w:rsidRPr="00AF3CD5" w:rsidRDefault="002016F7" w:rsidP="002016F7">
            <w:pPr>
              <w:rPr>
                <w:rFonts w:ascii="Arial" w:hAnsi="Arial" w:cs="Arial"/>
                <w:sz w:val="24"/>
                <w:szCs w:val="24"/>
              </w:rPr>
            </w:pPr>
            <w:r>
              <w:rPr>
                <w:rFonts w:ascii="Arial" w:hAnsi="Arial" w:cs="Arial"/>
                <w:b/>
                <w:color w:val="000000" w:themeColor="text1"/>
                <w:sz w:val="24"/>
                <w:szCs w:val="24"/>
              </w:rPr>
              <w:t>Beoordelingscriteria</w:t>
            </w:r>
          </w:p>
        </w:tc>
      </w:tr>
      <w:tr w:rsidR="002016F7" w14:paraId="17CBBF25" w14:textId="77777777" w:rsidTr="00F31E1E">
        <w:trPr>
          <w:cantSplit/>
          <w:trHeight w:val="1562"/>
        </w:trPr>
        <w:tc>
          <w:tcPr>
            <w:tcW w:w="9483" w:type="dxa"/>
            <w:shd w:val="clear" w:color="auto" w:fill="FFFFFF" w:themeFill="background1"/>
          </w:tcPr>
          <w:p w14:paraId="2FD9CEB9" w14:textId="77777777" w:rsidR="00BE6B43" w:rsidRPr="00A504E4" w:rsidRDefault="002016F7" w:rsidP="003B7F2C">
            <w:pPr>
              <w:rPr>
                <w:rFonts w:ascii="Arial" w:hAnsi="Arial" w:cs="Arial"/>
                <w:sz w:val="20"/>
                <w:szCs w:val="20"/>
              </w:rPr>
            </w:pPr>
            <w:r w:rsidRPr="00233E4F">
              <w:rPr>
                <w:rFonts w:ascii="Arial" w:hAnsi="Arial" w:cs="Arial"/>
                <w:sz w:val="20"/>
                <w:szCs w:val="20"/>
              </w:rPr>
              <w:br/>
            </w:r>
          </w:p>
          <w:tbl>
            <w:tblPr>
              <w:tblStyle w:val="Tabelraster"/>
              <w:tblW w:w="0" w:type="auto"/>
              <w:tblLook w:val="04A0" w:firstRow="1" w:lastRow="0" w:firstColumn="1" w:lastColumn="0" w:noHBand="0" w:noVBand="1"/>
            </w:tblPr>
            <w:tblGrid>
              <w:gridCol w:w="6963"/>
              <w:gridCol w:w="1843"/>
            </w:tblGrid>
            <w:tr w:rsidR="00735C19" w14:paraId="53892C68" w14:textId="77777777" w:rsidTr="00F31E1E">
              <w:tc>
                <w:tcPr>
                  <w:tcW w:w="6963" w:type="dxa"/>
                  <w:shd w:val="clear" w:color="auto" w:fill="92D050"/>
                </w:tcPr>
                <w:p w14:paraId="68D8BF56" w14:textId="5D2F8F0E" w:rsidR="00735C19" w:rsidRPr="003A1F41" w:rsidRDefault="003A1F41" w:rsidP="003B7F2C">
                  <w:pPr>
                    <w:rPr>
                      <w:rFonts w:ascii="Arial" w:hAnsi="Arial" w:cs="Arial"/>
                      <w:b/>
                      <w:sz w:val="20"/>
                      <w:szCs w:val="20"/>
                    </w:rPr>
                  </w:pPr>
                  <w:r w:rsidRPr="003A1F41">
                    <w:rPr>
                      <w:rFonts w:ascii="Arial" w:hAnsi="Arial" w:cs="Arial"/>
                      <w:b/>
                      <w:sz w:val="20"/>
                      <w:szCs w:val="20"/>
                    </w:rPr>
                    <w:t>B</w:t>
                  </w:r>
                  <w:r w:rsidR="00735C19" w:rsidRPr="003A1F41">
                    <w:rPr>
                      <w:rFonts w:ascii="Arial" w:hAnsi="Arial" w:cs="Arial"/>
                      <w:b/>
                      <w:sz w:val="20"/>
                      <w:szCs w:val="20"/>
                    </w:rPr>
                    <w:t>eoordelingscriteria</w:t>
                  </w:r>
                </w:p>
                <w:p w14:paraId="29F91CA6" w14:textId="1B5361B9" w:rsidR="003A1F41" w:rsidRDefault="003A1F41" w:rsidP="003B7F2C">
                  <w:pPr>
                    <w:rPr>
                      <w:rFonts w:ascii="Arial" w:hAnsi="Arial" w:cs="Arial"/>
                      <w:sz w:val="20"/>
                      <w:szCs w:val="20"/>
                    </w:rPr>
                  </w:pPr>
                </w:p>
              </w:tc>
              <w:tc>
                <w:tcPr>
                  <w:tcW w:w="1843" w:type="dxa"/>
                  <w:shd w:val="clear" w:color="auto" w:fill="92D050"/>
                </w:tcPr>
                <w:p w14:paraId="54CCE565" w14:textId="562DEB95" w:rsidR="00735C19" w:rsidRPr="003A1F41" w:rsidRDefault="00735C19" w:rsidP="003B7F2C">
                  <w:pPr>
                    <w:rPr>
                      <w:rFonts w:ascii="Arial" w:hAnsi="Arial" w:cs="Arial"/>
                      <w:b/>
                      <w:sz w:val="20"/>
                      <w:szCs w:val="20"/>
                    </w:rPr>
                  </w:pPr>
                  <w:r w:rsidRPr="003A1F41">
                    <w:rPr>
                      <w:rFonts w:ascii="Arial" w:hAnsi="Arial" w:cs="Arial"/>
                      <w:b/>
                      <w:sz w:val="20"/>
                      <w:szCs w:val="20"/>
                    </w:rPr>
                    <w:t>Score (1-10)</w:t>
                  </w:r>
                </w:p>
              </w:tc>
            </w:tr>
            <w:tr w:rsidR="00735C19" w14:paraId="590CAC37" w14:textId="77777777" w:rsidTr="00F31E1E">
              <w:tc>
                <w:tcPr>
                  <w:tcW w:w="6963" w:type="dxa"/>
                </w:tcPr>
                <w:p w14:paraId="50796E04" w14:textId="00F53D60" w:rsidR="00735C19" w:rsidRDefault="00735C19" w:rsidP="003B7F2C">
                  <w:pPr>
                    <w:rPr>
                      <w:rFonts w:ascii="Arial" w:hAnsi="Arial" w:cs="Arial"/>
                      <w:sz w:val="20"/>
                      <w:szCs w:val="20"/>
                    </w:rPr>
                  </w:pPr>
                  <w:r>
                    <w:rPr>
                      <w:rFonts w:ascii="Arial" w:hAnsi="Arial" w:cs="Arial"/>
                      <w:sz w:val="20"/>
                      <w:szCs w:val="20"/>
                    </w:rPr>
                    <w:t>Een persoonlijk leerplan</w:t>
                  </w:r>
                  <w:r w:rsidR="003A1F41">
                    <w:rPr>
                      <w:rFonts w:ascii="Arial" w:hAnsi="Arial" w:cs="Arial"/>
                      <w:sz w:val="20"/>
                      <w:szCs w:val="20"/>
                    </w:rPr>
                    <w:t>.</w:t>
                  </w:r>
                </w:p>
              </w:tc>
              <w:tc>
                <w:tcPr>
                  <w:tcW w:w="1843" w:type="dxa"/>
                </w:tcPr>
                <w:p w14:paraId="5D7E804B" w14:textId="77777777" w:rsidR="00735C19" w:rsidRDefault="00735C19" w:rsidP="003B7F2C">
                  <w:pPr>
                    <w:rPr>
                      <w:rFonts w:ascii="Arial" w:hAnsi="Arial" w:cs="Arial"/>
                      <w:sz w:val="20"/>
                      <w:szCs w:val="20"/>
                    </w:rPr>
                  </w:pPr>
                </w:p>
              </w:tc>
            </w:tr>
            <w:tr w:rsidR="003A1F41" w14:paraId="3D334531" w14:textId="77777777" w:rsidTr="00F31E1E">
              <w:tc>
                <w:tcPr>
                  <w:tcW w:w="6963" w:type="dxa"/>
                </w:tcPr>
                <w:p w14:paraId="45B077B7" w14:textId="455FCA1F" w:rsidR="003A1F41" w:rsidRDefault="003A1F41" w:rsidP="003B7F2C">
                  <w:pPr>
                    <w:rPr>
                      <w:rFonts w:ascii="Arial" w:hAnsi="Arial" w:cs="Arial"/>
                      <w:sz w:val="20"/>
                      <w:szCs w:val="20"/>
                    </w:rPr>
                  </w:pPr>
                  <w:r>
                    <w:rPr>
                      <w:rFonts w:ascii="Arial" w:hAnsi="Arial" w:cs="Arial"/>
                      <w:sz w:val="20"/>
                      <w:szCs w:val="20"/>
                    </w:rPr>
                    <w:t>Een beoordelingsinstrument.</w:t>
                  </w:r>
                </w:p>
              </w:tc>
              <w:tc>
                <w:tcPr>
                  <w:tcW w:w="1843" w:type="dxa"/>
                </w:tcPr>
                <w:p w14:paraId="1DED8C7C" w14:textId="77777777" w:rsidR="003A1F41" w:rsidRDefault="003A1F41" w:rsidP="003B7F2C">
                  <w:pPr>
                    <w:rPr>
                      <w:rFonts w:ascii="Arial" w:hAnsi="Arial" w:cs="Arial"/>
                      <w:sz w:val="20"/>
                      <w:szCs w:val="20"/>
                    </w:rPr>
                  </w:pPr>
                </w:p>
              </w:tc>
            </w:tr>
            <w:tr w:rsidR="00735C19" w14:paraId="1AA7B836" w14:textId="77777777" w:rsidTr="00F31E1E">
              <w:tc>
                <w:tcPr>
                  <w:tcW w:w="6963" w:type="dxa"/>
                </w:tcPr>
                <w:p w14:paraId="423827A6" w14:textId="7F00F092" w:rsidR="00735C19" w:rsidRDefault="00735C19" w:rsidP="003B7F2C">
                  <w:pPr>
                    <w:rPr>
                      <w:rFonts w:ascii="Arial" w:hAnsi="Arial" w:cs="Arial"/>
                      <w:sz w:val="20"/>
                      <w:szCs w:val="20"/>
                    </w:rPr>
                  </w:pPr>
                  <w:r>
                    <w:rPr>
                      <w:rFonts w:ascii="Arial" w:hAnsi="Arial" w:cs="Arial"/>
                      <w:sz w:val="20"/>
                      <w:szCs w:val="20"/>
                    </w:rPr>
                    <w:t>Een verslag</w:t>
                  </w:r>
                  <w:r w:rsidR="003A1F41">
                    <w:rPr>
                      <w:rFonts w:ascii="Arial" w:hAnsi="Arial" w:cs="Arial"/>
                      <w:sz w:val="20"/>
                      <w:szCs w:val="20"/>
                    </w:rPr>
                    <w:t xml:space="preserve"> met:</w:t>
                  </w:r>
                </w:p>
                <w:p w14:paraId="5BC1CB59" w14:textId="77777777" w:rsidR="00735C19" w:rsidRPr="00A504E4" w:rsidRDefault="00735C19"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1. inleiding</w:t>
                  </w:r>
                  <w:r>
                    <w:rPr>
                      <w:rFonts w:ascii="Arial" w:hAnsi="Arial" w:cs="Arial"/>
                      <w:sz w:val="20"/>
                      <w:szCs w:val="20"/>
                    </w:rPr>
                    <w:t>.</w:t>
                  </w:r>
                </w:p>
                <w:p w14:paraId="34A2FF59" w14:textId="77777777" w:rsidR="00735C19" w:rsidRPr="00A504E4" w:rsidRDefault="00735C19"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2. beschrijving van de regio en het land (indien van toepassing)</w:t>
                  </w:r>
                  <w:r>
                    <w:rPr>
                      <w:rFonts w:ascii="Arial" w:hAnsi="Arial" w:cs="Arial"/>
                      <w:sz w:val="20"/>
                      <w:szCs w:val="20"/>
                    </w:rPr>
                    <w:t>.</w:t>
                  </w:r>
                </w:p>
                <w:p w14:paraId="6C2AC4B5" w14:textId="77777777" w:rsidR="00735C19" w:rsidRPr="00A504E4" w:rsidRDefault="00735C19"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3.</w:t>
                  </w:r>
                  <w:r>
                    <w:rPr>
                      <w:rFonts w:ascii="Arial" w:hAnsi="Arial" w:cs="Arial"/>
                      <w:sz w:val="20"/>
                      <w:szCs w:val="20"/>
                    </w:rPr>
                    <w:t xml:space="preserve"> beschrijving van het BPV-bedrijf.</w:t>
                  </w:r>
                </w:p>
                <w:p w14:paraId="3FC9499E" w14:textId="77777777" w:rsidR="00735C19" w:rsidRDefault="00735C19"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A504E4">
                    <w:rPr>
                      <w:rFonts w:ascii="Arial" w:hAnsi="Arial" w:cs="Arial"/>
                      <w:sz w:val="20"/>
                      <w:szCs w:val="20"/>
                    </w:rPr>
                    <w:t>4. uitwerk</w:t>
                  </w:r>
                  <w:r>
                    <w:rPr>
                      <w:rFonts w:ascii="Arial" w:hAnsi="Arial" w:cs="Arial"/>
                      <w:sz w:val="20"/>
                      <w:szCs w:val="20"/>
                    </w:rPr>
                    <w:t>ing/beschrijving van de uitvoering van jouw leerplan.</w:t>
                  </w:r>
                </w:p>
                <w:p w14:paraId="281A0199" w14:textId="4006C9BC" w:rsidR="00735C19" w:rsidRDefault="00735C19"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b/>
                      <w:sz w:val="20"/>
                      <w:szCs w:val="20"/>
                    </w:rPr>
                  </w:pPr>
                  <w:r>
                    <w:rPr>
                      <w:rFonts w:ascii="Arial" w:hAnsi="Arial" w:cs="Arial"/>
                      <w:sz w:val="20"/>
                      <w:szCs w:val="20"/>
                    </w:rPr>
                    <w:t>5. je beoordeling</w:t>
                  </w:r>
                  <w:r w:rsidR="00BA5538">
                    <w:rPr>
                      <w:rFonts w:ascii="Arial" w:hAnsi="Arial" w:cs="Arial"/>
                      <w:sz w:val="20"/>
                      <w:szCs w:val="20"/>
                    </w:rPr>
                    <w:t xml:space="preserve"> met jouw instrument.</w:t>
                  </w:r>
                  <w:r w:rsidR="003A1F41" w:rsidRPr="003A1F41">
                    <w:rPr>
                      <w:rFonts w:ascii="Arial" w:hAnsi="Arial" w:cs="Arial"/>
                      <w:b/>
                      <w:sz w:val="20"/>
                      <w:szCs w:val="20"/>
                    </w:rPr>
                    <w:t>*</w:t>
                  </w:r>
                </w:p>
                <w:p w14:paraId="5F75FD7F" w14:textId="1DC4D8C2" w:rsidR="00BA5538" w:rsidRPr="00BA5538" w:rsidRDefault="00BA5538"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sidRPr="00BA5538">
                    <w:rPr>
                      <w:rFonts w:ascii="Arial" w:hAnsi="Arial" w:cs="Arial"/>
                      <w:sz w:val="20"/>
                      <w:szCs w:val="20"/>
                    </w:rPr>
                    <w:t>6. Een ingevulde stage</w:t>
                  </w:r>
                  <w:r>
                    <w:rPr>
                      <w:rFonts w:ascii="Arial" w:hAnsi="Arial" w:cs="Arial"/>
                      <w:sz w:val="20"/>
                      <w:szCs w:val="20"/>
                    </w:rPr>
                    <w:t xml:space="preserve"> </w:t>
                  </w:r>
                  <w:r w:rsidRPr="00BA5538">
                    <w:rPr>
                      <w:rFonts w:ascii="Arial" w:hAnsi="Arial" w:cs="Arial"/>
                      <w:sz w:val="20"/>
                      <w:szCs w:val="20"/>
                    </w:rPr>
                    <w:t>beoordeling met formulier uit de bijlage 1 of 2.</w:t>
                  </w:r>
                </w:p>
                <w:p w14:paraId="08BC2433" w14:textId="2E155629" w:rsidR="00735C19" w:rsidRPr="00A504E4" w:rsidRDefault="00BA5538"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7</w:t>
                  </w:r>
                  <w:r w:rsidR="00735C19">
                    <w:rPr>
                      <w:rFonts w:ascii="Arial" w:hAnsi="Arial" w:cs="Arial"/>
                      <w:sz w:val="20"/>
                      <w:szCs w:val="20"/>
                    </w:rPr>
                    <w:t>. een reflectie op je uitvoering en je leerdoelen.</w:t>
                  </w:r>
                </w:p>
                <w:p w14:paraId="56379431" w14:textId="2443F23E" w:rsidR="00735C19" w:rsidRDefault="00BA5538" w:rsidP="00735C19">
                  <w:pPr>
                    <w:tabs>
                      <w:tab w:val="left" w:pos="-1440"/>
                      <w:tab w:val="left" w:pos="-738"/>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Arial" w:hAnsi="Arial" w:cs="Arial"/>
                      <w:sz w:val="20"/>
                      <w:szCs w:val="20"/>
                    </w:rPr>
                  </w:pPr>
                  <w:r>
                    <w:rPr>
                      <w:rFonts w:ascii="Arial" w:hAnsi="Arial" w:cs="Arial"/>
                      <w:sz w:val="20"/>
                      <w:szCs w:val="20"/>
                    </w:rPr>
                    <w:t>8</w:t>
                  </w:r>
                  <w:r w:rsidR="00735C19">
                    <w:rPr>
                      <w:rFonts w:ascii="Arial" w:hAnsi="Arial" w:cs="Arial"/>
                      <w:sz w:val="20"/>
                      <w:szCs w:val="20"/>
                    </w:rPr>
                    <w:t>. een korte evaluatie.</w:t>
                  </w:r>
                </w:p>
              </w:tc>
              <w:tc>
                <w:tcPr>
                  <w:tcW w:w="1843" w:type="dxa"/>
                </w:tcPr>
                <w:p w14:paraId="2D3D1051" w14:textId="77777777" w:rsidR="00735C19" w:rsidRDefault="00735C19" w:rsidP="003B7F2C">
                  <w:pPr>
                    <w:rPr>
                      <w:rFonts w:ascii="Arial" w:hAnsi="Arial" w:cs="Arial"/>
                      <w:sz w:val="20"/>
                      <w:szCs w:val="20"/>
                    </w:rPr>
                  </w:pPr>
                </w:p>
              </w:tc>
            </w:tr>
            <w:tr w:rsidR="00735C19" w14:paraId="341954F4" w14:textId="77777777" w:rsidTr="00F31E1E">
              <w:tc>
                <w:tcPr>
                  <w:tcW w:w="6963" w:type="dxa"/>
                </w:tcPr>
                <w:p w14:paraId="2F52BFB8" w14:textId="3BE6E557" w:rsidR="00735C19" w:rsidRDefault="003A1F41" w:rsidP="003B7F2C">
                  <w:pPr>
                    <w:rPr>
                      <w:rFonts w:ascii="Arial" w:hAnsi="Arial" w:cs="Arial"/>
                      <w:sz w:val="20"/>
                      <w:szCs w:val="20"/>
                    </w:rPr>
                  </w:pPr>
                  <w:r>
                    <w:rPr>
                      <w:rFonts w:ascii="Arial" w:hAnsi="Arial" w:cs="Arial"/>
                      <w:sz w:val="20"/>
                      <w:szCs w:val="20"/>
                    </w:rPr>
                    <w:t>Een p</w:t>
                  </w:r>
                  <w:r w:rsidR="00735C19">
                    <w:rPr>
                      <w:rFonts w:ascii="Arial" w:hAnsi="Arial" w:cs="Arial"/>
                      <w:sz w:val="20"/>
                      <w:szCs w:val="20"/>
                    </w:rPr>
                    <w:t>resentatie</w:t>
                  </w:r>
                </w:p>
              </w:tc>
              <w:tc>
                <w:tcPr>
                  <w:tcW w:w="1843" w:type="dxa"/>
                </w:tcPr>
                <w:p w14:paraId="1491AFFE" w14:textId="77777777" w:rsidR="00735C19" w:rsidRDefault="00735C19" w:rsidP="003B7F2C">
                  <w:pPr>
                    <w:rPr>
                      <w:rFonts w:ascii="Arial" w:hAnsi="Arial" w:cs="Arial"/>
                      <w:sz w:val="20"/>
                      <w:szCs w:val="20"/>
                    </w:rPr>
                  </w:pPr>
                </w:p>
              </w:tc>
            </w:tr>
            <w:tr w:rsidR="00735C19" w14:paraId="578A687C" w14:textId="77777777" w:rsidTr="00F31E1E">
              <w:tc>
                <w:tcPr>
                  <w:tcW w:w="6963" w:type="dxa"/>
                </w:tcPr>
                <w:p w14:paraId="4ADCD886" w14:textId="77777777" w:rsidR="00735C19" w:rsidRDefault="00735C19" w:rsidP="003B7F2C">
                  <w:pPr>
                    <w:rPr>
                      <w:rFonts w:ascii="Arial" w:hAnsi="Arial" w:cs="Arial"/>
                      <w:sz w:val="20"/>
                      <w:szCs w:val="20"/>
                    </w:rPr>
                  </w:pPr>
                </w:p>
              </w:tc>
              <w:tc>
                <w:tcPr>
                  <w:tcW w:w="1843" w:type="dxa"/>
                </w:tcPr>
                <w:p w14:paraId="156B7C40" w14:textId="77777777" w:rsidR="00735C19" w:rsidRDefault="00735C19" w:rsidP="003B7F2C">
                  <w:pPr>
                    <w:rPr>
                      <w:rFonts w:ascii="Arial" w:hAnsi="Arial" w:cs="Arial"/>
                      <w:sz w:val="20"/>
                      <w:szCs w:val="20"/>
                    </w:rPr>
                  </w:pPr>
                </w:p>
              </w:tc>
            </w:tr>
            <w:tr w:rsidR="00735C19" w14:paraId="60967D70" w14:textId="77777777" w:rsidTr="00F31E1E">
              <w:tc>
                <w:tcPr>
                  <w:tcW w:w="6963" w:type="dxa"/>
                </w:tcPr>
                <w:p w14:paraId="73D73097" w14:textId="7050C426" w:rsidR="00735C19" w:rsidRPr="003A1F41" w:rsidRDefault="003A1F41" w:rsidP="003B7F2C">
                  <w:pPr>
                    <w:rPr>
                      <w:rFonts w:ascii="Arial" w:hAnsi="Arial" w:cs="Arial"/>
                      <w:b/>
                      <w:sz w:val="20"/>
                      <w:szCs w:val="20"/>
                    </w:rPr>
                  </w:pPr>
                  <w:r w:rsidRPr="003A1F41">
                    <w:rPr>
                      <w:rFonts w:ascii="Arial" w:hAnsi="Arial" w:cs="Arial"/>
                      <w:b/>
                      <w:sz w:val="20"/>
                      <w:szCs w:val="20"/>
                    </w:rPr>
                    <w:t>Totaal:</w:t>
                  </w:r>
                </w:p>
              </w:tc>
              <w:tc>
                <w:tcPr>
                  <w:tcW w:w="1843" w:type="dxa"/>
                </w:tcPr>
                <w:p w14:paraId="216FFF01" w14:textId="77777777" w:rsidR="00735C19" w:rsidRDefault="00735C19" w:rsidP="003B7F2C">
                  <w:pPr>
                    <w:rPr>
                      <w:rFonts w:ascii="Arial" w:hAnsi="Arial" w:cs="Arial"/>
                      <w:sz w:val="20"/>
                      <w:szCs w:val="20"/>
                    </w:rPr>
                  </w:pPr>
                </w:p>
              </w:tc>
            </w:tr>
          </w:tbl>
          <w:p w14:paraId="2C9D616A" w14:textId="77777777" w:rsidR="002016F7" w:rsidRPr="00A504E4" w:rsidRDefault="002016F7" w:rsidP="003B7F2C">
            <w:pPr>
              <w:rPr>
                <w:rFonts w:ascii="Arial" w:hAnsi="Arial" w:cs="Arial"/>
                <w:sz w:val="20"/>
                <w:szCs w:val="20"/>
              </w:rPr>
            </w:pPr>
          </w:p>
          <w:p w14:paraId="4470AB76" w14:textId="7F84D550" w:rsidR="002245BC" w:rsidRPr="003A1F41" w:rsidRDefault="003A1F41" w:rsidP="003A1F41">
            <w:r>
              <w:rPr>
                <w:rFonts w:ascii="Arial" w:hAnsi="Arial" w:cs="Arial"/>
                <w:sz w:val="20"/>
                <w:szCs w:val="20"/>
              </w:rPr>
              <w:t>(</w:t>
            </w:r>
            <w:r w:rsidRPr="003A1F41">
              <w:rPr>
                <w:rFonts w:ascii="Arial" w:hAnsi="Arial" w:cs="Arial"/>
                <w:sz w:val="20"/>
                <w:szCs w:val="20"/>
              </w:rPr>
              <w:t>De beoordeling</w:t>
            </w:r>
            <w:r w:rsidR="00F71C74">
              <w:rPr>
                <w:rFonts w:ascii="Arial" w:hAnsi="Arial" w:cs="Arial"/>
                <w:sz w:val="20"/>
                <w:szCs w:val="20"/>
              </w:rPr>
              <w:t xml:space="preserve"> met jouw beoordelingsinstrument</w:t>
            </w:r>
            <w:r w:rsidRPr="003A1F41">
              <w:rPr>
                <w:rFonts w:ascii="Arial" w:hAnsi="Arial" w:cs="Arial"/>
                <w:sz w:val="20"/>
                <w:szCs w:val="20"/>
              </w:rPr>
              <w:t xml:space="preserve"> is een harde eis, dit onderdeel moet voldoende zijn.</w:t>
            </w:r>
            <w:r>
              <w:rPr>
                <w:rFonts w:ascii="Arial" w:hAnsi="Arial" w:cs="Arial"/>
                <w:sz w:val="20"/>
                <w:szCs w:val="20"/>
              </w:rPr>
              <w:t>)</w:t>
            </w:r>
          </w:p>
          <w:tbl>
            <w:tblPr>
              <w:tblW w:w="9800" w:type="dxa"/>
              <w:tblCellMar>
                <w:left w:w="70" w:type="dxa"/>
                <w:right w:w="70" w:type="dxa"/>
              </w:tblCellMar>
              <w:tblLook w:val="04A0" w:firstRow="1" w:lastRow="0" w:firstColumn="1" w:lastColumn="0" w:noHBand="0" w:noVBand="1"/>
            </w:tblPr>
            <w:tblGrid>
              <w:gridCol w:w="444"/>
              <w:gridCol w:w="5670"/>
              <w:gridCol w:w="1134"/>
              <w:gridCol w:w="284"/>
              <w:gridCol w:w="850"/>
              <w:gridCol w:w="1418"/>
            </w:tblGrid>
            <w:tr w:rsidR="002245BC" w:rsidRPr="002245BC" w14:paraId="40FF9CF6" w14:textId="77777777" w:rsidTr="00FC386E">
              <w:trPr>
                <w:trHeight w:val="300"/>
              </w:trPr>
              <w:tc>
                <w:tcPr>
                  <w:tcW w:w="444" w:type="dxa"/>
                  <w:tcBorders>
                    <w:top w:val="nil"/>
                    <w:left w:val="nil"/>
                    <w:bottom w:val="nil"/>
                    <w:right w:val="nil"/>
                  </w:tcBorders>
                  <w:shd w:val="clear" w:color="auto" w:fill="auto"/>
                  <w:noWrap/>
                  <w:vAlign w:val="bottom"/>
                  <w:hideMark/>
                </w:tcPr>
                <w:p w14:paraId="316EB951" w14:textId="77777777" w:rsidR="002245BC" w:rsidRPr="002245BC" w:rsidRDefault="002245BC" w:rsidP="002245BC">
                  <w:pPr>
                    <w:spacing w:after="0" w:line="240" w:lineRule="auto"/>
                    <w:rPr>
                      <w:rFonts w:ascii="Times New Roman" w:eastAsia="Times New Roman" w:hAnsi="Times New Roman" w:cs="Times New Roman"/>
                      <w:sz w:val="24"/>
                      <w:szCs w:val="24"/>
                      <w:lang w:eastAsia="nl-NL"/>
                    </w:rPr>
                  </w:pPr>
                </w:p>
              </w:tc>
              <w:tc>
                <w:tcPr>
                  <w:tcW w:w="5670" w:type="dxa"/>
                  <w:tcBorders>
                    <w:top w:val="nil"/>
                    <w:left w:val="nil"/>
                    <w:bottom w:val="nil"/>
                    <w:right w:val="nil"/>
                  </w:tcBorders>
                  <w:shd w:val="clear" w:color="auto" w:fill="auto"/>
                  <w:noWrap/>
                  <w:hideMark/>
                </w:tcPr>
                <w:p w14:paraId="7FC81E08" w14:textId="7E10F8B8" w:rsidR="002245BC" w:rsidRPr="003A1F41" w:rsidRDefault="002245BC" w:rsidP="003A1F41">
                  <w:pPr>
                    <w:spacing w:after="0" w:line="240" w:lineRule="auto"/>
                    <w:rPr>
                      <w:rFonts w:ascii="Times New Roman" w:eastAsia="Times New Roman" w:hAnsi="Times New Roman" w:cs="Times New Roman"/>
                      <w:sz w:val="20"/>
                      <w:szCs w:val="20"/>
                      <w:lang w:eastAsia="nl-NL"/>
                    </w:rPr>
                  </w:pPr>
                </w:p>
              </w:tc>
              <w:tc>
                <w:tcPr>
                  <w:tcW w:w="1134" w:type="dxa"/>
                  <w:tcBorders>
                    <w:top w:val="nil"/>
                    <w:left w:val="nil"/>
                    <w:bottom w:val="nil"/>
                    <w:right w:val="nil"/>
                  </w:tcBorders>
                  <w:shd w:val="clear" w:color="auto" w:fill="auto"/>
                  <w:noWrap/>
                  <w:vAlign w:val="bottom"/>
                  <w:hideMark/>
                </w:tcPr>
                <w:p w14:paraId="3B350F4B"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c>
                <w:tcPr>
                  <w:tcW w:w="284" w:type="dxa"/>
                  <w:tcBorders>
                    <w:top w:val="nil"/>
                    <w:left w:val="nil"/>
                    <w:bottom w:val="nil"/>
                    <w:right w:val="nil"/>
                  </w:tcBorders>
                  <w:shd w:val="clear" w:color="auto" w:fill="auto"/>
                  <w:noWrap/>
                  <w:vAlign w:val="bottom"/>
                  <w:hideMark/>
                </w:tcPr>
                <w:p w14:paraId="7D9889C8"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c>
                <w:tcPr>
                  <w:tcW w:w="850" w:type="dxa"/>
                  <w:tcBorders>
                    <w:top w:val="nil"/>
                    <w:left w:val="nil"/>
                    <w:bottom w:val="nil"/>
                    <w:right w:val="nil"/>
                  </w:tcBorders>
                  <w:shd w:val="clear" w:color="auto" w:fill="auto"/>
                  <w:noWrap/>
                  <w:vAlign w:val="bottom"/>
                  <w:hideMark/>
                </w:tcPr>
                <w:p w14:paraId="5FEAC02E"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c>
                <w:tcPr>
                  <w:tcW w:w="1418" w:type="dxa"/>
                  <w:tcBorders>
                    <w:top w:val="nil"/>
                    <w:left w:val="nil"/>
                    <w:bottom w:val="nil"/>
                    <w:right w:val="nil"/>
                  </w:tcBorders>
                  <w:shd w:val="clear" w:color="auto" w:fill="auto"/>
                  <w:noWrap/>
                  <w:vAlign w:val="bottom"/>
                  <w:hideMark/>
                </w:tcPr>
                <w:p w14:paraId="4BDB8EBC"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r>
            <w:tr w:rsidR="002245BC" w:rsidRPr="002245BC" w14:paraId="42E5E01E" w14:textId="77777777" w:rsidTr="00FC386E">
              <w:trPr>
                <w:trHeight w:val="315"/>
              </w:trPr>
              <w:tc>
                <w:tcPr>
                  <w:tcW w:w="444" w:type="dxa"/>
                  <w:tcBorders>
                    <w:top w:val="nil"/>
                    <w:left w:val="nil"/>
                    <w:bottom w:val="nil"/>
                    <w:right w:val="nil"/>
                  </w:tcBorders>
                  <w:shd w:val="clear" w:color="auto" w:fill="auto"/>
                  <w:noWrap/>
                  <w:vAlign w:val="bottom"/>
                  <w:hideMark/>
                </w:tcPr>
                <w:p w14:paraId="7875FF20" w14:textId="77777777" w:rsidR="002245BC" w:rsidRPr="002245BC" w:rsidRDefault="002245BC" w:rsidP="002245BC">
                  <w:pPr>
                    <w:spacing w:after="0" w:line="240" w:lineRule="auto"/>
                    <w:jc w:val="center"/>
                    <w:rPr>
                      <w:rFonts w:ascii="Times New Roman" w:eastAsia="Times New Roman" w:hAnsi="Times New Roman" w:cs="Times New Roman"/>
                      <w:sz w:val="20"/>
                      <w:szCs w:val="20"/>
                      <w:lang w:eastAsia="nl-NL"/>
                    </w:rPr>
                  </w:pPr>
                </w:p>
              </w:tc>
              <w:tc>
                <w:tcPr>
                  <w:tcW w:w="5670" w:type="dxa"/>
                  <w:tcBorders>
                    <w:top w:val="nil"/>
                    <w:left w:val="nil"/>
                    <w:bottom w:val="nil"/>
                    <w:right w:val="nil"/>
                  </w:tcBorders>
                  <w:shd w:val="clear" w:color="auto" w:fill="auto"/>
                  <w:noWrap/>
                  <w:vAlign w:val="bottom"/>
                  <w:hideMark/>
                </w:tcPr>
                <w:p w14:paraId="61C956EC"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c>
                <w:tcPr>
                  <w:tcW w:w="1134" w:type="dxa"/>
                  <w:tcBorders>
                    <w:top w:val="nil"/>
                    <w:left w:val="nil"/>
                    <w:bottom w:val="nil"/>
                    <w:right w:val="nil"/>
                  </w:tcBorders>
                  <w:shd w:val="clear" w:color="auto" w:fill="auto"/>
                  <w:noWrap/>
                  <w:vAlign w:val="bottom"/>
                  <w:hideMark/>
                </w:tcPr>
                <w:p w14:paraId="041895F2"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c>
                <w:tcPr>
                  <w:tcW w:w="284" w:type="dxa"/>
                  <w:tcBorders>
                    <w:top w:val="nil"/>
                    <w:left w:val="nil"/>
                    <w:bottom w:val="nil"/>
                    <w:right w:val="nil"/>
                  </w:tcBorders>
                  <w:shd w:val="clear" w:color="auto" w:fill="auto"/>
                  <w:noWrap/>
                  <w:vAlign w:val="bottom"/>
                  <w:hideMark/>
                </w:tcPr>
                <w:p w14:paraId="3E3D2235"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c>
                <w:tcPr>
                  <w:tcW w:w="850" w:type="dxa"/>
                  <w:tcBorders>
                    <w:top w:val="nil"/>
                    <w:left w:val="nil"/>
                    <w:bottom w:val="nil"/>
                    <w:right w:val="nil"/>
                  </w:tcBorders>
                  <w:shd w:val="clear" w:color="auto" w:fill="auto"/>
                  <w:noWrap/>
                  <w:vAlign w:val="bottom"/>
                  <w:hideMark/>
                </w:tcPr>
                <w:p w14:paraId="4A56150F"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c>
                <w:tcPr>
                  <w:tcW w:w="1418" w:type="dxa"/>
                  <w:tcBorders>
                    <w:top w:val="nil"/>
                    <w:left w:val="nil"/>
                    <w:bottom w:val="nil"/>
                    <w:right w:val="nil"/>
                  </w:tcBorders>
                  <w:shd w:val="clear" w:color="auto" w:fill="auto"/>
                  <w:noWrap/>
                  <w:vAlign w:val="bottom"/>
                  <w:hideMark/>
                </w:tcPr>
                <w:p w14:paraId="6372B711" w14:textId="77777777" w:rsidR="002245BC" w:rsidRPr="002245BC" w:rsidRDefault="002245BC" w:rsidP="002245BC">
                  <w:pPr>
                    <w:spacing w:after="0" w:line="240" w:lineRule="auto"/>
                    <w:rPr>
                      <w:rFonts w:ascii="Times New Roman" w:eastAsia="Times New Roman" w:hAnsi="Times New Roman" w:cs="Times New Roman"/>
                      <w:sz w:val="20"/>
                      <w:szCs w:val="20"/>
                      <w:lang w:eastAsia="nl-NL"/>
                    </w:rPr>
                  </w:pPr>
                </w:p>
              </w:tc>
            </w:tr>
          </w:tbl>
          <w:p w14:paraId="7F7889F2" w14:textId="557FF394" w:rsidR="002016F7" w:rsidRPr="00233E4F" w:rsidRDefault="002016F7" w:rsidP="003B7F2C">
            <w:pPr>
              <w:rPr>
                <w:rFonts w:ascii="Arial" w:hAnsi="Arial" w:cs="Arial"/>
                <w:sz w:val="20"/>
                <w:szCs w:val="20"/>
              </w:rPr>
            </w:pPr>
          </w:p>
          <w:p w14:paraId="4E511627" w14:textId="77777777" w:rsidR="002016F7" w:rsidRPr="006C6A08" w:rsidRDefault="002016F7" w:rsidP="003B7F2C">
            <w:pPr>
              <w:pStyle w:val="Lijstalinea"/>
              <w:rPr>
                <w:rFonts w:cs="Arial"/>
              </w:rPr>
            </w:pPr>
          </w:p>
        </w:tc>
      </w:tr>
    </w:tbl>
    <w:p w14:paraId="7E70B445" w14:textId="77777777" w:rsidR="002358F4" w:rsidRDefault="002358F4" w:rsidP="00F02EB6">
      <w:pPr>
        <w:tabs>
          <w:tab w:val="left" w:pos="-1440"/>
          <w:tab w:val="left" w:pos="-720"/>
          <w:tab w:val="left" w:pos="0"/>
          <w:tab w:val="left" w:pos="72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Calibri" w:hAnsi="Calibri"/>
        </w:rPr>
      </w:pPr>
    </w:p>
    <w:p w14:paraId="44C0C65C" w14:textId="77777777" w:rsidR="002358F4" w:rsidRDefault="002358F4" w:rsidP="00F02EB6">
      <w:pPr>
        <w:tabs>
          <w:tab w:val="left" w:pos="-1440"/>
          <w:tab w:val="left" w:pos="-720"/>
          <w:tab w:val="left" w:pos="0"/>
          <w:tab w:val="left" w:pos="720"/>
          <w:tab w:val="left" w:pos="10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rPr>
          <w:rFonts w:ascii="Calibri" w:hAnsi="Calibri"/>
        </w:rPr>
      </w:pPr>
    </w:p>
    <w:p w14:paraId="328684AD" w14:textId="77777777" w:rsidR="006C6A08" w:rsidRDefault="006C6A08" w:rsidP="00820E94"/>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35C19" w14:paraId="2C8293D9" w14:textId="77777777" w:rsidTr="00671640">
        <w:trPr>
          <w:cantSplit/>
          <w:trHeight w:val="616"/>
        </w:trPr>
        <w:tc>
          <w:tcPr>
            <w:tcW w:w="9212" w:type="dxa"/>
            <w:shd w:val="clear" w:color="auto" w:fill="92D050"/>
            <w:vAlign w:val="center"/>
          </w:tcPr>
          <w:p w14:paraId="6D9C9EBC"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01D91092" w14:textId="77777777" w:rsidTr="002358F4">
        <w:trPr>
          <w:cantSplit/>
          <w:trHeight w:val="3497"/>
        </w:trPr>
        <w:tc>
          <w:tcPr>
            <w:tcW w:w="9212" w:type="dxa"/>
            <w:shd w:val="clear" w:color="auto" w:fill="FFFFFF" w:themeFill="background1"/>
          </w:tcPr>
          <w:p w14:paraId="286EC7EC" w14:textId="77777777" w:rsidR="00190E01" w:rsidRDefault="00190E01" w:rsidP="002358F4"/>
          <w:p w14:paraId="46BF39A3" w14:textId="613486DC" w:rsidR="00FC386E" w:rsidRDefault="00FC386E" w:rsidP="002358F4">
            <w:r>
              <w:t>Training leerjaar 2 - Een voorbereiding op een BPV met mogelijkheden.</w:t>
            </w:r>
            <w:r w:rsidR="00F71C74">
              <w:t xml:space="preserve"> </w:t>
            </w:r>
            <w:hyperlink r:id="rId13" w:tgtFrame="_blank" w:history="1">
              <w:r w:rsidR="00F71C74" w:rsidRPr="00730369">
                <w:rPr>
                  <w:rFonts w:ascii="Times New Roman" w:eastAsia="Times New Roman" w:hAnsi="Times New Roman" w:cs="Times New Roman"/>
                  <w:color w:val="0000FF"/>
                  <w:sz w:val="24"/>
                  <w:szCs w:val="24"/>
                  <w:u w:val="single"/>
                  <w:lang w:eastAsia="nl-NL"/>
                </w:rPr>
                <w:t>https://maken.wikiwijs.nl/64897</w:t>
              </w:r>
            </w:hyperlink>
          </w:p>
          <w:p w14:paraId="3CF86547" w14:textId="50213FE7" w:rsidR="002358F4" w:rsidRDefault="002358F4" w:rsidP="002358F4">
            <w:r>
              <w:t>Handelingenboekje</w:t>
            </w:r>
            <w:r w:rsidR="003A1F41">
              <w:t xml:space="preserve"> / stageboekje</w:t>
            </w:r>
          </w:p>
          <w:p w14:paraId="26A52131" w14:textId="5DAC536B" w:rsidR="00EE34AF" w:rsidRDefault="002245BC" w:rsidP="00EE34AF">
            <w:r>
              <w:t>Bijlage 1 en 2</w:t>
            </w:r>
            <w:r w:rsidR="00EE34AF">
              <w:t>: Beoordeling formulier Nederlandstalig en Engelstalig</w:t>
            </w:r>
          </w:p>
          <w:p w14:paraId="70B8EFEB" w14:textId="5759AE82" w:rsidR="00EE34AF" w:rsidRPr="002245BC" w:rsidRDefault="00EE34AF" w:rsidP="002245BC">
            <w:pPr>
              <w:spacing w:before="100" w:beforeAutospacing="1" w:after="100" w:afterAutospacing="1"/>
              <w:rPr>
                <w:rFonts w:ascii="Times New Roman" w:eastAsia="Times New Roman" w:hAnsi="Times New Roman" w:cs="Times New Roman"/>
                <w:sz w:val="24"/>
                <w:szCs w:val="24"/>
                <w:lang w:eastAsia="nl-NL"/>
              </w:rPr>
            </w:pPr>
          </w:p>
        </w:tc>
      </w:tr>
    </w:tbl>
    <w:p w14:paraId="7F5D70CD" w14:textId="77777777" w:rsidR="00E50377" w:rsidRDefault="00E50377" w:rsidP="00B14887"/>
    <w:p w14:paraId="3EBD586B" w14:textId="77777777" w:rsidR="001A2A90" w:rsidRDefault="001A2A90">
      <w:r>
        <w:br w:type="page"/>
      </w:r>
    </w:p>
    <w:p w14:paraId="12F6748F" w14:textId="324EBA72" w:rsidR="002358F4" w:rsidRPr="00801E22" w:rsidRDefault="002245BC" w:rsidP="002358F4">
      <w:p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rPr>
          <w:rFonts w:ascii="Calibri" w:hAnsi="Calibri"/>
          <w:sz w:val="32"/>
          <w:szCs w:val="32"/>
        </w:rPr>
      </w:pPr>
      <w:r w:rsidRPr="00801E22">
        <w:rPr>
          <w:rFonts w:ascii="Calibri" w:hAnsi="Calibri"/>
          <w:b/>
          <w:i/>
          <w:sz w:val="32"/>
          <w:szCs w:val="32"/>
        </w:rPr>
        <w:lastRenderedPageBreak/>
        <w:t>Bijlage 1</w:t>
      </w:r>
      <w:r w:rsidR="00302DD9" w:rsidRPr="00801E22">
        <w:rPr>
          <w:rFonts w:ascii="Calibri" w:hAnsi="Calibri"/>
          <w:b/>
          <w:i/>
          <w:sz w:val="32"/>
          <w:szCs w:val="32"/>
        </w:rPr>
        <w:t>: Stagebeoordeling (Nederlands)</w:t>
      </w:r>
    </w:p>
    <w:p w14:paraId="13E24F78" w14:textId="77777777" w:rsidR="002358F4" w:rsidRPr="00E054F1" w:rsidRDefault="002358F4" w:rsidP="002358F4">
      <w:p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rPr>
          <w:rFonts w:ascii="Calibri" w:hAnsi="Calibri"/>
          <w:sz w:val="20"/>
        </w:rPr>
      </w:pPr>
    </w:p>
    <w:p w14:paraId="6C0F66F0" w14:textId="77777777" w:rsidR="002358F4" w:rsidRPr="00E054F1" w:rsidRDefault="002358F4" w:rsidP="002358F4">
      <w:p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rPr>
          <w:rFonts w:ascii="Calibri" w:hAnsi="Calibri"/>
          <w:sz w:val="20"/>
        </w:rPr>
      </w:pPr>
      <w:r w:rsidRPr="00E054F1">
        <w:rPr>
          <w:rFonts w:ascii="Calibri" w:hAnsi="Calibri"/>
          <w:b/>
          <w:sz w:val="20"/>
        </w:rPr>
        <w:t>Naam praktijkopleider:</w:t>
      </w:r>
      <w:r w:rsidRPr="00E054F1">
        <w:rPr>
          <w:rFonts w:ascii="Calibri" w:hAnsi="Calibri"/>
          <w:sz w:val="20"/>
        </w:rPr>
        <w:tab/>
        <w:t>_________________________________</w:t>
      </w:r>
      <w:r w:rsidRPr="00E054F1">
        <w:rPr>
          <w:rFonts w:ascii="Calibri" w:hAnsi="Calibri"/>
          <w:sz w:val="20"/>
        </w:rPr>
        <w:tab/>
      </w:r>
    </w:p>
    <w:p w14:paraId="25ECF5CF" w14:textId="77777777" w:rsidR="002358F4" w:rsidRPr="00E054F1" w:rsidRDefault="002358F4" w:rsidP="002358F4">
      <w:p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ind w:left="6609" w:hanging="6609"/>
        <w:rPr>
          <w:rFonts w:ascii="Calibri" w:hAnsi="Calibri"/>
          <w:b/>
          <w:sz w:val="20"/>
        </w:rPr>
      </w:pPr>
    </w:p>
    <w:p w14:paraId="0E9EB9FA" w14:textId="77777777" w:rsidR="002358F4" w:rsidRPr="00E054F1" w:rsidRDefault="002358F4" w:rsidP="002358F4">
      <w:pPr>
        <w:tabs>
          <w:tab w:val="left" w:pos="-1180"/>
          <w:tab w:val="left" w:pos="-720"/>
          <w:tab w:val="left" w:pos="0"/>
          <w:tab w:val="left" w:pos="720"/>
          <w:tab w:val="left" w:pos="1440"/>
          <w:tab w:val="left" w:pos="2160"/>
          <w:tab w:val="left" w:pos="2414"/>
          <w:tab w:val="left" w:pos="3600"/>
          <w:tab w:val="left" w:pos="4320"/>
          <w:tab w:val="left" w:pos="5040"/>
          <w:tab w:val="left" w:pos="5760"/>
          <w:tab w:val="left" w:pos="6609"/>
          <w:tab w:val="left" w:pos="7920"/>
          <w:tab w:val="left" w:pos="8640"/>
        </w:tabs>
        <w:spacing w:line="286" w:lineRule="auto"/>
        <w:ind w:left="2414" w:hanging="2414"/>
        <w:rPr>
          <w:rFonts w:ascii="Calibri" w:hAnsi="Calibri"/>
          <w:sz w:val="20"/>
        </w:rPr>
      </w:pPr>
    </w:p>
    <w:tbl>
      <w:tblPr>
        <w:tblW w:w="0" w:type="auto"/>
        <w:tblInd w:w="139" w:type="dxa"/>
        <w:tblLayout w:type="fixed"/>
        <w:tblCellMar>
          <w:left w:w="139" w:type="dxa"/>
          <w:right w:w="139" w:type="dxa"/>
        </w:tblCellMar>
        <w:tblLook w:val="0000" w:firstRow="0" w:lastRow="0" w:firstColumn="0" w:lastColumn="0" w:noHBand="0" w:noVBand="0"/>
      </w:tblPr>
      <w:tblGrid>
        <w:gridCol w:w="5475"/>
        <w:gridCol w:w="963"/>
        <w:gridCol w:w="794"/>
        <w:gridCol w:w="793"/>
        <w:gridCol w:w="850"/>
      </w:tblGrid>
      <w:tr w:rsidR="002358F4" w:rsidRPr="00E054F1" w14:paraId="4B44BD48" w14:textId="77777777" w:rsidTr="002358F4">
        <w:tc>
          <w:tcPr>
            <w:tcW w:w="8875" w:type="dxa"/>
            <w:gridSpan w:val="5"/>
            <w:tcBorders>
              <w:top w:val="single" w:sz="7" w:space="0" w:color="000000"/>
              <w:left w:val="single" w:sz="7" w:space="0" w:color="000000"/>
              <w:bottom w:val="single" w:sz="6" w:space="0" w:color="FFFFFF"/>
              <w:right w:val="single" w:sz="7" w:space="0" w:color="000000"/>
            </w:tcBorders>
            <w:shd w:val="pct10" w:color="000000" w:fill="FFFFFF"/>
          </w:tcPr>
          <w:p w14:paraId="7A517300" w14:textId="77777777" w:rsidR="002358F4" w:rsidRPr="00E054F1" w:rsidRDefault="002358F4" w:rsidP="002358F4">
            <w:pPr>
              <w:spacing w:line="141" w:lineRule="exact"/>
              <w:rPr>
                <w:rFonts w:ascii="Calibri" w:hAnsi="Calibri"/>
                <w:sz w:val="20"/>
              </w:rPr>
            </w:pPr>
          </w:p>
          <w:p w14:paraId="21B5B645" w14:textId="77777777" w:rsidR="002358F4" w:rsidRPr="00E054F1" w:rsidRDefault="002358F4" w:rsidP="002358F4">
            <w:pPr>
              <w:spacing w:line="141" w:lineRule="exact"/>
              <w:rPr>
                <w:rFonts w:ascii="Calibri" w:hAnsi="Calibri"/>
                <w:sz w:val="20"/>
              </w:rPr>
            </w:pPr>
          </w:p>
          <w:p w14:paraId="531E44DD"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20"/>
              </w:rPr>
            </w:pPr>
            <w:r w:rsidRPr="00E054F1">
              <w:rPr>
                <w:rFonts w:ascii="Calibri" w:hAnsi="Calibri"/>
                <w:b/>
                <w:i/>
                <w:sz w:val="20"/>
              </w:rPr>
              <w:t>A. De stagiair(e) in huis</w:t>
            </w:r>
            <w:r w:rsidRPr="00E054F1">
              <w:rPr>
                <w:rFonts w:ascii="Calibri" w:hAnsi="Calibri"/>
                <w:sz w:val="20"/>
              </w:rPr>
              <w:t xml:space="preserve"> </w:t>
            </w:r>
            <w:r w:rsidRPr="00E054F1">
              <w:rPr>
                <w:rFonts w:ascii="Calibri" w:hAnsi="Calibri"/>
                <w:i/>
                <w:sz w:val="20"/>
              </w:rPr>
              <w:t>(indien van toepassing)</w:t>
            </w:r>
          </w:p>
        </w:tc>
      </w:tr>
      <w:tr w:rsidR="002358F4" w:rsidRPr="00E054F1" w14:paraId="0CB5DB6D"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271E5BAF" w14:textId="77777777" w:rsidR="002358F4" w:rsidRPr="00E054F1" w:rsidRDefault="002358F4" w:rsidP="002358F4">
            <w:pPr>
              <w:spacing w:line="141" w:lineRule="exact"/>
              <w:rPr>
                <w:rFonts w:ascii="Calibri" w:hAnsi="Calibri"/>
                <w:sz w:val="20"/>
              </w:rPr>
            </w:pPr>
          </w:p>
          <w:p w14:paraId="52B00AF6"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Hoe is het contact met de praktijkopleider en gezinsleden ?</w:t>
            </w:r>
          </w:p>
        </w:tc>
        <w:tc>
          <w:tcPr>
            <w:tcW w:w="1757" w:type="dxa"/>
            <w:gridSpan w:val="2"/>
            <w:tcBorders>
              <w:top w:val="single" w:sz="7" w:space="0" w:color="000000"/>
              <w:left w:val="single" w:sz="7" w:space="0" w:color="000000"/>
              <w:bottom w:val="single" w:sz="6" w:space="0" w:color="FFFFFF"/>
              <w:right w:val="single" w:sz="6" w:space="0" w:color="FFFFFF"/>
            </w:tcBorders>
          </w:tcPr>
          <w:p w14:paraId="46A156A9" w14:textId="77777777" w:rsidR="002358F4" w:rsidRPr="00E054F1" w:rsidRDefault="002358F4" w:rsidP="002358F4">
            <w:pPr>
              <w:spacing w:line="141" w:lineRule="exact"/>
              <w:rPr>
                <w:rFonts w:ascii="Calibri" w:hAnsi="Calibri"/>
                <w:sz w:val="18"/>
              </w:rPr>
            </w:pPr>
          </w:p>
          <w:p w14:paraId="36865C53"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gesloten</w:t>
            </w:r>
          </w:p>
        </w:tc>
        <w:tc>
          <w:tcPr>
            <w:tcW w:w="1643" w:type="dxa"/>
            <w:gridSpan w:val="2"/>
            <w:tcBorders>
              <w:top w:val="single" w:sz="7" w:space="0" w:color="000000"/>
              <w:left w:val="single" w:sz="7" w:space="0" w:color="000000"/>
              <w:bottom w:val="single" w:sz="6" w:space="0" w:color="FFFFFF"/>
              <w:right w:val="single" w:sz="7" w:space="0" w:color="000000"/>
            </w:tcBorders>
          </w:tcPr>
          <w:p w14:paraId="5B90A834" w14:textId="77777777" w:rsidR="002358F4" w:rsidRPr="00E054F1" w:rsidRDefault="002358F4" w:rsidP="002358F4">
            <w:pPr>
              <w:spacing w:line="141" w:lineRule="exact"/>
              <w:rPr>
                <w:rFonts w:ascii="Calibri" w:hAnsi="Calibri"/>
                <w:sz w:val="18"/>
              </w:rPr>
            </w:pPr>
          </w:p>
          <w:p w14:paraId="5791BABD"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plezierig</w:t>
            </w:r>
          </w:p>
        </w:tc>
      </w:tr>
      <w:tr w:rsidR="002358F4" w:rsidRPr="00E054F1" w14:paraId="69B8F3C9"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37AF9441" w14:textId="77777777" w:rsidR="002358F4" w:rsidRPr="00E054F1" w:rsidRDefault="002358F4" w:rsidP="002358F4">
            <w:pPr>
              <w:spacing w:line="141" w:lineRule="exact"/>
              <w:rPr>
                <w:rFonts w:ascii="Calibri" w:hAnsi="Calibri"/>
                <w:sz w:val="18"/>
              </w:rPr>
            </w:pPr>
          </w:p>
          <w:p w14:paraId="65D7492B"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0F1EE25F"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2EDF11A2" w14:textId="77777777" w:rsidR="002358F4" w:rsidRPr="00E054F1" w:rsidRDefault="002358F4" w:rsidP="002358F4">
            <w:pPr>
              <w:spacing w:line="141" w:lineRule="exact"/>
              <w:rPr>
                <w:rFonts w:ascii="Calibri" w:hAnsi="Calibri"/>
                <w:sz w:val="18"/>
              </w:rPr>
            </w:pPr>
          </w:p>
          <w:p w14:paraId="3EB43364"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 xml:space="preserve">3 </w:t>
            </w:r>
            <w:r w:rsidRPr="00E054F1">
              <w:rPr>
                <w:rFonts w:ascii="Calibri" w:hAnsi="Calibri"/>
                <w:sz w:val="18"/>
              </w:rPr>
              <w:tab/>
              <w:t>4</w:t>
            </w:r>
          </w:p>
        </w:tc>
        <w:tc>
          <w:tcPr>
            <w:tcW w:w="794" w:type="dxa"/>
            <w:tcBorders>
              <w:top w:val="single" w:sz="7" w:space="0" w:color="000000"/>
              <w:left w:val="single" w:sz="7" w:space="0" w:color="000000"/>
              <w:bottom w:val="single" w:sz="6" w:space="0" w:color="FFFFFF"/>
              <w:right w:val="single" w:sz="6" w:space="0" w:color="FFFFFF"/>
            </w:tcBorders>
          </w:tcPr>
          <w:p w14:paraId="22245E5E" w14:textId="77777777" w:rsidR="002358F4" w:rsidRPr="00E054F1" w:rsidRDefault="002358F4" w:rsidP="002358F4">
            <w:pPr>
              <w:spacing w:line="141" w:lineRule="exact"/>
              <w:rPr>
                <w:rFonts w:ascii="Calibri" w:hAnsi="Calibri"/>
                <w:sz w:val="18"/>
              </w:rPr>
            </w:pPr>
          </w:p>
          <w:p w14:paraId="68450A39"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5</w:t>
            </w:r>
            <w:r w:rsidRPr="00E054F1">
              <w:rPr>
                <w:rFonts w:ascii="Calibri" w:hAnsi="Calibri"/>
                <w:sz w:val="18"/>
              </w:rPr>
              <w:tab/>
              <w:t xml:space="preserve"> 6</w:t>
            </w:r>
          </w:p>
        </w:tc>
        <w:tc>
          <w:tcPr>
            <w:tcW w:w="793" w:type="dxa"/>
            <w:tcBorders>
              <w:top w:val="single" w:sz="7" w:space="0" w:color="000000"/>
              <w:left w:val="single" w:sz="7" w:space="0" w:color="000000"/>
              <w:bottom w:val="single" w:sz="6" w:space="0" w:color="FFFFFF"/>
              <w:right w:val="single" w:sz="6" w:space="0" w:color="FFFFFF"/>
            </w:tcBorders>
          </w:tcPr>
          <w:p w14:paraId="3BA610E3" w14:textId="77777777" w:rsidR="002358F4" w:rsidRPr="00E054F1" w:rsidRDefault="002358F4" w:rsidP="002358F4">
            <w:pPr>
              <w:spacing w:line="141" w:lineRule="exact"/>
              <w:rPr>
                <w:rFonts w:ascii="Calibri" w:hAnsi="Calibri"/>
                <w:sz w:val="18"/>
              </w:rPr>
            </w:pPr>
          </w:p>
          <w:p w14:paraId="6CE2A8AF"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7</w:t>
            </w:r>
            <w:r w:rsidRPr="00E054F1">
              <w:rPr>
                <w:rFonts w:ascii="Calibri" w:hAnsi="Calibri"/>
                <w:sz w:val="18"/>
              </w:rPr>
              <w:tab/>
              <w:t xml:space="preserve"> 8</w:t>
            </w:r>
          </w:p>
        </w:tc>
        <w:tc>
          <w:tcPr>
            <w:tcW w:w="850" w:type="dxa"/>
            <w:tcBorders>
              <w:top w:val="single" w:sz="7" w:space="0" w:color="000000"/>
              <w:left w:val="single" w:sz="7" w:space="0" w:color="000000"/>
              <w:bottom w:val="single" w:sz="6" w:space="0" w:color="FFFFFF"/>
              <w:right w:val="single" w:sz="7" w:space="0" w:color="000000"/>
            </w:tcBorders>
          </w:tcPr>
          <w:p w14:paraId="4E6E21B5" w14:textId="77777777" w:rsidR="002358F4" w:rsidRPr="00E054F1" w:rsidRDefault="002358F4" w:rsidP="002358F4">
            <w:pPr>
              <w:spacing w:line="141" w:lineRule="exact"/>
              <w:rPr>
                <w:rFonts w:ascii="Calibri" w:hAnsi="Calibri"/>
                <w:sz w:val="18"/>
              </w:rPr>
            </w:pPr>
          </w:p>
          <w:p w14:paraId="720FF863"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111DD437"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776D4FBE" w14:textId="77777777" w:rsidR="002358F4" w:rsidRPr="00E054F1" w:rsidRDefault="002358F4" w:rsidP="002358F4">
            <w:pPr>
              <w:spacing w:line="141" w:lineRule="exact"/>
              <w:rPr>
                <w:rFonts w:ascii="Calibri" w:hAnsi="Calibri"/>
                <w:sz w:val="18"/>
              </w:rPr>
            </w:pPr>
          </w:p>
          <w:p w14:paraId="3799112D"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Hoe is het gedrag in huiselijke kring ?</w:t>
            </w:r>
          </w:p>
        </w:tc>
        <w:tc>
          <w:tcPr>
            <w:tcW w:w="1757" w:type="dxa"/>
            <w:gridSpan w:val="2"/>
            <w:tcBorders>
              <w:top w:val="single" w:sz="7" w:space="0" w:color="000000"/>
              <w:left w:val="single" w:sz="7" w:space="0" w:color="000000"/>
              <w:bottom w:val="single" w:sz="6" w:space="0" w:color="FFFFFF"/>
              <w:right w:val="single" w:sz="6" w:space="0" w:color="FFFFFF"/>
            </w:tcBorders>
          </w:tcPr>
          <w:p w14:paraId="0634CD95" w14:textId="77777777" w:rsidR="002358F4" w:rsidRPr="00E054F1" w:rsidRDefault="002358F4" w:rsidP="002358F4">
            <w:pPr>
              <w:spacing w:line="141" w:lineRule="exact"/>
              <w:rPr>
                <w:rFonts w:ascii="Calibri" w:hAnsi="Calibri"/>
                <w:sz w:val="18"/>
              </w:rPr>
            </w:pPr>
          </w:p>
          <w:p w14:paraId="32BF85A0"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onbe</w:t>
            </w:r>
            <w:r w:rsidRPr="00E054F1">
              <w:rPr>
                <w:rFonts w:ascii="Calibri" w:hAnsi="Calibri"/>
                <w:sz w:val="18"/>
              </w:rPr>
              <w:softHyphen/>
              <w:t>schaafd</w:t>
            </w:r>
          </w:p>
        </w:tc>
        <w:tc>
          <w:tcPr>
            <w:tcW w:w="1643" w:type="dxa"/>
            <w:gridSpan w:val="2"/>
            <w:tcBorders>
              <w:top w:val="single" w:sz="7" w:space="0" w:color="000000"/>
              <w:left w:val="single" w:sz="7" w:space="0" w:color="000000"/>
              <w:bottom w:val="single" w:sz="6" w:space="0" w:color="FFFFFF"/>
              <w:right w:val="single" w:sz="7" w:space="0" w:color="000000"/>
            </w:tcBorders>
          </w:tcPr>
          <w:p w14:paraId="78762350" w14:textId="77777777" w:rsidR="002358F4" w:rsidRPr="00E054F1" w:rsidRDefault="002358F4" w:rsidP="002358F4">
            <w:pPr>
              <w:spacing w:line="141" w:lineRule="exact"/>
              <w:rPr>
                <w:rFonts w:ascii="Calibri" w:hAnsi="Calibri"/>
                <w:sz w:val="18"/>
              </w:rPr>
            </w:pPr>
          </w:p>
          <w:p w14:paraId="6735AC3F"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correct</w:t>
            </w:r>
          </w:p>
        </w:tc>
      </w:tr>
      <w:tr w:rsidR="002358F4" w:rsidRPr="00E054F1" w14:paraId="59CCC17F"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406307F7" w14:textId="77777777" w:rsidR="002358F4" w:rsidRPr="00E054F1" w:rsidRDefault="002358F4" w:rsidP="002358F4">
            <w:pPr>
              <w:spacing w:line="141" w:lineRule="exact"/>
              <w:rPr>
                <w:rFonts w:ascii="Calibri" w:hAnsi="Calibri"/>
                <w:sz w:val="18"/>
              </w:rPr>
            </w:pPr>
          </w:p>
          <w:p w14:paraId="32355B3C"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43F9D1BB"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61EFD0F8" w14:textId="77777777" w:rsidR="002358F4" w:rsidRPr="00E054F1" w:rsidRDefault="002358F4" w:rsidP="002358F4">
            <w:pPr>
              <w:spacing w:line="141" w:lineRule="exact"/>
              <w:rPr>
                <w:rFonts w:ascii="Calibri" w:hAnsi="Calibri"/>
                <w:sz w:val="18"/>
              </w:rPr>
            </w:pPr>
          </w:p>
          <w:p w14:paraId="4830925C"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3</w:t>
            </w:r>
            <w:r w:rsidRPr="00E054F1">
              <w:rPr>
                <w:rFonts w:ascii="Calibri" w:hAnsi="Calibri"/>
                <w:sz w:val="18"/>
              </w:rPr>
              <w:tab/>
              <w:t xml:space="preserve"> 4</w:t>
            </w:r>
          </w:p>
        </w:tc>
        <w:tc>
          <w:tcPr>
            <w:tcW w:w="794" w:type="dxa"/>
            <w:tcBorders>
              <w:top w:val="single" w:sz="7" w:space="0" w:color="000000"/>
              <w:left w:val="single" w:sz="7" w:space="0" w:color="000000"/>
              <w:bottom w:val="single" w:sz="6" w:space="0" w:color="FFFFFF"/>
              <w:right w:val="single" w:sz="6" w:space="0" w:color="FFFFFF"/>
            </w:tcBorders>
          </w:tcPr>
          <w:p w14:paraId="0A6BAC37" w14:textId="77777777" w:rsidR="002358F4" w:rsidRPr="00E054F1" w:rsidRDefault="002358F4" w:rsidP="002358F4">
            <w:pPr>
              <w:spacing w:line="141" w:lineRule="exact"/>
              <w:rPr>
                <w:rFonts w:ascii="Calibri" w:hAnsi="Calibri"/>
                <w:sz w:val="18"/>
              </w:rPr>
            </w:pPr>
          </w:p>
          <w:p w14:paraId="5FBA76D2"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5</w:t>
            </w:r>
            <w:r w:rsidRPr="00E054F1">
              <w:rPr>
                <w:rFonts w:ascii="Calibri" w:hAnsi="Calibri"/>
                <w:sz w:val="18"/>
              </w:rPr>
              <w:tab/>
              <w:t xml:space="preserve"> 6</w:t>
            </w:r>
          </w:p>
        </w:tc>
        <w:tc>
          <w:tcPr>
            <w:tcW w:w="793" w:type="dxa"/>
            <w:tcBorders>
              <w:top w:val="single" w:sz="7" w:space="0" w:color="000000"/>
              <w:left w:val="single" w:sz="7" w:space="0" w:color="000000"/>
              <w:bottom w:val="single" w:sz="6" w:space="0" w:color="FFFFFF"/>
              <w:right w:val="single" w:sz="6" w:space="0" w:color="FFFFFF"/>
            </w:tcBorders>
          </w:tcPr>
          <w:p w14:paraId="0F6D4303" w14:textId="77777777" w:rsidR="002358F4" w:rsidRPr="00E054F1" w:rsidRDefault="002358F4" w:rsidP="002358F4">
            <w:pPr>
              <w:spacing w:line="141" w:lineRule="exact"/>
              <w:rPr>
                <w:rFonts w:ascii="Calibri" w:hAnsi="Calibri"/>
                <w:sz w:val="18"/>
              </w:rPr>
            </w:pPr>
          </w:p>
          <w:p w14:paraId="6DB09311"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7</w:t>
            </w:r>
            <w:r w:rsidRPr="00E054F1">
              <w:rPr>
                <w:rFonts w:ascii="Calibri" w:hAnsi="Calibri"/>
                <w:sz w:val="18"/>
              </w:rPr>
              <w:tab/>
              <w:t xml:space="preserve"> 8</w:t>
            </w:r>
          </w:p>
        </w:tc>
        <w:tc>
          <w:tcPr>
            <w:tcW w:w="850" w:type="dxa"/>
            <w:tcBorders>
              <w:top w:val="single" w:sz="7" w:space="0" w:color="000000"/>
              <w:left w:val="single" w:sz="7" w:space="0" w:color="000000"/>
              <w:bottom w:val="single" w:sz="6" w:space="0" w:color="FFFFFF"/>
              <w:right w:val="single" w:sz="7" w:space="0" w:color="000000"/>
            </w:tcBorders>
          </w:tcPr>
          <w:p w14:paraId="2A06F03C" w14:textId="77777777" w:rsidR="002358F4" w:rsidRPr="00E054F1" w:rsidRDefault="002358F4" w:rsidP="002358F4">
            <w:pPr>
              <w:spacing w:line="141" w:lineRule="exact"/>
              <w:rPr>
                <w:rFonts w:ascii="Calibri" w:hAnsi="Calibri"/>
                <w:sz w:val="18"/>
              </w:rPr>
            </w:pPr>
          </w:p>
          <w:p w14:paraId="673AE76A"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213D1CDF"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1F2805DF" w14:textId="77777777" w:rsidR="002358F4" w:rsidRPr="00E054F1" w:rsidRDefault="002358F4" w:rsidP="002358F4">
            <w:pPr>
              <w:spacing w:line="141" w:lineRule="exact"/>
              <w:rPr>
                <w:rFonts w:ascii="Calibri" w:hAnsi="Calibri"/>
                <w:sz w:val="18"/>
              </w:rPr>
            </w:pPr>
          </w:p>
          <w:p w14:paraId="5D760298"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Houdt de stagiair(e) zich aan de afspraken ?</w:t>
            </w:r>
            <w:r w:rsidRPr="00E054F1">
              <w:rPr>
                <w:rFonts w:ascii="Calibri" w:hAnsi="Calibri"/>
                <w:sz w:val="18"/>
              </w:rPr>
              <w:t xml:space="preserve"> </w:t>
            </w:r>
          </w:p>
        </w:tc>
        <w:tc>
          <w:tcPr>
            <w:tcW w:w="1757" w:type="dxa"/>
            <w:gridSpan w:val="2"/>
            <w:tcBorders>
              <w:top w:val="single" w:sz="7" w:space="0" w:color="000000"/>
              <w:left w:val="single" w:sz="7" w:space="0" w:color="000000"/>
              <w:bottom w:val="single" w:sz="6" w:space="0" w:color="FFFFFF"/>
              <w:right w:val="single" w:sz="6" w:space="0" w:color="FFFFFF"/>
            </w:tcBorders>
          </w:tcPr>
          <w:p w14:paraId="134E5F1B" w14:textId="77777777" w:rsidR="002358F4" w:rsidRPr="00E054F1" w:rsidRDefault="002358F4" w:rsidP="002358F4">
            <w:pPr>
              <w:spacing w:line="141" w:lineRule="exact"/>
              <w:rPr>
                <w:rFonts w:ascii="Calibri" w:hAnsi="Calibri"/>
                <w:sz w:val="18"/>
              </w:rPr>
            </w:pPr>
          </w:p>
          <w:p w14:paraId="40A35923"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niet</w:t>
            </w:r>
          </w:p>
        </w:tc>
        <w:tc>
          <w:tcPr>
            <w:tcW w:w="1643" w:type="dxa"/>
            <w:gridSpan w:val="2"/>
            <w:tcBorders>
              <w:top w:val="single" w:sz="7" w:space="0" w:color="000000"/>
              <w:left w:val="single" w:sz="7" w:space="0" w:color="000000"/>
              <w:bottom w:val="single" w:sz="6" w:space="0" w:color="FFFFFF"/>
              <w:right w:val="single" w:sz="7" w:space="0" w:color="000000"/>
            </w:tcBorders>
          </w:tcPr>
          <w:p w14:paraId="559F74BF" w14:textId="77777777" w:rsidR="002358F4" w:rsidRPr="00E054F1" w:rsidRDefault="002358F4" w:rsidP="002358F4">
            <w:pPr>
              <w:spacing w:line="141" w:lineRule="exact"/>
              <w:rPr>
                <w:rFonts w:ascii="Calibri" w:hAnsi="Calibri"/>
                <w:sz w:val="18"/>
              </w:rPr>
            </w:pPr>
          </w:p>
          <w:p w14:paraId="614EA5D7"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correct</w:t>
            </w:r>
          </w:p>
        </w:tc>
      </w:tr>
      <w:tr w:rsidR="002358F4" w:rsidRPr="00E054F1" w14:paraId="1E1F5621"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408962D7" w14:textId="77777777" w:rsidR="002358F4" w:rsidRPr="00E054F1" w:rsidRDefault="002358F4" w:rsidP="002358F4">
            <w:pPr>
              <w:spacing w:line="141" w:lineRule="exact"/>
              <w:rPr>
                <w:rFonts w:ascii="Calibri" w:hAnsi="Calibri"/>
                <w:sz w:val="18"/>
              </w:rPr>
            </w:pPr>
          </w:p>
          <w:p w14:paraId="71A1A50C"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6145C07B"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lastRenderedPageBreak/>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4BF62A17" w14:textId="77777777" w:rsidR="002358F4" w:rsidRPr="00E054F1" w:rsidRDefault="002358F4" w:rsidP="002358F4">
            <w:pPr>
              <w:spacing w:line="141" w:lineRule="exact"/>
              <w:rPr>
                <w:rFonts w:ascii="Calibri" w:hAnsi="Calibri"/>
                <w:sz w:val="18"/>
              </w:rPr>
            </w:pPr>
          </w:p>
          <w:p w14:paraId="3DB9946A"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3</w:t>
            </w:r>
            <w:r w:rsidRPr="00E054F1">
              <w:rPr>
                <w:rFonts w:ascii="Calibri" w:hAnsi="Calibri"/>
                <w:sz w:val="18"/>
              </w:rPr>
              <w:tab/>
              <w:t>4</w:t>
            </w:r>
          </w:p>
        </w:tc>
        <w:tc>
          <w:tcPr>
            <w:tcW w:w="794" w:type="dxa"/>
            <w:tcBorders>
              <w:top w:val="single" w:sz="7" w:space="0" w:color="000000"/>
              <w:left w:val="single" w:sz="7" w:space="0" w:color="000000"/>
              <w:bottom w:val="single" w:sz="6" w:space="0" w:color="FFFFFF"/>
              <w:right w:val="single" w:sz="6" w:space="0" w:color="FFFFFF"/>
            </w:tcBorders>
          </w:tcPr>
          <w:p w14:paraId="137F7B1B" w14:textId="77777777" w:rsidR="002358F4" w:rsidRPr="00E054F1" w:rsidRDefault="002358F4" w:rsidP="002358F4">
            <w:pPr>
              <w:spacing w:line="141" w:lineRule="exact"/>
              <w:rPr>
                <w:rFonts w:ascii="Calibri" w:hAnsi="Calibri"/>
                <w:sz w:val="18"/>
              </w:rPr>
            </w:pPr>
          </w:p>
          <w:p w14:paraId="1CA2710F"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5</w:t>
            </w:r>
            <w:r w:rsidRPr="00E054F1">
              <w:rPr>
                <w:rFonts w:ascii="Calibri" w:hAnsi="Calibri"/>
                <w:sz w:val="18"/>
              </w:rPr>
              <w:tab/>
              <w:t>6</w:t>
            </w:r>
          </w:p>
        </w:tc>
        <w:tc>
          <w:tcPr>
            <w:tcW w:w="793" w:type="dxa"/>
            <w:tcBorders>
              <w:top w:val="single" w:sz="7" w:space="0" w:color="000000"/>
              <w:left w:val="single" w:sz="7" w:space="0" w:color="000000"/>
              <w:bottom w:val="single" w:sz="6" w:space="0" w:color="FFFFFF"/>
              <w:right w:val="single" w:sz="6" w:space="0" w:color="FFFFFF"/>
            </w:tcBorders>
          </w:tcPr>
          <w:p w14:paraId="1ED81369" w14:textId="77777777" w:rsidR="002358F4" w:rsidRPr="00E054F1" w:rsidRDefault="002358F4" w:rsidP="002358F4">
            <w:pPr>
              <w:spacing w:line="141" w:lineRule="exact"/>
              <w:rPr>
                <w:rFonts w:ascii="Calibri" w:hAnsi="Calibri"/>
                <w:sz w:val="18"/>
              </w:rPr>
            </w:pPr>
          </w:p>
          <w:p w14:paraId="626D5725"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7</w:t>
            </w:r>
            <w:r w:rsidRPr="00E054F1">
              <w:rPr>
                <w:rFonts w:ascii="Calibri" w:hAnsi="Calibri"/>
                <w:sz w:val="18"/>
              </w:rPr>
              <w:tab/>
              <w:t>8</w:t>
            </w:r>
          </w:p>
        </w:tc>
        <w:tc>
          <w:tcPr>
            <w:tcW w:w="850" w:type="dxa"/>
            <w:tcBorders>
              <w:top w:val="single" w:sz="7" w:space="0" w:color="000000"/>
              <w:left w:val="single" w:sz="7" w:space="0" w:color="000000"/>
              <w:bottom w:val="single" w:sz="6" w:space="0" w:color="FFFFFF"/>
              <w:right w:val="single" w:sz="7" w:space="0" w:color="000000"/>
            </w:tcBorders>
          </w:tcPr>
          <w:p w14:paraId="17B50288" w14:textId="77777777" w:rsidR="002358F4" w:rsidRPr="00E054F1" w:rsidRDefault="002358F4" w:rsidP="002358F4">
            <w:pPr>
              <w:spacing w:line="141" w:lineRule="exact"/>
              <w:rPr>
                <w:rFonts w:ascii="Calibri" w:hAnsi="Calibri"/>
                <w:sz w:val="18"/>
              </w:rPr>
            </w:pPr>
          </w:p>
          <w:p w14:paraId="162ED7F4"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310DEEDB" w14:textId="77777777" w:rsidTr="002358F4">
        <w:tc>
          <w:tcPr>
            <w:tcW w:w="8875" w:type="dxa"/>
            <w:gridSpan w:val="5"/>
            <w:tcBorders>
              <w:top w:val="single" w:sz="7" w:space="0" w:color="000000"/>
              <w:left w:val="single" w:sz="7" w:space="0" w:color="000000"/>
              <w:bottom w:val="single" w:sz="6" w:space="0" w:color="FFFFFF"/>
              <w:right w:val="single" w:sz="7" w:space="0" w:color="000000"/>
            </w:tcBorders>
            <w:shd w:val="pct10" w:color="000000" w:fill="FFFFFF"/>
          </w:tcPr>
          <w:p w14:paraId="3337E317" w14:textId="77777777" w:rsidR="002358F4" w:rsidRPr="00E054F1" w:rsidRDefault="002358F4" w:rsidP="002358F4">
            <w:pPr>
              <w:spacing w:line="141" w:lineRule="exact"/>
              <w:rPr>
                <w:rFonts w:ascii="Calibri" w:hAnsi="Calibri"/>
                <w:sz w:val="18"/>
              </w:rPr>
            </w:pPr>
          </w:p>
          <w:p w14:paraId="020FBE8E"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20"/>
              </w:rPr>
            </w:pPr>
            <w:r w:rsidRPr="00E054F1">
              <w:rPr>
                <w:rFonts w:ascii="Calibri" w:hAnsi="Calibri"/>
                <w:b/>
                <w:i/>
                <w:sz w:val="20"/>
              </w:rPr>
              <w:t>B. De stagiair(e) op het bedrijf</w:t>
            </w:r>
          </w:p>
        </w:tc>
      </w:tr>
      <w:tr w:rsidR="002358F4" w:rsidRPr="00E054F1" w14:paraId="63CF02EC"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7E9113E9" w14:textId="77777777" w:rsidR="002358F4" w:rsidRPr="00E054F1" w:rsidRDefault="002358F4" w:rsidP="002358F4">
            <w:pPr>
              <w:spacing w:line="141" w:lineRule="exact"/>
              <w:rPr>
                <w:rFonts w:ascii="Calibri" w:hAnsi="Calibri"/>
                <w:sz w:val="20"/>
              </w:rPr>
            </w:pPr>
          </w:p>
          <w:p w14:paraId="1EB5C603"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Heeft de stagiair(e) belangstelling voor het bedrijf?</w:t>
            </w:r>
          </w:p>
        </w:tc>
        <w:tc>
          <w:tcPr>
            <w:tcW w:w="1757" w:type="dxa"/>
            <w:gridSpan w:val="2"/>
            <w:tcBorders>
              <w:top w:val="single" w:sz="7" w:space="0" w:color="000000"/>
              <w:left w:val="single" w:sz="7" w:space="0" w:color="000000"/>
              <w:bottom w:val="single" w:sz="6" w:space="0" w:color="FFFFFF"/>
              <w:right w:val="single" w:sz="6" w:space="0" w:color="FFFFFF"/>
            </w:tcBorders>
          </w:tcPr>
          <w:p w14:paraId="3E7A1803" w14:textId="77777777" w:rsidR="002358F4" w:rsidRPr="00E054F1" w:rsidRDefault="002358F4" w:rsidP="002358F4">
            <w:pPr>
              <w:spacing w:line="141" w:lineRule="exact"/>
              <w:rPr>
                <w:rFonts w:ascii="Calibri" w:hAnsi="Calibri"/>
                <w:sz w:val="18"/>
              </w:rPr>
            </w:pPr>
          </w:p>
          <w:p w14:paraId="6CF80A65"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weinig</w:t>
            </w:r>
          </w:p>
        </w:tc>
        <w:tc>
          <w:tcPr>
            <w:tcW w:w="1643" w:type="dxa"/>
            <w:gridSpan w:val="2"/>
            <w:tcBorders>
              <w:top w:val="single" w:sz="7" w:space="0" w:color="000000"/>
              <w:left w:val="single" w:sz="7" w:space="0" w:color="000000"/>
              <w:bottom w:val="single" w:sz="6" w:space="0" w:color="FFFFFF"/>
              <w:right w:val="single" w:sz="7" w:space="0" w:color="000000"/>
            </w:tcBorders>
          </w:tcPr>
          <w:p w14:paraId="02B3C6B2" w14:textId="77777777" w:rsidR="002358F4" w:rsidRPr="00E054F1" w:rsidRDefault="002358F4" w:rsidP="002358F4">
            <w:pPr>
              <w:spacing w:line="141" w:lineRule="exact"/>
              <w:rPr>
                <w:rFonts w:ascii="Calibri" w:hAnsi="Calibri"/>
                <w:sz w:val="18"/>
              </w:rPr>
            </w:pPr>
          </w:p>
          <w:p w14:paraId="45DA53D6"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veel</w:t>
            </w:r>
          </w:p>
        </w:tc>
      </w:tr>
      <w:tr w:rsidR="002358F4" w:rsidRPr="00E054F1" w14:paraId="3DC3A472"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17B001D6" w14:textId="77777777" w:rsidR="002358F4" w:rsidRPr="00E054F1" w:rsidRDefault="002358F4" w:rsidP="002358F4">
            <w:pPr>
              <w:spacing w:line="141" w:lineRule="exact"/>
              <w:rPr>
                <w:rFonts w:ascii="Calibri" w:hAnsi="Calibri"/>
                <w:sz w:val="18"/>
              </w:rPr>
            </w:pPr>
          </w:p>
          <w:p w14:paraId="56432A02"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69AF8290"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0D30C77A" w14:textId="77777777" w:rsidR="002358F4" w:rsidRPr="00E054F1" w:rsidRDefault="002358F4" w:rsidP="002358F4">
            <w:pPr>
              <w:spacing w:line="141" w:lineRule="exact"/>
              <w:rPr>
                <w:rFonts w:ascii="Calibri" w:hAnsi="Calibri"/>
                <w:sz w:val="18"/>
              </w:rPr>
            </w:pPr>
          </w:p>
          <w:p w14:paraId="23613BC9"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3</w:t>
            </w:r>
            <w:r w:rsidRPr="00E054F1">
              <w:rPr>
                <w:rFonts w:ascii="Calibri" w:hAnsi="Calibri"/>
                <w:sz w:val="18"/>
              </w:rPr>
              <w:tab/>
              <w:t xml:space="preserve"> 4</w:t>
            </w:r>
          </w:p>
        </w:tc>
        <w:tc>
          <w:tcPr>
            <w:tcW w:w="794" w:type="dxa"/>
            <w:tcBorders>
              <w:top w:val="single" w:sz="7" w:space="0" w:color="000000"/>
              <w:left w:val="single" w:sz="7" w:space="0" w:color="000000"/>
              <w:bottom w:val="single" w:sz="6" w:space="0" w:color="FFFFFF"/>
              <w:right w:val="single" w:sz="6" w:space="0" w:color="FFFFFF"/>
            </w:tcBorders>
          </w:tcPr>
          <w:p w14:paraId="643F44CA" w14:textId="77777777" w:rsidR="002358F4" w:rsidRPr="00E054F1" w:rsidRDefault="002358F4" w:rsidP="002358F4">
            <w:pPr>
              <w:spacing w:line="141" w:lineRule="exact"/>
              <w:rPr>
                <w:rFonts w:ascii="Calibri" w:hAnsi="Calibri"/>
                <w:sz w:val="18"/>
              </w:rPr>
            </w:pPr>
          </w:p>
          <w:p w14:paraId="6A3EF11E"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5</w:t>
            </w:r>
            <w:r w:rsidRPr="00E054F1">
              <w:rPr>
                <w:rFonts w:ascii="Calibri" w:hAnsi="Calibri"/>
                <w:sz w:val="18"/>
              </w:rPr>
              <w:tab/>
              <w:t xml:space="preserve"> 6</w:t>
            </w:r>
          </w:p>
        </w:tc>
        <w:tc>
          <w:tcPr>
            <w:tcW w:w="793" w:type="dxa"/>
            <w:tcBorders>
              <w:top w:val="single" w:sz="7" w:space="0" w:color="000000"/>
              <w:left w:val="single" w:sz="7" w:space="0" w:color="000000"/>
              <w:bottom w:val="single" w:sz="6" w:space="0" w:color="FFFFFF"/>
              <w:right w:val="single" w:sz="6" w:space="0" w:color="FFFFFF"/>
            </w:tcBorders>
          </w:tcPr>
          <w:p w14:paraId="0BB4EFC8" w14:textId="77777777" w:rsidR="002358F4" w:rsidRPr="00E054F1" w:rsidRDefault="002358F4" w:rsidP="002358F4">
            <w:pPr>
              <w:spacing w:line="141" w:lineRule="exact"/>
              <w:rPr>
                <w:rFonts w:ascii="Calibri" w:hAnsi="Calibri"/>
                <w:sz w:val="18"/>
              </w:rPr>
            </w:pPr>
          </w:p>
          <w:p w14:paraId="375F8401"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7</w:t>
            </w:r>
            <w:r w:rsidRPr="00E054F1">
              <w:rPr>
                <w:rFonts w:ascii="Calibri" w:hAnsi="Calibri"/>
                <w:sz w:val="18"/>
              </w:rPr>
              <w:tab/>
              <w:t xml:space="preserve"> 8</w:t>
            </w:r>
          </w:p>
        </w:tc>
        <w:tc>
          <w:tcPr>
            <w:tcW w:w="850" w:type="dxa"/>
            <w:tcBorders>
              <w:top w:val="single" w:sz="7" w:space="0" w:color="000000"/>
              <w:left w:val="single" w:sz="7" w:space="0" w:color="000000"/>
              <w:bottom w:val="single" w:sz="6" w:space="0" w:color="FFFFFF"/>
              <w:right w:val="single" w:sz="7" w:space="0" w:color="000000"/>
            </w:tcBorders>
          </w:tcPr>
          <w:p w14:paraId="6657E49D" w14:textId="77777777" w:rsidR="002358F4" w:rsidRPr="00E054F1" w:rsidRDefault="002358F4" w:rsidP="002358F4">
            <w:pPr>
              <w:spacing w:line="141" w:lineRule="exact"/>
              <w:rPr>
                <w:rFonts w:ascii="Calibri" w:hAnsi="Calibri"/>
                <w:sz w:val="18"/>
              </w:rPr>
            </w:pPr>
          </w:p>
          <w:p w14:paraId="54EA5B76"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76B54F2E"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15887671" w14:textId="77777777" w:rsidR="002358F4" w:rsidRPr="00E054F1" w:rsidRDefault="002358F4" w:rsidP="002358F4">
            <w:pPr>
              <w:spacing w:line="141" w:lineRule="exact"/>
              <w:rPr>
                <w:rFonts w:ascii="Calibri" w:hAnsi="Calibri"/>
                <w:sz w:val="18"/>
              </w:rPr>
            </w:pPr>
          </w:p>
          <w:p w14:paraId="2F349C67" w14:textId="77777777" w:rsidR="002358F4" w:rsidRPr="00E054F1" w:rsidRDefault="002358F4" w:rsidP="002358F4">
            <w:pPr>
              <w:tabs>
                <w:tab w:val="left" w:pos="-1440"/>
                <w:tab w:val="left" w:pos="-720"/>
                <w:tab w:val="left" w:pos="0"/>
                <w:tab w:val="left" w:pos="720"/>
                <w:tab w:val="left" w:pos="1020"/>
              </w:tabs>
              <w:spacing w:after="56" w:line="360" w:lineRule="auto"/>
              <w:ind w:left="2918" w:hanging="2918"/>
              <w:rPr>
                <w:rFonts w:ascii="Calibri" w:hAnsi="Calibri"/>
                <w:sz w:val="18"/>
              </w:rPr>
            </w:pPr>
            <w:r w:rsidRPr="00E054F1">
              <w:rPr>
                <w:rFonts w:ascii="Calibri" w:hAnsi="Calibri"/>
                <w:b/>
                <w:sz w:val="18"/>
              </w:rPr>
              <w:t>Hoe gaat de stagiair(e) om met</w:t>
            </w:r>
            <w:r w:rsidRPr="00E054F1">
              <w:rPr>
                <w:rFonts w:ascii="Calibri" w:hAnsi="Calibri"/>
                <w:b/>
                <w:sz w:val="18"/>
              </w:rPr>
              <w:tab/>
              <w:t>a.dieren</w:t>
            </w:r>
          </w:p>
        </w:tc>
        <w:tc>
          <w:tcPr>
            <w:tcW w:w="1757" w:type="dxa"/>
            <w:gridSpan w:val="2"/>
            <w:tcBorders>
              <w:top w:val="single" w:sz="7" w:space="0" w:color="000000"/>
              <w:left w:val="single" w:sz="7" w:space="0" w:color="000000"/>
              <w:bottom w:val="single" w:sz="6" w:space="0" w:color="FFFFFF"/>
              <w:right w:val="single" w:sz="6" w:space="0" w:color="FFFFFF"/>
            </w:tcBorders>
          </w:tcPr>
          <w:p w14:paraId="1060DC9C" w14:textId="77777777" w:rsidR="002358F4" w:rsidRPr="00E054F1" w:rsidRDefault="002358F4" w:rsidP="002358F4">
            <w:pPr>
              <w:spacing w:line="141" w:lineRule="exact"/>
              <w:rPr>
                <w:rFonts w:ascii="Calibri" w:hAnsi="Calibri"/>
                <w:sz w:val="18"/>
              </w:rPr>
            </w:pPr>
          </w:p>
          <w:p w14:paraId="6EFC0132"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ruw</w:t>
            </w:r>
          </w:p>
        </w:tc>
        <w:tc>
          <w:tcPr>
            <w:tcW w:w="1643" w:type="dxa"/>
            <w:gridSpan w:val="2"/>
            <w:tcBorders>
              <w:top w:val="single" w:sz="7" w:space="0" w:color="000000"/>
              <w:left w:val="single" w:sz="7" w:space="0" w:color="000000"/>
              <w:bottom w:val="single" w:sz="6" w:space="0" w:color="FFFFFF"/>
              <w:right w:val="single" w:sz="7" w:space="0" w:color="000000"/>
            </w:tcBorders>
          </w:tcPr>
          <w:p w14:paraId="54C6C1AA" w14:textId="77777777" w:rsidR="002358F4" w:rsidRPr="00E054F1" w:rsidRDefault="002358F4" w:rsidP="002358F4">
            <w:pPr>
              <w:spacing w:line="141" w:lineRule="exact"/>
              <w:rPr>
                <w:rFonts w:ascii="Calibri" w:hAnsi="Calibri"/>
                <w:sz w:val="18"/>
              </w:rPr>
            </w:pPr>
          </w:p>
          <w:p w14:paraId="6800832D"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zorgvuldig</w:t>
            </w:r>
          </w:p>
        </w:tc>
      </w:tr>
      <w:tr w:rsidR="002358F4" w:rsidRPr="00E054F1" w14:paraId="200FA764"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24AB7EE4" w14:textId="77777777" w:rsidR="002358F4" w:rsidRPr="00E054F1" w:rsidRDefault="002358F4" w:rsidP="002358F4">
            <w:pPr>
              <w:spacing w:line="141" w:lineRule="exact"/>
              <w:rPr>
                <w:rFonts w:ascii="Calibri" w:hAnsi="Calibri"/>
                <w:sz w:val="18"/>
              </w:rPr>
            </w:pPr>
          </w:p>
          <w:p w14:paraId="622FA8F3"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59714DFD"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6AC9C956" w14:textId="77777777" w:rsidR="002358F4" w:rsidRPr="00E054F1" w:rsidRDefault="002358F4" w:rsidP="002358F4">
            <w:pPr>
              <w:spacing w:line="141" w:lineRule="exact"/>
              <w:rPr>
                <w:rFonts w:ascii="Calibri" w:hAnsi="Calibri"/>
                <w:sz w:val="18"/>
              </w:rPr>
            </w:pPr>
          </w:p>
          <w:p w14:paraId="5A3DCDB2"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3</w:t>
            </w:r>
            <w:r w:rsidRPr="00E054F1">
              <w:rPr>
                <w:rFonts w:ascii="Calibri" w:hAnsi="Calibri"/>
                <w:sz w:val="18"/>
              </w:rPr>
              <w:tab/>
              <w:t xml:space="preserve"> 4</w:t>
            </w:r>
          </w:p>
        </w:tc>
        <w:tc>
          <w:tcPr>
            <w:tcW w:w="794" w:type="dxa"/>
            <w:tcBorders>
              <w:top w:val="single" w:sz="7" w:space="0" w:color="000000"/>
              <w:left w:val="single" w:sz="7" w:space="0" w:color="000000"/>
              <w:bottom w:val="single" w:sz="6" w:space="0" w:color="FFFFFF"/>
              <w:right w:val="single" w:sz="6" w:space="0" w:color="FFFFFF"/>
            </w:tcBorders>
          </w:tcPr>
          <w:p w14:paraId="1008FD69" w14:textId="77777777" w:rsidR="002358F4" w:rsidRPr="00E054F1" w:rsidRDefault="002358F4" w:rsidP="002358F4">
            <w:pPr>
              <w:spacing w:line="141" w:lineRule="exact"/>
              <w:rPr>
                <w:rFonts w:ascii="Calibri" w:hAnsi="Calibri"/>
                <w:sz w:val="18"/>
              </w:rPr>
            </w:pPr>
          </w:p>
          <w:p w14:paraId="43EE4D28"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5</w:t>
            </w:r>
            <w:r w:rsidRPr="00E054F1">
              <w:rPr>
                <w:rFonts w:ascii="Calibri" w:hAnsi="Calibri"/>
                <w:sz w:val="18"/>
              </w:rPr>
              <w:tab/>
              <w:t xml:space="preserve"> 6</w:t>
            </w:r>
          </w:p>
        </w:tc>
        <w:tc>
          <w:tcPr>
            <w:tcW w:w="793" w:type="dxa"/>
            <w:tcBorders>
              <w:top w:val="single" w:sz="7" w:space="0" w:color="000000"/>
              <w:left w:val="single" w:sz="7" w:space="0" w:color="000000"/>
              <w:bottom w:val="single" w:sz="6" w:space="0" w:color="FFFFFF"/>
              <w:right w:val="single" w:sz="6" w:space="0" w:color="FFFFFF"/>
            </w:tcBorders>
          </w:tcPr>
          <w:p w14:paraId="2812D139" w14:textId="77777777" w:rsidR="002358F4" w:rsidRPr="00E054F1" w:rsidRDefault="002358F4" w:rsidP="002358F4">
            <w:pPr>
              <w:spacing w:line="141" w:lineRule="exact"/>
              <w:rPr>
                <w:rFonts w:ascii="Calibri" w:hAnsi="Calibri"/>
                <w:sz w:val="18"/>
              </w:rPr>
            </w:pPr>
          </w:p>
          <w:p w14:paraId="74F13B70"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 xml:space="preserve">7 </w:t>
            </w:r>
            <w:r w:rsidRPr="00E054F1">
              <w:rPr>
                <w:rFonts w:ascii="Calibri" w:hAnsi="Calibri"/>
                <w:sz w:val="18"/>
              </w:rPr>
              <w:tab/>
              <w:t>8</w:t>
            </w:r>
          </w:p>
        </w:tc>
        <w:tc>
          <w:tcPr>
            <w:tcW w:w="850" w:type="dxa"/>
            <w:tcBorders>
              <w:top w:val="single" w:sz="7" w:space="0" w:color="000000"/>
              <w:left w:val="single" w:sz="7" w:space="0" w:color="000000"/>
              <w:bottom w:val="single" w:sz="6" w:space="0" w:color="FFFFFF"/>
              <w:right w:val="single" w:sz="7" w:space="0" w:color="000000"/>
            </w:tcBorders>
          </w:tcPr>
          <w:p w14:paraId="65823FAE" w14:textId="77777777" w:rsidR="002358F4" w:rsidRPr="00E054F1" w:rsidRDefault="002358F4" w:rsidP="002358F4">
            <w:pPr>
              <w:spacing w:line="141" w:lineRule="exact"/>
              <w:rPr>
                <w:rFonts w:ascii="Calibri" w:hAnsi="Calibri"/>
                <w:sz w:val="18"/>
              </w:rPr>
            </w:pPr>
          </w:p>
          <w:p w14:paraId="50D1EA20"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4F56F63E"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13957209" w14:textId="77777777" w:rsidR="002358F4" w:rsidRPr="00E054F1" w:rsidRDefault="002358F4" w:rsidP="002358F4">
            <w:pPr>
              <w:spacing w:line="141" w:lineRule="exact"/>
              <w:rPr>
                <w:rFonts w:ascii="Calibri" w:hAnsi="Calibri"/>
                <w:sz w:val="18"/>
              </w:rPr>
            </w:pPr>
          </w:p>
          <w:p w14:paraId="67447A6A" w14:textId="77777777" w:rsidR="002358F4" w:rsidRPr="00E054F1" w:rsidRDefault="002358F4" w:rsidP="002358F4">
            <w:pPr>
              <w:tabs>
                <w:tab w:val="left" w:pos="-1440"/>
                <w:tab w:val="left" w:pos="-720"/>
                <w:tab w:val="left" w:pos="0"/>
                <w:tab w:val="left" w:pos="720"/>
                <w:tab w:val="left" w:pos="1020"/>
              </w:tabs>
              <w:spacing w:after="56" w:line="360" w:lineRule="auto"/>
              <w:ind w:left="2918" w:hanging="2918"/>
              <w:rPr>
                <w:rFonts w:ascii="Calibri" w:hAnsi="Calibri"/>
                <w:sz w:val="18"/>
              </w:rPr>
            </w:pPr>
            <w:r w:rsidRPr="00E054F1">
              <w:rPr>
                <w:rFonts w:ascii="Calibri" w:hAnsi="Calibri"/>
                <w:b/>
                <w:sz w:val="18"/>
              </w:rPr>
              <w:t xml:space="preserve">Hoe gaat de stagiair(e) om met </w:t>
            </w:r>
            <w:r w:rsidRPr="00E054F1">
              <w:rPr>
                <w:rFonts w:ascii="Calibri" w:hAnsi="Calibri"/>
                <w:b/>
                <w:sz w:val="18"/>
              </w:rPr>
              <w:tab/>
              <w:t>b.materialen/middelen</w:t>
            </w:r>
          </w:p>
        </w:tc>
        <w:tc>
          <w:tcPr>
            <w:tcW w:w="1757" w:type="dxa"/>
            <w:gridSpan w:val="2"/>
            <w:tcBorders>
              <w:top w:val="single" w:sz="7" w:space="0" w:color="000000"/>
              <w:left w:val="single" w:sz="7" w:space="0" w:color="000000"/>
              <w:bottom w:val="single" w:sz="6" w:space="0" w:color="FFFFFF"/>
              <w:right w:val="single" w:sz="6" w:space="0" w:color="FFFFFF"/>
            </w:tcBorders>
          </w:tcPr>
          <w:p w14:paraId="491928B9" w14:textId="77777777" w:rsidR="002358F4" w:rsidRPr="00E054F1" w:rsidRDefault="002358F4" w:rsidP="002358F4">
            <w:pPr>
              <w:spacing w:line="141" w:lineRule="exact"/>
              <w:rPr>
                <w:rFonts w:ascii="Calibri" w:hAnsi="Calibri"/>
                <w:sz w:val="18"/>
              </w:rPr>
            </w:pPr>
          </w:p>
          <w:p w14:paraId="653C107B"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ruw</w:t>
            </w:r>
          </w:p>
        </w:tc>
        <w:tc>
          <w:tcPr>
            <w:tcW w:w="1643" w:type="dxa"/>
            <w:gridSpan w:val="2"/>
            <w:tcBorders>
              <w:top w:val="single" w:sz="7" w:space="0" w:color="000000"/>
              <w:left w:val="single" w:sz="7" w:space="0" w:color="000000"/>
              <w:bottom w:val="single" w:sz="6" w:space="0" w:color="FFFFFF"/>
              <w:right w:val="single" w:sz="7" w:space="0" w:color="000000"/>
            </w:tcBorders>
          </w:tcPr>
          <w:p w14:paraId="4C511F44" w14:textId="77777777" w:rsidR="002358F4" w:rsidRPr="00E054F1" w:rsidRDefault="002358F4" w:rsidP="002358F4">
            <w:pPr>
              <w:spacing w:line="141" w:lineRule="exact"/>
              <w:rPr>
                <w:rFonts w:ascii="Calibri" w:hAnsi="Calibri"/>
                <w:sz w:val="18"/>
              </w:rPr>
            </w:pPr>
          </w:p>
          <w:p w14:paraId="5F2952B6"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zorgvuldig</w:t>
            </w:r>
          </w:p>
        </w:tc>
      </w:tr>
      <w:tr w:rsidR="002358F4" w:rsidRPr="00E054F1" w14:paraId="42728697"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56319877" w14:textId="77777777" w:rsidR="002358F4" w:rsidRPr="00E054F1" w:rsidRDefault="002358F4" w:rsidP="002358F4">
            <w:pPr>
              <w:spacing w:line="141" w:lineRule="exact"/>
              <w:rPr>
                <w:rFonts w:ascii="Calibri" w:hAnsi="Calibri"/>
                <w:sz w:val="18"/>
              </w:rPr>
            </w:pPr>
          </w:p>
          <w:p w14:paraId="47B2F54E"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377996A4"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4E94DB3B" w14:textId="77777777" w:rsidR="002358F4" w:rsidRPr="00E054F1" w:rsidRDefault="002358F4" w:rsidP="002358F4">
            <w:pPr>
              <w:spacing w:line="141" w:lineRule="exact"/>
              <w:rPr>
                <w:rFonts w:ascii="Calibri" w:hAnsi="Calibri"/>
                <w:sz w:val="18"/>
              </w:rPr>
            </w:pPr>
          </w:p>
          <w:p w14:paraId="3FAB557A"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 xml:space="preserve">3 </w:t>
            </w:r>
            <w:r w:rsidRPr="00E054F1">
              <w:rPr>
                <w:rFonts w:ascii="Calibri" w:hAnsi="Calibri"/>
                <w:sz w:val="18"/>
              </w:rPr>
              <w:tab/>
              <w:t>4</w:t>
            </w:r>
          </w:p>
        </w:tc>
        <w:tc>
          <w:tcPr>
            <w:tcW w:w="794" w:type="dxa"/>
            <w:tcBorders>
              <w:top w:val="single" w:sz="7" w:space="0" w:color="000000"/>
              <w:left w:val="single" w:sz="7" w:space="0" w:color="000000"/>
              <w:bottom w:val="single" w:sz="6" w:space="0" w:color="FFFFFF"/>
              <w:right w:val="single" w:sz="6" w:space="0" w:color="FFFFFF"/>
            </w:tcBorders>
          </w:tcPr>
          <w:p w14:paraId="2AFB0A81" w14:textId="77777777" w:rsidR="002358F4" w:rsidRPr="00E054F1" w:rsidRDefault="002358F4" w:rsidP="002358F4">
            <w:pPr>
              <w:spacing w:line="141" w:lineRule="exact"/>
              <w:rPr>
                <w:rFonts w:ascii="Calibri" w:hAnsi="Calibri"/>
                <w:sz w:val="18"/>
              </w:rPr>
            </w:pPr>
          </w:p>
          <w:p w14:paraId="7BCEC0E4"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 xml:space="preserve">5 </w:t>
            </w:r>
            <w:r w:rsidRPr="00E054F1">
              <w:rPr>
                <w:rFonts w:ascii="Calibri" w:hAnsi="Calibri"/>
                <w:sz w:val="18"/>
              </w:rPr>
              <w:tab/>
              <w:t>6</w:t>
            </w:r>
          </w:p>
        </w:tc>
        <w:tc>
          <w:tcPr>
            <w:tcW w:w="793" w:type="dxa"/>
            <w:tcBorders>
              <w:top w:val="single" w:sz="7" w:space="0" w:color="000000"/>
              <w:left w:val="single" w:sz="7" w:space="0" w:color="000000"/>
              <w:bottom w:val="single" w:sz="6" w:space="0" w:color="FFFFFF"/>
              <w:right w:val="single" w:sz="6" w:space="0" w:color="FFFFFF"/>
            </w:tcBorders>
          </w:tcPr>
          <w:p w14:paraId="45CAD65A" w14:textId="77777777" w:rsidR="002358F4" w:rsidRPr="00E054F1" w:rsidRDefault="002358F4" w:rsidP="002358F4">
            <w:pPr>
              <w:spacing w:line="141" w:lineRule="exact"/>
              <w:rPr>
                <w:rFonts w:ascii="Calibri" w:hAnsi="Calibri"/>
                <w:sz w:val="18"/>
              </w:rPr>
            </w:pPr>
          </w:p>
          <w:p w14:paraId="118E075A"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 xml:space="preserve">7 </w:t>
            </w:r>
            <w:r w:rsidRPr="00E054F1">
              <w:rPr>
                <w:rFonts w:ascii="Calibri" w:hAnsi="Calibri"/>
                <w:sz w:val="18"/>
              </w:rPr>
              <w:tab/>
              <w:t>8</w:t>
            </w:r>
          </w:p>
        </w:tc>
        <w:tc>
          <w:tcPr>
            <w:tcW w:w="850" w:type="dxa"/>
            <w:tcBorders>
              <w:top w:val="single" w:sz="7" w:space="0" w:color="000000"/>
              <w:left w:val="single" w:sz="7" w:space="0" w:color="000000"/>
              <w:bottom w:val="single" w:sz="6" w:space="0" w:color="FFFFFF"/>
              <w:right w:val="single" w:sz="7" w:space="0" w:color="000000"/>
            </w:tcBorders>
          </w:tcPr>
          <w:p w14:paraId="10BCB435" w14:textId="77777777" w:rsidR="002358F4" w:rsidRPr="00E054F1" w:rsidRDefault="002358F4" w:rsidP="002358F4">
            <w:pPr>
              <w:spacing w:line="141" w:lineRule="exact"/>
              <w:rPr>
                <w:rFonts w:ascii="Calibri" w:hAnsi="Calibri"/>
                <w:sz w:val="18"/>
              </w:rPr>
            </w:pPr>
          </w:p>
          <w:p w14:paraId="325A04AF"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1DBEE127" w14:textId="77777777" w:rsidTr="002358F4">
        <w:tc>
          <w:tcPr>
            <w:tcW w:w="5475" w:type="dxa"/>
            <w:tcBorders>
              <w:top w:val="single" w:sz="7" w:space="0" w:color="000000"/>
              <w:left w:val="single" w:sz="7" w:space="0" w:color="000000"/>
              <w:right w:val="single" w:sz="6" w:space="0" w:color="FFFFFF"/>
            </w:tcBorders>
          </w:tcPr>
          <w:p w14:paraId="3EA2209A" w14:textId="77777777" w:rsidR="002358F4" w:rsidRPr="00E054F1" w:rsidRDefault="002358F4" w:rsidP="002358F4">
            <w:pPr>
              <w:spacing w:line="141" w:lineRule="exact"/>
              <w:rPr>
                <w:rFonts w:ascii="Calibri" w:hAnsi="Calibri"/>
                <w:sz w:val="18"/>
              </w:rPr>
            </w:pPr>
          </w:p>
          <w:p w14:paraId="6CC9944D"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Hoe voert de stagiair(e) de werkzaamheden uit ?</w:t>
            </w:r>
          </w:p>
        </w:tc>
        <w:tc>
          <w:tcPr>
            <w:tcW w:w="1757" w:type="dxa"/>
            <w:gridSpan w:val="2"/>
            <w:tcBorders>
              <w:top w:val="single" w:sz="7" w:space="0" w:color="000000"/>
              <w:left w:val="single" w:sz="7" w:space="0" w:color="000000"/>
              <w:right w:val="single" w:sz="6" w:space="0" w:color="FFFFFF"/>
            </w:tcBorders>
          </w:tcPr>
          <w:p w14:paraId="0C4B3E72" w14:textId="77777777" w:rsidR="002358F4" w:rsidRPr="00E054F1" w:rsidRDefault="002358F4" w:rsidP="002358F4">
            <w:pPr>
              <w:spacing w:line="141" w:lineRule="exact"/>
              <w:rPr>
                <w:rFonts w:ascii="Calibri" w:hAnsi="Calibri"/>
                <w:sz w:val="18"/>
              </w:rPr>
            </w:pPr>
          </w:p>
          <w:p w14:paraId="3DA74141"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onder begelei</w:t>
            </w:r>
            <w:r w:rsidRPr="00E054F1">
              <w:rPr>
                <w:rFonts w:ascii="Calibri" w:hAnsi="Calibri"/>
                <w:sz w:val="18"/>
              </w:rPr>
              <w:softHyphen/>
              <w:t>ding</w:t>
            </w:r>
          </w:p>
        </w:tc>
        <w:tc>
          <w:tcPr>
            <w:tcW w:w="1643" w:type="dxa"/>
            <w:gridSpan w:val="2"/>
            <w:tcBorders>
              <w:top w:val="single" w:sz="7" w:space="0" w:color="000000"/>
              <w:left w:val="single" w:sz="7" w:space="0" w:color="000000"/>
              <w:right w:val="single" w:sz="7" w:space="0" w:color="000000"/>
            </w:tcBorders>
          </w:tcPr>
          <w:p w14:paraId="547F2A09" w14:textId="77777777" w:rsidR="002358F4" w:rsidRPr="00E054F1" w:rsidRDefault="002358F4" w:rsidP="002358F4">
            <w:pPr>
              <w:spacing w:line="141" w:lineRule="exact"/>
              <w:rPr>
                <w:rFonts w:ascii="Calibri" w:hAnsi="Calibri"/>
                <w:sz w:val="18"/>
              </w:rPr>
            </w:pPr>
          </w:p>
          <w:p w14:paraId="2D7C89CA"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zelfstandig</w:t>
            </w:r>
          </w:p>
        </w:tc>
      </w:tr>
      <w:tr w:rsidR="002358F4" w:rsidRPr="00E054F1" w14:paraId="6DB4EEB7" w14:textId="77777777" w:rsidTr="002358F4">
        <w:tc>
          <w:tcPr>
            <w:tcW w:w="5475" w:type="dxa"/>
            <w:tcBorders>
              <w:top w:val="single" w:sz="4" w:space="0" w:color="000000"/>
              <w:left w:val="single" w:sz="4" w:space="0" w:color="000000"/>
              <w:right w:val="single" w:sz="4" w:space="0" w:color="000000"/>
            </w:tcBorders>
          </w:tcPr>
          <w:p w14:paraId="3ED055AE" w14:textId="77777777" w:rsidR="002358F4" w:rsidRPr="00E054F1" w:rsidRDefault="002358F4" w:rsidP="002358F4">
            <w:pPr>
              <w:spacing w:line="141" w:lineRule="exact"/>
              <w:rPr>
                <w:rFonts w:ascii="Calibri" w:hAnsi="Calibri"/>
                <w:sz w:val="18"/>
              </w:rPr>
            </w:pPr>
          </w:p>
          <w:p w14:paraId="5973DD1C"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4CF66066"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4" w:space="0" w:color="000000"/>
              <w:left w:val="single" w:sz="4" w:space="0" w:color="000000"/>
              <w:right w:val="single" w:sz="4" w:space="0" w:color="000000"/>
            </w:tcBorders>
          </w:tcPr>
          <w:p w14:paraId="22DD121B" w14:textId="77777777" w:rsidR="002358F4" w:rsidRPr="00E054F1" w:rsidRDefault="002358F4" w:rsidP="002358F4">
            <w:pPr>
              <w:spacing w:line="141" w:lineRule="exact"/>
              <w:rPr>
                <w:rFonts w:ascii="Calibri" w:hAnsi="Calibri"/>
                <w:sz w:val="18"/>
              </w:rPr>
            </w:pPr>
          </w:p>
          <w:p w14:paraId="160C629D"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 xml:space="preserve">3 </w:t>
            </w:r>
            <w:r w:rsidRPr="00E054F1">
              <w:rPr>
                <w:rFonts w:ascii="Calibri" w:hAnsi="Calibri"/>
                <w:sz w:val="18"/>
              </w:rPr>
              <w:tab/>
              <w:t>4</w:t>
            </w:r>
          </w:p>
        </w:tc>
        <w:tc>
          <w:tcPr>
            <w:tcW w:w="794" w:type="dxa"/>
            <w:tcBorders>
              <w:top w:val="single" w:sz="4" w:space="0" w:color="000000"/>
              <w:left w:val="single" w:sz="4" w:space="0" w:color="000000"/>
              <w:right w:val="single" w:sz="4" w:space="0" w:color="000000"/>
            </w:tcBorders>
          </w:tcPr>
          <w:p w14:paraId="742FDB7A" w14:textId="77777777" w:rsidR="002358F4" w:rsidRPr="00E054F1" w:rsidRDefault="002358F4" w:rsidP="002358F4">
            <w:pPr>
              <w:spacing w:line="141" w:lineRule="exact"/>
              <w:rPr>
                <w:rFonts w:ascii="Calibri" w:hAnsi="Calibri"/>
                <w:sz w:val="18"/>
              </w:rPr>
            </w:pPr>
          </w:p>
          <w:p w14:paraId="6B03CB3B"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 xml:space="preserve">5 </w:t>
            </w:r>
            <w:r w:rsidRPr="00E054F1">
              <w:rPr>
                <w:rFonts w:ascii="Calibri" w:hAnsi="Calibri"/>
                <w:sz w:val="18"/>
              </w:rPr>
              <w:tab/>
              <w:t>6</w:t>
            </w:r>
          </w:p>
        </w:tc>
        <w:tc>
          <w:tcPr>
            <w:tcW w:w="793" w:type="dxa"/>
            <w:tcBorders>
              <w:top w:val="single" w:sz="4" w:space="0" w:color="000000"/>
              <w:left w:val="single" w:sz="4" w:space="0" w:color="000000"/>
              <w:right w:val="single" w:sz="4" w:space="0" w:color="000000"/>
            </w:tcBorders>
          </w:tcPr>
          <w:p w14:paraId="0B9896A4" w14:textId="77777777" w:rsidR="002358F4" w:rsidRPr="00E054F1" w:rsidRDefault="002358F4" w:rsidP="002358F4">
            <w:pPr>
              <w:spacing w:line="141" w:lineRule="exact"/>
              <w:rPr>
                <w:rFonts w:ascii="Calibri" w:hAnsi="Calibri"/>
                <w:sz w:val="18"/>
              </w:rPr>
            </w:pPr>
          </w:p>
          <w:p w14:paraId="77D7BCF5"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 xml:space="preserve">7 </w:t>
            </w:r>
            <w:r w:rsidRPr="00E054F1">
              <w:rPr>
                <w:rFonts w:ascii="Calibri" w:hAnsi="Calibri"/>
                <w:sz w:val="18"/>
              </w:rPr>
              <w:tab/>
              <w:t>8</w:t>
            </w:r>
          </w:p>
        </w:tc>
        <w:tc>
          <w:tcPr>
            <w:tcW w:w="850" w:type="dxa"/>
            <w:tcBorders>
              <w:top w:val="single" w:sz="4" w:space="0" w:color="000000"/>
              <w:left w:val="single" w:sz="4" w:space="0" w:color="000000"/>
              <w:right w:val="single" w:sz="4" w:space="0" w:color="000000"/>
            </w:tcBorders>
          </w:tcPr>
          <w:p w14:paraId="2A7909BA" w14:textId="77777777" w:rsidR="002358F4" w:rsidRPr="00E054F1" w:rsidRDefault="002358F4" w:rsidP="002358F4">
            <w:pPr>
              <w:spacing w:line="141" w:lineRule="exact"/>
              <w:rPr>
                <w:rFonts w:ascii="Calibri" w:hAnsi="Calibri"/>
                <w:sz w:val="18"/>
              </w:rPr>
            </w:pPr>
          </w:p>
          <w:p w14:paraId="0076EED4"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537A2902" w14:textId="77777777" w:rsidTr="002358F4">
        <w:tc>
          <w:tcPr>
            <w:tcW w:w="5475" w:type="dxa"/>
            <w:tcBorders>
              <w:left w:val="single" w:sz="4" w:space="0" w:color="000000"/>
              <w:bottom w:val="single" w:sz="4" w:space="0" w:color="auto"/>
              <w:right w:val="single" w:sz="4" w:space="0" w:color="000000"/>
            </w:tcBorders>
          </w:tcPr>
          <w:p w14:paraId="5136C90F" w14:textId="77777777" w:rsidR="002358F4" w:rsidRPr="00E054F1" w:rsidRDefault="002358F4" w:rsidP="002358F4">
            <w:pPr>
              <w:spacing w:line="141" w:lineRule="exact"/>
              <w:rPr>
                <w:rFonts w:ascii="Calibri" w:hAnsi="Calibri"/>
                <w:sz w:val="18"/>
              </w:rPr>
            </w:pPr>
          </w:p>
          <w:p w14:paraId="3DCC1D17"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Hoe is het werktempo van de stagiair(e) ?</w:t>
            </w:r>
          </w:p>
        </w:tc>
        <w:tc>
          <w:tcPr>
            <w:tcW w:w="1757" w:type="dxa"/>
            <w:gridSpan w:val="2"/>
            <w:tcBorders>
              <w:left w:val="single" w:sz="4" w:space="0" w:color="000000"/>
              <w:bottom w:val="single" w:sz="4" w:space="0" w:color="auto"/>
              <w:right w:val="single" w:sz="4" w:space="0" w:color="000000"/>
            </w:tcBorders>
          </w:tcPr>
          <w:p w14:paraId="5A84D09F" w14:textId="77777777" w:rsidR="002358F4" w:rsidRPr="00E054F1" w:rsidRDefault="002358F4" w:rsidP="002358F4">
            <w:pPr>
              <w:spacing w:line="141" w:lineRule="exact"/>
              <w:rPr>
                <w:rFonts w:ascii="Calibri" w:hAnsi="Calibri"/>
                <w:sz w:val="18"/>
              </w:rPr>
            </w:pPr>
          </w:p>
          <w:p w14:paraId="344458BA"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sloom</w:t>
            </w:r>
          </w:p>
        </w:tc>
        <w:tc>
          <w:tcPr>
            <w:tcW w:w="1643" w:type="dxa"/>
            <w:gridSpan w:val="2"/>
            <w:tcBorders>
              <w:left w:val="single" w:sz="4" w:space="0" w:color="000000"/>
              <w:bottom w:val="single" w:sz="4" w:space="0" w:color="auto"/>
              <w:right w:val="single" w:sz="4" w:space="0" w:color="000000"/>
            </w:tcBorders>
          </w:tcPr>
          <w:p w14:paraId="3D0C9FCD" w14:textId="77777777" w:rsidR="002358F4" w:rsidRPr="00E054F1" w:rsidRDefault="002358F4" w:rsidP="002358F4">
            <w:pPr>
              <w:spacing w:line="141" w:lineRule="exact"/>
              <w:rPr>
                <w:rFonts w:ascii="Calibri" w:hAnsi="Calibri"/>
                <w:sz w:val="18"/>
              </w:rPr>
            </w:pPr>
          </w:p>
          <w:p w14:paraId="285B5936"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hoog</w:t>
            </w:r>
          </w:p>
        </w:tc>
      </w:tr>
      <w:tr w:rsidR="002358F4" w:rsidRPr="00E054F1" w14:paraId="0FF53B41" w14:textId="77777777" w:rsidTr="002358F4">
        <w:tc>
          <w:tcPr>
            <w:tcW w:w="5475" w:type="dxa"/>
            <w:tcBorders>
              <w:left w:val="single" w:sz="7" w:space="0" w:color="000000"/>
              <w:bottom w:val="single" w:sz="6" w:space="0" w:color="FFFFFF"/>
              <w:right w:val="single" w:sz="6" w:space="0" w:color="FFFFFF"/>
            </w:tcBorders>
          </w:tcPr>
          <w:p w14:paraId="10841B01" w14:textId="77777777" w:rsidR="002358F4" w:rsidRPr="00E054F1" w:rsidRDefault="002358F4" w:rsidP="002358F4">
            <w:pPr>
              <w:spacing w:line="141" w:lineRule="exact"/>
              <w:rPr>
                <w:rFonts w:ascii="Calibri" w:hAnsi="Calibri"/>
                <w:sz w:val="18"/>
              </w:rPr>
            </w:pPr>
          </w:p>
          <w:p w14:paraId="370CB0B5"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lastRenderedPageBreak/>
              <w:t xml:space="preserve">Opm.: </w:t>
            </w:r>
            <w:r w:rsidRPr="00E054F1">
              <w:rPr>
                <w:rFonts w:ascii="Calibri" w:hAnsi="Calibri"/>
                <w:sz w:val="18"/>
              </w:rPr>
              <w:tab/>
              <w:t>____________________________</w:t>
            </w:r>
            <w:r w:rsidRPr="00E054F1">
              <w:rPr>
                <w:rFonts w:ascii="Calibri" w:hAnsi="Calibri"/>
                <w:sz w:val="18"/>
              </w:rPr>
              <w:softHyphen/>
              <w:t>_________________</w:t>
            </w:r>
          </w:p>
          <w:p w14:paraId="7CE3E432"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left w:val="single" w:sz="7" w:space="0" w:color="000000"/>
              <w:bottom w:val="single" w:sz="6" w:space="0" w:color="FFFFFF"/>
              <w:right w:val="single" w:sz="6" w:space="0" w:color="FFFFFF"/>
            </w:tcBorders>
          </w:tcPr>
          <w:p w14:paraId="4DB64734" w14:textId="77777777" w:rsidR="002358F4" w:rsidRPr="00E054F1" w:rsidRDefault="002358F4" w:rsidP="002358F4">
            <w:pPr>
              <w:spacing w:line="141" w:lineRule="exact"/>
              <w:rPr>
                <w:rFonts w:ascii="Calibri" w:hAnsi="Calibri"/>
                <w:sz w:val="18"/>
              </w:rPr>
            </w:pPr>
          </w:p>
          <w:p w14:paraId="64D6653D"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lastRenderedPageBreak/>
              <w:t xml:space="preserve">3 </w:t>
            </w:r>
            <w:r w:rsidRPr="00E054F1">
              <w:rPr>
                <w:rFonts w:ascii="Calibri" w:hAnsi="Calibri"/>
                <w:sz w:val="18"/>
              </w:rPr>
              <w:tab/>
              <w:t>4</w:t>
            </w:r>
          </w:p>
        </w:tc>
        <w:tc>
          <w:tcPr>
            <w:tcW w:w="794" w:type="dxa"/>
            <w:tcBorders>
              <w:left w:val="single" w:sz="7" w:space="0" w:color="000000"/>
              <w:bottom w:val="single" w:sz="6" w:space="0" w:color="FFFFFF"/>
              <w:right w:val="single" w:sz="6" w:space="0" w:color="FFFFFF"/>
            </w:tcBorders>
          </w:tcPr>
          <w:p w14:paraId="0FF6BCB7" w14:textId="77777777" w:rsidR="002358F4" w:rsidRPr="00E054F1" w:rsidRDefault="002358F4" w:rsidP="002358F4">
            <w:pPr>
              <w:spacing w:line="141" w:lineRule="exact"/>
              <w:rPr>
                <w:rFonts w:ascii="Calibri" w:hAnsi="Calibri"/>
                <w:sz w:val="18"/>
              </w:rPr>
            </w:pPr>
          </w:p>
          <w:p w14:paraId="07B26D02"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lastRenderedPageBreak/>
              <w:t xml:space="preserve">5 </w:t>
            </w:r>
            <w:r w:rsidRPr="00E054F1">
              <w:rPr>
                <w:rFonts w:ascii="Calibri" w:hAnsi="Calibri"/>
                <w:sz w:val="18"/>
              </w:rPr>
              <w:tab/>
              <w:t>6</w:t>
            </w:r>
          </w:p>
        </w:tc>
        <w:tc>
          <w:tcPr>
            <w:tcW w:w="793" w:type="dxa"/>
            <w:tcBorders>
              <w:left w:val="single" w:sz="7" w:space="0" w:color="000000"/>
              <w:bottom w:val="single" w:sz="6" w:space="0" w:color="FFFFFF"/>
              <w:right w:val="single" w:sz="6" w:space="0" w:color="FFFFFF"/>
            </w:tcBorders>
          </w:tcPr>
          <w:p w14:paraId="630CA5DD" w14:textId="77777777" w:rsidR="002358F4" w:rsidRPr="00E054F1" w:rsidRDefault="002358F4" w:rsidP="002358F4">
            <w:pPr>
              <w:spacing w:line="141" w:lineRule="exact"/>
              <w:rPr>
                <w:rFonts w:ascii="Calibri" w:hAnsi="Calibri"/>
                <w:sz w:val="18"/>
              </w:rPr>
            </w:pPr>
          </w:p>
          <w:p w14:paraId="7743FBB4"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lastRenderedPageBreak/>
              <w:t xml:space="preserve">7 </w:t>
            </w:r>
            <w:r w:rsidRPr="00E054F1">
              <w:rPr>
                <w:rFonts w:ascii="Calibri" w:hAnsi="Calibri"/>
                <w:sz w:val="18"/>
              </w:rPr>
              <w:tab/>
              <w:t>8</w:t>
            </w:r>
          </w:p>
        </w:tc>
        <w:tc>
          <w:tcPr>
            <w:tcW w:w="850" w:type="dxa"/>
            <w:tcBorders>
              <w:left w:val="single" w:sz="7" w:space="0" w:color="000000"/>
              <w:bottom w:val="single" w:sz="6" w:space="0" w:color="FFFFFF"/>
              <w:right w:val="single" w:sz="7" w:space="0" w:color="000000"/>
            </w:tcBorders>
          </w:tcPr>
          <w:p w14:paraId="061C223A" w14:textId="77777777" w:rsidR="002358F4" w:rsidRPr="00E054F1" w:rsidRDefault="002358F4" w:rsidP="002358F4">
            <w:pPr>
              <w:spacing w:line="141" w:lineRule="exact"/>
              <w:rPr>
                <w:rFonts w:ascii="Calibri" w:hAnsi="Calibri"/>
                <w:sz w:val="18"/>
              </w:rPr>
            </w:pPr>
          </w:p>
          <w:p w14:paraId="0059CC0A"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lastRenderedPageBreak/>
              <w:t>9</w:t>
            </w:r>
          </w:p>
        </w:tc>
      </w:tr>
      <w:tr w:rsidR="002358F4" w:rsidRPr="00E054F1" w14:paraId="6F80213B"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4DEEF91E" w14:textId="77777777" w:rsidR="002358F4" w:rsidRPr="00E054F1" w:rsidRDefault="002358F4" w:rsidP="002358F4">
            <w:pPr>
              <w:spacing w:line="141" w:lineRule="exact"/>
              <w:rPr>
                <w:rFonts w:ascii="Calibri" w:hAnsi="Calibri"/>
                <w:sz w:val="18"/>
              </w:rPr>
            </w:pPr>
          </w:p>
          <w:p w14:paraId="63D7C733"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Hoe is de inzet van de stagiair(e) ?</w:t>
            </w:r>
          </w:p>
        </w:tc>
        <w:tc>
          <w:tcPr>
            <w:tcW w:w="1757" w:type="dxa"/>
            <w:gridSpan w:val="2"/>
            <w:tcBorders>
              <w:top w:val="single" w:sz="7" w:space="0" w:color="000000"/>
              <w:left w:val="single" w:sz="7" w:space="0" w:color="000000"/>
              <w:bottom w:val="single" w:sz="6" w:space="0" w:color="FFFFFF"/>
              <w:right w:val="single" w:sz="6" w:space="0" w:color="FFFFFF"/>
            </w:tcBorders>
          </w:tcPr>
          <w:p w14:paraId="6801D0A2" w14:textId="77777777" w:rsidR="002358F4" w:rsidRPr="00E054F1" w:rsidRDefault="002358F4" w:rsidP="002358F4">
            <w:pPr>
              <w:spacing w:line="141" w:lineRule="exact"/>
              <w:rPr>
                <w:rFonts w:ascii="Calibri" w:hAnsi="Calibri"/>
                <w:sz w:val="18"/>
              </w:rPr>
            </w:pPr>
          </w:p>
          <w:p w14:paraId="28ADC047"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gering</w:t>
            </w:r>
          </w:p>
        </w:tc>
        <w:tc>
          <w:tcPr>
            <w:tcW w:w="1643" w:type="dxa"/>
            <w:gridSpan w:val="2"/>
            <w:tcBorders>
              <w:top w:val="single" w:sz="7" w:space="0" w:color="000000"/>
              <w:left w:val="single" w:sz="7" w:space="0" w:color="000000"/>
              <w:bottom w:val="single" w:sz="6" w:space="0" w:color="FFFFFF"/>
              <w:right w:val="single" w:sz="7" w:space="0" w:color="000000"/>
            </w:tcBorders>
          </w:tcPr>
          <w:p w14:paraId="2CB62D13" w14:textId="77777777" w:rsidR="002358F4" w:rsidRPr="00E054F1" w:rsidRDefault="002358F4" w:rsidP="002358F4">
            <w:pPr>
              <w:spacing w:line="141" w:lineRule="exact"/>
              <w:rPr>
                <w:rFonts w:ascii="Calibri" w:hAnsi="Calibri"/>
                <w:sz w:val="18"/>
              </w:rPr>
            </w:pPr>
          </w:p>
          <w:p w14:paraId="63EBFE1A"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Groot</w:t>
            </w:r>
          </w:p>
        </w:tc>
      </w:tr>
      <w:tr w:rsidR="002358F4" w:rsidRPr="00E054F1" w14:paraId="769BA5A2"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2187C2F4" w14:textId="77777777" w:rsidR="002358F4" w:rsidRPr="00E054F1" w:rsidRDefault="002358F4" w:rsidP="002358F4">
            <w:pPr>
              <w:spacing w:line="141" w:lineRule="exact"/>
              <w:rPr>
                <w:rFonts w:ascii="Calibri" w:hAnsi="Calibri"/>
                <w:sz w:val="18"/>
              </w:rPr>
            </w:pPr>
          </w:p>
          <w:p w14:paraId="704EE17B"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1D2D1988"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663934F8" w14:textId="77777777" w:rsidR="002358F4" w:rsidRPr="00E054F1" w:rsidRDefault="002358F4" w:rsidP="002358F4">
            <w:pPr>
              <w:spacing w:line="141" w:lineRule="exact"/>
              <w:rPr>
                <w:rFonts w:ascii="Calibri" w:hAnsi="Calibri"/>
                <w:sz w:val="18"/>
              </w:rPr>
            </w:pPr>
          </w:p>
          <w:p w14:paraId="3BB201A2"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 xml:space="preserve">3 </w:t>
            </w:r>
            <w:r w:rsidRPr="00E054F1">
              <w:rPr>
                <w:rFonts w:ascii="Calibri" w:hAnsi="Calibri"/>
                <w:sz w:val="18"/>
              </w:rPr>
              <w:tab/>
              <w:t>4</w:t>
            </w:r>
          </w:p>
        </w:tc>
        <w:tc>
          <w:tcPr>
            <w:tcW w:w="794" w:type="dxa"/>
            <w:tcBorders>
              <w:top w:val="single" w:sz="7" w:space="0" w:color="000000"/>
              <w:left w:val="single" w:sz="7" w:space="0" w:color="000000"/>
              <w:bottom w:val="single" w:sz="6" w:space="0" w:color="FFFFFF"/>
              <w:right w:val="single" w:sz="6" w:space="0" w:color="FFFFFF"/>
            </w:tcBorders>
          </w:tcPr>
          <w:p w14:paraId="36F58123" w14:textId="77777777" w:rsidR="002358F4" w:rsidRPr="00E054F1" w:rsidRDefault="002358F4" w:rsidP="002358F4">
            <w:pPr>
              <w:spacing w:line="141" w:lineRule="exact"/>
              <w:rPr>
                <w:rFonts w:ascii="Calibri" w:hAnsi="Calibri"/>
                <w:sz w:val="18"/>
              </w:rPr>
            </w:pPr>
          </w:p>
          <w:p w14:paraId="0367FB07"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 xml:space="preserve">5 </w:t>
            </w:r>
            <w:r w:rsidRPr="00E054F1">
              <w:rPr>
                <w:rFonts w:ascii="Calibri" w:hAnsi="Calibri"/>
                <w:sz w:val="18"/>
              </w:rPr>
              <w:tab/>
              <w:t>6</w:t>
            </w:r>
          </w:p>
        </w:tc>
        <w:tc>
          <w:tcPr>
            <w:tcW w:w="793" w:type="dxa"/>
            <w:tcBorders>
              <w:top w:val="single" w:sz="7" w:space="0" w:color="000000"/>
              <w:left w:val="single" w:sz="7" w:space="0" w:color="000000"/>
              <w:bottom w:val="single" w:sz="6" w:space="0" w:color="FFFFFF"/>
              <w:right w:val="single" w:sz="6" w:space="0" w:color="FFFFFF"/>
            </w:tcBorders>
          </w:tcPr>
          <w:p w14:paraId="4715F0D1" w14:textId="77777777" w:rsidR="002358F4" w:rsidRPr="00E054F1" w:rsidRDefault="002358F4" w:rsidP="002358F4">
            <w:pPr>
              <w:spacing w:line="141" w:lineRule="exact"/>
              <w:rPr>
                <w:rFonts w:ascii="Calibri" w:hAnsi="Calibri"/>
                <w:sz w:val="18"/>
              </w:rPr>
            </w:pPr>
          </w:p>
          <w:p w14:paraId="2FC46163"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 xml:space="preserve">7 </w:t>
            </w:r>
            <w:r w:rsidRPr="00E054F1">
              <w:rPr>
                <w:rFonts w:ascii="Calibri" w:hAnsi="Calibri"/>
                <w:sz w:val="18"/>
              </w:rPr>
              <w:tab/>
              <w:t>8</w:t>
            </w:r>
          </w:p>
        </w:tc>
        <w:tc>
          <w:tcPr>
            <w:tcW w:w="850" w:type="dxa"/>
            <w:tcBorders>
              <w:top w:val="single" w:sz="7" w:space="0" w:color="000000"/>
              <w:left w:val="single" w:sz="7" w:space="0" w:color="000000"/>
              <w:bottom w:val="single" w:sz="6" w:space="0" w:color="FFFFFF"/>
              <w:right w:val="single" w:sz="7" w:space="0" w:color="000000"/>
            </w:tcBorders>
          </w:tcPr>
          <w:p w14:paraId="1BD8D62E" w14:textId="77777777" w:rsidR="002358F4" w:rsidRPr="00E054F1" w:rsidRDefault="002358F4" w:rsidP="002358F4">
            <w:pPr>
              <w:spacing w:line="141" w:lineRule="exact"/>
              <w:rPr>
                <w:rFonts w:ascii="Calibri" w:hAnsi="Calibri"/>
                <w:sz w:val="18"/>
              </w:rPr>
            </w:pPr>
          </w:p>
          <w:p w14:paraId="689D5390"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r w:rsidR="002358F4" w:rsidRPr="00E054F1" w14:paraId="7C7F9392"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4C2E2E63" w14:textId="77777777" w:rsidR="002358F4" w:rsidRPr="00E054F1" w:rsidRDefault="002358F4" w:rsidP="002358F4">
            <w:pPr>
              <w:spacing w:line="141" w:lineRule="exact"/>
              <w:rPr>
                <w:rFonts w:ascii="Calibri" w:hAnsi="Calibri"/>
                <w:sz w:val="18"/>
              </w:rPr>
            </w:pPr>
          </w:p>
          <w:p w14:paraId="22B67398"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Ziet de stagiair(e) wanneer welk werk gedaan moet worden?</w:t>
            </w:r>
          </w:p>
        </w:tc>
        <w:tc>
          <w:tcPr>
            <w:tcW w:w="1757" w:type="dxa"/>
            <w:gridSpan w:val="2"/>
            <w:tcBorders>
              <w:top w:val="single" w:sz="7" w:space="0" w:color="000000"/>
              <w:left w:val="single" w:sz="7" w:space="0" w:color="000000"/>
              <w:bottom w:val="single" w:sz="6" w:space="0" w:color="FFFFFF"/>
              <w:right w:val="single" w:sz="6" w:space="0" w:color="FFFFFF"/>
            </w:tcBorders>
          </w:tcPr>
          <w:p w14:paraId="4C7D49B6" w14:textId="77777777" w:rsidR="002358F4" w:rsidRPr="00E054F1" w:rsidRDefault="002358F4" w:rsidP="002358F4">
            <w:pPr>
              <w:spacing w:line="141" w:lineRule="exact"/>
              <w:rPr>
                <w:rFonts w:ascii="Calibri" w:hAnsi="Calibri"/>
                <w:sz w:val="18"/>
              </w:rPr>
            </w:pPr>
          </w:p>
          <w:p w14:paraId="7D81AD7F"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niet</w:t>
            </w:r>
          </w:p>
        </w:tc>
        <w:tc>
          <w:tcPr>
            <w:tcW w:w="1643" w:type="dxa"/>
            <w:gridSpan w:val="2"/>
            <w:tcBorders>
              <w:top w:val="single" w:sz="7" w:space="0" w:color="000000"/>
              <w:left w:val="single" w:sz="7" w:space="0" w:color="000000"/>
              <w:bottom w:val="single" w:sz="6" w:space="0" w:color="FFFFFF"/>
              <w:right w:val="single" w:sz="7" w:space="0" w:color="000000"/>
            </w:tcBorders>
          </w:tcPr>
          <w:p w14:paraId="72E9CDEE" w14:textId="77777777" w:rsidR="002358F4" w:rsidRPr="00E054F1" w:rsidRDefault="002358F4" w:rsidP="002358F4">
            <w:pPr>
              <w:spacing w:line="141" w:lineRule="exact"/>
              <w:rPr>
                <w:rFonts w:ascii="Calibri" w:hAnsi="Calibri"/>
                <w:sz w:val="18"/>
              </w:rPr>
            </w:pPr>
          </w:p>
          <w:p w14:paraId="0E8E19C7"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Inzicht</w:t>
            </w:r>
          </w:p>
        </w:tc>
      </w:tr>
      <w:tr w:rsidR="002358F4" w:rsidRPr="00E054F1" w14:paraId="60548F05" w14:textId="77777777" w:rsidTr="002358F4">
        <w:tc>
          <w:tcPr>
            <w:tcW w:w="5475" w:type="dxa"/>
            <w:tcBorders>
              <w:top w:val="single" w:sz="7" w:space="0" w:color="000000"/>
              <w:left w:val="single" w:sz="7" w:space="0" w:color="000000"/>
              <w:right w:val="single" w:sz="6" w:space="0" w:color="FFFFFF"/>
            </w:tcBorders>
          </w:tcPr>
          <w:p w14:paraId="454D55A7" w14:textId="77777777" w:rsidR="002358F4" w:rsidRPr="00E054F1" w:rsidRDefault="002358F4" w:rsidP="002358F4">
            <w:pPr>
              <w:spacing w:line="141" w:lineRule="exact"/>
              <w:rPr>
                <w:rFonts w:ascii="Calibri" w:hAnsi="Calibri"/>
                <w:sz w:val="18"/>
              </w:rPr>
            </w:pPr>
          </w:p>
          <w:p w14:paraId="42DBCD32"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055BD5BA"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right w:val="single" w:sz="6" w:space="0" w:color="FFFFFF"/>
            </w:tcBorders>
          </w:tcPr>
          <w:p w14:paraId="2F22FCE4" w14:textId="77777777" w:rsidR="002358F4" w:rsidRPr="00E054F1" w:rsidRDefault="002358F4" w:rsidP="002358F4">
            <w:pPr>
              <w:spacing w:line="141" w:lineRule="exact"/>
              <w:rPr>
                <w:rFonts w:ascii="Calibri" w:hAnsi="Calibri"/>
                <w:sz w:val="18"/>
              </w:rPr>
            </w:pPr>
          </w:p>
          <w:p w14:paraId="6C4C72C5"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 xml:space="preserve">3 </w:t>
            </w:r>
            <w:r w:rsidRPr="00E054F1">
              <w:rPr>
                <w:rFonts w:ascii="Calibri" w:hAnsi="Calibri"/>
                <w:sz w:val="18"/>
              </w:rPr>
              <w:tab/>
              <w:t>4</w:t>
            </w:r>
          </w:p>
        </w:tc>
        <w:tc>
          <w:tcPr>
            <w:tcW w:w="794" w:type="dxa"/>
            <w:tcBorders>
              <w:top w:val="single" w:sz="7" w:space="0" w:color="000000"/>
              <w:left w:val="single" w:sz="7" w:space="0" w:color="000000"/>
              <w:right w:val="single" w:sz="6" w:space="0" w:color="FFFFFF"/>
            </w:tcBorders>
          </w:tcPr>
          <w:p w14:paraId="4BDBD565" w14:textId="77777777" w:rsidR="002358F4" w:rsidRPr="00E054F1" w:rsidRDefault="002358F4" w:rsidP="002358F4">
            <w:pPr>
              <w:spacing w:line="141" w:lineRule="exact"/>
              <w:rPr>
                <w:rFonts w:ascii="Calibri" w:hAnsi="Calibri"/>
                <w:sz w:val="18"/>
              </w:rPr>
            </w:pPr>
          </w:p>
          <w:p w14:paraId="4B9657D6"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 xml:space="preserve">5 </w:t>
            </w:r>
            <w:r w:rsidRPr="00E054F1">
              <w:rPr>
                <w:rFonts w:ascii="Calibri" w:hAnsi="Calibri"/>
                <w:sz w:val="18"/>
              </w:rPr>
              <w:tab/>
              <w:t>6</w:t>
            </w:r>
          </w:p>
        </w:tc>
        <w:tc>
          <w:tcPr>
            <w:tcW w:w="793" w:type="dxa"/>
            <w:tcBorders>
              <w:top w:val="single" w:sz="7" w:space="0" w:color="000000"/>
              <w:left w:val="single" w:sz="7" w:space="0" w:color="000000"/>
              <w:right w:val="single" w:sz="6" w:space="0" w:color="FFFFFF"/>
            </w:tcBorders>
          </w:tcPr>
          <w:p w14:paraId="61B485E8" w14:textId="77777777" w:rsidR="002358F4" w:rsidRPr="00E054F1" w:rsidRDefault="002358F4" w:rsidP="002358F4">
            <w:pPr>
              <w:spacing w:line="141" w:lineRule="exact"/>
              <w:rPr>
                <w:rFonts w:ascii="Calibri" w:hAnsi="Calibri"/>
                <w:sz w:val="18"/>
              </w:rPr>
            </w:pPr>
          </w:p>
          <w:p w14:paraId="6581F4F6"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 xml:space="preserve">7 </w:t>
            </w:r>
            <w:r w:rsidRPr="00E054F1">
              <w:rPr>
                <w:rFonts w:ascii="Calibri" w:hAnsi="Calibri"/>
                <w:sz w:val="18"/>
              </w:rPr>
              <w:tab/>
              <w:t>8</w:t>
            </w:r>
          </w:p>
        </w:tc>
        <w:tc>
          <w:tcPr>
            <w:tcW w:w="850" w:type="dxa"/>
            <w:tcBorders>
              <w:top w:val="single" w:sz="7" w:space="0" w:color="000000"/>
              <w:left w:val="single" w:sz="7" w:space="0" w:color="000000"/>
              <w:right w:val="single" w:sz="7" w:space="0" w:color="000000"/>
            </w:tcBorders>
          </w:tcPr>
          <w:p w14:paraId="459F7FD9" w14:textId="77777777" w:rsidR="002358F4" w:rsidRPr="00E054F1" w:rsidRDefault="002358F4" w:rsidP="002358F4">
            <w:pPr>
              <w:spacing w:line="141" w:lineRule="exact"/>
              <w:rPr>
                <w:rFonts w:ascii="Calibri" w:hAnsi="Calibri"/>
                <w:sz w:val="18"/>
              </w:rPr>
            </w:pPr>
          </w:p>
          <w:p w14:paraId="12F872B0" w14:textId="77777777" w:rsidR="002358F4" w:rsidRPr="00E054F1" w:rsidRDefault="002358F4" w:rsidP="002358F4">
            <w:pPr>
              <w:tabs>
                <w:tab w:val="left" w:pos="-1440"/>
                <w:tab w:val="left" w:pos="-720"/>
                <w:tab w:val="left" w:pos="0"/>
                <w:tab w:val="left" w:pos="720"/>
                <w:tab w:val="left" w:pos="1020"/>
              </w:tabs>
              <w:spacing w:after="56" w:line="360" w:lineRule="auto"/>
              <w:jc w:val="center"/>
              <w:rPr>
                <w:rFonts w:ascii="Calibri" w:hAnsi="Calibri"/>
                <w:sz w:val="18"/>
              </w:rPr>
            </w:pPr>
            <w:r w:rsidRPr="00E054F1">
              <w:rPr>
                <w:rFonts w:ascii="Calibri" w:hAnsi="Calibri"/>
                <w:sz w:val="18"/>
              </w:rPr>
              <w:t>9</w:t>
            </w:r>
          </w:p>
        </w:tc>
      </w:tr>
    </w:tbl>
    <w:p w14:paraId="26FF9ECA" w14:textId="77777777" w:rsidR="002358F4" w:rsidRPr="00E054F1" w:rsidRDefault="002358F4" w:rsidP="002358F4">
      <w:pPr>
        <w:rPr>
          <w:rFonts w:ascii="Calibri" w:hAnsi="Calibri"/>
          <w:vanish/>
          <w:sz w:val="18"/>
        </w:rPr>
      </w:pPr>
    </w:p>
    <w:tbl>
      <w:tblPr>
        <w:tblW w:w="0" w:type="auto"/>
        <w:tblInd w:w="139" w:type="dxa"/>
        <w:tblLayout w:type="fixed"/>
        <w:tblCellMar>
          <w:left w:w="139" w:type="dxa"/>
          <w:right w:w="139" w:type="dxa"/>
        </w:tblCellMar>
        <w:tblLook w:val="0000" w:firstRow="0" w:lastRow="0" w:firstColumn="0" w:lastColumn="0" w:noHBand="0" w:noVBand="0"/>
      </w:tblPr>
      <w:tblGrid>
        <w:gridCol w:w="5475"/>
        <w:gridCol w:w="963"/>
        <w:gridCol w:w="794"/>
        <w:gridCol w:w="793"/>
        <w:gridCol w:w="850"/>
      </w:tblGrid>
      <w:tr w:rsidR="002358F4" w:rsidRPr="00E054F1" w14:paraId="1A200695"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377B7B68" w14:textId="77777777" w:rsidR="002358F4" w:rsidRPr="00E054F1" w:rsidRDefault="002358F4" w:rsidP="002358F4">
            <w:pPr>
              <w:spacing w:line="141" w:lineRule="exact"/>
              <w:rPr>
                <w:rFonts w:ascii="Calibri" w:hAnsi="Calibri"/>
                <w:sz w:val="18"/>
              </w:rPr>
            </w:pPr>
          </w:p>
          <w:p w14:paraId="173A1E53"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Voelt de stagiair(e) zich verantwoordelijk voor het werk ?</w:t>
            </w:r>
          </w:p>
        </w:tc>
        <w:tc>
          <w:tcPr>
            <w:tcW w:w="1757" w:type="dxa"/>
            <w:gridSpan w:val="2"/>
            <w:tcBorders>
              <w:top w:val="single" w:sz="7" w:space="0" w:color="000000"/>
              <w:left w:val="single" w:sz="7" w:space="0" w:color="000000"/>
              <w:bottom w:val="single" w:sz="6" w:space="0" w:color="FFFFFF"/>
              <w:right w:val="single" w:sz="6" w:space="0" w:color="FFFFFF"/>
            </w:tcBorders>
          </w:tcPr>
          <w:p w14:paraId="2BAA0BF4" w14:textId="77777777" w:rsidR="002358F4" w:rsidRPr="00E054F1" w:rsidRDefault="002358F4" w:rsidP="002358F4">
            <w:pPr>
              <w:spacing w:line="141" w:lineRule="exact"/>
              <w:rPr>
                <w:rFonts w:ascii="Calibri" w:hAnsi="Calibri"/>
                <w:sz w:val="18"/>
              </w:rPr>
            </w:pPr>
          </w:p>
          <w:p w14:paraId="35995327"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niet</w:t>
            </w:r>
          </w:p>
        </w:tc>
        <w:tc>
          <w:tcPr>
            <w:tcW w:w="1643" w:type="dxa"/>
            <w:gridSpan w:val="2"/>
            <w:tcBorders>
              <w:top w:val="single" w:sz="7" w:space="0" w:color="000000"/>
              <w:left w:val="single" w:sz="7" w:space="0" w:color="000000"/>
              <w:bottom w:val="single" w:sz="6" w:space="0" w:color="FFFFFF"/>
              <w:right w:val="single" w:sz="7" w:space="0" w:color="000000"/>
            </w:tcBorders>
          </w:tcPr>
          <w:p w14:paraId="5617CBE5" w14:textId="77777777" w:rsidR="002358F4" w:rsidRPr="00E054F1" w:rsidRDefault="002358F4" w:rsidP="002358F4">
            <w:pPr>
              <w:spacing w:line="141" w:lineRule="exact"/>
              <w:rPr>
                <w:rFonts w:ascii="Calibri" w:hAnsi="Calibri"/>
                <w:sz w:val="18"/>
              </w:rPr>
            </w:pPr>
          </w:p>
          <w:p w14:paraId="69F5EA07"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zeer</w:t>
            </w:r>
          </w:p>
        </w:tc>
      </w:tr>
      <w:tr w:rsidR="002358F4" w:rsidRPr="00E054F1" w14:paraId="4B24FBD9"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59A93527" w14:textId="77777777" w:rsidR="002358F4" w:rsidRPr="00E054F1" w:rsidRDefault="002358F4" w:rsidP="002358F4">
            <w:pPr>
              <w:spacing w:line="141" w:lineRule="exact"/>
              <w:rPr>
                <w:rFonts w:ascii="Calibri" w:hAnsi="Calibri"/>
                <w:sz w:val="18"/>
              </w:rPr>
            </w:pPr>
          </w:p>
          <w:p w14:paraId="4B690DC2"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1841973B"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6" w:space="0" w:color="FFFFFF"/>
              <w:right w:val="single" w:sz="6" w:space="0" w:color="FFFFFF"/>
            </w:tcBorders>
          </w:tcPr>
          <w:p w14:paraId="27537E6A" w14:textId="77777777" w:rsidR="002358F4" w:rsidRPr="00E054F1" w:rsidRDefault="002358F4" w:rsidP="002358F4">
            <w:pPr>
              <w:spacing w:line="141" w:lineRule="exact"/>
              <w:rPr>
                <w:rFonts w:ascii="Calibri" w:hAnsi="Calibri"/>
                <w:sz w:val="18"/>
              </w:rPr>
            </w:pPr>
          </w:p>
          <w:p w14:paraId="49256307"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 xml:space="preserve">3 </w:t>
            </w:r>
            <w:r w:rsidRPr="00E054F1">
              <w:rPr>
                <w:rFonts w:ascii="Calibri" w:hAnsi="Calibri"/>
                <w:sz w:val="18"/>
              </w:rPr>
              <w:tab/>
              <w:t>4</w:t>
            </w:r>
          </w:p>
        </w:tc>
        <w:tc>
          <w:tcPr>
            <w:tcW w:w="794" w:type="dxa"/>
            <w:tcBorders>
              <w:top w:val="single" w:sz="7" w:space="0" w:color="000000"/>
              <w:left w:val="single" w:sz="7" w:space="0" w:color="000000"/>
              <w:bottom w:val="single" w:sz="6" w:space="0" w:color="FFFFFF"/>
              <w:right w:val="single" w:sz="6" w:space="0" w:color="FFFFFF"/>
            </w:tcBorders>
          </w:tcPr>
          <w:p w14:paraId="3A54D810" w14:textId="77777777" w:rsidR="002358F4" w:rsidRPr="00E054F1" w:rsidRDefault="002358F4" w:rsidP="002358F4">
            <w:pPr>
              <w:spacing w:line="141" w:lineRule="exact"/>
              <w:rPr>
                <w:rFonts w:ascii="Calibri" w:hAnsi="Calibri"/>
                <w:sz w:val="18"/>
              </w:rPr>
            </w:pPr>
          </w:p>
          <w:p w14:paraId="63F1B374"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 xml:space="preserve">5 </w:t>
            </w:r>
            <w:r w:rsidRPr="00E054F1">
              <w:rPr>
                <w:rFonts w:ascii="Calibri" w:hAnsi="Calibri"/>
                <w:sz w:val="18"/>
              </w:rPr>
              <w:tab/>
              <w:t>6</w:t>
            </w:r>
          </w:p>
        </w:tc>
        <w:tc>
          <w:tcPr>
            <w:tcW w:w="793" w:type="dxa"/>
            <w:tcBorders>
              <w:top w:val="single" w:sz="7" w:space="0" w:color="000000"/>
              <w:left w:val="single" w:sz="7" w:space="0" w:color="000000"/>
              <w:bottom w:val="single" w:sz="6" w:space="0" w:color="FFFFFF"/>
              <w:right w:val="single" w:sz="6" w:space="0" w:color="FFFFFF"/>
            </w:tcBorders>
          </w:tcPr>
          <w:p w14:paraId="4A7E5A95" w14:textId="77777777" w:rsidR="002358F4" w:rsidRPr="00E054F1" w:rsidRDefault="002358F4" w:rsidP="002358F4">
            <w:pPr>
              <w:spacing w:line="141" w:lineRule="exact"/>
              <w:rPr>
                <w:rFonts w:ascii="Calibri" w:hAnsi="Calibri"/>
                <w:sz w:val="18"/>
              </w:rPr>
            </w:pPr>
          </w:p>
          <w:p w14:paraId="6C65E01E"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 xml:space="preserve">7 </w:t>
            </w:r>
            <w:r w:rsidRPr="00E054F1">
              <w:rPr>
                <w:rFonts w:ascii="Calibri" w:hAnsi="Calibri"/>
                <w:sz w:val="18"/>
              </w:rPr>
              <w:tab/>
              <w:t>8</w:t>
            </w:r>
          </w:p>
        </w:tc>
        <w:tc>
          <w:tcPr>
            <w:tcW w:w="850" w:type="dxa"/>
            <w:tcBorders>
              <w:top w:val="single" w:sz="7" w:space="0" w:color="000000"/>
              <w:left w:val="single" w:sz="7" w:space="0" w:color="000000"/>
              <w:bottom w:val="single" w:sz="6" w:space="0" w:color="FFFFFF"/>
              <w:right w:val="single" w:sz="7" w:space="0" w:color="000000"/>
            </w:tcBorders>
          </w:tcPr>
          <w:p w14:paraId="1B53BE82" w14:textId="77777777" w:rsidR="002358F4" w:rsidRPr="00E054F1" w:rsidRDefault="002358F4" w:rsidP="002358F4">
            <w:pPr>
              <w:spacing w:line="141" w:lineRule="exact"/>
              <w:rPr>
                <w:rFonts w:ascii="Calibri" w:hAnsi="Calibri"/>
                <w:sz w:val="18"/>
              </w:rPr>
            </w:pPr>
          </w:p>
          <w:p w14:paraId="76C0525F" w14:textId="77777777" w:rsidR="002358F4" w:rsidRPr="00E054F1" w:rsidRDefault="002358F4" w:rsidP="002358F4">
            <w:pPr>
              <w:tabs>
                <w:tab w:val="center" w:pos="286"/>
                <w:tab w:val="left" w:pos="720"/>
                <w:tab w:val="left" w:pos="1020"/>
              </w:tabs>
              <w:spacing w:after="56" w:line="360" w:lineRule="auto"/>
              <w:rPr>
                <w:rFonts w:ascii="Calibri" w:hAnsi="Calibri"/>
                <w:sz w:val="18"/>
              </w:rPr>
            </w:pPr>
            <w:r w:rsidRPr="00E054F1">
              <w:rPr>
                <w:rFonts w:ascii="Calibri" w:hAnsi="Calibri"/>
                <w:sz w:val="18"/>
              </w:rPr>
              <w:tab/>
              <w:t>9</w:t>
            </w:r>
          </w:p>
        </w:tc>
      </w:tr>
      <w:tr w:rsidR="002358F4" w:rsidRPr="00E054F1" w14:paraId="0DD7A1C0" w14:textId="77777777" w:rsidTr="002358F4">
        <w:tc>
          <w:tcPr>
            <w:tcW w:w="5475" w:type="dxa"/>
            <w:tcBorders>
              <w:top w:val="single" w:sz="7" w:space="0" w:color="000000"/>
              <w:left w:val="single" w:sz="7" w:space="0" w:color="000000"/>
              <w:bottom w:val="single" w:sz="6" w:space="0" w:color="FFFFFF"/>
              <w:right w:val="single" w:sz="6" w:space="0" w:color="FFFFFF"/>
            </w:tcBorders>
          </w:tcPr>
          <w:p w14:paraId="64DE9F0D" w14:textId="77777777" w:rsidR="002358F4" w:rsidRPr="00E054F1" w:rsidRDefault="002358F4" w:rsidP="002358F4">
            <w:pPr>
              <w:spacing w:line="141" w:lineRule="exact"/>
              <w:rPr>
                <w:rFonts w:ascii="Calibri" w:hAnsi="Calibri"/>
                <w:sz w:val="18"/>
              </w:rPr>
            </w:pPr>
          </w:p>
          <w:p w14:paraId="4B88B327"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b/>
                <w:sz w:val="18"/>
              </w:rPr>
              <w:t>Heeft de stagiair(e) inzicht in de bedrijfsvoering?</w:t>
            </w:r>
          </w:p>
        </w:tc>
        <w:tc>
          <w:tcPr>
            <w:tcW w:w="1757" w:type="dxa"/>
            <w:gridSpan w:val="2"/>
            <w:tcBorders>
              <w:top w:val="single" w:sz="7" w:space="0" w:color="000000"/>
              <w:left w:val="single" w:sz="7" w:space="0" w:color="000000"/>
              <w:bottom w:val="single" w:sz="6" w:space="0" w:color="FFFFFF"/>
              <w:right w:val="single" w:sz="6" w:space="0" w:color="FFFFFF"/>
            </w:tcBorders>
          </w:tcPr>
          <w:p w14:paraId="564DBB8E" w14:textId="77777777" w:rsidR="002358F4" w:rsidRPr="00E054F1" w:rsidRDefault="002358F4" w:rsidP="002358F4">
            <w:pPr>
              <w:spacing w:line="141" w:lineRule="exact"/>
              <w:rPr>
                <w:rFonts w:ascii="Calibri" w:hAnsi="Calibri"/>
                <w:sz w:val="18"/>
              </w:rPr>
            </w:pPr>
          </w:p>
          <w:p w14:paraId="7F210EFF"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weinig</w:t>
            </w:r>
          </w:p>
        </w:tc>
        <w:tc>
          <w:tcPr>
            <w:tcW w:w="1643" w:type="dxa"/>
            <w:gridSpan w:val="2"/>
            <w:tcBorders>
              <w:top w:val="single" w:sz="7" w:space="0" w:color="000000"/>
              <w:left w:val="single" w:sz="7" w:space="0" w:color="000000"/>
              <w:bottom w:val="single" w:sz="6" w:space="0" w:color="FFFFFF"/>
              <w:right w:val="single" w:sz="7" w:space="0" w:color="000000"/>
            </w:tcBorders>
          </w:tcPr>
          <w:p w14:paraId="324959BA" w14:textId="77777777" w:rsidR="002358F4" w:rsidRPr="00E054F1" w:rsidRDefault="002358F4" w:rsidP="002358F4">
            <w:pPr>
              <w:spacing w:line="141" w:lineRule="exact"/>
              <w:rPr>
                <w:rFonts w:ascii="Calibri" w:hAnsi="Calibri"/>
                <w:sz w:val="18"/>
              </w:rPr>
            </w:pPr>
          </w:p>
          <w:p w14:paraId="43040F9C" w14:textId="77777777" w:rsidR="002358F4" w:rsidRPr="00E054F1" w:rsidRDefault="002358F4" w:rsidP="002358F4">
            <w:pPr>
              <w:tabs>
                <w:tab w:val="left" w:pos="-1440"/>
                <w:tab w:val="left" w:pos="-720"/>
                <w:tab w:val="left" w:pos="0"/>
                <w:tab w:val="left" w:pos="720"/>
                <w:tab w:val="left" w:pos="1020"/>
              </w:tabs>
              <w:spacing w:after="56" w:line="360" w:lineRule="auto"/>
              <w:rPr>
                <w:rFonts w:ascii="Calibri" w:hAnsi="Calibri"/>
                <w:sz w:val="18"/>
              </w:rPr>
            </w:pPr>
            <w:r w:rsidRPr="00E054F1">
              <w:rPr>
                <w:rFonts w:ascii="Calibri" w:hAnsi="Calibri"/>
                <w:sz w:val="18"/>
              </w:rPr>
              <w:t>veel</w:t>
            </w:r>
          </w:p>
        </w:tc>
      </w:tr>
      <w:tr w:rsidR="002358F4" w:rsidRPr="00E054F1" w14:paraId="50B96D84" w14:textId="77777777" w:rsidTr="002358F4">
        <w:tc>
          <w:tcPr>
            <w:tcW w:w="5475" w:type="dxa"/>
            <w:tcBorders>
              <w:top w:val="single" w:sz="7" w:space="0" w:color="000000"/>
              <w:left w:val="single" w:sz="7" w:space="0" w:color="000000"/>
              <w:bottom w:val="single" w:sz="7" w:space="0" w:color="000000"/>
              <w:right w:val="single" w:sz="6" w:space="0" w:color="FFFFFF"/>
            </w:tcBorders>
          </w:tcPr>
          <w:p w14:paraId="24650091" w14:textId="77777777" w:rsidR="002358F4" w:rsidRPr="00E054F1" w:rsidRDefault="002358F4" w:rsidP="002358F4">
            <w:pPr>
              <w:spacing w:line="141" w:lineRule="exact"/>
              <w:rPr>
                <w:rFonts w:ascii="Calibri" w:hAnsi="Calibri"/>
                <w:sz w:val="18"/>
              </w:rPr>
            </w:pPr>
          </w:p>
          <w:p w14:paraId="51D38EE5" w14:textId="77777777" w:rsidR="002358F4" w:rsidRPr="00E054F1" w:rsidRDefault="002358F4" w:rsidP="002358F4">
            <w:pPr>
              <w:tabs>
                <w:tab w:val="left" w:pos="-1440"/>
                <w:tab w:val="left" w:pos="-720"/>
                <w:tab w:val="left" w:pos="0"/>
                <w:tab w:val="left" w:pos="720"/>
                <w:tab w:val="left" w:pos="1020"/>
              </w:tabs>
              <w:spacing w:line="360" w:lineRule="auto"/>
              <w:ind w:left="758" w:hanging="758"/>
              <w:rPr>
                <w:rFonts w:ascii="Calibri" w:hAnsi="Calibri"/>
                <w:sz w:val="18"/>
              </w:rPr>
            </w:pPr>
            <w:r w:rsidRPr="00E054F1">
              <w:rPr>
                <w:rFonts w:ascii="Calibri" w:hAnsi="Calibri"/>
                <w:sz w:val="18"/>
              </w:rPr>
              <w:t xml:space="preserve">Opm.: </w:t>
            </w:r>
            <w:r w:rsidRPr="00E054F1">
              <w:rPr>
                <w:rFonts w:ascii="Calibri" w:hAnsi="Calibri"/>
                <w:sz w:val="18"/>
              </w:rPr>
              <w:tab/>
              <w:t>____________________________</w:t>
            </w:r>
            <w:r w:rsidRPr="00E054F1">
              <w:rPr>
                <w:rFonts w:ascii="Calibri" w:hAnsi="Calibri"/>
                <w:sz w:val="18"/>
              </w:rPr>
              <w:softHyphen/>
              <w:t>_________________</w:t>
            </w:r>
          </w:p>
          <w:p w14:paraId="3C1DC753" w14:textId="77777777" w:rsidR="002358F4" w:rsidRPr="00E054F1" w:rsidRDefault="002358F4" w:rsidP="002358F4">
            <w:pPr>
              <w:tabs>
                <w:tab w:val="left" w:pos="-1440"/>
                <w:tab w:val="left" w:pos="-720"/>
                <w:tab w:val="left" w:pos="0"/>
                <w:tab w:val="left" w:pos="720"/>
                <w:tab w:val="left" w:pos="1020"/>
              </w:tabs>
              <w:spacing w:after="56" w:line="360" w:lineRule="auto"/>
              <w:ind w:left="720"/>
              <w:rPr>
                <w:rFonts w:ascii="Calibri" w:hAnsi="Calibri"/>
                <w:sz w:val="18"/>
              </w:rPr>
            </w:pPr>
            <w:r w:rsidRPr="00E054F1">
              <w:rPr>
                <w:rFonts w:ascii="Calibri" w:hAnsi="Calibri"/>
                <w:sz w:val="18"/>
              </w:rPr>
              <w:t>__________________________________</w:t>
            </w:r>
            <w:r w:rsidRPr="00E054F1">
              <w:rPr>
                <w:rFonts w:ascii="Calibri" w:hAnsi="Calibri"/>
                <w:sz w:val="18"/>
              </w:rPr>
              <w:softHyphen/>
              <w:t>___________</w:t>
            </w:r>
          </w:p>
        </w:tc>
        <w:tc>
          <w:tcPr>
            <w:tcW w:w="963" w:type="dxa"/>
            <w:tcBorders>
              <w:top w:val="single" w:sz="7" w:space="0" w:color="000000"/>
              <w:left w:val="single" w:sz="7" w:space="0" w:color="000000"/>
              <w:bottom w:val="single" w:sz="7" w:space="0" w:color="000000"/>
              <w:right w:val="single" w:sz="6" w:space="0" w:color="FFFFFF"/>
            </w:tcBorders>
          </w:tcPr>
          <w:p w14:paraId="5D7496B7" w14:textId="77777777" w:rsidR="002358F4" w:rsidRPr="00E054F1" w:rsidRDefault="002358F4" w:rsidP="002358F4">
            <w:pPr>
              <w:spacing w:line="141" w:lineRule="exact"/>
              <w:rPr>
                <w:rFonts w:ascii="Calibri" w:hAnsi="Calibri"/>
                <w:sz w:val="18"/>
              </w:rPr>
            </w:pPr>
          </w:p>
          <w:p w14:paraId="5CC6C2F8" w14:textId="77777777" w:rsidR="002358F4" w:rsidRPr="00E054F1" w:rsidRDefault="002358F4" w:rsidP="002358F4">
            <w:pPr>
              <w:tabs>
                <w:tab w:val="right" w:pos="685"/>
                <w:tab w:val="left" w:pos="720"/>
                <w:tab w:val="left" w:pos="1020"/>
              </w:tabs>
              <w:spacing w:after="56" w:line="360" w:lineRule="auto"/>
              <w:rPr>
                <w:rFonts w:ascii="Calibri" w:hAnsi="Calibri"/>
                <w:sz w:val="18"/>
              </w:rPr>
            </w:pPr>
            <w:r w:rsidRPr="00E054F1">
              <w:rPr>
                <w:rFonts w:ascii="Calibri" w:hAnsi="Calibri"/>
                <w:sz w:val="18"/>
              </w:rPr>
              <w:t xml:space="preserve">3 </w:t>
            </w:r>
            <w:r w:rsidRPr="00E054F1">
              <w:rPr>
                <w:rFonts w:ascii="Calibri" w:hAnsi="Calibri"/>
                <w:sz w:val="18"/>
              </w:rPr>
              <w:tab/>
              <w:t>4</w:t>
            </w:r>
          </w:p>
        </w:tc>
        <w:tc>
          <w:tcPr>
            <w:tcW w:w="794" w:type="dxa"/>
            <w:tcBorders>
              <w:top w:val="single" w:sz="7" w:space="0" w:color="000000"/>
              <w:left w:val="single" w:sz="7" w:space="0" w:color="000000"/>
              <w:bottom w:val="single" w:sz="7" w:space="0" w:color="000000"/>
              <w:right w:val="single" w:sz="6" w:space="0" w:color="FFFFFF"/>
            </w:tcBorders>
          </w:tcPr>
          <w:p w14:paraId="503291CA" w14:textId="77777777" w:rsidR="002358F4" w:rsidRPr="00E054F1" w:rsidRDefault="002358F4" w:rsidP="002358F4">
            <w:pPr>
              <w:spacing w:line="141" w:lineRule="exact"/>
              <w:rPr>
                <w:rFonts w:ascii="Calibri" w:hAnsi="Calibri"/>
                <w:sz w:val="18"/>
              </w:rPr>
            </w:pPr>
          </w:p>
          <w:p w14:paraId="3F0FC93A" w14:textId="77777777" w:rsidR="002358F4" w:rsidRPr="00E054F1" w:rsidRDefault="002358F4" w:rsidP="002358F4">
            <w:pPr>
              <w:tabs>
                <w:tab w:val="right" w:pos="516"/>
                <w:tab w:val="left" w:pos="720"/>
                <w:tab w:val="left" w:pos="1020"/>
              </w:tabs>
              <w:spacing w:after="56" w:line="360" w:lineRule="auto"/>
              <w:rPr>
                <w:rFonts w:ascii="Calibri" w:hAnsi="Calibri"/>
                <w:sz w:val="18"/>
              </w:rPr>
            </w:pPr>
            <w:r w:rsidRPr="00E054F1">
              <w:rPr>
                <w:rFonts w:ascii="Calibri" w:hAnsi="Calibri"/>
                <w:sz w:val="18"/>
              </w:rPr>
              <w:t xml:space="preserve">5 </w:t>
            </w:r>
            <w:r w:rsidRPr="00E054F1">
              <w:rPr>
                <w:rFonts w:ascii="Calibri" w:hAnsi="Calibri"/>
                <w:sz w:val="18"/>
              </w:rPr>
              <w:tab/>
              <w:t>6</w:t>
            </w:r>
          </w:p>
        </w:tc>
        <w:tc>
          <w:tcPr>
            <w:tcW w:w="793" w:type="dxa"/>
            <w:tcBorders>
              <w:top w:val="single" w:sz="7" w:space="0" w:color="000000"/>
              <w:left w:val="single" w:sz="7" w:space="0" w:color="000000"/>
              <w:bottom w:val="single" w:sz="7" w:space="0" w:color="000000"/>
              <w:right w:val="single" w:sz="6" w:space="0" w:color="FFFFFF"/>
            </w:tcBorders>
          </w:tcPr>
          <w:p w14:paraId="5BA77D8D" w14:textId="77777777" w:rsidR="002358F4" w:rsidRPr="00E054F1" w:rsidRDefault="002358F4" w:rsidP="002358F4">
            <w:pPr>
              <w:spacing w:line="141" w:lineRule="exact"/>
              <w:rPr>
                <w:rFonts w:ascii="Calibri" w:hAnsi="Calibri"/>
                <w:sz w:val="18"/>
              </w:rPr>
            </w:pPr>
          </w:p>
          <w:p w14:paraId="43886F00" w14:textId="77777777" w:rsidR="002358F4" w:rsidRPr="00E054F1" w:rsidRDefault="002358F4" w:rsidP="002358F4">
            <w:pPr>
              <w:tabs>
                <w:tab w:val="right" w:pos="515"/>
                <w:tab w:val="left" w:pos="720"/>
                <w:tab w:val="left" w:pos="1020"/>
              </w:tabs>
              <w:spacing w:after="56" w:line="360" w:lineRule="auto"/>
              <w:rPr>
                <w:rFonts w:ascii="Calibri" w:hAnsi="Calibri"/>
                <w:sz w:val="18"/>
              </w:rPr>
            </w:pPr>
            <w:r w:rsidRPr="00E054F1">
              <w:rPr>
                <w:rFonts w:ascii="Calibri" w:hAnsi="Calibri"/>
                <w:sz w:val="18"/>
              </w:rPr>
              <w:t xml:space="preserve">7 </w:t>
            </w:r>
            <w:r w:rsidRPr="00E054F1">
              <w:rPr>
                <w:rFonts w:ascii="Calibri" w:hAnsi="Calibri"/>
                <w:sz w:val="18"/>
              </w:rPr>
              <w:tab/>
              <w:t>8</w:t>
            </w:r>
          </w:p>
        </w:tc>
        <w:tc>
          <w:tcPr>
            <w:tcW w:w="850" w:type="dxa"/>
            <w:tcBorders>
              <w:top w:val="single" w:sz="7" w:space="0" w:color="000000"/>
              <w:left w:val="single" w:sz="7" w:space="0" w:color="000000"/>
              <w:bottom w:val="single" w:sz="7" w:space="0" w:color="000000"/>
              <w:right w:val="single" w:sz="7" w:space="0" w:color="000000"/>
            </w:tcBorders>
          </w:tcPr>
          <w:p w14:paraId="6417389A" w14:textId="77777777" w:rsidR="002358F4" w:rsidRPr="00E054F1" w:rsidRDefault="002358F4" w:rsidP="002358F4">
            <w:pPr>
              <w:spacing w:line="141" w:lineRule="exact"/>
              <w:rPr>
                <w:rFonts w:ascii="Calibri" w:hAnsi="Calibri"/>
                <w:sz w:val="18"/>
              </w:rPr>
            </w:pPr>
          </w:p>
          <w:p w14:paraId="69E35179" w14:textId="77777777" w:rsidR="002358F4" w:rsidRPr="00E054F1" w:rsidRDefault="002358F4" w:rsidP="002358F4">
            <w:pPr>
              <w:tabs>
                <w:tab w:val="center" w:pos="286"/>
                <w:tab w:val="left" w:pos="720"/>
                <w:tab w:val="left" w:pos="1020"/>
              </w:tabs>
              <w:spacing w:after="56" w:line="360" w:lineRule="auto"/>
              <w:rPr>
                <w:rFonts w:ascii="Calibri" w:hAnsi="Calibri"/>
                <w:sz w:val="18"/>
              </w:rPr>
            </w:pPr>
            <w:r w:rsidRPr="00E054F1">
              <w:rPr>
                <w:rFonts w:ascii="Calibri" w:hAnsi="Calibri"/>
                <w:sz w:val="18"/>
              </w:rPr>
              <w:tab/>
              <w:t>9</w:t>
            </w:r>
          </w:p>
        </w:tc>
      </w:tr>
    </w:tbl>
    <w:p w14:paraId="74AB43A1"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694E8028"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r w:rsidRPr="00E054F1">
        <w:rPr>
          <w:rFonts w:ascii="Calibri" w:hAnsi="Calibri"/>
          <w:sz w:val="20"/>
        </w:rPr>
        <w:t>Hoe beoordeelt U de leerling over het geheel?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358F4" w:rsidRPr="00E054F1" w14:paraId="3B58484C" w14:textId="77777777" w:rsidTr="002358F4">
        <w:tc>
          <w:tcPr>
            <w:tcW w:w="9495" w:type="dxa"/>
            <w:shd w:val="clear" w:color="auto" w:fill="auto"/>
          </w:tcPr>
          <w:p w14:paraId="0397645D"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61F1F17D"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19CA40F9"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7F2B4DE5"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tc>
      </w:tr>
    </w:tbl>
    <w:p w14:paraId="44DA5A0F"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07BDD21C"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r w:rsidRPr="00E054F1">
        <w:rPr>
          <w:rFonts w:ascii="Calibri" w:hAnsi="Calibri"/>
          <w:sz w:val="20"/>
        </w:rPr>
        <w:t>Hoe beoordeelt u het verslag van de leerling?</w:t>
      </w:r>
    </w:p>
    <w:p w14:paraId="18323BCA"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358F4" w:rsidRPr="00E054F1" w14:paraId="185CFC43" w14:textId="77777777" w:rsidTr="002358F4">
        <w:tc>
          <w:tcPr>
            <w:tcW w:w="9495" w:type="dxa"/>
            <w:shd w:val="clear" w:color="auto" w:fill="auto"/>
          </w:tcPr>
          <w:p w14:paraId="5A2C7006"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75D2867F"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287E9AB1"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1C014927"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78601044"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tc>
      </w:tr>
    </w:tbl>
    <w:p w14:paraId="42465E0C"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2092C5AF"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39B67D74"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r w:rsidRPr="00E054F1">
        <w:rPr>
          <w:rFonts w:ascii="Calibri" w:hAnsi="Calibri"/>
          <w:sz w:val="20"/>
        </w:rPr>
        <w:t xml:space="preserve">De beoordeling is </w:t>
      </w:r>
      <w:r w:rsidRPr="00E054F1">
        <w:rPr>
          <w:rFonts w:ascii="Calibri" w:hAnsi="Calibri"/>
          <w:b/>
          <w:sz w:val="20"/>
        </w:rPr>
        <w:t>wel/niet</w:t>
      </w:r>
      <w:r w:rsidRPr="00E054F1">
        <w:rPr>
          <w:rFonts w:ascii="Calibri" w:hAnsi="Calibri"/>
          <w:sz w:val="20"/>
        </w:rPr>
        <w:t xml:space="preserve"> met de leerling besproken.</w:t>
      </w:r>
    </w:p>
    <w:p w14:paraId="28F78B6E"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p>
    <w:p w14:paraId="3BACCEF5"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sz w:val="20"/>
        </w:rPr>
      </w:pPr>
      <w:r w:rsidRPr="00E054F1">
        <w:rPr>
          <w:rFonts w:ascii="Calibri" w:hAnsi="Calibri"/>
          <w:sz w:val="20"/>
        </w:rPr>
        <w:t>Handtekening praktijkopleider: __________________________________________</w:t>
      </w:r>
    </w:p>
    <w:p w14:paraId="6F8C583B" w14:textId="77777777" w:rsidR="002358F4" w:rsidRPr="00E054F1" w:rsidRDefault="002358F4" w:rsidP="002358F4">
      <w:pPr>
        <w:tabs>
          <w:tab w:val="left" w:pos="-1440"/>
          <w:tab w:val="left" w:pos="-720"/>
          <w:tab w:val="left" w:pos="0"/>
          <w:tab w:val="left" w:pos="720"/>
          <w:tab w:val="left" w:pos="1020"/>
        </w:tabs>
        <w:spacing w:line="360" w:lineRule="auto"/>
        <w:rPr>
          <w:rFonts w:ascii="Calibri" w:hAnsi="Calibri"/>
        </w:rPr>
      </w:pPr>
    </w:p>
    <w:p w14:paraId="7621B75B"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i/>
          <w:sz w:val="18"/>
          <w:lang w:val="en-GB"/>
        </w:rPr>
      </w:pPr>
    </w:p>
    <w:p w14:paraId="06841BDE"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i/>
          <w:sz w:val="18"/>
          <w:lang w:val="en-GB"/>
        </w:rPr>
      </w:pPr>
    </w:p>
    <w:p w14:paraId="152DC63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i/>
          <w:sz w:val="18"/>
          <w:lang w:val="en-GB"/>
        </w:rPr>
      </w:pPr>
    </w:p>
    <w:p w14:paraId="181A69D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i/>
          <w:sz w:val="18"/>
          <w:lang w:val="en-GB"/>
        </w:rPr>
      </w:pPr>
    </w:p>
    <w:p w14:paraId="485B8E50" w14:textId="7FB5B935" w:rsidR="002358F4" w:rsidRPr="00801E22" w:rsidRDefault="002245BC"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32"/>
          <w:szCs w:val="32"/>
          <w:lang w:val="en-GB"/>
        </w:rPr>
      </w:pPr>
      <w:r w:rsidRPr="00801E22">
        <w:rPr>
          <w:rFonts w:ascii="Arial" w:hAnsi="Arial"/>
          <w:b/>
          <w:i/>
          <w:sz w:val="32"/>
          <w:szCs w:val="32"/>
          <w:lang w:val="en-GB"/>
        </w:rPr>
        <w:t>Bijlage 2</w:t>
      </w:r>
      <w:r w:rsidR="00302DD9" w:rsidRPr="00801E22">
        <w:rPr>
          <w:rFonts w:ascii="Arial" w:hAnsi="Arial"/>
          <w:b/>
          <w:i/>
          <w:sz w:val="32"/>
          <w:szCs w:val="32"/>
          <w:lang w:val="en-GB"/>
        </w:rPr>
        <w:t xml:space="preserve">: </w:t>
      </w:r>
      <w:r w:rsidR="002358F4" w:rsidRPr="00801E22">
        <w:rPr>
          <w:rFonts w:ascii="Arial" w:hAnsi="Arial"/>
          <w:b/>
          <w:i/>
          <w:sz w:val="32"/>
          <w:szCs w:val="32"/>
          <w:lang w:val="en-GB"/>
        </w:rPr>
        <w:t xml:space="preserve">Practice judgement </w:t>
      </w:r>
      <w:r w:rsidR="00302DD9" w:rsidRPr="00801E22">
        <w:rPr>
          <w:rFonts w:ascii="Arial" w:hAnsi="Arial"/>
          <w:b/>
          <w:i/>
          <w:sz w:val="32"/>
          <w:szCs w:val="32"/>
          <w:lang w:val="en-GB"/>
        </w:rPr>
        <w:t>(English)</w:t>
      </w:r>
    </w:p>
    <w:p w14:paraId="7B6F5CC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18"/>
          <w:lang w:val="en-GB"/>
        </w:rPr>
      </w:pPr>
    </w:p>
    <w:p w14:paraId="7A47A764"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18"/>
          <w:lang w:val="en-GB"/>
        </w:rPr>
      </w:pPr>
    </w:p>
    <w:p w14:paraId="29EDAAD4"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b/>
          <w:sz w:val="18"/>
          <w:lang w:val="en-GB"/>
        </w:rPr>
      </w:pPr>
      <w:r w:rsidRPr="006746E9">
        <w:rPr>
          <w:rFonts w:ascii="Arial" w:hAnsi="Arial"/>
          <w:b/>
          <w:sz w:val="18"/>
          <w:lang w:val="en-GB"/>
        </w:rPr>
        <w:t>Name</w:t>
      </w:r>
      <w:r w:rsidRPr="006746E9">
        <w:rPr>
          <w:rFonts w:ascii="Arial" w:hAnsi="Arial"/>
          <w:b/>
          <w:sz w:val="18"/>
          <w:lang w:val="en-GB"/>
        </w:rPr>
        <w:tab/>
        <w:t>:</w:t>
      </w:r>
      <w:r w:rsidRPr="006746E9">
        <w:rPr>
          <w:rFonts w:ascii="Arial" w:hAnsi="Arial"/>
          <w:b/>
          <w:sz w:val="18"/>
          <w:lang w:val="en-GB"/>
        </w:rPr>
        <w:tab/>
        <w:t>_________________________________</w:t>
      </w:r>
      <w:r w:rsidRPr="006746E9">
        <w:rPr>
          <w:rFonts w:ascii="Arial" w:hAnsi="Arial"/>
          <w:b/>
          <w:sz w:val="18"/>
          <w:lang w:val="en-GB"/>
        </w:rPr>
        <w:tab/>
      </w:r>
      <w:r w:rsidRPr="006746E9">
        <w:rPr>
          <w:rFonts w:ascii="Arial" w:hAnsi="Arial"/>
          <w:b/>
          <w:sz w:val="18"/>
          <w:lang w:val="en-GB"/>
        </w:rPr>
        <w:tab/>
      </w:r>
    </w:p>
    <w:p w14:paraId="1DBF5877"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b/>
          <w:sz w:val="18"/>
          <w:lang w:val="en-GB"/>
        </w:rPr>
      </w:pPr>
    </w:p>
    <w:p w14:paraId="50B191B7"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ascii="Arial" w:hAnsi="Arial"/>
          <w:b/>
          <w:sz w:val="18"/>
        </w:rPr>
      </w:pPr>
      <w:r>
        <w:rPr>
          <w:rFonts w:ascii="Arial" w:hAnsi="Arial"/>
          <w:b/>
          <w:sz w:val="18"/>
        </w:rPr>
        <w:t>Adress</w:t>
      </w:r>
      <w:r>
        <w:rPr>
          <w:rFonts w:ascii="Arial" w:hAnsi="Arial"/>
          <w:b/>
          <w:sz w:val="18"/>
        </w:rPr>
        <w:tab/>
        <w:t>:</w:t>
      </w:r>
      <w:r>
        <w:rPr>
          <w:rFonts w:ascii="Arial" w:hAnsi="Arial"/>
          <w:b/>
          <w:sz w:val="18"/>
        </w:rPr>
        <w:tab/>
        <w:t>_________________________________</w:t>
      </w:r>
      <w:r>
        <w:rPr>
          <w:rFonts w:ascii="Arial" w:hAnsi="Arial"/>
          <w:b/>
          <w:sz w:val="18"/>
        </w:rPr>
        <w:tab/>
      </w:r>
      <w:r>
        <w:rPr>
          <w:rFonts w:ascii="Arial" w:hAnsi="Arial"/>
          <w:b/>
          <w:sz w:val="18"/>
        </w:rPr>
        <w:tab/>
      </w:r>
    </w:p>
    <w:p w14:paraId="472FF412"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18"/>
        </w:rPr>
      </w:pPr>
    </w:p>
    <w:p w14:paraId="15B3212C"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firstLine="963"/>
        <w:rPr>
          <w:rFonts w:ascii="Arial" w:hAnsi="Arial"/>
          <w:b/>
          <w:sz w:val="18"/>
        </w:rPr>
      </w:pPr>
      <w:r>
        <w:rPr>
          <w:rFonts w:ascii="Arial" w:hAnsi="Arial"/>
          <w:b/>
          <w:sz w:val="18"/>
        </w:rPr>
        <w:t>_________________________________</w:t>
      </w:r>
      <w:r>
        <w:rPr>
          <w:rFonts w:ascii="Arial" w:hAnsi="Arial"/>
          <w:b/>
          <w:sz w:val="18"/>
        </w:rPr>
        <w:tab/>
      </w:r>
      <w:r>
        <w:rPr>
          <w:rFonts w:ascii="Arial" w:hAnsi="Arial"/>
          <w:b/>
          <w:sz w:val="18"/>
        </w:rPr>
        <w:tab/>
      </w:r>
    </w:p>
    <w:p w14:paraId="140C452B"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b/>
          <w:sz w:val="18"/>
        </w:rPr>
      </w:pPr>
    </w:p>
    <w:p w14:paraId="35C62E3B"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963" w:hanging="963"/>
        <w:rPr>
          <w:rFonts w:ascii="Arial" w:hAnsi="Arial"/>
          <w:b/>
          <w:sz w:val="18"/>
        </w:rPr>
      </w:pPr>
      <w:r>
        <w:rPr>
          <w:rFonts w:ascii="Arial" w:hAnsi="Arial"/>
          <w:b/>
          <w:sz w:val="18"/>
        </w:rPr>
        <w:t>tel</w:t>
      </w:r>
      <w:r>
        <w:rPr>
          <w:rFonts w:ascii="Arial" w:hAnsi="Arial"/>
          <w:b/>
          <w:sz w:val="18"/>
        </w:rPr>
        <w:tab/>
      </w:r>
      <w:r>
        <w:rPr>
          <w:rFonts w:ascii="Arial" w:hAnsi="Arial"/>
          <w:b/>
          <w:sz w:val="18"/>
        </w:rPr>
        <w:tab/>
        <w:t>:</w:t>
      </w:r>
      <w:r>
        <w:rPr>
          <w:rFonts w:ascii="Arial" w:hAnsi="Arial"/>
          <w:b/>
          <w:sz w:val="18"/>
        </w:rPr>
        <w:tab/>
        <w:t>_________________________________</w:t>
      </w:r>
    </w:p>
    <w:p w14:paraId="0EE85C5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b/>
          <w:sz w:val="18"/>
        </w:rPr>
      </w:pPr>
    </w:p>
    <w:tbl>
      <w:tblPr>
        <w:tblW w:w="0" w:type="auto"/>
        <w:tblInd w:w="139" w:type="dxa"/>
        <w:tblLayout w:type="fixed"/>
        <w:tblCellMar>
          <w:left w:w="139" w:type="dxa"/>
          <w:right w:w="139" w:type="dxa"/>
        </w:tblCellMar>
        <w:tblLook w:val="0000" w:firstRow="0" w:lastRow="0" w:firstColumn="0" w:lastColumn="0" w:noHBand="0" w:noVBand="0"/>
      </w:tblPr>
      <w:tblGrid>
        <w:gridCol w:w="5419"/>
        <w:gridCol w:w="850"/>
        <w:gridCol w:w="793"/>
        <w:gridCol w:w="907"/>
        <w:gridCol w:w="907"/>
      </w:tblGrid>
      <w:tr w:rsidR="002358F4" w:rsidRPr="006746E9" w14:paraId="3692325E" w14:textId="77777777" w:rsidTr="002358F4">
        <w:tc>
          <w:tcPr>
            <w:tcW w:w="8876" w:type="dxa"/>
            <w:gridSpan w:val="5"/>
            <w:tcBorders>
              <w:top w:val="single" w:sz="7" w:space="0" w:color="000000"/>
              <w:left w:val="single" w:sz="7" w:space="0" w:color="000000"/>
              <w:bottom w:val="single" w:sz="6" w:space="0" w:color="FFFFFF"/>
              <w:right w:val="single" w:sz="7" w:space="0" w:color="000000"/>
            </w:tcBorders>
            <w:shd w:val="pct10" w:color="000000" w:fill="FFFFFF"/>
          </w:tcPr>
          <w:p w14:paraId="032B0CFD" w14:textId="77777777" w:rsidR="002358F4" w:rsidRPr="006746E9" w:rsidRDefault="002358F4" w:rsidP="002358F4">
            <w:pPr>
              <w:spacing w:line="201" w:lineRule="exact"/>
              <w:rPr>
                <w:rFonts w:ascii="Arial" w:hAnsi="Arial"/>
                <w:b/>
                <w:sz w:val="18"/>
                <w:lang w:val="en-GB"/>
              </w:rPr>
            </w:pPr>
          </w:p>
          <w:p w14:paraId="259DECCD"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i/>
                <w:sz w:val="18"/>
                <w:lang w:val="en-GB"/>
              </w:rPr>
              <w:lastRenderedPageBreak/>
              <w:t>A. The student at home</w:t>
            </w:r>
          </w:p>
        </w:tc>
      </w:tr>
      <w:tr w:rsidR="002358F4" w14:paraId="1C6D2EF6"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21A30BFA" w14:textId="77777777" w:rsidR="002358F4" w:rsidRPr="006746E9" w:rsidRDefault="002358F4" w:rsidP="002358F4">
            <w:pPr>
              <w:spacing w:line="163" w:lineRule="exact"/>
              <w:rPr>
                <w:rFonts w:ascii="Arial" w:hAnsi="Arial"/>
                <w:sz w:val="18"/>
                <w:lang w:val="en-GB"/>
              </w:rPr>
            </w:pPr>
          </w:p>
          <w:p w14:paraId="070F48C5"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Social behaviour with members of the family</w:t>
            </w:r>
          </w:p>
        </w:tc>
        <w:tc>
          <w:tcPr>
            <w:tcW w:w="1643" w:type="dxa"/>
            <w:gridSpan w:val="2"/>
            <w:tcBorders>
              <w:top w:val="single" w:sz="7" w:space="0" w:color="000000"/>
              <w:left w:val="single" w:sz="7" w:space="0" w:color="000000"/>
              <w:bottom w:val="single" w:sz="6" w:space="0" w:color="FFFFFF"/>
              <w:right w:val="single" w:sz="6" w:space="0" w:color="FFFFFF"/>
            </w:tcBorders>
          </w:tcPr>
          <w:p w14:paraId="706763F6" w14:textId="77777777" w:rsidR="002358F4" w:rsidRPr="006746E9" w:rsidRDefault="002358F4" w:rsidP="002358F4">
            <w:pPr>
              <w:spacing w:line="163" w:lineRule="exact"/>
              <w:rPr>
                <w:rFonts w:ascii="Arial" w:hAnsi="Arial"/>
                <w:sz w:val="18"/>
                <w:lang w:val="en-GB"/>
              </w:rPr>
            </w:pPr>
          </w:p>
          <w:p w14:paraId="4972CFA0"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timid</w:t>
            </w:r>
          </w:p>
        </w:tc>
        <w:tc>
          <w:tcPr>
            <w:tcW w:w="1814" w:type="dxa"/>
            <w:gridSpan w:val="2"/>
            <w:tcBorders>
              <w:top w:val="single" w:sz="7" w:space="0" w:color="000000"/>
              <w:left w:val="single" w:sz="7" w:space="0" w:color="000000"/>
              <w:bottom w:val="single" w:sz="6" w:space="0" w:color="FFFFFF"/>
              <w:right w:val="single" w:sz="7" w:space="0" w:color="000000"/>
            </w:tcBorders>
          </w:tcPr>
          <w:p w14:paraId="5493FF52" w14:textId="77777777" w:rsidR="002358F4" w:rsidRDefault="002358F4" w:rsidP="002358F4">
            <w:pPr>
              <w:spacing w:line="163" w:lineRule="exact"/>
              <w:rPr>
                <w:rFonts w:ascii="Arial" w:hAnsi="Arial"/>
                <w:sz w:val="18"/>
              </w:rPr>
            </w:pPr>
          </w:p>
          <w:p w14:paraId="4CB6D098"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open</w:t>
            </w:r>
          </w:p>
        </w:tc>
      </w:tr>
      <w:tr w:rsidR="002358F4" w14:paraId="0D9B0E65"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23AF61BF" w14:textId="77777777" w:rsidR="002358F4" w:rsidRDefault="002358F4" w:rsidP="002358F4">
            <w:pPr>
              <w:spacing w:line="163" w:lineRule="exact"/>
              <w:rPr>
                <w:rFonts w:ascii="Arial" w:hAnsi="Arial"/>
                <w:sz w:val="18"/>
              </w:rPr>
            </w:pPr>
          </w:p>
          <w:p w14:paraId="1A458FB7"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sz w:val="18"/>
              </w:rPr>
            </w:pPr>
            <w:r>
              <w:rPr>
                <w:rFonts w:ascii="Arial" w:hAnsi="Arial"/>
                <w:sz w:val="18"/>
              </w:rPr>
              <w:t>Comment:</w:t>
            </w:r>
            <w:r>
              <w:rPr>
                <w:rFonts w:ascii="Arial" w:hAnsi="Arial"/>
                <w:sz w:val="18"/>
              </w:rPr>
              <w:tab/>
              <w:t>__________________________</w:t>
            </w:r>
            <w:r>
              <w:rPr>
                <w:rFonts w:ascii="Arial" w:hAnsi="Arial"/>
                <w:sz w:val="18"/>
              </w:rPr>
              <w:softHyphen/>
              <w:t>___________</w:t>
            </w:r>
          </w:p>
          <w:p w14:paraId="79A7233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w:t>
            </w:r>
            <w:r>
              <w:rPr>
                <w:rFonts w:ascii="Arial" w:hAnsi="Arial"/>
                <w:sz w:val="18"/>
              </w:rPr>
              <w:softHyphen/>
              <w:t>___________</w:t>
            </w:r>
          </w:p>
        </w:tc>
        <w:tc>
          <w:tcPr>
            <w:tcW w:w="850" w:type="dxa"/>
            <w:tcBorders>
              <w:top w:val="single" w:sz="7" w:space="0" w:color="000000"/>
              <w:left w:val="single" w:sz="7" w:space="0" w:color="000000"/>
              <w:bottom w:val="single" w:sz="6" w:space="0" w:color="FFFFFF"/>
              <w:right w:val="single" w:sz="6" w:space="0" w:color="FFFFFF"/>
            </w:tcBorders>
          </w:tcPr>
          <w:p w14:paraId="1BFED69D" w14:textId="77777777" w:rsidR="002358F4" w:rsidRDefault="002358F4" w:rsidP="002358F4">
            <w:pPr>
              <w:spacing w:line="163" w:lineRule="exact"/>
              <w:rPr>
                <w:rFonts w:ascii="Arial" w:hAnsi="Arial"/>
                <w:sz w:val="18"/>
              </w:rPr>
            </w:pPr>
          </w:p>
          <w:p w14:paraId="1A7C1297"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3 </w:t>
            </w:r>
            <w:r>
              <w:rPr>
                <w:rFonts w:ascii="Arial" w:hAnsi="Arial"/>
                <w:sz w:val="18"/>
              </w:rPr>
              <w:tab/>
              <w:t>4</w:t>
            </w:r>
          </w:p>
        </w:tc>
        <w:tc>
          <w:tcPr>
            <w:tcW w:w="793" w:type="dxa"/>
            <w:tcBorders>
              <w:top w:val="single" w:sz="7" w:space="0" w:color="000000"/>
              <w:left w:val="single" w:sz="7" w:space="0" w:color="000000"/>
              <w:bottom w:val="single" w:sz="6" w:space="0" w:color="FFFFFF"/>
              <w:right w:val="single" w:sz="6" w:space="0" w:color="FFFFFF"/>
            </w:tcBorders>
          </w:tcPr>
          <w:p w14:paraId="24E1DE42" w14:textId="77777777" w:rsidR="002358F4" w:rsidRDefault="002358F4" w:rsidP="002358F4">
            <w:pPr>
              <w:spacing w:line="163" w:lineRule="exact"/>
              <w:rPr>
                <w:rFonts w:ascii="Arial" w:hAnsi="Arial"/>
                <w:sz w:val="18"/>
              </w:rPr>
            </w:pPr>
          </w:p>
          <w:p w14:paraId="081854AF"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5</w:t>
            </w:r>
            <w:r>
              <w:rPr>
                <w:rFonts w:ascii="Arial" w:hAnsi="Arial"/>
                <w:sz w:val="18"/>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14:paraId="287574B9" w14:textId="77777777" w:rsidR="002358F4" w:rsidRDefault="002358F4" w:rsidP="002358F4">
            <w:pPr>
              <w:spacing w:line="163" w:lineRule="exact"/>
              <w:rPr>
                <w:rFonts w:ascii="Arial" w:hAnsi="Arial"/>
                <w:sz w:val="18"/>
              </w:rPr>
            </w:pPr>
          </w:p>
          <w:p w14:paraId="3D0BAB0F"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7</w:t>
            </w:r>
            <w:r>
              <w:rPr>
                <w:rFonts w:ascii="Arial" w:hAnsi="Arial"/>
                <w:sz w:val="18"/>
              </w:rPr>
              <w:tab/>
              <w:t xml:space="preserve"> 8</w:t>
            </w:r>
          </w:p>
        </w:tc>
        <w:tc>
          <w:tcPr>
            <w:tcW w:w="907" w:type="dxa"/>
            <w:tcBorders>
              <w:top w:val="single" w:sz="7" w:space="0" w:color="000000"/>
              <w:left w:val="single" w:sz="7" w:space="0" w:color="000000"/>
              <w:bottom w:val="single" w:sz="6" w:space="0" w:color="FFFFFF"/>
              <w:right w:val="single" w:sz="7" w:space="0" w:color="000000"/>
            </w:tcBorders>
          </w:tcPr>
          <w:p w14:paraId="03AE2DBA" w14:textId="77777777" w:rsidR="002358F4" w:rsidRDefault="002358F4" w:rsidP="002358F4">
            <w:pPr>
              <w:spacing w:line="163" w:lineRule="exact"/>
              <w:rPr>
                <w:rFonts w:ascii="Arial" w:hAnsi="Arial"/>
                <w:sz w:val="18"/>
              </w:rPr>
            </w:pPr>
          </w:p>
          <w:p w14:paraId="4C1CF2C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r w:rsidR="002358F4" w14:paraId="483A2D47"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1083F875" w14:textId="77777777" w:rsidR="002358F4" w:rsidRDefault="002358F4" w:rsidP="002358F4">
            <w:pPr>
              <w:spacing w:line="163" w:lineRule="exact"/>
              <w:rPr>
                <w:rFonts w:ascii="Arial" w:hAnsi="Arial"/>
                <w:sz w:val="18"/>
              </w:rPr>
            </w:pPr>
          </w:p>
          <w:p w14:paraId="31DF6A1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b/>
                <w:sz w:val="18"/>
              </w:rPr>
              <w:t>Conduct at home</w:t>
            </w:r>
            <w:r>
              <w:rPr>
                <w:rFonts w:ascii="Arial" w:hAnsi="Arial"/>
                <w:sz w:val="18"/>
              </w:rPr>
              <w:t xml:space="preserve"> </w:t>
            </w:r>
          </w:p>
        </w:tc>
        <w:tc>
          <w:tcPr>
            <w:tcW w:w="1643" w:type="dxa"/>
            <w:gridSpan w:val="2"/>
            <w:tcBorders>
              <w:top w:val="single" w:sz="7" w:space="0" w:color="000000"/>
              <w:left w:val="single" w:sz="7" w:space="0" w:color="000000"/>
              <w:bottom w:val="single" w:sz="6" w:space="0" w:color="FFFFFF"/>
              <w:right w:val="single" w:sz="6" w:space="0" w:color="FFFFFF"/>
            </w:tcBorders>
          </w:tcPr>
          <w:p w14:paraId="62F58FB4" w14:textId="77777777" w:rsidR="002358F4" w:rsidRDefault="002358F4" w:rsidP="002358F4">
            <w:pPr>
              <w:spacing w:line="163" w:lineRule="exact"/>
              <w:rPr>
                <w:rFonts w:ascii="Arial" w:hAnsi="Arial"/>
                <w:sz w:val="18"/>
              </w:rPr>
            </w:pPr>
          </w:p>
          <w:p w14:paraId="0196D1B3"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unmannered</w:t>
            </w:r>
          </w:p>
        </w:tc>
        <w:tc>
          <w:tcPr>
            <w:tcW w:w="1814" w:type="dxa"/>
            <w:gridSpan w:val="2"/>
            <w:tcBorders>
              <w:top w:val="single" w:sz="7" w:space="0" w:color="000000"/>
              <w:left w:val="single" w:sz="7" w:space="0" w:color="000000"/>
              <w:bottom w:val="single" w:sz="6" w:space="0" w:color="FFFFFF"/>
              <w:right w:val="single" w:sz="7" w:space="0" w:color="000000"/>
            </w:tcBorders>
          </w:tcPr>
          <w:p w14:paraId="11F76352" w14:textId="77777777" w:rsidR="002358F4" w:rsidRDefault="002358F4" w:rsidP="002358F4">
            <w:pPr>
              <w:spacing w:line="163" w:lineRule="exact"/>
              <w:rPr>
                <w:rFonts w:ascii="Arial" w:hAnsi="Arial"/>
                <w:sz w:val="18"/>
              </w:rPr>
            </w:pPr>
          </w:p>
          <w:p w14:paraId="5AAA0978"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correct/pleasant</w:t>
            </w:r>
          </w:p>
        </w:tc>
      </w:tr>
      <w:tr w:rsidR="002358F4" w14:paraId="7C9DA7E2"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7AE7D581" w14:textId="77777777" w:rsidR="002358F4" w:rsidRDefault="002358F4" w:rsidP="002358F4">
            <w:pPr>
              <w:spacing w:line="163" w:lineRule="exact"/>
              <w:rPr>
                <w:rFonts w:ascii="Arial" w:hAnsi="Arial"/>
                <w:sz w:val="18"/>
              </w:rPr>
            </w:pPr>
          </w:p>
          <w:p w14:paraId="2AF6B877"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sz w:val="18"/>
              </w:rPr>
            </w:pPr>
            <w:r>
              <w:rPr>
                <w:rFonts w:ascii="Arial" w:hAnsi="Arial"/>
                <w:sz w:val="18"/>
              </w:rPr>
              <w:t>Comment:</w:t>
            </w:r>
            <w:r>
              <w:rPr>
                <w:rFonts w:ascii="Arial" w:hAnsi="Arial"/>
                <w:sz w:val="18"/>
              </w:rPr>
              <w:tab/>
              <w:t>__________________________</w:t>
            </w:r>
            <w:r>
              <w:rPr>
                <w:rFonts w:ascii="Arial" w:hAnsi="Arial"/>
                <w:sz w:val="18"/>
              </w:rPr>
              <w:softHyphen/>
              <w:t>___________</w:t>
            </w:r>
          </w:p>
          <w:p w14:paraId="560F77C8"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w:t>
            </w:r>
            <w:r>
              <w:rPr>
                <w:rFonts w:ascii="Arial" w:hAnsi="Arial"/>
                <w:sz w:val="18"/>
              </w:rPr>
              <w:softHyphen/>
              <w:t>___________</w:t>
            </w:r>
          </w:p>
        </w:tc>
        <w:tc>
          <w:tcPr>
            <w:tcW w:w="850" w:type="dxa"/>
            <w:tcBorders>
              <w:top w:val="single" w:sz="7" w:space="0" w:color="000000"/>
              <w:left w:val="single" w:sz="7" w:space="0" w:color="000000"/>
              <w:bottom w:val="single" w:sz="6" w:space="0" w:color="FFFFFF"/>
              <w:right w:val="single" w:sz="6" w:space="0" w:color="FFFFFF"/>
            </w:tcBorders>
          </w:tcPr>
          <w:p w14:paraId="2A732998" w14:textId="77777777" w:rsidR="002358F4" w:rsidRDefault="002358F4" w:rsidP="002358F4">
            <w:pPr>
              <w:spacing w:line="163" w:lineRule="exact"/>
              <w:rPr>
                <w:rFonts w:ascii="Arial" w:hAnsi="Arial"/>
                <w:sz w:val="18"/>
              </w:rPr>
            </w:pPr>
          </w:p>
          <w:p w14:paraId="1F0F8250"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3</w:t>
            </w:r>
            <w:r>
              <w:rPr>
                <w:rFonts w:ascii="Arial" w:hAnsi="Arial"/>
                <w:sz w:val="18"/>
              </w:rPr>
              <w:tab/>
              <w:t xml:space="preserve"> 4</w:t>
            </w:r>
          </w:p>
        </w:tc>
        <w:tc>
          <w:tcPr>
            <w:tcW w:w="793" w:type="dxa"/>
            <w:tcBorders>
              <w:top w:val="single" w:sz="7" w:space="0" w:color="000000"/>
              <w:left w:val="single" w:sz="7" w:space="0" w:color="000000"/>
              <w:bottom w:val="single" w:sz="6" w:space="0" w:color="FFFFFF"/>
              <w:right w:val="single" w:sz="6" w:space="0" w:color="FFFFFF"/>
            </w:tcBorders>
          </w:tcPr>
          <w:p w14:paraId="31070597" w14:textId="77777777" w:rsidR="002358F4" w:rsidRDefault="002358F4" w:rsidP="002358F4">
            <w:pPr>
              <w:spacing w:line="163" w:lineRule="exact"/>
              <w:rPr>
                <w:rFonts w:ascii="Arial" w:hAnsi="Arial"/>
                <w:sz w:val="18"/>
              </w:rPr>
            </w:pPr>
          </w:p>
          <w:p w14:paraId="756E331D"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5</w:t>
            </w:r>
            <w:r>
              <w:rPr>
                <w:rFonts w:ascii="Arial" w:hAnsi="Arial"/>
                <w:sz w:val="18"/>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14:paraId="1FABE7C2" w14:textId="77777777" w:rsidR="002358F4" w:rsidRDefault="002358F4" w:rsidP="002358F4">
            <w:pPr>
              <w:spacing w:line="163" w:lineRule="exact"/>
              <w:rPr>
                <w:rFonts w:ascii="Arial" w:hAnsi="Arial"/>
                <w:sz w:val="18"/>
              </w:rPr>
            </w:pPr>
          </w:p>
          <w:p w14:paraId="20E6B9A5"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7</w:t>
            </w:r>
            <w:r>
              <w:rPr>
                <w:rFonts w:ascii="Arial" w:hAnsi="Arial"/>
                <w:sz w:val="18"/>
              </w:rPr>
              <w:tab/>
              <w:t xml:space="preserve"> 8</w:t>
            </w:r>
          </w:p>
        </w:tc>
        <w:tc>
          <w:tcPr>
            <w:tcW w:w="907" w:type="dxa"/>
            <w:tcBorders>
              <w:top w:val="single" w:sz="7" w:space="0" w:color="000000"/>
              <w:left w:val="single" w:sz="7" w:space="0" w:color="000000"/>
              <w:bottom w:val="single" w:sz="6" w:space="0" w:color="FFFFFF"/>
              <w:right w:val="single" w:sz="7" w:space="0" w:color="000000"/>
            </w:tcBorders>
          </w:tcPr>
          <w:p w14:paraId="4E6CC34F" w14:textId="77777777" w:rsidR="002358F4" w:rsidRDefault="002358F4" w:rsidP="002358F4">
            <w:pPr>
              <w:spacing w:line="163" w:lineRule="exact"/>
              <w:rPr>
                <w:rFonts w:ascii="Arial" w:hAnsi="Arial"/>
                <w:sz w:val="18"/>
              </w:rPr>
            </w:pPr>
          </w:p>
          <w:p w14:paraId="3D8D9BC5"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r w:rsidR="002358F4" w14:paraId="4C0A7C6C"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473E88B4" w14:textId="77777777" w:rsidR="002358F4" w:rsidRPr="006746E9" w:rsidRDefault="002358F4" w:rsidP="002358F4">
            <w:pPr>
              <w:spacing w:line="163" w:lineRule="exact"/>
              <w:rPr>
                <w:rFonts w:ascii="Arial" w:hAnsi="Arial"/>
                <w:sz w:val="18"/>
                <w:lang w:val="en-GB"/>
              </w:rPr>
            </w:pPr>
          </w:p>
          <w:p w14:paraId="450F481E"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D</w:t>
            </w:r>
            <w:r>
              <w:rPr>
                <w:rFonts w:ascii="Arial" w:hAnsi="Arial"/>
                <w:b/>
                <w:sz w:val="18"/>
                <w:lang w:val="en-GB"/>
              </w:rPr>
              <w:t>oes the student stick to his/her</w:t>
            </w:r>
            <w:r w:rsidRPr="006746E9">
              <w:rPr>
                <w:rFonts w:ascii="Arial" w:hAnsi="Arial"/>
                <w:b/>
                <w:sz w:val="18"/>
                <w:lang w:val="en-GB"/>
              </w:rPr>
              <w:t xml:space="preserve"> deals made ?</w:t>
            </w:r>
            <w:r w:rsidRPr="006746E9">
              <w:rPr>
                <w:rFonts w:ascii="Arial" w:hAnsi="Arial"/>
                <w:sz w:val="18"/>
                <w:lang w:val="en-GB"/>
              </w:rPr>
              <w:t xml:space="preserve"> </w:t>
            </w:r>
          </w:p>
        </w:tc>
        <w:tc>
          <w:tcPr>
            <w:tcW w:w="1643" w:type="dxa"/>
            <w:gridSpan w:val="2"/>
            <w:tcBorders>
              <w:top w:val="single" w:sz="7" w:space="0" w:color="000000"/>
              <w:left w:val="single" w:sz="7" w:space="0" w:color="000000"/>
              <w:bottom w:val="single" w:sz="6" w:space="0" w:color="FFFFFF"/>
              <w:right w:val="single" w:sz="6" w:space="0" w:color="FFFFFF"/>
            </w:tcBorders>
          </w:tcPr>
          <w:p w14:paraId="764E81DC" w14:textId="77777777" w:rsidR="002358F4" w:rsidRPr="006746E9" w:rsidRDefault="002358F4" w:rsidP="002358F4">
            <w:pPr>
              <w:spacing w:line="163" w:lineRule="exact"/>
              <w:rPr>
                <w:rFonts w:ascii="Arial" w:hAnsi="Arial"/>
                <w:sz w:val="18"/>
                <w:lang w:val="en-GB"/>
              </w:rPr>
            </w:pPr>
          </w:p>
          <w:p w14:paraId="3CD8C265"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not</w:t>
            </w:r>
          </w:p>
        </w:tc>
        <w:tc>
          <w:tcPr>
            <w:tcW w:w="1814" w:type="dxa"/>
            <w:gridSpan w:val="2"/>
            <w:tcBorders>
              <w:top w:val="single" w:sz="7" w:space="0" w:color="000000"/>
              <w:left w:val="single" w:sz="7" w:space="0" w:color="000000"/>
              <w:bottom w:val="single" w:sz="6" w:space="0" w:color="FFFFFF"/>
              <w:right w:val="single" w:sz="7" w:space="0" w:color="000000"/>
            </w:tcBorders>
          </w:tcPr>
          <w:p w14:paraId="62A65EB4" w14:textId="77777777" w:rsidR="002358F4" w:rsidRDefault="002358F4" w:rsidP="002358F4">
            <w:pPr>
              <w:spacing w:line="163" w:lineRule="exact"/>
              <w:rPr>
                <w:rFonts w:ascii="Arial" w:hAnsi="Arial"/>
                <w:sz w:val="18"/>
              </w:rPr>
            </w:pPr>
          </w:p>
          <w:p w14:paraId="238BFA35"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correct</w:t>
            </w:r>
          </w:p>
        </w:tc>
      </w:tr>
      <w:tr w:rsidR="002358F4" w14:paraId="3858F71A"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49542BC7" w14:textId="77777777" w:rsidR="002358F4" w:rsidRDefault="002358F4" w:rsidP="002358F4">
            <w:pPr>
              <w:spacing w:line="163" w:lineRule="exact"/>
              <w:rPr>
                <w:rFonts w:ascii="Arial" w:hAnsi="Arial"/>
                <w:sz w:val="18"/>
              </w:rPr>
            </w:pPr>
          </w:p>
          <w:p w14:paraId="3D204464"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w:t>
            </w:r>
            <w:r>
              <w:rPr>
                <w:rFonts w:ascii="Arial" w:hAnsi="Arial"/>
                <w:sz w:val="18"/>
              </w:rPr>
              <w:softHyphen/>
              <w:t>___________</w:t>
            </w:r>
          </w:p>
          <w:p w14:paraId="19EC74A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w:t>
            </w:r>
            <w:r>
              <w:rPr>
                <w:rFonts w:ascii="Arial" w:hAnsi="Arial"/>
                <w:sz w:val="18"/>
              </w:rPr>
              <w:softHyphen/>
              <w:t>___________</w:t>
            </w:r>
          </w:p>
        </w:tc>
        <w:tc>
          <w:tcPr>
            <w:tcW w:w="850" w:type="dxa"/>
            <w:tcBorders>
              <w:top w:val="single" w:sz="7" w:space="0" w:color="000000"/>
              <w:left w:val="single" w:sz="7" w:space="0" w:color="000000"/>
              <w:bottom w:val="single" w:sz="6" w:space="0" w:color="FFFFFF"/>
              <w:right w:val="single" w:sz="6" w:space="0" w:color="FFFFFF"/>
            </w:tcBorders>
          </w:tcPr>
          <w:p w14:paraId="1F446A69" w14:textId="77777777" w:rsidR="002358F4" w:rsidRDefault="002358F4" w:rsidP="002358F4">
            <w:pPr>
              <w:spacing w:line="163" w:lineRule="exact"/>
              <w:rPr>
                <w:rFonts w:ascii="Arial" w:hAnsi="Arial"/>
                <w:sz w:val="18"/>
              </w:rPr>
            </w:pPr>
          </w:p>
          <w:p w14:paraId="1EB31105"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3</w:t>
            </w:r>
            <w:r>
              <w:rPr>
                <w:rFonts w:ascii="Arial" w:hAnsi="Arial"/>
                <w:sz w:val="18"/>
              </w:rPr>
              <w:tab/>
              <w:t>4</w:t>
            </w:r>
          </w:p>
        </w:tc>
        <w:tc>
          <w:tcPr>
            <w:tcW w:w="793" w:type="dxa"/>
            <w:tcBorders>
              <w:top w:val="single" w:sz="7" w:space="0" w:color="000000"/>
              <w:left w:val="single" w:sz="7" w:space="0" w:color="000000"/>
              <w:bottom w:val="single" w:sz="6" w:space="0" w:color="FFFFFF"/>
              <w:right w:val="single" w:sz="6" w:space="0" w:color="FFFFFF"/>
            </w:tcBorders>
          </w:tcPr>
          <w:p w14:paraId="56A09C3F" w14:textId="77777777" w:rsidR="002358F4" w:rsidRDefault="002358F4" w:rsidP="002358F4">
            <w:pPr>
              <w:spacing w:line="163" w:lineRule="exact"/>
              <w:rPr>
                <w:rFonts w:ascii="Arial" w:hAnsi="Arial"/>
                <w:sz w:val="18"/>
              </w:rPr>
            </w:pPr>
          </w:p>
          <w:p w14:paraId="6A96F5E6"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5</w:t>
            </w:r>
            <w:r>
              <w:rPr>
                <w:rFonts w:ascii="Arial" w:hAnsi="Arial"/>
                <w:sz w:val="18"/>
              </w:rPr>
              <w:tab/>
              <w:t>6</w:t>
            </w:r>
          </w:p>
        </w:tc>
        <w:tc>
          <w:tcPr>
            <w:tcW w:w="907" w:type="dxa"/>
            <w:tcBorders>
              <w:top w:val="single" w:sz="7" w:space="0" w:color="000000"/>
              <w:left w:val="single" w:sz="7" w:space="0" w:color="000000"/>
              <w:bottom w:val="single" w:sz="6" w:space="0" w:color="FFFFFF"/>
              <w:right w:val="single" w:sz="6" w:space="0" w:color="FFFFFF"/>
            </w:tcBorders>
          </w:tcPr>
          <w:p w14:paraId="3C6470AA" w14:textId="77777777" w:rsidR="002358F4" w:rsidRDefault="002358F4" w:rsidP="002358F4">
            <w:pPr>
              <w:spacing w:line="163" w:lineRule="exact"/>
              <w:rPr>
                <w:rFonts w:ascii="Arial" w:hAnsi="Arial"/>
                <w:sz w:val="18"/>
              </w:rPr>
            </w:pPr>
          </w:p>
          <w:p w14:paraId="74430A1D"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7</w:t>
            </w:r>
            <w:r>
              <w:rPr>
                <w:rFonts w:ascii="Arial" w:hAnsi="Arial"/>
                <w:sz w:val="18"/>
              </w:rPr>
              <w:tab/>
              <w:t>8</w:t>
            </w:r>
          </w:p>
        </w:tc>
        <w:tc>
          <w:tcPr>
            <w:tcW w:w="907" w:type="dxa"/>
            <w:tcBorders>
              <w:top w:val="single" w:sz="7" w:space="0" w:color="000000"/>
              <w:left w:val="single" w:sz="7" w:space="0" w:color="000000"/>
              <w:bottom w:val="single" w:sz="6" w:space="0" w:color="FFFFFF"/>
              <w:right w:val="single" w:sz="7" w:space="0" w:color="000000"/>
            </w:tcBorders>
          </w:tcPr>
          <w:p w14:paraId="4AE7EB01" w14:textId="77777777" w:rsidR="002358F4" w:rsidRDefault="002358F4" w:rsidP="002358F4">
            <w:pPr>
              <w:spacing w:line="163" w:lineRule="exact"/>
              <w:rPr>
                <w:rFonts w:ascii="Arial" w:hAnsi="Arial"/>
                <w:sz w:val="18"/>
              </w:rPr>
            </w:pPr>
          </w:p>
          <w:p w14:paraId="3E2F5191"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r w:rsidR="002358F4" w:rsidRPr="006746E9" w14:paraId="1E75D6FF" w14:textId="77777777" w:rsidTr="002358F4">
        <w:tc>
          <w:tcPr>
            <w:tcW w:w="8876" w:type="dxa"/>
            <w:gridSpan w:val="5"/>
            <w:tcBorders>
              <w:top w:val="single" w:sz="7" w:space="0" w:color="000000"/>
              <w:left w:val="single" w:sz="7" w:space="0" w:color="000000"/>
              <w:bottom w:val="single" w:sz="6" w:space="0" w:color="FFFFFF"/>
              <w:right w:val="single" w:sz="7" w:space="0" w:color="000000"/>
            </w:tcBorders>
            <w:shd w:val="pct10" w:color="000000" w:fill="FFFFFF"/>
          </w:tcPr>
          <w:p w14:paraId="480C689A" w14:textId="77777777" w:rsidR="002358F4" w:rsidRPr="006746E9" w:rsidRDefault="002358F4" w:rsidP="002358F4">
            <w:pPr>
              <w:spacing w:line="163" w:lineRule="exact"/>
              <w:rPr>
                <w:rFonts w:ascii="Arial" w:hAnsi="Arial"/>
                <w:sz w:val="18"/>
                <w:lang w:val="en-GB"/>
              </w:rPr>
            </w:pPr>
          </w:p>
          <w:p w14:paraId="1F15B2B7"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Pr>
                <w:rFonts w:ascii="Arial" w:hAnsi="Arial"/>
                <w:b/>
                <w:i/>
                <w:sz w:val="18"/>
                <w:lang w:val="en-GB"/>
              </w:rPr>
              <w:t>B. The student at the company</w:t>
            </w:r>
            <w:r w:rsidRPr="006746E9">
              <w:rPr>
                <w:rFonts w:ascii="Arial" w:hAnsi="Arial"/>
                <w:b/>
                <w:i/>
                <w:sz w:val="18"/>
                <w:lang w:val="en-GB"/>
              </w:rPr>
              <w:t>.</w:t>
            </w:r>
          </w:p>
        </w:tc>
      </w:tr>
      <w:tr w:rsidR="002358F4" w14:paraId="68D6B054"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29C5B72D" w14:textId="77777777" w:rsidR="002358F4" w:rsidRPr="006746E9" w:rsidRDefault="002358F4" w:rsidP="002358F4">
            <w:pPr>
              <w:spacing w:line="163" w:lineRule="exact"/>
              <w:rPr>
                <w:rFonts w:ascii="Arial" w:hAnsi="Arial"/>
                <w:sz w:val="18"/>
                <w:lang w:val="en-GB"/>
              </w:rPr>
            </w:pPr>
          </w:p>
          <w:p w14:paraId="2110F837"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b/>
                <w:sz w:val="18"/>
                <w:lang w:val="en-GB"/>
              </w:rPr>
            </w:pPr>
            <w:r w:rsidRPr="006746E9">
              <w:rPr>
                <w:rFonts w:ascii="Arial" w:hAnsi="Arial"/>
                <w:b/>
                <w:sz w:val="18"/>
                <w:lang w:val="en-GB"/>
              </w:rPr>
              <w:t>Is the student interested in what’s going on at the</w:t>
            </w:r>
          </w:p>
          <w:p w14:paraId="230F18AB"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Pr>
                <w:rFonts w:ascii="Arial" w:hAnsi="Arial"/>
                <w:b/>
                <w:sz w:val="18"/>
                <w:lang w:val="en-GB"/>
              </w:rPr>
              <w:t xml:space="preserve">company </w:t>
            </w:r>
            <w:r w:rsidRPr="006746E9">
              <w:rPr>
                <w:rFonts w:ascii="Arial" w:hAnsi="Arial"/>
                <w:b/>
                <w:sz w:val="18"/>
                <w:lang w:val="en-GB"/>
              </w:rPr>
              <w:t>?</w:t>
            </w:r>
          </w:p>
        </w:tc>
        <w:tc>
          <w:tcPr>
            <w:tcW w:w="1643" w:type="dxa"/>
            <w:gridSpan w:val="2"/>
            <w:tcBorders>
              <w:top w:val="single" w:sz="7" w:space="0" w:color="000000"/>
              <w:left w:val="single" w:sz="7" w:space="0" w:color="000000"/>
              <w:bottom w:val="single" w:sz="6" w:space="0" w:color="FFFFFF"/>
              <w:right w:val="single" w:sz="6" w:space="0" w:color="FFFFFF"/>
            </w:tcBorders>
          </w:tcPr>
          <w:p w14:paraId="153224ED" w14:textId="77777777" w:rsidR="002358F4" w:rsidRPr="006746E9" w:rsidRDefault="002358F4" w:rsidP="002358F4">
            <w:pPr>
              <w:spacing w:line="163" w:lineRule="exact"/>
              <w:rPr>
                <w:rFonts w:ascii="Arial" w:hAnsi="Arial"/>
                <w:sz w:val="18"/>
                <w:lang w:val="en-GB"/>
              </w:rPr>
            </w:pPr>
          </w:p>
          <w:p w14:paraId="3FBF528B"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not interested</w:t>
            </w:r>
          </w:p>
        </w:tc>
        <w:tc>
          <w:tcPr>
            <w:tcW w:w="1814" w:type="dxa"/>
            <w:gridSpan w:val="2"/>
            <w:tcBorders>
              <w:top w:val="single" w:sz="7" w:space="0" w:color="000000"/>
              <w:left w:val="single" w:sz="7" w:space="0" w:color="000000"/>
              <w:bottom w:val="single" w:sz="6" w:space="0" w:color="FFFFFF"/>
              <w:right w:val="single" w:sz="7" w:space="0" w:color="000000"/>
            </w:tcBorders>
          </w:tcPr>
          <w:p w14:paraId="29CE6C0C" w14:textId="77777777" w:rsidR="002358F4" w:rsidRDefault="002358F4" w:rsidP="002358F4">
            <w:pPr>
              <w:spacing w:line="163" w:lineRule="exact"/>
              <w:rPr>
                <w:rFonts w:ascii="Arial" w:hAnsi="Arial"/>
                <w:sz w:val="18"/>
              </w:rPr>
            </w:pPr>
          </w:p>
          <w:p w14:paraId="6F13E21F"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very inte</w:t>
            </w:r>
            <w:r>
              <w:rPr>
                <w:rFonts w:ascii="Arial" w:hAnsi="Arial"/>
                <w:sz w:val="18"/>
              </w:rPr>
              <w:softHyphen/>
              <w:t>rested</w:t>
            </w:r>
          </w:p>
        </w:tc>
      </w:tr>
      <w:tr w:rsidR="002358F4" w14:paraId="3D29335E"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0F37641B" w14:textId="77777777" w:rsidR="002358F4" w:rsidRDefault="002358F4" w:rsidP="002358F4">
            <w:pPr>
              <w:spacing w:line="163" w:lineRule="exact"/>
              <w:rPr>
                <w:rFonts w:ascii="Arial" w:hAnsi="Arial"/>
                <w:sz w:val="18"/>
              </w:rPr>
            </w:pPr>
          </w:p>
          <w:p w14:paraId="5B080E43"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w:t>
            </w:r>
            <w:r>
              <w:rPr>
                <w:rFonts w:ascii="Arial" w:hAnsi="Arial"/>
                <w:sz w:val="18"/>
              </w:rPr>
              <w:softHyphen/>
              <w:t>___________</w:t>
            </w:r>
          </w:p>
          <w:p w14:paraId="5F1811DB"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w:t>
            </w:r>
            <w:r>
              <w:rPr>
                <w:rFonts w:ascii="Arial" w:hAnsi="Arial"/>
                <w:sz w:val="18"/>
              </w:rPr>
              <w:softHyphen/>
              <w:t>___________</w:t>
            </w:r>
          </w:p>
        </w:tc>
        <w:tc>
          <w:tcPr>
            <w:tcW w:w="850" w:type="dxa"/>
            <w:tcBorders>
              <w:top w:val="single" w:sz="7" w:space="0" w:color="000000"/>
              <w:left w:val="single" w:sz="7" w:space="0" w:color="000000"/>
              <w:bottom w:val="single" w:sz="6" w:space="0" w:color="FFFFFF"/>
              <w:right w:val="single" w:sz="6" w:space="0" w:color="FFFFFF"/>
            </w:tcBorders>
          </w:tcPr>
          <w:p w14:paraId="3971DF84" w14:textId="77777777" w:rsidR="002358F4" w:rsidRDefault="002358F4" w:rsidP="002358F4">
            <w:pPr>
              <w:spacing w:line="163" w:lineRule="exact"/>
              <w:rPr>
                <w:rFonts w:ascii="Arial" w:hAnsi="Arial"/>
                <w:sz w:val="18"/>
              </w:rPr>
            </w:pPr>
          </w:p>
          <w:p w14:paraId="6098A670"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3</w:t>
            </w:r>
            <w:r>
              <w:rPr>
                <w:rFonts w:ascii="Arial" w:hAnsi="Arial"/>
                <w:sz w:val="18"/>
              </w:rPr>
              <w:tab/>
              <w:t xml:space="preserve"> 4</w:t>
            </w:r>
          </w:p>
        </w:tc>
        <w:tc>
          <w:tcPr>
            <w:tcW w:w="793" w:type="dxa"/>
            <w:tcBorders>
              <w:top w:val="single" w:sz="7" w:space="0" w:color="000000"/>
              <w:left w:val="single" w:sz="7" w:space="0" w:color="000000"/>
              <w:bottom w:val="single" w:sz="6" w:space="0" w:color="FFFFFF"/>
              <w:right w:val="single" w:sz="6" w:space="0" w:color="FFFFFF"/>
            </w:tcBorders>
          </w:tcPr>
          <w:p w14:paraId="5B360E92" w14:textId="77777777" w:rsidR="002358F4" w:rsidRDefault="002358F4" w:rsidP="002358F4">
            <w:pPr>
              <w:spacing w:line="163" w:lineRule="exact"/>
              <w:rPr>
                <w:rFonts w:ascii="Arial" w:hAnsi="Arial"/>
                <w:sz w:val="18"/>
              </w:rPr>
            </w:pPr>
          </w:p>
          <w:p w14:paraId="43D9E8DB"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5</w:t>
            </w:r>
            <w:r>
              <w:rPr>
                <w:rFonts w:ascii="Arial" w:hAnsi="Arial"/>
                <w:sz w:val="18"/>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14:paraId="19C6F007" w14:textId="77777777" w:rsidR="002358F4" w:rsidRDefault="002358F4" w:rsidP="002358F4">
            <w:pPr>
              <w:spacing w:line="163" w:lineRule="exact"/>
              <w:rPr>
                <w:rFonts w:ascii="Arial" w:hAnsi="Arial"/>
                <w:sz w:val="18"/>
              </w:rPr>
            </w:pPr>
          </w:p>
          <w:p w14:paraId="7FF3078B"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7</w:t>
            </w:r>
            <w:r>
              <w:rPr>
                <w:rFonts w:ascii="Arial" w:hAnsi="Arial"/>
                <w:sz w:val="18"/>
              </w:rPr>
              <w:tab/>
              <w:t xml:space="preserve"> 8</w:t>
            </w:r>
          </w:p>
        </w:tc>
        <w:tc>
          <w:tcPr>
            <w:tcW w:w="907" w:type="dxa"/>
            <w:tcBorders>
              <w:top w:val="single" w:sz="7" w:space="0" w:color="000000"/>
              <w:left w:val="single" w:sz="7" w:space="0" w:color="000000"/>
              <w:bottom w:val="single" w:sz="6" w:space="0" w:color="FFFFFF"/>
              <w:right w:val="single" w:sz="7" w:space="0" w:color="000000"/>
            </w:tcBorders>
          </w:tcPr>
          <w:p w14:paraId="297558E2" w14:textId="77777777" w:rsidR="002358F4" w:rsidRDefault="002358F4" w:rsidP="002358F4">
            <w:pPr>
              <w:spacing w:line="163" w:lineRule="exact"/>
              <w:rPr>
                <w:rFonts w:ascii="Arial" w:hAnsi="Arial"/>
                <w:sz w:val="18"/>
              </w:rPr>
            </w:pPr>
          </w:p>
          <w:p w14:paraId="15DF9379"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r w:rsidR="002358F4" w14:paraId="1F5BF805"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70A46FA4" w14:textId="77777777" w:rsidR="002358F4" w:rsidRPr="006746E9" w:rsidRDefault="002358F4" w:rsidP="002358F4">
            <w:pPr>
              <w:spacing w:line="163" w:lineRule="exact"/>
              <w:rPr>
                <w:rFonts w:ascii="Arial" w:hAnsi="Arial"/>
                <w:sz w:val="18"/>
                <w:lang w:val="en-GB"/>
              </w:rPr>
            </w:pPr>
          </w:p>
          <w:p w14:paraId="6F5BE641"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918" w:hanging="2918"/>
              <w:rPr>
                <w:rFonts w:ascii="Arial" w:hAnsi="Arial"/>
                <w:sz w:val="18"/>
                <w:lang w:val="en-GB"/>
              </w:rPr>
            </w:pPr>
            <w:r w:rsidRPr="006746E9">
              <w:rPr>
                <w:rFonts w:ascii="Arial" w:hAnsi="Arial"/>
                <w:b/>
                <w:sz w:val="18"/>
                <w:lang w:val="en-GB"/>
              </w:rPr>
              <w:t>How does the student handle</w:t>
            </w:r>
            <w:r w:rsidRPr="006746E9">
              <w:rPr>
                <w:rFonts w:ascii="Arial" w:hAnsi="Arial"/>
                <w:b/>
                <w:sz w:val="18"/>
                <w:lang w:val="en-GB"/>
              </w:rPr>
              <w:tab/>
              <w:t xml:space="preserve">a. animals </w:t>
            </w:r>
          </w:p>
        </w:tc>
        <w:tc>
          <w:tcPr>
            <w:tcW w:w="1643" w:type="dxa"/>
            <w:gridSpan w:val="2"/>
            <w:tcBorders>
              <w:top w:val="single" w:sz="7" w:space="0" w:color="000000"/>
              <w:left w:val="single" w:sz="7" w:space="0" w:color="000000"/>
              <w:bottom w:val="single" w:sz="6" w:space="0" w:color="FFFFFF"/>
              <w:right w:val="single" w:sz="6" w:space="0" w:color="FFFFFF"/>
            </w:tcBorders>
          </w:tcPr>
          <w:p w14:paraId="339D393C" w14:textId="77777777" w:rsidR="002358F4" w:rsidRPr="006746E9" w:rsidRDefault="002358F4" w:rsidP="002358F4">
            <w:pPr>
              <w:spacing w:line="163" w:lineRule="exact"/>
              <w:rPr>
                <w:rFonts w:ascii="Arial" w:hAnsi="Arial"/>
                <w:sz w:val="18"/>
                <w:lang w:val="en-GB"/>
              </w:rPr>
            </w:pPr>
          </w:p>
          <w:p w14:paraId="31A982BF"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rude</w:t>
            </w:r>
          </w:p>
        </w:tc>
        <w:tc>
          <w:tcPr>
            <w:tcW w:w="1814" w:type="dxa"/>
            <w:gridSpan w:val="2"/>
            <w:tcBorders>
              <w:top w:val="single" w:sz="7" w:space="0" w:color="000000"/>
              <w:left w:val="single" w:sz="7" w:space="0" w:color="000000"/>
              <w:bottom w:val="single" w:sz="6" w:space="0" w:color="FFFFFF"/>
              <w:right w:val="single" w:sz="7" w:space="0" w:color="000000"/>
            </w:tcBorders>
          </w:tcPr>
          <w:p w14:paraId="4F09ABF5" w14:textId="77777777" w:rsidR="002358F4" w:rsidRDefault="002358F4" w:rsidP="002358F4">
            <w:pPr>
              <w:spacing w:line="163" w:lineRule="exact"/>
              <w:rPr>
                <w:rFonts w:ascii="Arial" w:hAnsi="Arial"/>
                <w:sz w:val="18"/>
              </w:rPr>
            </w:pPr>
          </w:p>
          <w:p w14:paraId="4116B649"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carefully</w:t>
            </w:r>
          </w:p>
        </w:tc>
      </w:tr>
      <w:tr w:rsidR="002358F4" w14:paraId="7F780605"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2646A811" w14:textId="77777777" w:rsidR="002358F4" w:rsidRDefault="002358F4" w:rsidP="002358F4">
            <w:pPr>
              <w:spacing w:line="163" w:lineRule="exact"/>
              <w:rPr>
                <w:rFonts w:ascii="Arial" w:hAnsi="Arial"/>
                <w:sz w:val="18"/>
              </w:rPr>
            </w:pPr>
          </w:p>
          <w:p w14:paraId="7FAA5C41"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____________________________________</w:t>
            </w:r>
          </w:p>
          <w:p w14:paraId="45A21FC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14:paraId="77A9DA00" w14:textId="77777777" w:rsidR="002358F4" w:rsidRDefault="002358F4" w:rsidP="002358F4">
            <w:pPr>
              <w:spacing w:line="163" w:lineRule="exact"/>
              <w:rPr>
                <w:rFonts w:ascii="Arial" w:hAnsi="Arial"/>
                <w:sz w:val="18"/>
              </w:rPr>
            </w:pPr>
          </w:p>
          <w:p w14:paraId="4A1D217E"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3</w:t>
            </w:r>
            <w:r>
              <w:rPr>
                <w:rFonts w:ascii="Arial" w:hAnsi="Arial"/>
                <w:sz w:val="18"/>
              </w:rPr>
              <w:tab/>
              <w:t xml:space="preserve"> 4</w:t>
            </w:r>
          </w:p>
        </w:tc>
        <w:tc>
          <w:tcPr>
            <w:tcW w:w="793" w:type="dxa"/>
            <w:tcBorders>
              <w:top w:val="single" w:sz="7" w:space="0" w:color="000000"/>
              <w:left w:val="single" w:sz="7" w:space="0" w:color="000000"/>
              <w:bottom w:val="single" w:sz="6" w:space="0" w:color="FFFFFF"/>
              <w:right w:val="single" w:sz="6" w:space="0" w:color="FFFFFF"/>
            </w:tcBorders>
          </w:tcPr>
          <w:p w14:paraId="5A9AC367" w14:textId="77777777" w:rsidR="002358F4" w:rsidRDefault="002358F4" w:rsidP="002358F4">
            <w:pPr>
              <w:spacing w:line="163" w:lineRule="exact"/>
              <w:rPr>
                <w:rFonts w:ascii="Arial" w:hAnsi="Arial"/>
                <w:sz w:val="18"/>
              </w:rPr>
            </w:pPr>
          </w:p>
          <w:p w14:paraId="7E471E15"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5</w:t>
            </w:r>
            <w:r>
              <w:rPr>
                <w:rFonts w:ascii="Arial" w:hAnsi="Arial"/>
                <w:sz w:val="18"/>
              </w:rPr>
              <w:tab/>
              <w:t xml:space="preserve"> 6</w:t>
            </w:r>
          </w:p>
        </w:tc>
        <w:tc>
          <w:tcPr>
            <w:tcW w:w="907" w:type="dxa"/>
            <w:tcBorders>
              <w:top w:val="single" w:sz="7" w:space="0" w:color="000000"/>
              <w:left w:val="single" w:sz="7" w:space="0" w:color="000000"/>
              <w:bottom w:val="single" w:sz="6" w:space="0" w:color="FFFFFF"/>
              <w:right w:val="single" w:sz="6" w:space="0" w:color="FFFFFF"/>
            </w:tcBorders>
          </w:tcPr>
          <w:p w14:paraId="0959F967" w14:textId="77777777" w:rsidR="002358F4" w:rsidRDefault="002358F4" w:rsidP="002358F4">
            <w:pPr>
              <w:spacing w:line="163" w:lineRule="exact"/>
              <w:rPr>
                <w:rFonts w:ascii="Arial" w:hAnsi="Arial"/>
                <w:sz w:val="18"/>
              </w:rPr>
            </w:pPr>
          </w:p>
          <w:p w14:paraId="5BC19BF0"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7 </w:t>
            </w:r>
            <w:r>
              <w:rPr>
                <w:rFonts w:ascii="Arial" w:hAnsi="Arial"/>
                <w:sz w:val="18"/>
              </w:rPr>
              <w:tab/>
              <w:t>8</w:t>
            </w:r>
          </w:p>
        </w:tc>
        <w:tc>
          <w:tcPr>
            <w:tcW w:w="907" w:type="dxa"/>
            <w:tcBorders>
              <w:top w:val="single" w:sz="7" w:space="0" w:color="000000"/>
              <w:left w:val="single" w:sz="7" w:space="0" w:color="000000"/>
              <w:bottom w:val="single" w:sz="6" w:space="0" w:color="FFFFFF"/>
              <w:right w:val="single" w:sz="7" w:space="0" w:color="000000"/>
            </w:tcBorders>
          </w:tcPr>
          <w:p w14:paraId="2D8836E2" w14:textId="77777777" w:rsidR="002358F4" w:rsidRDefault="002358F4" w:rsidP="002358F4">
            <w:pPr>
              <w:spacing w:line="163" w:lineRule="exact"/>
              <w:rPr>
                <w:rFonts w:ascii="Arial" w:hAnsi="Arial"/>
                <w:sz w:val="18"/>
              </w:rPr>
            </w:pPr>
          </w:p>
          <w:p w14:paraId="5DAE36C5"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r w:rsidR="002358F4" w14:paraId="326C1701"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3A8BE195" w14:textId="77777777" w:rsidR="002358F4" w:rsidRPr="006746E9" w:rsidRDefault="002358F4" w:rsidP="002358F4">
            <w:pPr>
              <w:spacing w:line="163" w:lineRule="exact"/>
              <w:rPr>
                <w:rFonts w:ascii="Arial" w:hAnsi="Arial"/>
                <w:sz w:val="18"/>
                <w:lang w:val="en-GB"/>
              </w:rPr>
            </w:pPr>
          </w:p>
          <w:p w14:paraId="2359DD09"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2918" w:hanging="2918"/>
              <w:rPr>
                <w:rFonts w:ascii="Arial" w:hAnsi="Arial"/>
                <w:sz w:val="18"/>
                <w:lang w:val="en-GB"/>
              </w:rPr>
            </w:pPr>
            <w:r w:rsidRPr="006746E9">
              <w:rPr>
                <w:rFonts w:ascii="Arial" w:hAnsi="Arial"/>
                <w:b/>
                <w:sz w:val="18"/>
                <w:lang w:val="en-GB"/>
              </w:rPr>
              <w:t xml:space="preserve">How does the student handle </w:t>
            </w:r>
            <w:r w:rsidRPr="006746E9">
              <w:rPr>
                <w:rFonts w:ascii="Arial" w:hAnsi="Arial"/>
                <w:b/>
                <w:sz w:val="18"/>
                <w:lang w:val="en-GB"/>
              </w:rPr>
              <w:tab/>
              <w:t>b. equipment</w:t>
            </w:r>
          </w:p>
        </w:tc>
        <w:tc>
          <w:tcPr>
            <w:tcW w:w="1643" w:type="dxa"/>
            <w:gridSpan w:val="2"/>
            <w:tcBorders>
              <w:top w:val="single" w:sz="7" w:space="0" w:color="000000"/>
              <w:left w:val="single" w:sz="7" w:space="0" w:color="000000"/>
              <w:bottom w:val="single" w:sz="6" w:space="0" w:color="FFFFFF"/>
              <w:right w:val="single" w:sz="6" w:space="0" w:color="FFFFFF"/>
            </w:tcBorders>
          </w:tcPr>
          <w:p w14:paraId="498155D2" w14:textId="77777777" w:rsidR="002358F4" w:rsidRPr="006746E9" w:rsidRDefault="002358F4" w:rsidP="002358F4">
            <w:pPr>
              <w:spacing w:line="163" w:lineRule="exact"/>
              <w:rPr>
                <w:rFonts w:ascii="Arial" w:hAnsi="Arial"/>
                <w:sz w:val="18"/>
                <w:lang w:val="en-GB"/>
              </w:rPr>
            </w:pPr>
          </w:p>
          <w:p w14:paraId="01C631EF"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rude</w:t>
            </w:r>
          </w:p>
        </w:tc>
        <w:tc>
          <w:tcPr>
            <w:tcW w:w="1814" w:type="dxa"/>
            <w:gridSpan w:val="2"/>
            <w:tcBorders>
              <w:top w:val="single" w:sz="7" w:space="0" w:color="000000"/>
              <w:left w:val="single" w:sz="7" w:space="0" w:color="000000"/>
              <w:bottom w:val="single" w:sz="6" w:space="0" w:color="FFFFFF"/>
              <w:right w:val="single" w:sz="7" w:space="0" w:color="000000"/>
            </w:tcBorders>
          </w:tcPr>
          <w:p w14:paraId="2B764CBB" w14:textId="77777777" w:rsidR="002358F4" w:rsidRDefault="002358F4" w:rsidP="002358F4">
            <w:pPr>
              <w:spacing w:line="163" w:lineRule="exact"/>
              <w:rPr>
                <w:rFonts w:ascii="Arial" w:hAnsi="Arial"/>
                <w:sz w:val="18"/>
              </w:rPr>
            </w:pPr>
          </w:p>
          <w:p w14:paraId="746A7088"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carefully</w:t>
            </w:r>
          </w:p>
        </w:tc>
      </w:tr>
      <w:tr w:rsidR="002358F4" w14:paraId="54C4F717"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77BB561B" w14:textId="77777777" w:rsidR="002358F4" w:rsidRDefault="002358F4" w:rsidP="002358F4">
            <w:pPr>
              <w:spacing w:line="163" w:lineRule="exact"/>
              <w:rPr>
                <w:rFonts w:ascii="Arial" w:hAnsi="Arial"/>
                <w:sz w:val="18"/>
              </w:rPr>
            </w:pPr>
          </w:p>
          <w:p w14:paraId="68E3345B"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____________________________________</w:t>
            </w:r>
          </w:p>
          <w:p w14:paraId="6F5C6C49"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14:paraId="47B31592" w14:textId="77777777" w:rsidR="002358F4" w:rsidRDefault="002358F4" w:rsidP="002358F4">
            <w:pPr>
              <w:spacing w:line="163" w:lineRule="exact"/>
              <w:rPr>
                <w:rFonts w:ascii="Arial" w:hAnsi="Arial"/>
                <w:sz w:val="18"/>
              </w:rPr>
            </w:pPr>
          </w:p>
          <w:p w14:paraId="3C4F4EFE"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3 </w:t>
            </w:r>
            <w:r>
              <w:rPr>
                <w:rFonts w:ascii="Arial" w:hAnsi="Arial"/>
                <w:sz w:val="18"/>
              </w:rPr>
              <w:tab/>
              <w:t>4</w:t>
            </w:r>
          </w:p>
        </w:tc>
        <w:tc>
          <w:tcPr>
            <w:tcW w:w="793" w:type="dxa"/>
            <w:tcBorders>
              <w:top w:val="single" w:sz="7" w:space="0" w:color="000000"/>
              <w:left w:val="single" w:sz="7" w:space="0" w:color="000000"/>
              <w:bottom w:val="single" w:sz="6" w:space="0" w:color="FFFFFF"/>
              <w:right w:val="single" w:sz="6" w:space="0" w:color="FFFFFF"/>
            </w:tcBorders>
          </w:tcPr>
          <w:p w14:paraId="49962EA7" w14:textId="77777777" w:rsidR="002358F4" w:rsidRDefault="002358F4" w:rsidP="002358F4">
            <w:pPr>
              <w:spacing w:line="163" w:lineRule="exact"/>
              <w:rPr>
                <w:rFonts w:ascii="Arial" w:hAnsi="Arial"/>
                <w:sz w:val="18"/>
              </w:rPr>
            </w:pPr>
          </w:p>
          <w:p w14:paraId="2188A858"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5 </w:t>
            </w:r>
            <w:r>
              <w:rPr>
                <w:rFonts w:ascii="Arial" w:hAnsi="Arial"/>
                <w:sz w:val="18"/>
              </w:rPr>
              <w:tab/>
              <w:t>6</w:t>
            </w:r>
          </w:p>
        </w:tc>
        <w:tc>
          <w:tcPr>
            <w:tcW w:w="907" w:type="dxa"/>
            <w:tcBorders>
              <w:top w:val="single" w:sz="7" w:space="0" w:color="000000"/>
              <w:left w:val="single" w:sz="7" w:space="0" w:color="000000"/>
              <w:bottom w:val="single" w:sz="6" w:space="0" w:color="FFFFFF"/>
              <w:right w:val="single" w:sz="6" w:space="0" w:color="FFFFFF"/>
            </w:tcBorders>
          </w:tcPr>
          <w:p w14:paraId="12AEEC1F" w14:textId="77777777" w:rsidR="002358F4" w:rsidRDefault="002358F4" w:rsidP="002358F4">
            <w:pPr>
              <w:spacing w:line="163" w:lineRule="exact"/>
              <w:rPr>
                <w:rFonts w:ascii="Arial" w:hAnsi="Arial"/>
                <w:sz w:val="18"/>
              </w:rPr>
            </w:pPr>
          </w:p>
          <w:p w14:paraId="5BA524EC"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7 </w:t>
            </w:r>
            <w:r>
              <w:rPr>
                <w:rFonts w:ascii="Arial" w:hAnsi="Arial"/>
                <w:sz w:val="18"/>
              </w:rPr>
              <w:tab/>
              <w:t>8</w:t>
            </w:r>
          </w:p>
        </w:tc>
        <w:tc>
          <w:tcPr>
            <w:tcW w:w="907" w:type="dxa"/>
            <w:tcBorders>
              <w:top w:val="single" w:sz="7" w:space="0" w:color="000000"/>
              <w:left w:val="single" w:sz="7" w:space="0" w:color="000000"/>
              <w:bottom w:val="single" w:sz="6" w:space="0" w:color="FFFFFF"/>
              <w:right w:val="single" w:sz="7" w:space="0" w:color="000000"/>
            </w:tcBorders>
          </w:tcPr>
          <w:p w14:paraId="69864C65" w14:textId="77777777" w:rsidR="002358F4" w:rsidRDefault="002358F4" w:rsidP="002358F4">
            <w:pPr>
              <w:spacing w:line="163" w:lineRule="exact"/>
              <w:rPr>
                <w:rFonts w:ascii="Arial" w:hAnsi="Arial"/>
                <w:sz w:val="18"/>
              </w:rPr>
            </w:pPr>
          </w:p>
          <w:p w14:paraId="602DB6A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r w:rsidR="002358F4" w14:paraId="24934CB0"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2347FFB4" w14:textId="77777777" w:rsidR="002358F4" w:rsidRPr="006746E9" w:rsidRDefault="002358F4" w:rsidP="002358F4">
            <w:pPr>
              <w:spacing w:line="163" w:lineRule="exact"/>
              <w:rPr>
                <w:rFonts w:ascii="Arial" w:hAnsi="Arial"/>
                <w:sz w:val="18"/>
                <w:lang w:val="en-GB"/>
              </w:rPr>
            </w:pPr>
          </w:p>
          <w:p w14:paraId="1C2967C5"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Can the student handle all sort of jobs independently ?</w:t>
            </w:r>
          </w:p>
        </w:tc>
        <w:tc>
          <w:tcPr>
            <w:tcW w:w="1643" w:type="dxa"/>
            <w:gridSpan w:val="2"/>
            <w:tcBorders>
              <w:top w:val="single" w:sz="7" w:space="0" w:color="000000"/>
              <w:left w:val="single" w:sz="7" w:space="0" w:color="000000"/>
              <w:bottom w:val="single" w:sz="6" w:space="0" w:color="FFFFFF"/>
              <w:right w:val="single" w:sz="6" w:space="0" w:color="FFFFFF"/>
            </w:tcBorders>
          </w:tcPr>
          <w:p w14:paraId="7B7EC010" w14:textId="77777777" w:rsidR="002358F4" w:rsidRPr="006746E9" w:rsidRDefault="002358F4" w:rsidP="002358F4">
            <w:pPr>
              <w:spacing w:line="163" w:lineRule="exact"/>
              <w:rPr>
                <w:rFonts w:ascii="Arial" w:hAnsi="Arial"/>
                <w:sz w:val="18"/>
                <w:lang w:val="en-GB"/>
              </w:rPr>
            </w:pPr>
          </w:p>
          <w:p w14:paraId="489B1B4D"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hardly ever</w:t>
            </w:r>
          </w:p>
        </w:tc>
        <w:tc>
          <w:tcPr>
            <w:tcW w:w="1814" w:type="dxa"/>
            <w:gridSpan w:val="2"/>
            <w:tcBorders>
              <w:top w:val="single" w:sz="7" w:space="0" w:color="000000"/>
              <w:left w:val="single" w:sz="7" w:space="0" w:color="000000"/>
              <w:bottom w:val="single" w:sz="6" w:space="0" w:color="FFFFFF"/>
              <w:right w:val="single" w:sz="7" w:space="0" w:color="000000"/>
            </w:tcBorders>
          </w:tcPr>
          <w:p w14:paraId="01732B9F" w14:textId="77777777" w:rsidR="002358F4" w:rsidRDefault="002358F4" w:rsidP="002358F4">
            <w:pPr>
              <w:spacing w:line="163" w:lineRule="exact"/>
              <w:rPr>
                <w:rFonts w:ascii="Arial" w:hAnsi="Arial"/>
                <w:sz w:val="18"/>
              </w:rPr>
            </w:pPr>
          </w:p>
          <w:p w14:paraId="3A5D33A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well</w:t>
            </w:r>
          </w:p>
        </w:tc>
      </w:tr>
      <w:tr w:rsidR="002358F4" w14:paraId="0A7F58FE"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41F1B1A9" w14:textId="77777777" w:rsidR="002358F4" w:rsidRDefault="002358F4" w:rsidP="002358F4">
            <w:pPr>
              <w:spacing w:line="163" w:lineRule="exact"/>
              <w:rPr>
                <w:rFonts w:ascii="Arial" w:hAnsi="Arial"/>
                <w:sz w:val="18"/>
              </w:rPr>
            </w:pPr>
          </w:p>
          <w:p w14:paraId="7039834C"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____________________________________</w:t>
            </w:r>
          </w:p>
          <w:p w14:paraId="696EF1D1"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____________________________________</w:t>
            </w:r>
          </w:p>
        </w:tc>
        <w:tc>
          <w:tcPr>
            <w:tcW w:w="850" w:type="dxa"/>
            <w:tcBorders>
              <w:top w:val="single" w:sz="7" w:space="0" w:color="000000"/>
              <w:left w:val="single" w:sz="7" w:space="0" w:color="000000"/>
              <w:bottom w:val="single" w:sz="6" w:space="0" w:color="FFFFFF"/>
              <w:right w:val="single" w:sz="6" w:space="0" w:color="FFFFFF"/>
            </w:tcBorders>
          </w:tcPr>
          <w:p w14:paraId="603FDED4" w14:textId="77777777" w:rsidR="002358F4" w:rsidRDefault="002358F4" w:rsidP="002358F4">
            <w:pPr>
              <w:spacing w:line="163" w:lineRule="exact"/>
              <w:rPr>
                <w:rFonts w:ascii="Arial" w:hAnsi="Arial"/>
                <w:sz w:val="18"/>
              </w:rPr>
            </w:pPr>
          </w:p>
          <w:p w14:paraId="0D54472E"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3 </w:t>
            </w:r>
            <w:r>
              <w:rPr>
                <w:rFonts w:ascii="Arial" w:hAnsi="Arial"/>
                <w:sz w:val="18"/>
              </w:rPr>
              <w:tab/>
              <w:t>4</w:t>
            </w:r>
          </w:p>
        </w:tc>
        <w:tc>
          <w:tcPr>
            <w:tcW w:w="793" w:type="dxa"/>
            <w:tcBorders>
              <w:top w:val="single" w:sz="7" w:space="0" w:color="000000"/>
              <w:left w:val="single" w:sz="7" w:space="0" w:color="000000"/>
              <w:bottom w:val="single" w:sz="6" w:space="0" w:color="FFFFFF"/>
              <w:right w:val="single" w:sz="6" w:space="0" w:color="FFFFFF"/>
            </w:tcBorders>
          </w:tcPr>
          <w:p w14:paraId="753B7338" w14:textId="77777777" w:rsidR="002358F4" w:rsidRDefault="002358F4" w:rsidP="002358F4">
            <w:pPr>
              <w:spacing w:line="163" w:lineRule="exact"/>
              <w:rPr>
                <w:rFonts w:ascii="Arial" w:hAnsi="Arial"/>
                <w:sz w:val="18"/>
              </w:rPr>
            </w:pPr>
          </w:p>
          <w:p w14:paraId="04C01E70"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5 </w:t>
            </w:r>
            <w:r>
              <w:rPr>
                <w:rFonts w:ascii="Arial" w:hAnsi="Arial"/>
                <w:sz w:val="18"/>
              </w:rPr>
              <w:tab/>
              <w:t>6</w:t>
            </w:r>
          </w:p>
        </w:tc>
        <w:tc>
          <w:tcPr>
            <w:tcW w:w="907" w:type="dxa"/>
            <w:tcBorders>
              <w:top w:val="single" w:sz="7" w:space="0" w:color="000000"/>
              <w:left w:val="single" w:sz="7" w:space="0" w:color="000000"/>
              <w:bottom w:val="single" w:sz="6" w:space="0" w:color="FFFFFF"/>
              <w:right w:val="single" w:sz="6" w:space="0" w:color="FFFFFF"/>
            </w:tcBorders>
          </w:tcPr>
          <w:p w14:paraId="595C6229" w14:textId="77777777" w:rsidR="002358F4" w:rsidRDefault="002358F4" w:rsidP="002358F4">
            <w:pPr>
              <w:spacing w:line="163" w:lineRule="exact"/>
              <w:rPr>
                <w:rFonts w:ascii="Arial" w:hAnsi="Arial"/>
                <w:sz w:val="18"/>
              </w:rPr>
            </w:pPr>
          </w:p>
          <w:p w14:paraId="482EB6EE"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7 </w:t>
            </w:r>
            <w:r>
              <w:rPr>
                <w:rFonts w:ascii="Arial" w:hAnsi="Arial"/>
                <w:sz w:val="18"/>
              </w:rPr>
              <w:tab/>
              <w:t>8</w:t>
            </w:r>
          </w:p>
        </w:tc>
        <w:tc>
          <w:tcPr>
            <w:tcW w:w="907" w:type="dxa"/>
            <w:tcBorders>
              <w:top w:val="single" w:sz="7" w:space="0" w:color="000000"/>
              <w:left w:val="single" w:sz="7" w:space="0" w:color="000000"/>
              <w:bottom w:val="single" w:sz="6" w:space="0" w:color="FFFFFF"/>
              <w:right w:val="single" w:sz="7" w:space="0" w:color="000000"/>
            </w:tcBorders>
          </w:tcPr>
          <w:p w14:paraId="432CA1DA" w14:textId="77777777" w:rsidR="002358F4" w:rsidRDefault="002358F4" w:rsidP="002358F4">
            <w:pPr>
              <w:spacing w:line="163" w:lineRule="exact"/>
              <w:rPr>
                <w:rFonts w:ascii="Arial" w:hAnsi="Arial"/>
                <w:sz w:val="18"/>
              </w:rPr>
            </w:pPr>
          </w:p>
          <w:p w14:paraId="2249F66C"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r w:rsidR="002358F4" w14:paraId="6A75EB4F" w14:textId="77777777" w:rsidTr="002358F4">
        <w:tc>
          <w:tcPr>
            <w:tcW w:w="5419" w:type="dxa"/>
            <w:tcBorders>
              <w:top w:val="single" w:sz="7" w:space="0" w:color="000000"/>
              <w:left w:val="single" w:sz="7" w:space="0" w:color="000000"/>
              <w:right w:val="single" w:sz="6" w:space="0" w:color="FFFFFF"/>
            </w:tcBorders>
          </w:tcPr>
          <w:p w14:paraId="5285ADE3" w14:textId="77777777" w:rsidR="002358F4" w:rsidRPr="006746E9" w:rsidRDefault="002358F4" w:rsidP="002358F4">
            <w:pPr>
              <w:spacing w:line="163" w:lineRule="exact"/>
              <w:rPr>
                <w:rFonts w:ascii="Arial" w:hAnsi="Arial"/>
                <w:sz w:val="18"/>
                <w:lang w:val="en-GB"/>
              </w:rPr>
            </w:pPr>
          </w:p>
          <w:p w14:paraId="6D6CBE58"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Does the student work fast ?</w:t>
            </w:r>
          </w:p>
        </w:tc>
        <w:tc>
          <w:tcPr>
            <w:tcW w:w="1643" w:type="dxa"/>
            <w:gridSpan w:val="2"/>
            <w:tcBorders>
              <w:top w:val="single" w:sz="7" w:space="0" w:color="000000"/>
              <w:left w:val="single" w:sz="7" w:space="0" w:color="000000"/>
              <w:right w:val="single" w:sz="6" w:space="0" w:color="FFFFFF"/>
            </w:tcBorders>
          </w:tcPr>
          <w:p w14:paraId="7FCF30D9" w14:textId="77777777" w:rsidR="002358F4" w:rsidRPr="006746E9" w:rsidRDefault="002358F4" w:rsidP="002358F4">
            <w:pPr>
              <w:spacing w:line="163" w:lineRule="exact"/>
              <w:rPr>
                <w:rFonts w:ascii="Arial" w:hAnsi="Arial"/>
                <w:sz w:val="18"/>
                <w:lang w:val="en-GB"/>
              </w:rPr>
            </w:pPr>
          </w:p>
          <w:p w14:paraId="4A91F0D7"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slow</w:t>
            </w:r>
          </w:p>
        </w:tc>
        <w:tc>
          <w:tcPr>
            <w:tcW w:w="1814" w:type="dxa"/>
            <w:gridSpan w:val="2"/>
            <w:tcBorders>
              <w:top w:val="single" w:sz="7" w:space="0" w:color="000000"/>
              <w:left w:val="single" w:sz="7" w:space="0" w:color="000000"/>
              <w:right w:val="single" w:sz="7" w:space="0" w:color="000000"/>
            </w:tcBorders>
          </w:tcPr>
          <w:p w14:paraId="5BD13342" w14:textId="77777777" w:rsidR="002358F4" w:rsidRDefault="002358F4" w:rsidP="002358F4">
            <w:pPr>
              <w:spacing w:line="163" w:lineRule="exact"/>
              <w:rPr>
                <w:rFonts w:ascii="Arial" w:hAnsi="Arial"/>
                <w:sz w:val="18"/>
              </w:rPr>
            </w:pPr>
          </w:p>
          <w:p w14:paraId="03A84BF0"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fast</w:t>
            </w:r>
          </w:p>
        </w:tc>
      </w:tr>
      <w:tr w:rsidR="002358F4" w14:paraId="3D31A0B9" w14:textId="77777777" w:rsidTr="002358F4">
        <w:tc>
          <w:tcPr>
            <w:tcW w:w="5419" w:type="dxa"/>
            <w:tcBorders>
              <w:top w:val="single" w:sz="2" w:space="0" w:color="000000"/>
              <w:left w:val="single" w:sz="2" w:space="0" w:color="000000"/>
              <w:bottom w:val="single" w:sz="2" w:space="0" w:color="000000"/>
              <w:right w:val="single" w:sz="2" w:space="0" w:color="000000"/>
            </w:tcBorders>
          </w:tcPr>
          <w:p w14:paraId="48D12D96" w14:textId="77777777" w:rsidR="002358F4" w:rsidRDefault="002358F4" w:rsidP="002358F4">
            <w:pPr>
              <w:spacing w:line="163" w:lineRule="exact"/>
              <w:rPr>
                <w:rFonts w:ascii="Arial" w:hAnsi="Arial"/>
                <w:sz w:val="18"/>
              </w:rPr>
            </w:pPr>
          </w:p>
          <w:p w14:paraId="1BCE9EF3"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____________________________________</w:t>
            </w:r>
          </w:p>
          <w:p w14:paraId="60B48061"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____________________________________</w:t>
            </w:r>
          </w:p>
        </w:tc>
        <w:tc>
          <w:tcPr>
            <w:tcW w:w="850" w:type="dxa"/>
            <w:tcBorders>
              <w:top w:val="single" w:sz="2" w:space="0" w:color="000000"/>
              <w:left w:val="single" w:sz="2" w:space="0" w:color="000000"/>
              <w:bottom w:val="single" w:sz="2" w:space="0" w:color="000000"/>
              <w:right w:val="single" w:sz="2" w:space="0" w:color="000000"/>
            </w:tcBorders>
          </w:tcPr>
          <w:p w14:paraId="07ADFA9C" w14:textId="77777777" w:rsidR="002358F4" w:rsidRDefault="002358F4" w:rsidP="002358F4">
            <w:pPr>
              <w:spacing w:line="163" w:lineRule="exact"/>
              <w:rPr>
                <w:rFonts w:ascii="Arial" w:hAnsi="Arial"/>
                <w:sz w:val="18"/>
              </w:rPr>
            </w:pPr>
          </w:p>
          <w:p w14:paraId="3873DF54"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3 </w:t>
            </w:r>
            <w:r>
              <w:rPr>
                <w:rFonts w:ascii="Arial" w:hAnsi="Arial"/>
                <w:sz w:val="18"/>
              </w:rPr>
              <w:tab/>
              <w:t>4</w:t>
            </w:r>
          </w:p>
        </w:tc>
        <w:tc>
          <w:tcPr>
            <w:tcW w:w="793" w:type="dxa"/>
            <w:tcBorders>
              <w:top w:val="single" w:sz="2" w:space="0" w:color="000000"/>
              <w:left w:val="single" w:sz="2" w:space="0" w:color="000000"/>
              <w:bottom w:val="single" w:sz="2" w:space="0" w:color="000000"/>
              <w:right w:val="single" w:sz="2" w:space="0" w:color="000000"/>
            </w:tcBorders>
          </w:tcPr>
          <w:p w14:paraId="504B7D3F" w14:textId="77777777" w:rsidR="002358F4" w:rsidRDefault="002358F4" w:rsidP="002358F4">
            <w:pPr>
              <w:spacing w:line="163" w:lineRule="exact"/>
              <w:rPr>
                <w:rFonts w:ascii="Arial" w:hAnsi="Arial"/>
                <w:sz w:val="18"/>
              </w:rPr>
            </w:pPr>
          </w:p>
          <w:p w14:paraId="7B10AAA8"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5 </w:t>
            </w:r>
            <w:r>
              <w:rPr>
                <w:rFonts w:ascii="Arial" w:hAnsi="Arial"/>
                <w:sz w:val="18"/>
              </w:rPr>
              <w:tab/>
              <w:t>6</w:t>
            </w:r>
          </w:p>
        </w:tc>
        <w:tc>
          <w:tcPr>
            <w:tcW w:w="907" w:type="dxa"/>
            <w:tcBorders>
              <w:top w:val="single" w:sz="2" w:space="0" w:color="000000"/>
              <w:left w:val="single" w:sz="2" w:space="0" w:color="000000"/>
              <w:bottom w:val="single" w:sz="2" w:space="0" w:color="000000"/>
              <w:right w:val="single" w:sz="2" w:space="0" w:color="000000"/>
            </w:tcBorders>
          </w:tcPr>
          <w:p w14:paraId="496FE7E4" w14:textId="77777777" w:rsidR="002358F4" w:rsidRDefault="002358F4" w:rsidP="002358F4">
            <w:pPr>
              <w:spacing w:line="163" w:lineRule="exact"/>
              <w:rPr>
                <w:rFonts w:ascii="Arial" w:hAnsi="Arial"/>
                <w:sz w:val="18"/>
              </w:rPr>
            </w:pPr>
          </w:p>
          <w:p w14:paraId="651FEF37"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7 </w:t>
            </w:r>
            <w:r>
              <w:rPr>
                <w:rFonts w:ascii="Arial" w:hAnsi="Arial"/>
                <w:sz w:val="18"/>
              </w:rPr>
              <w:tab/>
              <w:t>8</w:t>
            </w:r>
          </w:p>
        </w:tc>
        <w:tc>
          <w:tcPr>
            <w:tcW w:w="907" w:type="dxa"/>
            <w:tcBorders>
              <w:top w:val="single" w:sz="2" w:space="0" w:color="000000"/>
              <w:left w:val="single" w:sz="2" w:space="0" w:color="000000"/>
              <w:bottom w:val="single" w:sz="2" w:space="0" w:color="000000"/>
              <w:right w:val="single" w:sz="2" w:space="0" w:color="000000"/>
            </w:tcBorders>
          </w:tcPr>
          <w:p w14:paraId="15290592" w14:textId="77777777" w:rsidR="002358F4" w:rsidRDefault="002358F4" w:rsidP="002358F4">
            <w:pPr>
              <w:spacing w:line="163" w:lineRule="exact"/>
              <w:rPr>
                <w:rFonts w:ascii="Arial" w:hAnsi="Arial"/>
                <w:sz w:val="18"/>
              </w:rPr>
            </w:pPr>
          </w:p>
          <w:p w14:paraId="61C77DC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t>9</w:t>
            </w:r>
          </w:p>
        </w:tc>
      </w:tr>
    </w:tbl>
    <w:p w14:paraId="33EFBA17" w14:textId="77777777" w:rsidR="002358F4" w:rsidRDefault="002358F4" w:rsidP="002358F4"/>
    <w:tbl>
      <w:tblPr>
        <w:tblW w:w="0" w:type="auto"/>
        <w:tblInd w:w="139" w:type="dxa"/>
        <w:tblLayout w:type="fixed"/>
        <w:tblCellMar>
          <w:left w:w="139" w:type="dxa"/>
          <w:right w:w="139" w:type="dxa"/>
        </w:tblCellMar>
        <w:tblLook w:val="0000" w:firstRow="0" w:lastRow="0" w:firstColumn="0" w:lastColumn="0" w:noHBand="0" w:noVBand="0"/>
      </w:tblPr>
      <w:tblGrid>
        <w:gridCol w:w="5419"/>
        <w:gridCol w:w="850"/>
        <w:gridCol w:w="793"/>
        <w:gridCol w:w="907"/>
        <w:gridCol w:w="907"/>
      </w:tblGrid>
      <w:tr w:rsidR="002358F4" w14:paraId="04E559ED" w14:textId="77777777" w:rsidTr="002358F4">
        <w:tc>
          <w:tcPr>
            <w:tcW w:w="5419" w:type="dxa"/>
            <w:tcBorders>
              <w:top w:val="single" w:sz="2" w:space="0" w:color="000000"/>
              <w:left w:val="single" w:sz="2" w:space="0" w:color="000000"/>
              <w:bottom w:val="single" w:sz="2" w:space="0" w:color="000000"/>
              <w:right w:val="single" w:sz="2" w:space="0" w:color="000000"/>
            </w:tcBorders>
          </w:tcPr>
          <w:p w14:paraId="0EC2D8E1" w14:textId="77777777" w:rsidR="002358F4" w:rsidRPr="006746E9" w:rsidRDefault="002358F4" w:rsidP="002358F4">
            <w:pPr>
              <w:spacing w:line="163" w:lineRule="exact"/>
              <w:rPr>
                <w:rFonts w:ascii="Arial" w:hAnsi="Arial"/>
                <w:sz w:val="18"/>
                <w:lang w:val="en-GB"/>
              </w:rPr>
            </w:pPr>
          </w:p>
          <w:p w14:paraId="6406DF04"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How is the student</w:t>
            </w:r>
            <w:r>
              <w:rPr>
                <w:rFonts w:ascii="Arial" w:hAnsi="Arial"/>
                <w:b/>
                <w:sz w:val="18"/>
                <w:lang w:val="en-GB"/>
              </w:rPr>
              <w:t>s</w:t>
            </w:r>
            <w:r w:rsidRPr="006746E9">
              <w:rPr>
                <w:rFonts w:ascii="Arial" w:hAnsi="Arial"/>
                <w:b/>
                <w:sz w:val="18"/>
                <w:lang w:val="en-GB"/>
              </w:rPr>
              <w:t xml:space="preserve"> motivation  ?</w:t>
            </w:r>
          </w:p>
        </w:tc>
        <w:tc>
          <w:tcPr>
            <w:tcW w:w="1643" w:type="dxa"/>
            <w:gridSpan w:val="2"/>
            <w:tcBorders>
              <w:top w:val="single" w:sz="2" w:space="0" w:color="000000"/>
              <w:left w:val="single" w:sz="2" w:space="0" w:color="000000"/>
              <w:bottom w:val="single" w:sz="2" w:space="0" w:color="000000"/>
              <w:right w:val="single" w:sz="2" w:space="0" w:color="000000"/>
            </w:tcBorders>
          </w:tcPr>
          <w:p w14:paraId="76A68DE4" w14:textId="77777777" w:rsidR="002358F4" w:rsidRPr="006746E9" w:rsidRDefault="002358F4" w:rsidP="002358F4">
            <w:pPr>
              <w:spacing w:line="163" w:lineRule="exact"/>
              <w:rPr>
                <w:rFonts w:ascii="Arial" w:hAnsi="Arial"/>
                <w:sz w:val="18"/>
                <w:lang w:val="en-GB"/>
              </w:rPr>
            </w:pPr>
          </w:p>
          <w:p w14:paraId="6E9E642E"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minimal</w:t>
            </w:r>
          </w:p>
        </w:tc>
        <w:tc>
          <w:tcPr>
            <w:tcW w:w="1814" w:type="dxa"/>
            <w:gridSpan w:val="2"/>
            <w:tcBorders>
              <w:top w:val="single" w:sz="2" w:space="0" w:color="000000"/>
              <w:left w:val="single" w:sz="2" w:space="0" w:color="000000"/>
              <w:bottom w:val="single" w:sz="2" w:space="0" w:color="000000"/>
              <w:right w:val="single" w:sz="2" w:space="0" w:color="000000"/>
            </w:tcBorders>
          </w:tcPr>
          <w:p w14:paraId="4D761865" w14:textId="77777777" w:rsidR="002358F4" w:rsidRDefault="002358F4" w:rsidP="002358F4">
            <w:pPr>
              <w:spacing w:line="163" w:lineRule="exact"/>
              <w:rPr>
                <w:rFonts w:ascii="Arial" w:hAnsi="Arial"/>
                <w:sz w:val="18"/>
              </w:rPr>
            </w:pPr>
          </w:p>
          <w:p w14:paraId="4692B2E2"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optimal</w:t>
            </w:r>
          </w:p>
        </w:tc>
      </w:tr>
      <w:tr w:rsidR="002358F4" w14:paraId="607463CF" w14:textId="77777777" w:rsidTr="002358F4">
        <w:tc>
          <w:tcPr>
            <w:tcW w:w="5419" w:type="dxa"/>
            <w:tcBorders>
              <w:left w:val="single" w:sz="7" w:space="0" w:color="000000"/>
              <w:bottom w:val="single" w:sz="7" w:space="0" w:color="000000"/>
              <w:right w:val="single" w:sz="6" w:space="0" w:color="FFFFFF"/>
            </w:tcBorders>
          </w:tcPr>
          <w:p w14:paraId="6DB79A0F" w14:textId="77777777" w:rsidR="002358F4" w:rsidRDefault="002358F4" w:rsidP="002358F4">
            <w:pPr>
              <w:spacing w:line="163" w:lineRule="exact"/>
              <w:rPr>
                <w:rFonts w:ascii="Arial" w:hAnsi="Arial"/>
                <w:sz w:val="18"/>
              </w:rPr>
            </w:pPr>
          </w:p>
          <w:p w14:paraId="379E1DCC"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lastRenderedPageBreak/>
              <w:t xml:space="preserve">Comment: </w:t>
            </w:r>
            <w:r>
              <w:rPr>
                <w:rFonts w:ascii="Arial" w:hAnsi="Arial"/>
                <w:sz w:val="18"/>
              </w:rPr>
              <w:tab/>
              <w:t>____________________________________</w:t>
            </w:r>
          </w:p>
          <w:p w14:paraId="47E9E7C3"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____________________________________</w:t>
            </w:r>
          </w:p>
        </w:tc>
        <w:tc>
          <w:tcPr>
            <w:tcW w:w="850" w:type="dxa"/>
            <w:tcBorders>
              <w:left w:val="single" w:sz="7" w:space="0" w:color="000000"/>
              <w:bottom w:val="single" w:sz="7" w:space="0" w:color="000000"/>
              <w:right w:val="single" w:sz="6" w:space="0" w:color="FFFFFF"/>
            </w:tcBorders>
          </w:tcPr>
          <w:p w14:paraId="736CF6B5" w14:textId="77777777" w:rsidR="002358F4" w:rsidRDefault="002358F4" w:rsidP="002358F4">
            <w:pPr>
              <w:spacing w:line="163" w:lineRule="exact"/>
              <w:rPr>
                <w:rFonts w:ascii="Arial" w:hAnsi="Arial"/>
                <w:sz w:val="18"/>
              </w:rPr>
            </w:pPr>
          </w:p>
          <w:p w14:paraId="364179E9"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lastRenderedPageBreak/>
              <w:t xml:space="preserve">3 </w:t>
            </w:r>
            <w:r>
              <w:rPr>
                <w:rFonts w:ascii="Arial" w:hAnsi="Arial"/>
                <w:sz w:val="18"/>
              </w:rPr>
              <w:tab/>
              <w:t>4</w:t>
            </w:r>
          </w:p>
        </w:tc>
        <w:tc>
          <w:tcPr>
            <w:tcW w:w="793" w:type="dxa"/>
            <w:tcBorders>
              <w:left w:val="single" w:sz="7" w:space="0" w:color="000000"/>
              <w:bottom w:val="single" w:sz="7" w:space="0" w:color="000000"/>
              <w:right w:val="single" w:sz="6" w:space="0" w:color="FFFFFF"/>
            </w:tcBorders>
          </w:tcPr>
          <w:p w14:paraId="08EEB8BD" w14:textId="77777777" w:rsidR="002358F4" w:rsidRDefault="002358F4" w:rsidP="002358F4">
            <w:pPr>
              <w:spacing w:line="163" w:lineRule="exact"/>
              <w:rPr>
                <w:rFonts w:ascii="Arial" w:hAnsi="Arial"/>
                <w:sz w:val="18"/>
              </w:rPr>
            </w:pPr>
          </w:p>
          <w:p w14:paraId="4931DD03"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lastRenderedPageBreak/>
              <w:t xml:space="preserve">5 </w:t>
            </w:r>
            <w:r>
              <w:rPr>
                <w:rFonts w:ascii="Arial" w:hAnsi="Arial"/>
                <w:sz w:val="18"/>
              </w:rPr>
              <w:tab/>
              <w:t>6</w:t>
            </w:r>
          </w:p>
        </w:tc>
        <w:tc>
          <w:tcPr>
            <w:tcW w:w="907" w:type="dxa"/>
            <w:tcBorders>
              <w:left w:val="single" w:sz="7" w:space="0" w:color="000000"/>
              <w:bottom w:val="single" w:sz="7" w:space="0" w:color="000000"/>
              <w:right w:val="single" w:sz="6" w:space="0" w:color="FFFFFF"/>
            </w:tcBorders>
          </w:tcPr>
          <w:p w14:paraId="18F89854" w14:textId="77777777" w:rsidR="002358F4" w:rsidRDefault="002358F4" w:rsidP="002358F4">
            <w:pPr>
              <w:spacing w:line="163" w:lineRule="exact"/>
              <w:rPr>
                <w:rFonts w:ascii="Arial" w:hAnsi="Arial"/>
                <w:sz w:val="18"/>
              </w:rPr>
            </w:pPr>
          </w:p>
          <w:p w14:paraId="13F898FF"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lastRenderedPageBreak/>
              <w:t xml:space="preserve">7 </w:t>
            </w:r>
            <w:r>
              <w:rPr>
                <w:rFonts w:ascii="Arial" w:hAnsi="Arial"/>
                <w:sz w:val="18"/>
              </w:rPr>
              <w:tab/>
              <w:t>8</w:t>
            </w:r>
          </w:p>
        </w:tc>
        <w:tc>
          <w:tcPr>
            <w:tcW w:w="907" w:type="dxa"/>
            <w:tcBorders>
              <w:left w:val="single" w:sz="7" w:space="0" w:color="000000"/>
              <w:bottom w:val="single" w:sz="7" w:space="0" w:color="000000"/>
              <w:right w:val="single" w:sz="7" w:space="0" w:color="000000"/>
            </w:tcBorders>
          </w:tcPr>
          <w:p w14:paraId="4312373E" w14:textId="77777777" w:rsidR="002358F4" w:rsidRDefault="002358F4" w:rsidP="002358F4">
            <w:pPr>
              <w:spacing w:line="163" w:lineRule="exact"/>
              <w:rPr>
                <w:rFonts w:ascii="Arial" w:hAnsi="Arial"/>
                <w:sz w:val="18"/>
              </w:rPr>
            </w:pPr>
          </w:p>
          <w:p w14:paraId="2CDE1FBD"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jc w:val="center"/>
              <w:rPr>
                <w:rFonts w:ascii="Arial" w:hAnsi="Arial"/>
                <w:sz w:val="18"/>
              </w:rPr>
            </w:pPr>
            <w:r>
              <w:rPr>
                <w:rFonts w:ascii="Arial" w:hAnsi="Arial"/>
                <w:sz w:val="18"/>
              </w:rPr>
              <w:lastRenderedPageBreak/>
              <w:t>9</w:t>
            </w:r>
          </w:p>
        </w:tc>
      </w:tr>
      <w:tr w:rsidR="002358F4" w14:paraId="3AF94A45"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6C25E758" w14:textId="77777777" w:rsidR="002358F4" w:rsidRPr="006746E9" w:rsidRDefault="002358F4" w:rsidP="002358F4">
            <w:pPr>
              <w:spacing w:line="163" w:lineRule="exact"/>
              <w:rPr>
                <w:rFonts w:ascii="Arial" w:hAnsi="Arial"/>
                <w:sz w:val="18"/>
                <w:lang w:val="en-GB"/>
              </w:rPr>
            </w:pPr>
          </w:p>
          <w:p w14:paraId="0529116F"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Does the student notice what jobs have to</w:t>
            </w:r>
            <w:r>
              <w:rPr>
                <w:rFonts w:ascii="Arial" w:hAnsi="Arial"/>
                <w:b/>
                <w:sz w:val="18"/>
                <w:lang w:val="en-GB"/>
              </w:rPr>
              <w:t xml:space="preserve"> be</w:t>
            </w:r>
            <w:r w:rsidRPr="006746E9">
              <w:rPr>
                <w:rFonts w:ascii="Arial" w:hAnsi="Arial"/>
                <w:b/>
                <w:sz w:val="18"/>
                <w:lang w:val="en-GB"/>
              </w:rPr>
              <w:t xml:space="preserve"> done, and does he/she act accordingly ?</w:t>
            </w:r>
          </w:p>
        </w:tc>
        <w:tc>
          <w:tcPr>
            <w:tcW w:w="1643" w:type="dxa"/>
            <w:gridSpan w:val="2"/>
            <w:tcBorders>
              <w:top w:val="single" w:sz="7" w:space="0" w:color="000000"/>
              <w:left w:val="single" w:sz="7" w:space="0" w:color="000000"/>
              <w:bottom w:val="single" w:sz="6" w:space="0" w:color="FFFFFF"/>
              <w:right w:val="single" w:sz="6" w:space="0" w:color="FFFFFF"/>
            </w:tcBorders>
          </w:tcPr>
          <w:p w14:paraId="138E898C" w14:textId="77777777" w:rsidR="002358F4" w:rsidRPr="006746E9" w:rsidRDefault="002358F4" w:rsidP="002358F4">
            <w:pPr>
              <w:spacing w:line="163" w:lineRule="exact"/>
              <w:rPr>
                <w:rFonts w:ascii="Arial" w:hAnsi="Arial"/>
                <w:sz w:val="18"/>
                <w:lang w:val="en-GB"/>
              </w:rPr>
            </w:pPr>
          </w:p>
          <w:p w14:paraId="5E3F7881"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dosn't notice</w:t>
            </w:r>
          </w:p>
        </w:tc>
        <w:tc>
          <w:tcPr>
            <w:tcW w:w="1814" w:type="dxa"/>
            <w:gridSpan w:val="2"/>
            <w:tcBorders>
              <w:top w:val="single" w:sz="7" w:space="0" w:color="000000"/>
              <w:left w:val="single" w:sz="7" w:space="0" w:color="000000"/>
              <w:bottom w:val="single" w:sz="6" w:space="0" w:color="FFFFFF"/>
              <w:right w:val="single" w:sz="7" w:space="0" w:color="000000"/>
            </w:tcBorders>
          </w:tcPr>
          <w:p w14:paraId="43FED2FE" w14:textId="77777777" w:rsidR="002358F4" w:rsidRDefault="002358F4" w:rsidP="002358F4">
            <w:pPr>
              <w:spacing w:line="163" w:lineRule="exact"/>
              <w:rPr>
                <w:rFonts w:ascii="Arial" w:hAnsi="Arial"/>
                <w:sz w:val="18"/>
              </w:rPr>
            </w:pPr>
          </w:p>
          <w:p w14:paraId="21F123DB"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alert</w:t>
            </w:r>
          </w:p>
        </w:tc>
      </w:tr>
      <w:tr w:rsidR="002358F4" w14:paraId="6756DB0A" w14:textId="77777777" w:rsidTr="002358F4">
        <w:tc>
          <w:tcPr>
            <w:tcW w:w="5419" w:type="dxa"/>
            <w:tcBorders>
              <w:top w:val="single" w:sz="7" w:space="0" w:color="000000"/>
              <w:left w:val="single" w:sz="7" w:space="0" w:color="000000"/>
              <w:right w:val="single" w:sz="6" w:space="0" w:color="FFFFFF"/>
            </w:tcBorders>
          </w:tcPr>
          <w:p w14:paraId="08A31E60" w14:textId="77777777" w:rsidR="002358F4" w:rsidRDefault="002358F4" w:rsidP="002358F4">
            <w:pPr>
              <w:spacing w:line="163" w:lineRule="exact"/>
              <w:rPr>
                <w:rFonts w:ascii="Arial" w:hAnsi="Arial"/>
                <w:sz w:val="18"/>
              </w:rPr>
            </w:pPr>
          </w:p>
          <w:p w14:paraId="74D0EC2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____________________________________</w:t>
            </w:r>
          </w:p>
          <w:p w14:paraId="0E00F64E"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ind w:left="720"/>
              <w:rPr>
                <w:rFonts w:ascii="Arial" w:hAnsi="Arial"/>
                <w:sz w:val="18"/>
              </w:rPr>
            </w:pPr>
            <w:r>
              <w:rPr>
                <w:rFonts w:ascii="Arial" w:hAnsi="Arial"/>
                <w:sz w:val="18"/>
              </w:rPr>
              <w:t>____________________________________</w:t>
            </w:r>
          </w:p>
        </w:tc>
        <w:tc>
          <w:tcPr>
            <w:tcW w:w="850" w:type="dxa"/>
            <w:tcBorders>
              <w:top w:val="single" w:sz="7" w:space="0" w:color="000000"/>
              <w:left w:val="single" w:sz="7" w:space="0" w:color="000000"/>
              <w:right w:val="single" w:sz="6" w:space="0" w:color="FFFFFF"/>
            </w:tcBorders>
          </w:tcPr>
          <w:p w14:paraId="55F5C94E" w14:textId="77777777" w:rsidR="002358F4" w:rsidRDefault="002358F4" w:rsidP="002358F4">
            <w:pPr>
              <w:spacing w:line="163" w:lineRule="exact"/>
              <w:rPr>
                <w:rFonts w:ascii="Arial" w:hAnsi="Arial"/>
                <w:sz w:val="18"/>
              </w:rPr>
            </w:pPr>
          </w:p>
          <w:p w14:paraId="51388D4D" w14:textId="77777777" w:rsidR="002358F4" w:rsidRDefault="002358F4" w:rsidP="002358F4">
            <w:pPr>
              <w:tabs>
                <w:tab w:val="right" w:pos="572"/>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rPr>
                <w:rFonts w:ascii="Arial" w:hAnsi="Arial"/>
                <w:sz w:val="18"/>
              </w:rPr>
            </w:pPr>
            <w:r>
              <w:rPr>
                <w:rFonts w:ascii="Arial" w:hAnsi="Arial"/>
                <w:sz w:val="18"/>
              </w:rPr>
              <w:t xml:space="preserve">3 </w:t>
            </w:r>
            <w:r>
              <w:rPr>
                <w:rFonts w:ascii="Arial" w:hAnsi="Arial"/>
                <w:sz w:val="18"/>
              </w:rPr>
              <w:tab/>
              <w:t>4</w:t>
            </w:r>
          </w:p>
        </w:tc>
        <w:tc>
          <w:tcPr>
            <w:tcW w:w="793" w:type="dxa"/>
            <w:tcBorders>
              <w:top w:val="single" w:sz="7" w:space="0" w:color="000000"/>
              <w:left w:val="single" w:sz="7" w:space="0" w:color="000000"/>
              <w:right w:val="single" w:sz="6" w:space="0" w:color="FFFFFF"/>
            </w:tcBorders>
          </w:tcPr>
          <w:p w14:paraId="0191A642" w14:textId="77777777" w:rsidR="002358F4" w:rsidRDefault="002358F4" w:rsidP="002358F4">
            <w:pPr>
              <w:spacing w:line="163" w:lineRule="exact"/>
              <w:rPr>
                <w:rFonts w:ascii="Arial" w:hAnsi="Arial"/>
                <w:sz w:val="18"/>
              </w:rPr>
            </w:pPr>
          </w:p>
          <w:p w14:paraId="4BA3D8F0" w14:textId="77777777" w:rsidR="002358F4" w:rsidRDefault="002358F4" w:rsidP="002358F4">
            <w:pPr>
              <w:tabs>
                <w:tab w:val="right" w:pos="515"/>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rPr>
                <w:rFonts w:ascii="Arial" w:hAnsi="Arial"/>
                <w:sz w:val="18"/>
              </w:rPr>
            </w:pPr>
            <w:r>
              <w:rPr>
                <w:rFonts w:ascii="Arial" w:hAnsi="Arial"/>
                <w:sz w:val="18"/>
              </w:rPr>
              <w:t xml:space="preserve">5 </w:t>
            </w:r>
            <w:r>
              <w:rPr>
                <w:rFonts w:ascii="Arial" w:hAnsi="Arial"/>
                <w:sz w:val="18"/>
              </w:rPr>
              <w:tab/>
              <w:t>6</w:t>
            </w:r>
          </w:p>
        </w:tc>
        <w:tc>
          <w:tcPr>
            <w:tcW w:w="907" w:type="dxa"/>
            <w:tcBorders>
              <w:top w:val="single" w:sz="7" w:space="0" w:color="000000"/>
              <w:left w:val="single" w:sz="7" w:space="0" w:color="000000"/>
              <w:right w:val="single" w:sz="6" w:space="0" w:color="FFFFFF"/>
            </w:tcBorders>
          </w:tcPr>
          <w:p w14:paraId="67C65A69" w14:textId="77777777" w:rsidR="002358F4" w:rsidRDefault="002358F4" w:rsidP="002358F4">
            <w:pPr>
              <w:spacing w:line="163" w:lineRule="exact"/>
              <w:rPr>
                <w:rFonts w:ascii="Arial" w:hAnsi="Arial"/>
                <w:sz w:val="18"/>
              </w:rPr>
            </w:pPr>
          </w:p>
          <w:p w14:paraId="3F8750AD" w14:textId="77777777" w:rsidR="002358F4" w:rsidRDefault="002358F4" w:rsidP="002358F4">
            <w:pPr>
              <w:tabs>
                <w:tab w:val="right" w:pos="629"/>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rPr>
                <w:rFonts w:ascii="Arial" w:hAnsi="Arial"/>
                <w:sz w:val="18"/>
              </w:rPr>
            </w:pPr>
            <w:r>
              <w:rPr>
                <w:rFonts w:ascii="Arial" w:hAnsi="Arial"/>
                <w:sz w:val="18"/>
              </w:rPr>
              <w:t xml:space="preserve">7 </w:t>
            </w:r>
            <w:r>
              <w:rPr>
                <w:rFonts w:ascii="Arial" w:hAnsi="Arial"/>
                <w:sz w:val="18"/>
              </w:rPr>
              <w:tab/>
              <w:t>8</w:t>
            </w:r>
          </w:p>
        </w:tc>
        <w:tc>
          <w:tcPr>
            <w:tcW w:w="907" w:type="dxa"/>
            <w:tcBorders>
              <w:top w:val="single" w:sz="7" w:space="0" w:color="000000"/>
              <w:left w:val="single" w:sz="7" w:space="0" w:color="000000"/>
              <w:right w:val="single" w:sz="7" w:space="0" w:color="000000"/>
            </w:tcBorders>
          </w:tcPr>
          <w:p w14:paraId="452ED138" w14:textId="77777777" w:rsidR="002358F4" w:rsidRDefault="002358F4" w:rsidP="002358F4">
            <w:pPr>
              <w:spacing w:line="163" w:lineRule="exact"/>
              <w:rPr>
                <w:rFonts w:ascii="Arial" w:hAnsi="Arial"/>
                <w:sz w:val="18"/>
              </w:rPr>
            </w:pPr>
          </w:p>
          <w:p w14:paraId="301D190D"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line="360" w:lineRule="auto"/>
              <w:jc w:val="center"/>
              <w:rPr>
                <w:rFonts w:ascii="Arial" w:hAnsi="Arial"/>
                <w:sz w:val="18"/>
              </w:rPr>
            </w:pPr>
            <w:r>
              <w:rPr>
                <w:rFonts w:ascii="Arial" w:hAnsi="Arial"/>
                <w:sz w:val="18"/>
              </w:rPr>
              <w:t>9</w:t>
            </w:r>
          </w:p>
        </w:tc>
      </w:tr>
    </w:tbl>
    <w:p w14:paraId="0A1E0E3D" w14:textId="77777777" w:rsidR="002358F4" w:rsidRDefault="002358F4" w:rsidP="002358F4">
      <w:pPr>
        <w:rPr>
          <w:rFonts w:ascii="Arial" w:hAnsi="Arial"/>
          <w:vanish/>
          <w:sz w:val="18"/>
        </w:rPr>
      </w:pPr>
    </w:p>
    <w:tbl>
      <w:tblPr>
        <w:tblW w:w="0" w:type="auto"/>
        <w:tblInd w:w="139" w:type="dxa"/>
        <w:tblLayout w:type="fixed"/>
        <w:tblCellMar>
          <w:left w:w="139" w:type="dxa"/>
          <w:right w:w="139" w:type="dxa"/>
        </w:tblCellMar>
        <w:tblLook w:val="0000" w:firstRow="0" w:lastRow="0" w:firstColumn="0" w:lastColumn="0" w:noHBand="0" w:noVBand="0"/>
      </w:tblPr>
      <w:tblGrid>
        <w:gridCol w:w="5419"/>
        <w:gridCol w:w="838"/>
        <w:gridCol w:w="796"/>
        <w:gridCol w:w="922"/>
        <w:gridCol w:w="900"/>
      </w:tblGrid>
      <w:tr w:rsidR="002358F4" w14:paraId="4D7E07A6"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3E14FA73" w14:textId="77777777" w:rsidR="002358F4" w:rsidRPr="006746E9" w:rsidRDefault="002358F4" w:rsidP="002358F4">
            <w:pPr>
              <w:spacing w:line="163" w:lineRule="exact"/>
              <w:rPr>
                <w:rFonts w:ascii="Arial" w:hAnsi="Arial"/>
                <w:sz w:val="18"/>
                <w:lang w:val="en-GB"/>
              </w:rPr>
            </w:pPr>
          </w:p>
          <w:p w14:paraId="45D8E1C6"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Does the student feel responsibility for his</w:t>
            </w:r>
            <w:r>
              <w:rPr>
                <w:rFonts w:ascii="Arial" w:hAnsi="Arial"/>
                <w:b/>
                <w:sz w:val="18"/>
                <w:lang w:val="en-GB"/>
              </w:rPr>
              <w:t>/her</w:t>
            </w:r>
            <w:r w:rsidRPr="006746E9">
              <w:rPr>
                <w:rFonts w:ascii="Arial" w:hAnsi="Arial"/>
                <w:b/>
                <w:sz w:val="18"/>
                <w:lang w:val="en-GB"/>
              </w:rPr>
              <w:t xml:space="preserve"> work ?</w:t>
            </w:r>
          </w:p>
        </w:tc>
        <w:tc>
          <w:tcPr>
            <w:tcW w:w="1634" w:type="dxa"/>
            <w:gridSpan w:val="2"/>
            <w:tcBorders>
              <w:top w:val="single" w:sz="7" w:space="0" w:color="000000"/>
              <w:left w:val="single" w:sz="7" w:space="0" w:color="000000"/>
              <w:bottom w:val="single" w:sz="6" w:space="0" w:color="FFFFFF"/>
              <w:right w:val="single" w:sz="6" w:space="0" w:color="FFFFFF"/>
            </w:tcBorders>
          </w:tcPr>
          <w:p w14:paraId="2C5A3429" w14:textId="77777777" w:rsidR="002358F4" w:rsidRPr="006746E9" w:rsidRDefault="002358F4" w:rsidP="002358F4">
            <w:pPr>
              <w:spacing w:line="163" w:lineRule="exact"/>
              <w:rPr>
                <w:rFonts w:ascii="Arial" w:hAnsi="Arial"/>
                <w:sz w:val="18"/>
                <w:lang w:val="en-GB"/>
              </w:rPr>
            </w:pPr>
          </w:p>
          <w:p w14:paraId="1B8FCA7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irresponsible</w:t>
            </w:r>
          </w:p>
        </w:tc>
        <w:tc>
          <w:tcPr>
            <w:tcW w:w="1822" w:type="dxa"/>
            <w:gridSpan w:val="2"/>
            <w:tcBorders>
              <w:top w:val="single" w:sz="7" w:space="0" w:color="000000"/>
              <w:left w:val="single" w:sz="7" w:space="0" w:color="000000"/>
              <w:bottom w:val="single" w:sz="6" w:space="0" w:color="FFFFFF"/>
              <w:right w:val="single" w:sz="7" w:space="0" w:color="000000"/>
            </w:tcBorders>
          </w:tcPr>
          <w:p w14:paraId="7656C1DE" w14:textId="77777777" w:rsidR="002358F4" w:rsidRDefault="002358F4" w:rsidP="002358F4">
            <w:pPr>
              <w:spacing w:line="163" w:lineRule="exact"/>
              <w:rPr>
                <w:rFonts w:ascii="Arial" w:hAnsi="Arial"/>
                <w:sz w:val="18"/>
              </w:rPr>
            </w:pPr>
          </w:p>
          <w:p w14:paraId="795859E8"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very responsible</w:t>
            </w:r>
          </w:p>
        </w:tc>
      </w:tr>
      <w:tr w:rsidR="002358F4" w14:paraId="320CF996"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76F85A92" w14:textId="77777777" w:rsidR="002358F4" w:rsidRDefault="002358F4" w:rsidP="002358F4">
            <w:pPr>
              <w:spacing w:line="163" w:lineRule="exact"/>
              <w:rPr>
                <w:rFonts w:ascii="Arial" w:hAnsi="Arial"/>
                <w:sz w:val="18"/>
              </w:rPr>
            </w:pPr>
          </w:p>
          <w:p w14:paraId="30B78921"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229" w:hanging="1229"/>
              <w:rPr>
                <w:rFonts w:ascii="Arial" w:hAnsi="Arial"/>
                <w:sz w:val="18"/>
              </w:rPr>
            </w:pPr>
            <w:r>
              <w:rPr>
                <w:rFonts w:ascii="Arial" w:hAnsi="Arial"/>
                <w:sz w:val="18"/>
              </w:rPr>
              <w:t xml:space="preserve">Comment: </w:t>
            </w:r>
            <w:r>
              <w:rPr>
                <w:rFonts w:ascii="Arial" w:hAnsi="Arial"/>
                <w:sz w:val="18"/>
              </w:rPr>
              <w:tab/>
              <w:t>____________________________________</w:t>
            </w:r>
          </w:p>
          <w:p w14:paraId="0C1474A8"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720"/>
              <w:rPr>
                <w:rFonts w:ascii="Arial" w:hAnsi="Arial"/>
                <w:sz w:val="18"/>
              </w:rPr>
            </w:pPr>
            <w:r>
              <w:rPr>
                <w:rFonts w:ascii="Arial" w:hAnsi="Arial"/>
                <w:sz w:val="18"/>
              </w:rPr>
              <w:t>____________________________________</w:t>
            </w:r>
          </w:p>
        </w:tc>
        <w:tc>
          <w:tcPr>
            <w:tcW w:w="838" w:type="dxa"/>
            <w:tcBorders>
              <w:top w:val="single" w:sz="7" w:space="0" w:color="000000"/>
              <w:left w:val="single" w:sz="7" w:space="0" w:color="000000"/>
              <w:bottom w:val="single" w:sz="6" w:space="0" w:color="FFFFFF"/>
              <w:right w:val="single" w:sz="6" w:space="0" w:color="FFFFFF"/>
            </w:tcBorders>
          </w:tcPr>
          <w:p w14:paraId="07CC1751" w14:textId="77777777" w:rsidR="002358F4" w:rsidRDefault="002358F4" w:rsidP="002358F4">
            <w:pPr>
              <w:spacing w:line="163" w:lineRule="exact"/>
              <w:rPr>
                <w:rFonts w:ascii="Arial" w:hAnsi="Arial"/>
                <w:sz w:val="18"/>
              </w:rPr>
            </w:pPr>
          </w:p>
          <w:p w14:paraId="3BA74070" w14:textId="77777777" w:rsidR="002358F4" w:rsidRDefault="002358F4" w:rsidP="002358F4">
            <w:pPr>
              <w:tabs>
                <w:tab w:val="right" w:pos="560"/>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3 </w:t>
            </w:r>
            <w:r>
              <w:rPr>
                <w:rFonts w:ascii="Arial" w:hAnsi="Arial"/>
                <w:sz w:val="18"/>
              </w:rPr>
              <w:tab/>
              <w:t>4</w:t>
            </w:r>
          </w:p>
        </w:tc>
        <w:tc>
          <w:tcPr>
            <w:tcW w:w="796" w:type="dxa"/>
            <w:tcBorders>
              <w:top w:val="single" w:sz="7" w:space="0" w:color="000000"/>
              <w:left w:val="single" w:sz="7" w:space="0" w:color="000000"/>
              <w:bottom w:val="single" w:sz="6" w:space="0" w:color="FFFFFF"/>
              <w:right w:val="single" w:sz="6" w:space="0" w:color="FFFFFF"/>
            </w:tcBorders>
          </w:tcPr>
          <w:p w14:paraId="1A5FE381" w14:textId="77777777" w:rsidR="002358F4" w:rsidRDefault="002358F4" w:rsidP="002358F4">
            <w:pPr>
              <w:spacing w:line="163" w:lineRule="exact"/>
              <w:rPr>
                <w:rFonts w:ascii="Arial" w:hAnsi="Arial"/>
                <w:sz w:val="18"/>
              </w:rPr>
            </w:pPr>
          </w:p>
          <w:p w14:paraId="6BA78508" w14:textId="77777777" w:rsidR="002358F4" w:rsidRDefault="002358F4" w:rsidP="002358F4">
            <w:pPr>
              <w:tabs>
                <w:tab w:val="right" w:pos="518"/>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5 </w:t>
            </w:r>
            <w:r>
              <w:rPr>
                <w:rFonts w:ascii="Arial" w:hAnsi="Arial"/>
                <w:sz w:val="18"/>
              </w:rPr>
              <w:tab/>
              <w:t>6</w:t>
            </w:r>
          </w:p>
        </w:tc>
        <w:tc>
          <w:tcPr>
            <w:tcW w:w="922" w:type="dxa"/>
            <w:tcBorders>
              <w:top w:val="single" w:sz="7" w:space="0" w:color="000000"/>
              <w:left w:val="single" w:sz="7" w:space="0" w:color="000000"/>
              <w:bottom w:val="single" w:sz="6" w:space="0" w:color="FFFFFF"/>
              <w:right w:val="single" w:sz="6" w:space="0" w:color="FFFFFF"/>
            </w:tcBorders>
          </w:tcPr>
          <w:p w14:paraId="14A77474" w14:textId="77777777" w:rsidR="002358F4" w:rsidRDefault="002358F4" w:rsidP="002358F4">
            <w:pPr>
              <w:spacing w:line="163" w:lineRule="exact"/>
              <w:rPr>
                <w:rFonts w:ascii="Arial" w:hAnsi="Arial"/>
                <w:sz w:val="18"/>
              </w:rPr>
            </w:pPr>
          </w:p>
          <w:p w14:paraId="772B3305" w14:textId="77777777" w:rsidR="002358F4" w:rsidRDefault="002358F4" w:rsidP="002358F4">
            <w:pPr>
              <w:tabs>
                <w:tab w:val="right" w:pos="644"/>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 xml:space="preserve">7 </w:t>
            </w:r>
            <w:r>
              <w:rPr>
                <w:rFonts w:ascii="Arial" w:hAnsi="Arial"/>
                <w:sz w:val="18"/>
              </w:rPr>
              <w:tab/>
              <w:t>8</w:t>
            </w:r>
          </w:p>
        </w:tc>
        <w:tc>
          <w:tcPr>
            <w:tcW w:w="900" w:type="dxa"/>
            <w:tcBorders>
              <w:top w:val="single" w:sz="7" w:space="0" w:color="000000"/>
              <w:left w:val="single" w:sz="7" w:space="0" w:color="000000"/>
              <w:bottom w:val="single" w:sz="6" w:space="0" w:color="FFFFFF"/>
              <w:right w:val="single" w:sz="7" w:space="0" w:color="000000"/>
            </w:tcBorders>
          </w:tcPr>
          <w:p w14:paraId="4F513F73" w14:textId="77777777" w:rsidR="002358F4" w:rsidRDefault="002358F4" w:rsidP="002358F4">
            <w:pPr>
              <w:spacing w:line="163" w:lineRule="exact"/>
              <w:rPr>
                <w:rFonts w:ascii="Arial" w:hAnsi="Arial"/>
                <w:sz w:val="18"/>
              </w:rPr>
            </w:pPr>
          </w:p>
          <w:p w14:paraId="7AFC09B2" w14:textId="77777777" w:rsidR="002358F4" w:rsidRDefault="002358F4" w:rsidP="002358F4">
            <w:pPr>
              <w:tabs>
                <w:tab w:val="center" w:pos="311"/>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ab/>
              <w:t>9</w:t>
            </w:r>
          </w:p>
        </w:tc>
      </w:tr>
      <w:tr w:rsidR="002358F4" w14:paraId="1A1B9A02" w14:textId="77777777" w:rsidTr="002358F4">
        <w:tc>
          <w:tcPr>
            <w:tcW w:w="5419" w:type="dxa"/>
            <w:tcBorders>
              <w:top w:val="single" w:sz="7" w:space="0" w:color="000000"/>
              <w:left w:val="single" w:sz="7" w:space="0" w:color="000000"/>
              <w:bottom w:val="single" w:sz="6" w:space="0" w:color="FFFFFF"/>
              <w:right w:val="single" w:sz="6" w:space="0" w:color="FFFFFF"/>
            </w:tcBorders>
          </w:tcPr>
          <w:p w14:paraId="36CFB627" w14:textId="77777777" w:rsidR="002358F4" w:rsidRPr="006746E9" w:rsidRDefault="002358F4" w:rsidP="002358F4">
            <w:pPr>
              <w:spacing w:line="163" w:lineRule="exact"/>
              <w:rPr>
                <w:rFonts w:ascii="Arial" w:hAnsi="Arial"/>
                <w:sz w:val="18"/>
                <w:lang w:val="en-GB"/>
              </w:rPr>
            </w:pPr>
          </w:p>
          <w:p w14:paraId="598BB4A8"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lang w:val="en-GB"/>
              </w:rPr>
            </w:pPr>
            <w:r w:rsidRPr="006746E9">
              <w:rPr>
                <w:rFonts w:ascii="Arial" w:hAnsi="Arial"/>
                <w:b/>
                <w:sz w:val="18"/>
                <w:lang w:val="en-GB"/>
              </w:rPr>
              <w:t xml:space="preserve">Does the student show insight in the </w:t>
            </w:r>
            <w:r>
              <w:rPr>
                <w:rFonts w:ascii="Arial" w:hAnsi="Arial"/>
                <w:b/>
                <w:sz w:val="18"/>
                <w:lang w:val="en-GB"/>
              </w:rPr>
              <w:t>work and manage</w:t>
            </w:r>
            <w:r>
              <w:rPr>
                <w:rFonts w:ascii="Arial" w:hAnsi="Arial"/>
                <w:b/>
                <w:sz w:val="18"/>
                <w:lang w:val="en-GB"/>
              </w:rPr>
              <w:softHyphen/>
              <w:t>ment on the company</w:t>
            </w:r>
            <w:r w:rsidRPr="006746E9">
              <w:rPr>
                <w:rFonts w:ascii="Arial" w:hAnsi="Arial"/>
                <w:b/>
                <w:sz w:val="18"/>
                <w:lang w:val="en-GB"/>
              </w:rPr>
              <w:t xml:space="preserve"> in all it's aspects ?</w:t>
            </w:r>
          </w:p>
        </w:tc>
        <w:tc>
          <w:tcPr>
            <w:tcW w:w="1634" w:type="dxa"/>
            <w:gridSpan w:val="2"/>
            <w:tcBorders>
              <w:top w:val="single" w:sz="7" w:space="0" w:color="000000"/>
              <w:left w:val="single" w:sz="7" w:space="0" w:color="000000"/>
              <w:bottom w:val="single" w:sz="6" w:space="0" w:color="FFFFFF"/>
              <w:right w:val="single" w:sz="6" w:space="0" w:color="FFFFFF"/>
            </w:tcBorders>
          </w:tcPr>
          <w:p w14:paraId="5F9E7D9A" w14:textId="77777777" w:rsidR="002358F4" w:rsidRPr="006746E9" w:rsidRDefault="002358F4" w:rsidP="002358F4">
            <w:pPr>
              <w:spacing w:line="163" w:lineRule="exact"/>
              <w:rPr>
                <w:rFonts w:ascii="Arial" w:hAnsi="Arial"/>
                <w:sz w:val="18"/>
                <w:lang w:val="en-GB"/>
              </w:rPr>
            </w:pPr>
          </w:p>
          <w:p w14:paraId="5E455E5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no insight</w:t>
            </w:r>
          </w:p>
        </w:tc>
        <w:tc>
          <w:tcPr>
            <w:tcW w:w="1822" w:type="dxa"/>
            <w:gridSpan w:val="2"/>
            <w:tcBorders>
              <w:top w:val="single" w:sz="7" w:space="0" w:color="000000"/>
              <w:left w:val="single" w:sz="7" w:space="0" w:color="000000"/>
              <w:bottom w:val="single" w:sz="6" w:space="0" w:color="FFFFFF"/>
              <w:right w:val="single" w:sz="7" w:space="0" w:color="000000"/>
            </w:tcBorders>
          </w:tcPr>
          <w:p w14:paraId="264181A2" w14:textId="77777777" w:rsidR="002358F4" w:rsidRDefault="002358F4" w:rsidP="002358F4">
            <w:pPr>
              <w:spacing w:line="163" w:lineRule="exact"/>
              <w:rPr>
                <w:rFonts w:ascii="Arial" w:hAnsi="Arial"/>
                <w:sz w:val="18"/>
              </w:rPr>
            </w:pPr>
          </w:p>
          <w:p w14:paraId="3A16DCA6"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r>
              <w:rPr>
                <w:rFonts w:ascii="Arial" w:hAnsi="Arial"/>
                <w:sz w:val="18"/>
              </w:rPr>
              <w:t>good insight</w:t>
            </w:r>
          </w:p>
        </w:tc>
      </w:tr>
      <w:tr w:rsidR="002358F4" w14:paraId="7AFEB0B5" w14:textId="77777777" w:rsidTr="002358F4">
        <w:tc>
          <w:tcPr>
            <w:tcW w:w="5419" w:type="dxa"/>
            <w:tcBorders>
              <w:top w:val="single" w:sz="7" w:space="0" w:color="000000"/>
              <w:left w:val="single" w:sz="7" w:space="0" w:color="000000"/>
              <w:bottom w:val="single" w:sz="7" w:space="0" w:color="000000"/>
              <w:right w:val="single" w:sz="6" w:space="0" w:color="FFFFFF"/>
            </w:tcBorders>
          </w:tcPr>
          <w:p w14:paraId="2FF00011" w14:textId="77777777" w:rsidR="002358F4" w:rsidRDefault="002358F4" w:rsidP="002358F4">
            <w:pPr>
              <w:spacing w:line="163" w:lineRule="exact"/>
              <w:rPr>
                <w:rFonts w:ascii="Arial" w:hAnsi="Arial"/>
                <w:sz w:val="18"/>
              </w:rPr>
            </w:pPr>
          </w:p>
          <w:p w14:paraId="253F4EA4"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left="1002" w:hanging="1002"/>
              <w:rPr>
                <w:rFonts w:ascii="Arial" w:hAnsi="Arial"/>
                <w:sz w:val="18"/>
              </w:rPr>
            </w:pPr>
            <w:r>
              <w:rPr>
                <w:rFonts w:ascii="Arial" w:hAnsi="Arial"/>
                <w:sz w:val="18"/>
              </w:rPr>
              <w:t xml:space="preserve">Opm.: </w:t>
            </w:r>
            <w:r>
              <w:rPr>
                <w:rFonts w:ascii="Arial" w:hAnsi="Arial"/>
                <w:sz w:val="18"/>
              </w:rPr>
              <w:tab/>
            </w:r>
            <w:r>
              <w:rPr>
                <w:rFonts w:ascii="Arial" w:hAnsi="Arial"/>
                <w:sz w:val="18"/>
              </w:rPr>
              <w:tab/>
              <w:t>_______________________________________</w:t>
            </w:r>
          </w:p>
          <w:p w14:paraId="08B8A17A"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ind w:left="720"/>
              <w:rPr>
                <w:rFonts w:ascii="Arial" w:hAnsi="Arial"/>
                <w:sz w:val="18"/>
              </w:rPr>
            </w:pPr>
            <w:r>
              <w:rPr>
                <w:rFonts w:ascii="Arial" w:hAnsi="Arial"/>
                <w:sz w:val="18"/>
              </w:rPr>
              <w:t>_______________________________________</w:t>
            </w:r>
          </w:p>
        </w:tc>
        <w:tc>
          <w:tcPr>
            <w:tcW w:w="838" w:type="dxa"/>
            <w:tcBorders>
              <w:top w:val="single" w:sz="7" w:space="0" w:color="000000"/>
              <w:left w:val="single" w:sz="7" w:space="0" w:color="000000"/>
              <w:bottom w:val="single" w:sz="7" w:space="0" w:color="000000"/>
              <w:right w:val="single" w:sz="6" w:space="0" w:color="FFFFFF"/>
            </w:tcBorders>
          </w:tcPr>
          <w:p w14:paraId="2E178C21" w14:textId="77777777" w:rsidR="002358F4" w:rsidRDefault="002358F4" w:rsidP="002358F4">
            <w:pPr>
              <w:spacing w:line="163" w:lineRule="exact"/>
              <w:rPr>
                <w:rFonts w:ascii="Arial" w:hAnsi="Arial"/>
                <w:sz w:val="18"/>
              </w:rPr>
            </w:pPr>
          </w:p>
          <w:p w14:paraId="58679A6A" w14:textId="77777777" w:rsidR="002358F4" w:rsidRDefault="002358F4" w:rsidP="002358F4">
            <w:pPr>
              <w:tabs>
                <w:tab w:val="right" w:pos="560"/>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sz w:val="18"/>
              </w:rPr>
            </w:pPr>
            <w:r>
              <w:rPr>
                <w:rFonts w:ascii="Arial" w:hAnsi="Arial"/>
                <w:sz w:val="18"/>
              </w:rPr>
              <w:t xml:space="preserve">3 </w:t>
            </w:r>
            <w:r>
              <w:rPr>
                <w:rFonts w:ascii="Arial" w:hAnsi="Arial"/>
                <w:sz w:val="18"/>
              </w:rPr>
              <w:tab/>
              <w:t>4</w:t>
            </w:r>
          </w:p>
        </w:tc>
        <w:tc>
          <w:tcPr>
            <w:tcW w:w="796" w:type="dxa"/>
            <w:tcBorders>
              <w:top w:val="single" w:sz="7" w:space="0" w:color="000000"/>
              <w:left w:val="single" w:sz="7" w:space="0" w:color="000000"/>
              <w:bottom w:val="single" w:sz="7" w:space="0" w:color="000000"/>
              <w:right w:val="single" w:sz="6" w:space="0" w:color="FFFFFF"/>
            </w:tcBorders>
          </w:tcPr>
          <w:p w14:paraId="199BB8D7" w14:textId="77777777" w:rsidR="002358F4" w:rsidRDefault="002358F4" w:rsidP="002358F4">
            <w:pPr>
              <w:spacing w:line="163" w:lineRule="exact"/>
              <w:rPr>
                <w:rFonts w:ascii="Arial" w:hAnsi="Arial"/>
                <w:sz w:val="18"/>
              </w:rPr>
            </w:pPr>
          </w:p>
          <w:p w14:paraId="060ECBE7" w14:textId="77777777" w:rsidR="002358F4" w:rsidRDefault="002358F4" w:rsidP="002358F4">
            <w:pPr>
              <w:tabs>
                <w:tab w:val="right" w:pos="518"/>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sz w:val="18"/>
              </w:rPr>
            </w:pPr>
            <w:r>
              <w:rPr>
                <w:rFonts w:ascii="Arial" w:hAnsi="Arial"/>
                <w:sz w:val="18"/>
              </w:rPr>
              <w:t xml:space="preserve">5 </w:t>
            </w:r>
            <w:r>
              <w:rPr>
                <w:rFonts w:ascii="Arial" w:hAnsi="Arial"/>
                <w:sz w:val="18"/>
              </w:rPr>
              <w:tab/>
              <w:t>6</w:t>
            </w:r>
          </w:p>
        </w:tc>
        <w:tc>
          <w:tcPr>
            <w:tcW w:w="922" w:type="dxa"/>
            <w:tcBorders>
              <w:top w:val="single" w:sz="7" w:space="0" w:color="000000"/>
              <w:left w:val="single" w:sz="7" w:space="0" w:color="000000"/>
              <w:bottom w:val="single" w:sz="7" w:space="0" w:color="000000"/>
              <w:right w:val="single" w:sz="6" w:space="0" w:color="FFFFFF"/>
            </w:tcBorders>
          </w:tcPr>
          <w:p w14:paraId="00B10E73" w14:textId="77777777" w:rsidR="002358F4" w:rsidRDefault="002358F4" w:rsidP="002358F4">
            <w:pPr>
              <w:spacing w:line="163" w:lineRule="exact"/>
              <w:rPr>
                <w:rFonts w:ascii="Arial" w:hAnsi="Arial"/>
                <w:sz w:val="18"/>
              </w:rPr>
            </w:pPr>
          </w:p>
          <w:p w14:paraId="238407BA" w14:textId="77777777" w:rsidR="002358F4" w:rsidRDefault="002358F4" w:rsidP="002358F4">
            <w:pPr>
              <w:tabs>
                <w:tab w:val="right" w:pos="644"/>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sz w:val="18"/>
              </w:rPr>
            </w:pPr>
            <w:r>
              <w:rPr>
                <w:rFonts w:ascii="Arial" w:hAnsi="Arial"/>
                <w:sz w:val="18"/>
              </w:rPr>
              <w:t xml:space="preserve">7 </w:t>
            </w:r>
            <w:r>
              <w:rPr>
                <w:rFonts w:ascii="Arial" w:hAnsi="Arial"/>
                <w:sz w:val="18"/>
              </w:rPr>
              <w:tab/>
              <w:t>8</w:t>
            </w:r>
          </w:p>
        </w:tc>
        <w:tc>
          <w:tcPr>
            <w:tcW w:w="900" w:type="dxa"/>
            <w:tcBorders>
              <w:top w:val="single" w:sz="7" w:space="0" w:color="000000"/>
              <w:left w:val="single" w:sz="7" w:space="0" w:color="000000"/>
              <w:bottom w:val="single" w:sz="7" w:space="0" w:color="000000"/>
              <w:right w:val="single" w:sz="7" w:space="0" w:color="000000"/>
            </w:tcBorders>
          </w:tcPr>
          <w:p w14:paraId="1B293C05" w14:textId="77777777" w:rsidR="002358F4" w:rsidRDefault="002358F4" w:rsidP="002358F4">
            <w:pPr>
              <w:spacing w:line="163" w:lineRule="exact"/>
              <w:rPr>
                <w:rFonts w:ascii="Arial" w:hAnsi="Arial"/>
                <w:sz w:val="18"/>
              </w:rPr>
            </w:pPr>
          </w:p>
          <w:p w14:paraId="17F05BCE" w14:textId="77777777" w:rsidR="002358F4" w:rsidRDefault="002358F4" w:rsidP="002358F4">
            <w:pPr>
              <w:tabs>
                <w:tab w:val="center" w:pos="311"/>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360" w:lineRule="auto"/>
              <w:rPr>
                <w:rFonts w:ascii="Arial" w:hAnsi="Arial"/>
                <w:sz w:val="18"/>
              </w:rPr>
            </w:pPr>
            <w:r>
              <w:rPr>
                <w:rFonts w:ascii="Arial" w:hAnsi="Arial"/>
                <w:sz w:val="18"/>
              </w:rPr>
              <w:tab/>
              <w:t>9</w:t>
            </w:r>
          </w:p>
        </w:tc>
      </w:tr>
    </w:tbl>
    <w:p w14:paraId="17CE0129"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Arial" w:hAnsi="Arial"/>
          <w:sz w:val="18"/>
        </w:rPr>
      </w:pPr>
    </w:p>
    <w:p w14:paraId="550F4541"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sidRPr="006746E9">
        <w:rPr>
          <w:rFonts w:ascii="Arial" w:hAnsi="Arial"/>
          <w:sz w:val="18"/>
          <w:lang w:val="en-GB"/>
        </w:rPr>
        <w:t>How do you judge this student all in all ?</w:t>
      </w:r>
    </w:p>
    <w:p w14:paraId="45E0B3C4"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2358F4" w:rsidRPr="00E054F1" w14:paraId="4CB8BFD7" w14:textId="77777777" w:rsidTr="002358F4">
        <w:tc>
          <w:tcPr>
            <w:tcW w:w="9495" w:type="dxa"/>
            <w:shd w:val="clear" w:color="auto" w:fill="auto"/>
          </w:tcPr>
          <w:p w14:paraId="585D4848"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0DAAE972"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70CA747B"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21E38A1F"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31368F6B"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1528D2A4"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5A259E17"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702EC141" w14:textId="77777777" w:rsidR="002358F4" w:rsidRPr="00E054F1"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tc>
      </w:tr>
    </w:tbl>
    <w:p w14:paraId="66A4843A"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50719F34"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31F56A94" w14:textId="77777777" w:rsidR="002358F4"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sidRPr="006746E9">
        <w:rPr>
          <w:rFonts w:ascii="Arial" w:hAnsi="Arial"/>
          <w:sz w:val="18"/>
          <w:lang w:val="en-GB"/>
        </w:rPr>
        <w:t>Signature:</w:t>
      </w:r>
    </w:p>
    <w:p w14:paraId="2F067DB1"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Pr>
          <w:rFonts w:ascii="Arial" w:hAnsi="Arial"/>
          <w:sz w:val="18"/>
          <w:lang w:val="en-GB"/>
        </w:rPr>
        <w:tab/>
      </w:r>
      <w:r>
        <w:rPr>
          <w:rFonts w:ascii="Arial" w:hAnsi="Arial"/>
          <w:sz w:val="18"/>
          <w:lang w:val="en-GB"/>
        </w:rPr>
        <w:tab/>
      </w:r>
      <w:r>
        <w:rPr>
          <w:rFonts w:ascii="Arial" w:hAnsi="Arial"/>
          <w:sz w:val="18"/>
          <w:lang w:val="en-GB"/>
        </w:rPr>
        <w:tab/>
        <w:t>__________________________________</w:t>
      </w:r>
    </w:p>
    <w:p w14:paraId="2710C58C"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497741F5"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sidRPr="006746E9">
        <w:rPr>
          <w:rFonts w:ascii="Arial" w:hAnsi="Arial"/>
          <w:sz w:val="18"/>
          <w:lang w:val="en-GB"/>
        </w:rPr>
        <w:t xml:space="preserve"> </w:t>
      </w:r>
    </w:p>
    <w:p w14:paraId="7F2A3362"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sidRPr="006746E9">
        <w:rPr>
          <w:rFonts w:ascii="Arial" w:hAnsi="Arial"/>
          <w:sz w:val="18"/>
          <w:lang w:val="en-GB"/>
        </w:rPr>
        <w:t>This judgement</w:t>
      </w:r>
      <w:r w:rsidRPr="006746E9">
        <w:rPr>
          <w:rFonts w:ascii="Arial" w:hAnsi="Arial"/>
          <w:b/>
          <w:sz w:val="18"/>
          <w:lang w:val="en-GB"/>
        </w:rPr>
        <w:t xml:space="preserve"> has been/has not been</w:t>
      </w:r>
      <w:r w:rsidRPr="006746E9">
        <w:rPr>
          <w:rFonts w:ascii="Arial" w:hAnsi="Arial"/>
          <w:sz w:val="18"/>
          <w:lang w:val="en-GB"/>
        </w:rPr>
        <w:t xml:space="preserve"> discussed with the student.</w:t>
      </w:r>
    </w:p>
    <w:p w14:paraId="11023F93"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1E4D9F61"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22E80FD3"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sidRPr="006746E9">
        <w:rPr>
          <w:rFonts w:ascii="Arial" w:hAnsi="Arial"/>
          <w:b/>
          <w:i/>
          <w:sz w:val="18"/>
          <w:lang w:val="en-GB"/>
        </w:rPr>
        <w:t>I M P O R T A N T</w:t>
      </w:r>
    </w:p>
    <w:p w14:paraId="3BB3E559"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7F725D0C"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sidRPr="006746E9">
        <w:rPr>
          <w:rFonts w:ascii="Arial" w:hAnsi="Arial"/>
          <w:sz w:val="18"/>
          <w:lang w:val="en-GB"/>
        </w:rPr>
        <w:t>Would you like to have one of our students again next year ?</w:t>
      </w:r>
    </w:p>
    <w:p w14:paraId="61688DC4"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03139483"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396" w:hanging="396"/>
        <w:rPr>
          <w:rFonts w:ascii="Arial" w:hAnsi="Arial"/>
          <w:sz w:val="18"/>
          <w:lang w:val="en-GB"/>
        </w:rPr>
      </w:pPr>
      <w:r w:rsidRPr="006746E9">
        <w:rPr>
          <w:rFonts w:ascii="Arial" w:hAnsi="Arial"/>
          <w:sz w:val="18"/>
          <w:lang w:val="en-GB"/>
        </w:rPr>
        <w:t>O</w:t>
      </w:r>
      <w:r w:rsidRPr="006746E9">
        <w:rPr>
          <w:rFonts w:ascii="Arial" w:hAnsi="Arial"/>
          <w:sz w:val="18"/>
          <w:lang w:val="en-GB"/>
        </w:rPr>
        <w:tab/>
        <w:t>Yes, please.</w:t>
      </w:r>
    </w:p>
    <w:p w14:paraId="2135262E"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0F067C39"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396" w:hanging="396"/>
        <w:rPr>
          <w:rFonts w:ascii="Arial" w:hAnsi="Arial"/>
          <w:sz w:val="18"/>
          <w:lang w:val="en-GB"/>
        </w:rPr>
      </w:pPr>
      <w:r>
        <w:rPr>
          <w:rFonts w:ascii="Arial" w:hAnsi="Arial"/>
          <w:sz w:val="18"/>
          <w:lang w:val="en-GB"/>
        </w:rPr>
        <w:t>O</w:t>
      </w:r>
      <w:r>
        <w:rPr>
          <w:rFonts w:ascii="Arial" w:hAnsi="Arial"/>
          <w:sz w:val="18"/>
          <w:lang w:val="en-GB"/>
        </w:rPr>
        <w:tab/>
        <w:t>Contact m</w:t>
      </w:r>
      <w:r w:rsidRPr="006746E9">
        <w:rPr>
          <w:rFonts w:ascii="Arial" w:hAnsi="Arial"/>
          <w:sz w:val="18"/>
          <w:lang w:val="en-GB"/>
        </w:rPr>
        <w:t>e first.</w:t>
      </w:r>
    </w:p>
    <w:p w14:paraId="06D84218"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316C4CB7"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rPr>
          <w:rFonts w:ascii="Arial" w:hAnsi="Arial"/>
          <w:sz w:val="18"/>
          <w:u w:val="single"/>
          <w:lang w:val="en-GB"/>
        </w:rPr>
      </w:pPr>
      <w:r w:rsidRPr="006746E9">
        <w:rPr>
          <w:rFonts w:ascii="Arial" w:hAnsi="Arial"/>
          <w:sz w:val="18"/>
          <w:lang w:val="en-GB"/>
        </w:rPr>
        <w:t>O</w:t>
      </w:r>
      <w:r w:rsidRPr="006746E9">
        <w:rPr>
          <w:rFonts w:ascii="Arial" w:hAnsi="Arial"/>
          <w:sz w:val="18"/>
          <w:lang w:val="en-GB"/>
        </w:rPr>
        <w:tab/>
        <w:t>No, because</w:t>
      </w:r>
      <w:r w:rsidRPr="006746E9">
        <w:rPr>
          <w:rFonts w:ascii="Arial" w:hAnsi="Arial"/>
          <w:sz w:val="18"/>
          <w:lang w:val="en-GB"/>
        </w:rPr>
        <w:tab/>
      </w:r>
      <w:r w:rsidRPr="006746E9">
        <w:rPr>
          <w:rFonts w:ascii="Arial" w:hAnsi="Arial"/>
          <w:sz w:val="18"/>
          <w:lang w:val="en-GB"/>
        </w:rPr>
        <w:tab/>
      </w:r>
      <w:r w:rsidRPr="006746E9">
        <w:rPr>
          <w:rFonts w:ascii="Arial" w:hAnsi="Arial"/>
          <w:sz w:val="18"/>
          <w:u w:val="single"/>
          <w:lang w:val="en-GB"/>
        </w:rPr>
        <w:t xml:space="preserve">                                                                                                       </w:t>
      </w:r>
    </w:p>
    <w:p w14:paraId="22C7D296"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2160"/>
        <w:rPr>
          <w:rFonts w:ascii="Arial" w:hAnsi="Arial"/>
          <w:sz w:val="18"/>
          <w:u w:val="single"/>
          <w:lang w:val="en-GB"/>
        </w:rPr>
      </w:pPr>
      <w:r w:rsidRPr="006746E9">
        <w:rPr>
          <w:rFonts w:ascii="Arial" w:hAnsi="Arial"/>
          <w:sz w:val="18"/>
          <w:u w:val="single"/>
          <w:lang w:val="en-GB"/>
        </w:rPr>
        <w:br/>
        <w:t xml:space="preserve">                                                                                                      </w:t>
      </w:r>
    </w:p>
    <w:p w14:paraId="66E6909E"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u w:val="single"/>
          <w:lang w:val="en-GB"/>
        </w:rPr>
      </w:pPr>
    </w:p>
    <w:p w14:paraId="3646EC38"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ind w:left="2160"/>
        <w:rPr>
          <w:rFonts w:ascii="Arial" w:hAnsi="Arial"/>
          <w:sz w:val="18"/>
          <w:u w:val="single"/>
          <w:lang w:val="en-GB"/>
        </w:rPr>
      </w:pPr>
      <w:r w:rsidRPr="006746E9">
        <w:rPr>
          <w:rFonts w:ascii="Arial" w:hAnsi="Arial"/>
          <w:sz w:val="18"/>
          <w:u w:val="single"/>
          <w:lang w:val="en-GB"/>
        </w:rPr>
        <w:t xml:space="preserve">                                                                                                       </w:t>
      </w:r>
    </w:p>
    <w:p w14:paraId="59E0EC9F"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u w:val="single"/>
          <w:lang w:val="en-GB"/>
        </w:rPr>
      </w:pPr>
    </w:p>
    <w:p w14:paraId="24E26628"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1C75D092"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r w:rsidRPr="006746E9">
        <w:rPr>
          <w:rFonts w:ascii="Arial" w:hAnsi="Arial"/>
          <w:sz w:val="18"/>
          <w:lang w:val="en-GB"/>
        </w:rPr>
        <w:t>Please, give this judgement back to the student.</w:t>
      </w:r>
    </w:p>
    <w:p w14:paraId="6ECF21D1" w14:textId="77777777" w:rsidR="002358F4" w:rsidRPr="006746E9" w:rsidRDefault="002358F4" w:rsidP="002358F4">
      <w:pPr>
        <w:tabs>
          <w:tab w:val="left" w:pos="-720"/>
          <w:tab w:val="left" w:pos="0"/>
          <w:tab w:val="left" w:pos="396"/>
          <w:tab w:val="left" w:pos="720"/>
          <w:tab w:val="left" w:pos="963"/>
          <w:tab w:val="left" w:pos="119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18"/>
          <w:lang w:val="en-GB"/>
        </w:rPr>
      </w:pPr>
    </w:p>
    <w:p w14:paraId="276BC050" w14:textId="4F7D493F" w:rsidR="00572A87" w:rsidRDefault="00572A87">
      <w:r>
        <w:br w:type="page"/>
      </w:r>
    </w:p>
    <w:p w14:paraId="39B03DD1" w14:textId="77777777" w:rsidR="00572A87" w:rsidRPr="00572A87" w:rsidRDefault="00572A87" w:rsidP="00572A87">
      <w:pPr>
        <w:jc w:val="center"/>
        <w:rPr>
          <w:rFonts w:ascii="Arial" w:hAnsi="Arial" w:cs="Arial"/>
          <w:b/>
          <w:i/>
          <w:sz w:val="32"/>
          <w:szCs w:val="32"/>
        </w:rPr>
      </w:pPr>
      <w:r w:rsidRPr="00572A87">
        <w:rPr>
          <w:rFonts w:ascii="Arial" w:hAnsi="Arial" w:cs="Arial"/>
          <w:b/>
          <w:i/>
          <w:sz w:val="32"/>
          <w:szCs w:val="32"/>
        </w:rPr>
        <w:lastRenderedPageBreak/>
        <w:t>Bijlage 3: Evalueren en reflecteren</w:t>
      </w:r>
    </w:p>
    <w:p w14:paraId="3D854D02" w14:textId="66B60737" w:rsidR="00572A87" w:rsidRDefault="00572A87" w:rsidP="00572A87">
      <w:r>
        <w:t>Evalueren wil zeggen dat je een situatie achteraf gaat beoordelen, nabespreken en terugkijken. Hier richt je je op een bepaalde activiteit of periode.</w:t>
      </w:r>
    </w:p>
    <w:p w14:paraId="3DE82BDB" w14:textId="77777777" w:rsidR="00572A87" w:rsidRDefault="00572A87" w:rsidP="00572A87">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572A87" w14:paraId="3D789322" w14:textId="77777777" w:rsidTr="00A84434">
        <w:tc>
          <w:tcPr>
            <w:tcW w:w="3119" w:type="dxa"/>
          </w:tcPr>
          <w:p w14:paraId="27434AB1" w14:textId="77777777" w:rsidR="00572A87" w:rsidRDefault="00572A87" w:rsidP="00A84434">
            <w:r>
              <w:t>Wat waren jouw doelen en/of opdrachten.</w:t>
            </w:r>
          </w:p>
        </w:tc>
        <w:tc>
          <w:tcPr>
            <w:tcW w:w="7655" w:type="dxa"/>
          </w:tcPr>
          <w:p w14:paraId="5B952D75" w14:textId="77777777" w:rsidR="00572A87" w:rsidRDefault="00572A87" w:rsidP="00A84434"/>
          <w:p w14:paraId="04FDD473" w14:textId="77777777" w:rsidR="00572A87" w:rsidRDefault="00572A87" w:rsidP="00A84434"/>
          <w:p w14:paraId="18CBE552" w14:textId="77777777" w:rsidR="00572A87" w:rsidRDefault="00572A87" w:rsidP="00A84434"/>
          <w:p w14:paraId="61292E57" w14:textId="77777777" w:rsidR="00572A87" w:rsidRDefault="00572A87" w:rsidP="00A84434"/>
          <w:p w14:paraId="03E39840" w14:textId="77777777" w:rsidR="00572A87" w:rsidRDefault="00572A87" w:rsidP="00A84434"/>
          <w:p w14:paraId="4D547E28" w14:textId="77777777" w:rsidR="00572A87" w:rsidRDefault="00572A87" w:rsidP="00A84434"/>
        </w:tc>
      </w:tr>
      <w:tr w:rsidR="00572A87" w14:paraId="261EE07F" w14:textId="77777777" w:rsidTr="00A84434">
        <w:tc>
          <w:tcPr>
            <w:tcW w:w="3119" w:type="dxa"/>
          </w:tcPr>
          <w:p w14:paraId="55B14795" w14:textId="77777777" w:rsidR="00572A87" w:rsidRDefault="00572A87" w:rsidP="00A84434">
            <w:r>
              <w:t>Welke voorbereidingen had je getroffen, hoe heb je jouw doelen/opdrachten besproken.</w:t>
            </w:r>
          </w:p>
        </w:tc>
        <w:tc>
          <w:tcPr>
            <w:tcW w:w="7655" w:type="dxa"/>
          </w:tcPr>
          <w:p w14:paraId="0D13FCDE" w14:textId="77777777" w:rsidR="00572A87" w:rsidRDefault="00572A87" w:rsidP="00A84434"/>
          <w:p w14:paraId="52D88D0A" w14:textId="77777777" w:rsidR="00572A87" w:rsidRDefault="00572A87" w:rsidP="00A84434"/>
          <w:p w14:paraId="58A7A1E8" w14:textId="77777777" w:rsidR="00572A87" w:rsidRDefault="00572A87" w:rsidP="00A84434"/>
          <w:p w14:paraId="31FB22FD" w14:textId="77777777" w:rsidR="00572A87" w:rsidRDefault="00572A87" w:rsidP="00A84434"/>
          <w:p w14:paraId="0A7A185C" w14:textId="77777777" w:rsidR="00572A87" w:rsidRDefault="00572A87" w:rsidP="00A84434"/>
          <w:p w14:paraId="090529BD" w14:textId="77777777" w:rsidR="00572A87" w:rsidRDefault="00572A87" w:rsidP="00A84434"/>
        </w:tc>
      </w:tr>
      <w:tr w:rsidR="00572A87" w14:paraId="7685B624" w14:textId="77777777" w:rsidTr="00A84434">
        <w:tc>
          <w:tcPr>
            <w:tcW w:w="3119" w:type="dxa"/>
          </w:tcPr>
          <w:p w14:paraId="099741C1" w14:textId="77777777" w:rsidR="00572A87" w:rsidRDefault="00572A87" w:rsidP="00A84434">
            <w:r>
              <w:t>Hoe is de uitvoering gegaan, wat ging goed wat kon beter.</w:t>
            </w:r>
          </w:p>
        </w:tc>
        <w:tc>
          <w:tcPr>
            <w:tcW w:w="7655" w:type="dxa"/>
          </w:tcPr>
          <w:p w14:paraId="0AC245E2" w14:textId="77777777" w:rsidR="00572A87" w:rsidRDefault="00572A87" w:rsidP="00A84434"/>
          <w:p w14:paraId="59FFAE7D" w14:textId="77777777" w:rsidR="00572A87" w:rsidRDefault="00572A87" w:rsidP="00A84434"/>
          <w:p w14:paraId="40D5E4E0" w14:textId="77777777" w:rsidR="00572A87" w:rsidRDefault="00572A87" w:rsidP="00A84434"/>
          <w:p w14:paraId="68BA3BB1" w14:textId="77777777" w:rsidR="00572A87" w:rsidRDefault="00572A87" w:rsidP="00A84434"/>
          <w:p w14:paraId="4B90D8BB" w14:textId="77777777" w:rsidR="00572A87" w:rsidRDefault="00572A87" w:rsidP="00A84434"/>
          <w:p w14:paraId="0ED75933" w14:textId="77777777" w:rsidR="00572A87" w:rsidRDefault="00572A87" w:rsidP="00A84434"/>
        </w:tc>
      </w:tr>
      <w:tr w:rsidR="00572A87" w14:paraId="159633BF" w14:textId="77777777" w:rsidTr="00A84434">
        <w:tc>
          <w:tcPr>
            <w:tcW w:w="3119" w:type="dxa"/>
          </w:tcPr>
          <w:p w14:paraId="02A98143" w14:textId="77777777" w:rsidR="00572A87" w:rsidRDefault="00572A87" w:rsidP="00A84434">
            <w:r>
              <w:t>Welke factoren hadden invloed op de uitvoering (kan in positieve zin als in negatieve zin).</w:t>
            </w:r>
          </w:p>
        </w:tc>
        <w:tc>
          <w:tcPr>
            <w:tcW w:w="7655" w:type="dxa"/>
          </w:tcPr>
          <w:p w14:paraId="3BD09652" w14:textId="77777777" w:rsidR="00572A87" w:rsidRDefault="00572A87" w:rsidP="00A84434"/>
          <w:p w14:paraId="4C239D5C" w14:textId="77777777" w:rsidR="00572A87" w:rsidRDefault="00572A87" w:rsidP="00A84434"/>
          <w:p w14:paraId="0D58AD8A" w14:textId="77777777" w:rsidR="00572A87" w:rsidRDefault="00572A87" w:rsidP="00A84434"/>
          <w:p w14:paraId="1E0635D1" w14:textId="77777777" w:rsidR="00572A87" w:rsidRDefault="00572A87" w:rsidP="00A84434"/>
          <w:p w14:paraId="6F4B4C9E" w14:textId="77777777" w:rsidR="00572A87" w:rsidRDefault="00572A87" w:rsidP="00A84434"/>
          <w:p w14:paraId="36C7445B" w14:textId="77777777" w:rsidR="00572A87" w:rsidRDefault="00572A87" w:rsidP="00A84434"/>
        </w:tc>
      </w:tr>
      <w:tr w:rsidR="00572A87" w14:paraId="2705DFA4" w14:textId="77777777" w:rsidTr="00A84434">
        <w:tc>
          <w:tcPr>
            <w:tcW w:w="3119" w:type="dxa"/>
          </w:tcPr>
          <w:p w14:paraId="3E4BF450" w14:textId="77777777" w:rsidR="00572A87" w:rsidRDefault="00572A87" w:rsidP="00A84434">
            <w:r>
              <w:t>Waar ben je trots op, welke groei heb je laten zien.</w:t>
            </w:r>
          </w:p>
        </w:tc>
        <w:tc>
          <w:tcPr>
            <w:tcW w:w="7655" w:type="dxa"/>
          </w:tcPr>
          <w:p w14:paraId="02E8774F" w14:textId="77777777" w:rsidR="00572A87" w:rsidRDefault="00572A87" w:rsidP="00A84434"/>
          <w:p w14:paraId="2B35C7CD" w14:textId="77777777" w:rsidR="00572A87" w:rsidRDefault="00572A87" w:rsidP="00A84434"/>
          <w:p w14:paraId="493EBC7F" w14:textId="77777777" w:rsidR="00572A87" w:rsidRDefault="00572A87" w:rsidP="00A84434"/>
          <w:p w14:paraId="06D22763" w14:textId="77777777" w:rsidR="00572A87" w:rsidRDefault="00572A87" w:rsidP="00A84434"/>
          <w:p w14:paraId="473DACDF" w14:textId="77777777" w:rsidR="00572A87" w:rsidRDefault="00572A87" w:rsidP="00A84434"/>
          <w:p w14:paraId="241DD1C9" w14:textId="77777777" w:rsidR="00572A87" w:rsidRDefault="00572A87" w:rsidP="00A84434"/>
        </w:tc>
      </w:tr>
      <w:tr w:rsidR="00572A87" w14:paraId="4F3D9FBB" w14:textId="77777777" w:rsidTr="00A84434">
        <w:tc>
          <w:tcPr>
            <w:tcW w:w="3119" w:type="dxa"/>
          </w:tcPr>
          <w:p w14:paraId="27616554" w14:textId="77777777" w:rsidR="00572A87" w:rsidRDefault="00572A87" w:rsidP="00A84434">
            <w:r>
              <w:lastRenderedPageBreak/>
              <w:t>Waar zou je nog aan willen werken, waar wil je in groeien.</w:t>
            </w:r>
          </w:p>
          <w:p w14:paraId="5E791DAE" w14:textId="77777777" w:rsidR="00572A87" w:rsidRDefault="00572A87" w:rsidP="00A84434">
            <w:r>
              <w:t>(kennis, vaardigheden, beroepshouding)</w:t>
            </w:r>
          </w:p>
        </w:tc>
        <w:tc>
          <w:tcPr>
            <w:tcW w:w="7655" w:type="dxa"/>
          </w:tcPr>
          <w:p w14:paraId="67749811" w14:textId="77777777" w:rsidR="00572A87" w:rsidRDefault="00572A87" w:rsidP="00A84434"/>
          <w:p w14:paraId="7EFAA7AD" w14:textId="77777777" w:rsidR="00572A87" w:rsidRDefault="00572A87" w:rsidP="00A84434"/>
          <w:p w14:paraId="70FFA070" w14:textId="77777777" w:rsidR="00572A87" w:rsidRDefault="00572A87" w:rsidP="00A84434"/>
          <w:p w14:paraId="19BAEDFD" w14:textId="77777777" w:rsidR="00572A87" w:rsidRDefault="00572A87" w:rsidP="00A84434"/>
          <w:p w14:paraId="3348BBC8" w14:textId="77777777" w:rsidR="00572A87" w:rsidRDefault="00572A87" w:rsidP="00A84434"/>
          <w:p w14:paraId="0858BC54" w14:textId="77777777" w:rsidR="00572A87" w:rsidRDefault="00572A87" w:rsidP="00A84434"/>
        </w:tc>
      </w:tr>
      <w:tr w:rsidR="00572A87" w14:paraId="00CF1AE3" w14:textId="77777777" w:rsidTr="00A84434">
        <w:tc>
          <w:tcPr>
            <w:tcW w:w="3119" w:type="dxa"/>
          </w:tcPr>
          <w:p w14:paraId="0A25B223" w14:textId="77777777" w:rsidR="00572A87" w:rsidRDefault="00572A87" w:rsidP="00A84434">
            <w:r>
              <w:t>Hoe en waar ga je aan deze leerdoelen werken.</w:t>
            </w:r>
          </w:p>
        </w:tc>
        <w:tc>
          <w:tcPr>
            <w:tcW w:w="7655" w:type="dxa"/>
          </w:tcPr>
          <w:p w14:paraId="632F9D17" w14:textId="77777777" w:rsidR="00572A87" w:rsidRDefault="00572A87" w:rsidP="00A84434"/>
          <w:p w14:paraId="34AA53EC" w14:textId="77777777" w:rsidR="00572A87" w:rsidRDefault="00572A87" w:rsidP="00A84434"/>
          <w:p w14:paraId="0562530A" w14:textId="77777777" w:rsidR="00572A87" w:rsidRDefault="00572A87" w:rsidP="00A84434"/>
          <w:p w14:paraId="281852FE" w14:textId="77777777" w:rsidR="00572A87" w:rsidRDefault="00572A87" w:rsidP="00A84434"/>
          <w:p w14:paraId="4834A221" w14:textId="77777777" w:rsidR="00572A87" w:rsidRDefault="00572A87" w:rsidP="00A84434"/>
          <w:p w14:paraId="263CAD3F" w14:textId="77777777" w:rsidR="00572A87" w:rsidRDefault="00572A87" w:rsidP="00A84434"/>
        </w:tc>
      </w:tr>
    </w:tbl>
    <w:p w14:paraId="7450A0DF" w14:textId="77777777" w:rsidR="00572A87" w:rsidRDefault="00572A87" w:rsidP="00B14887"/>
    <w:sectPr w:rsidR="00572A87" w:rsidSect="00E43A27">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1C233" w14:textId="77777777" w:rsidR="001C64AF" w:rsidRDefault="001C64AF" w:rsidP="00EA57C8">
      <w:pPr>
        <w:spacing w:after="0" w:line="240" w:lineRule="auto"/>
      </w:pPr>
      <w:r>
        <w:separator/>
      </w:r>
    </w:p>
  </w:endnote>
  <w:endnote w:type="continuationSeparator" w:id="0">
    <w:p w14:paraId="621B7736" w14:textId="77777777" w:rsidR="001C64AF" w:rsidRDefault="001C64AF"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085977"/>
      <w:docPartObj>
        <w:docPartGallery w:val="Page Numbers (Bottom of Page)"/>
        <w:docPartUnique/>
      </w:docPartObj>
    </w:sdtPr>
    <w:sdtEndPr/>
    <w:sdtContent>
      <w:p w14:paraId="24CA1745" w14:textId="537A05E7" w:rsidR="00E02D91" w:rsidRDefault="00E02D91">
        <w:pPr>
          <w:pStyle w:val="Voettekst"/>
          <w:jc w:val="right"/>
        </w:pPr>
        <w:r>
          <w:fldChar w:fldCharType="begin"/>
        </w:r>
        <w:r>
          <w:instrText>PAGE   \* MERGEFORMAT</w:instrText>
        </w:r>
        <w:r>
          <w:fldChar w:fldCharType="separate"/>
        </w:r>
        <w:r w:rsidR="008112BF">
          <w:rPr>
            <w:noProof/>
          </w:rPr>
          <w:t>1</w:t>
        </w:r>
        <w:r>
          <w:fldChar w:fldCharType="end"/>
        </w:r>
      </w:p>
    </w:sdtContent>
  </w:sdt>
  <w:p w14:paraId="51157D21" w14:textId="52934C77" w:rsidR="000E03C1" w:rsidRDefault="000E03C1" w:rsidP="000E03C1">
    <w:pPr>
      <w:pStyle w:val="Voettekst"/>
      <w:jc w:val="center"/>
      <w:rPr>
        <w:i/>
        <w:sz w:val="16"/>
        <w:szCs w:val="16"/>
      </w:rPr>
    </w:pPr>
    <w:r>
      <w:rPr>
        <w:i/>
        <w:sz w:val="16"/>
        <w:szCs w:val="16"/>
      </w:rPr>
      <w:t>Dierenartsassistent paraveterinair</w:t>
    </w:r>
  </w:p>
  <w:p w14:paraId="77EB71AD" w14:textId="313ECB99" w:rsidR="00E02D91" w:rsidRPr="000E03C1" w:rsidRDefault="000E03C1" w:rsidP="000E03C1">
    <w:pPr>
      <w:pStyle w:val="Voettekst"/>
      <w:jc w:val="center"/>
      <w:rPr>
        <w:i/>
        <w:sz w:val="16"/>
        <w:szCs w:val="16"/>
      </w:rPr>
    </w:pPr>
    <w:r w:rsidRPr="000E03C1">
      <w:rPr>
        <w:i/>
        <w:sz w:val="16"/>
        <w:szCs w:val="16"/>
      </w:rPr>
      <w:t>Leerjaar 3 blok 1 - periode 13</w:t>
    </w:r>
  </w:p>
  <w:p w14:paraId="7B70F7ED" w14:textId="7149967C" w:rsidR="000E03C1" w:rsidRPr="000E03C1" w:rsidRDefault="00EF5FEA" w:rsidP="000E03C1">
    <w:pPr>
      <w:pStyle w:val="Voettekst"/>
      <w:jc w:val="center"/>
      <w:rPr>
        <w:i/>
        <w:sz w:val="16"/>
        <w:szCs w:val="16"/>
      </w:rPr>
    </w:pPr>
    <w:r>
      <w:rPr>
        <w:i/>
        <w:sz w:val="16"/>
        <w:szCs w:val="16"/>
      </w:rPr>
      <w:t>Zone College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8F274" w14:textId="77777777" w:rsidR="001C64AF" w:rsidRDefault="001C64AF" w:rsidP="00EA57C8">
      <w:pPr>
        <w:spacing w:after="0" w:line="240" w:lineRule="auto"/>
      </w:pPr>
      <w:r>
        <w:separator/>
      </w:r>
    </w:p>
  </w:footnote>
  <w:footnote w:type="continuationSeparator" w:id="0">
    <w:p w14:paraId="5BB7EC62" w14:textId="77777777" w:rsidR="001C64AF" w:rsidRDefault="001C64AF"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0C4AD" w14:textId="380648D9" w:rsidR="00E02D91" w:rsidRPr="00231C01" w:rsidRDefault="00E02D91" w:rsidP="00231C01">
    <w:pPr>
      <w:pStyle w:val="Koptekst"/>
      <w:jc w:val="center"/>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144D"/>
    <w:multiLevelType w:val="hybridMultilevel"/>
    <w:tmpl w:val="567E7D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E810DB"/>
    <w:multiLevelType w:val="hybridMultilevel"/>
    <w:tmpl w:val="BD40DE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6090F74"/>
    <w:multiLevelType w:val="hybridMultilevel"/>
    <w:tmpl w:val="2D3E25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1167F6A"/>
    <w:multiLevelType w:val="hybridMultilevel"/>
    <w:tmpl w:val="00D8AC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CAE4420"/>
    <w:multiLevelType w:val="hybridMultilevel"/>
    <w:tmpl w:val="67CC9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DFA0AE2"/>
    <w:multiLevelType w:val="hybridMultilevel"/>
    <w:tmpl w:val="C2220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248391C"/>
    <w:multiLevelType w:val="hybridMultilevel"/>
    <w:tmpl w:val="4134CD7E"/>
    <w:lvl w:ilvl="0" w:tplc="8334F378">
      <w:numFmt w:val="bullet"/>
      <w:lvlText w:val="-"/>
      <w:lvlJc w:val="left"/>
      <w:pPr>
        <w:ind w:left="720" w:hanging="360"/>
      </w:pPr>
      <w:rPr>
        <w:rFonts w:ascii="Calibri" w:eastAsiaTheme="minorHAnsi" w:hAnsi="Calibri" w:cs="SanukOT"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FB22CC"/>
    <w:multiLevelType w:val="hybridMultilevel"/>
    <w:tmpl w:val="CE58BD7E"/>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3"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4881F3B"/>
    <w:multiLevelType w:val="hybridMultilevel"/>
    <w:tmpl w:val="86120650"/>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7" w15:restartNumberingAfterBreak="0">
    <w:nsid w:val="54DC4311"/>
    <w:multiLevelType w:val="hybridMultilevel"/>
    <w:tmpl w:val="6FC8E0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61258FB"/>
    <w:multiLevelType w:val="hybridMultilevel"/>
    <w:tmpl w:val="7B38ACAE"/>
    <w:lvl w:ilvl="0" w:tplc="8334F378">
      <w:numFmt w:val="bullet"/>
      <w:lvlText w:val="-"/>
      <w:lvlJc w:val="left"/>
      <w:pPr>
        <w:ind w:left="720" w:hanging="360"/>
      </w:pPr>
      <w:rPr>
        <w:rFonts w:ascii="Calibri" w:eastAsiaTheme="minorHAnsi" w:hAnsi="Calibri" w:cs="SanukOT"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881508B"/>
    <w:multiLevelType w:val="singleLevel"/>
    <w:tmpl w:val="60449CD8"/>
    <w:lvl w:ilvl="0">
      <w:start w:val="1"/>
      <w:numFmt w:val="bullet"/>
      <w:lvlText w:val="-"/>
      <w:lvlJc w:val="left"/>
      <w:pPr>
        <w:tabs>
          <w:tab w:val="num" w:pos="720"/>
        </w:tabs>
        <w:ind w:left="720" w:hanging="360"/>
      </w:pPr>
      <w:rPr>
        <w:rFonts w:ascii="Times New Roman" w:hAnsi="Times New Roman" w:hint="default"/>
      </w:rPr>
    </w:lvl>
  </w:abstractNum>
  <w:abstractNum w:abstractNumId="24" w15:restartNumberingAfterBreak="0">
    <w:nsid w:val="7A9627F8"/>
    <w:multiLevelType w:val="hybridMultilevel"/>
    <w:tmpl w:val="72AEF33C"/>
    <w:lvl w:ilvl="0" w:tplc="04130001">
      <w:start w:val="1"/>
      <w:numFmt w:val="bullet"/>
      <w:lvlText w:val=""/>
      <w:lvlJc w:val="left"/>
      <w:pPr>
        <w:ind w:left="720" w:hanging="360"/>
      </w:pPr>
      <w:rPr>
        <w:rFonts w:ascii="Symbol" w:hAnsi="Symbol" w:hint="default"/>
      </w:rPr>
    </w:lvl>
    <w:lvl w:ilvl="1" w:tplc="0B4E208E">
      <w:numFmt w:val="bullet"/>
      <w:lvlText w:val=""/>
      <w:lvlJc w:val="left"/>
      <w:pPr>
        <w:ind w:left="1440" w:hanging="360"/>
      </w:pPr>
      <w:rPr>
        <w:rFonts w:ascii="Wingdings" w:eastAsia="Times New Roman" w:hAnsi="Wingdings"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D5758E0"/>
    <w:multiLevelType w:val="hybridMultilevel"/>
    <w:tmpl w:val="E4E482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4"/>
  </w:num>
  <w:num w:numId="3">
    <w:abstractNumId w:val="20"/>
  </w:num>
  <w:num w:numId="4">
    <w:abstractNumId w:val="19"/>
  </w:num>
  <w:num w:numId="5">
    <w:abstractNumId w:val="21"/>
  </w:num>
  <w:num w:numId="6">
    <w:abstractNumId w:val="15"/>
  </w:num>
  <w:num w:numId="7">
    <w:abstractNumId w:val="11"/>
  </w:num>
  <w:num w:numId="8">
    <w:abstractNumId w:val="18"/>
  </w:num>
  <w:num w:numId="9">
    <w:abstractNumId w:val="1"/>
  </w:num>
  <w:num w:numId="10">
    <w:abstractNumId w:val="10"/>
  </w:num>
  <w:num w:numId="11">
    <w:abstractNumId w:val="13"/>
  </w:num>
  <w:num w:numId="12">
    <w:abstractNumId w:val="2"/>
  </w:num>
  <w:num w:numId="13">
    <w:abstractNumId w:val="23"/>
  </w:num>
  <w:num w:numId="14">
    <w:abstractNumId w:val="12"/>
  </w:num>
  <w:num w:numId="15">
    <w:abstractNumId w:val="24"/>
  </w:num>
  <w:num w:numId="16">
    <w:abstractNumId w:val="5"/>
  </w:num>
  <w:num w:numId="17">
    <w:abstractNumId w:val="0"/>
  </w:num>
  <w:num w:numId="18">
    <w:abstractNumId w:val="8"/>
  </w:num>
  <w:num w:numId="19">
    <w:abstractNumId w:val="7"/>
  </w:num>
  <w:num w:numId="20">
    <w:abstractNumId w:val="17"/>
  </w:num>
  <w:num w:numId="21">
    <w:abstractNumId w:val="25"/>
  </w:num>
  <w:num w:numId="22">
    <w:abstractNumId w:val="16"/>
  </w:num>
  <w:num w:numId="23">
    <w:abstractNumId w:val="22"/>
  </w:num>
  <w:num w:numId="24">
    <w:abstractNumId w:val="9"/>
  </w:num>
  <w:num w:numId="25">
    <w:abstractNumId w:val="6"/>
  </w:num>
  <w:num w:numId="2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ienke Dijkerman">
    <w15:presenceInfo w15:providerId="AD" w15:userId="S-1-5-21-3593168026-1907165196-1121071397-2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248C3"/>
    <w:rsid w:val="000572C9"/>
    <w:rsid w:val="00097C84"/>
    <w:rsid w:val="000B0E7B"/>
    <w:rsid w:val="000B589E"/>
    <w:rsid w:val="000C0F73"/>
    <w:rsid w:val="000E03C1"/>
    <w:rsid w:val="000E58A8"/>
    <w:rsid w:val="000F3056"/>
    <w:rsid w:val="00102278"/>
    <w:rsid w:val="001255E7"/>
    <w:rsid w:val="00130481"/>
    <w:rsid w:val="001308B7"/>
    <w:rsid w:val="00131AEA"/>
    <w:rsid w:val="00144203"/>
    <w:rsid w:val="00190E01"/>
    <w:rsid w:val="001A2A90"/>
    <w:rsid w:val="001C261C"/>
    <w:rsid w:val="001C64AF"/>
    <w:rsid w:val="001F49FD"/>
    <w:rsid w:val="002016F7"/>
    <w:rsid w:val="00202C7A"/>
    <w:rsid w:val="002111CC"/>
    <w:rsid w:val="002245BC"/>
    <w:rsid w:val="00231C01"/>
    <w:rsid w:val="00233E4F"/>
    <w:rsid w:val="002358F4"/>
    <w:rsid w:val="002369BA"/>
    <w:rsid w:val="00255C31"/>
    <w:rsid w:val="00282541"/>
    <w:rsid w:val="002C3C81"/>
    <w:rsid w:val="00302DD9"/>
    <w:rsid w:val="00331E3D"/>
    <w:rsid w:val="0033323A"/>
    <w:rsid w:val="00352EAD"/>
    <w:rsid w:val="00374510"/>
    <w:rsid w:val="003A1F41"/>
    <w:rsid w:val="003B7F2C"/>
    <w:rsid w:val="003F2690"/>
    <w:rsid w:val="004000B1"/>
    <w:rsid w:val="004047F0"/>
    <w:rsid w:val="00407770"/>
    <w:rsid w:val="00412B71"/>
    <w:rsid w:val="00434B3D"/>
    <w:rsid w:val="00444CE4"/>
    <w:rsid w:val="00464C95"/>
    <w:rsid w:val="00491073"/>
    <w:rsid w:val="004A6B94"/>
    <w:rsid w:val="004B2F3A"/>
    <w:rsid w:val="004C7938"/>
    <w:rsid w:val="005360C8"/>
    <w:rsid w:val="005368BA"/>
    <w:rsid w:val="005717C5"/>
    <w:rsid w:val="00572A87"/>
    <w:rsid w:val="005A512D"/>
    <w:rsid w:val="005C587C"/>
    <w:rsid w:val="005C78DC"/>
    <w:rsid w:val="00604AD2"/>
    <w:rsid w:val="00633EBE"/>
    <w:rsid w:val="00642A79"/>
    <w:rsid w:val="00643827"/>
    <w:rsid w:val="006523C2"/>
    <w:rsid w:val="00671640"/>
    <w:rsid w:val="00687BE3"/>
    <w:rsid w:val="00694A5B"/>
    <w:rsid w:val="006A313A"/>
    <w:rsid w:val="006B6142"/>
    <w:rsid w:val="006C6A08"/>
    <w:rsid w:val="006D0A92"/>
    <w:rsid w:val="006D7593"/>
    <w:rsid w:val="006F5502"/>
    <w:rsid w:val="00730369"/>
    <w:rsid w:val="00735C19"/>
    <w:rsid w:val="00750937"/>
    <w:rsid w:val="00752157"/>
    <w:rsid w:val="00756416"/>
    <w:rsid w:val="0075791E"/>
    <w:rsid w:val="007863AA"/>
    <w:rsid w:val="00786B8C"/>
    <w:rsid w:val="007A3262"/>
    <w:rsid w:val="007A4686"/>
    <w:rsid w:val="007B0FE1"/>
    <w:rsid w:val="007B2709"/>
    <w:rsid w:val="007D3980"/>
    <w:rsid w:val="00801E22"/>
    <w:rsid w:val="008112BF"/>
    <w:rsid w:val="00820E94"/>
    <w:rsid w:val="00857282"/>
    <w:rsid w:val="00864AF3"/>
    <w:rsid w:val="008B51B5"/>
    <w:rsid w:val="008C2A32"/>
    <w:rsid w:val="00904B36"/>
    <w:rsid w:val="009166F4"/>
    <w:rsid w:val="00916B33"/>
    <w:rsid w:val="00937B9E"/>
    <w:rsid w:val="00940B88"/>
    <w:rsid w:val="009917D6"/>
    <w:rsid w:val="009F6AC2"/>
    <w:rsid w:val="00A10937"/>
    <w:rsid w:val="00A1311D"/>
    <w:rsid w:val="00A311BC"/>
    <w:rsid w:val="00A504E4"/>
    <w:rsid w:val="00A640FE"/>
    <w:rsid w:val="00A840E5"/>
    <w:rsid w:val="00AF3CD5"/>
    <w:rsid w:val="00B01D41"/>
    <w:rsid w:val="00B0287B"/>
    <w:rsid w:val="00B14887"/>
    <w:rsid w:val="00B92957"/>
    <w:rsid w:val="00BA1A48"/>
    <w:rsid w:val="00BA5538"/>
    <w:rsid w:val="00BB2D87"/>
    <w:rsid w:val="00BD2B23"/>
    <w:rsid w:val="00BE6B43"/>
    <w:rsid w:val="00BE6F94"/>
    <w:rsid w:val="00C11152"/>
    <w:rsid w:val="00C33B42"/>
    <w:rsid w:val="00C36A5A"/>
    <w:rsid w:val="00C60222"/>
    <w:rsid w:val="00C6458F"/>
    <w:rsid w:val="00CA4A84"/>
    <w:rsid w:val="00CB7333"/>
    <w:rsid w:val="00CE68AF"/>
    <w:rsid w:val="00CF415A"/>
    <w:rsid w:val="00CF755B"/>
    <w:rsid w:val="00D35C19"/>
    <w:rsid w:val="00D446A3"/>
    <w:rsid w:val="00D56F9D"/>
    <w:rsid w:val="00DF3700"/>
    <w:rsid w:val="00DF3ACC"/>
    <w:rsid w:val="00E02D91"/>
    <w:rsid w:val="00E37C38"/>
    <w:rsid w:val="00E43A27"/>
    <w:rsid w:val="00E50377"/>
    <w:rsid w:val="00E814EF"/>
    <w:rsid w:val="00EA57C8"/>
    <w:rsid w:val="00EA5E29"/>
    <w:rsid w:val="00EB3752"/>
    <w:rsid w:val="00EB37BA"/>
    <w:rsid w:val="00EE34AF"/>
    <w:rsid w:val="00EF5FEA"/>
    <w:rsid w:val="00EF7EB8"/>
    <w:rsid w:val="00F02EB6"/>
    <w:rsid w:val="00F31E1E"/>
    <w:rsid w:val="00F35936"/>
    <w:rsid w:val="00F51CEC"/>
    <w:rsid w:val="00F71C74"/>
    <w:rsid w:val="00F929B0"/>
    <w:rsid w:val="00F9558E"/>
    <w:rsid w:val="00FC386E"/>
    <w:rsid w:val="00FE3B6A"/>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E056BF4"/>
  <w15:docId w15:val="{58D46592-3D09-46D4-A773-0E9BD9CE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styleId="Normaalweb">
    <w:name w:val="Normal (Web)"/>
    <w:basedOn w:val="Standaard"/>
    <w:uiPriority w:val="99"/>
    <w:unhideWhenUsed/>
    <w:rsid w:val="00F51CE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7303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28270359">
      <w:bodyDiv w:val="1"/>
      <w:marLeft w:val="0"/>
      <w:marRight w:val="0"/>
      <w:marTop w:val="0"/>
      <w:marBottom w:val="0"/>
      <w:divBdr>
        <w:top w:val="none" w:sz="0" w:space="0" w:color="auto"/>
        <w:left w:val="none" w:sz="0" w:space="0" w:color="auto"/>
        <w:bottom w:val="none" w:sz="0" w:space="0" w:color="auto"/>
        <w:right w:val="none" w:sz="0" w:space="0" w:color="auto"/>
      </w:divBdr>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18909987">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360159334">
      <w:bodyDiv w:val="1"/>
      <w:marLeft w:val="0"/>
      <w:marRight w:val="0"/>
      <w:marTop w:val="0"/>
      <w:marBottom w:val="0"/>
      <w:divBdr>
        <w:top w:val="none" w:sz="0" w:space="0" w:color="auto"/>
        <w:left w:val="none" w:sz="0" w:space="0" w:color="auto"/>
        <w:bottom w:val="none" w:sz="0" w:space="0" w:color="auto"/>
        <w:right w:val="none" w:sz="0" w:space="0" w:color="auto"/>
      </w:divBdr>
    </w:div>
    <w:div w:id="1363675865">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aken.wikiwijs.nl/64897"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1A4959DA-1F4F-44FC-915E-DCB2A62CF29C}">
  <ds:schemaRefs>
    <ds:schemaRef ds:uri="http://schemas.microsoft.com/office/2006/documentManagement/types"/>
    <ds:schemaRef ds:uri="http://schemas.microsoft.com/office/2006/metadata/properti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8c204fd9-28d1-4b23-87e5-4d5424a0d918"/>
    <ds:schemaRef ds:uri="http://www.w3.org/XML/1998/namespace"/>
    <ds:schemaRef ds:uri="http://purl.org/dc/elements/1.1/"/>
  </ds:schemaRefs>
</ds:datastoreItem>
</file>

<file path=customXml/itemProps5.xml><?xml version="1.0" encoding="utf-8"?>
<ds:datastoreItem xmlns:ds="http://schemas.openxmlformats.org/officeDocument/2006/customXml" ds:itemID="{F250576A-A91F-4A35-8DCB-AC5B25A4B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2173</Words>
  <Characters>11955</Characters>
  <Application>Microsoft Office Word</Application>
  <DocSecurity>4</DocSecurity>
  <Lines>99</Lines>
  <Paragraphs>28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Anne Avezaat - van Boxtel</cp:lastModifiedBy>
  <cp:revision>2</cp:revision>
  <cp:lastPrinted>2015-12-10T13:27:00Z</cp:lastPrinted>
  <dcterms:created xsi:type="dcterms:W3CDTF">2018-10-31T11:36:00Z</dcterms:created>
  <dcterms:modified xsi:type="dcterms:W3CDTF">2018-10-31T11:36:00Z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