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A2F880" w14:textId="77777777" w:rsidR="00342494" w:rsidRDefault="00E7060B" w:rsidP="00BE04BB">
      <w:pPr>
        <w:pStyle w:val="Titel"/>
      </w:pPr>
      <w:bookmarkStart w:id="0" w:name="_GoBack"/>
      <w:bookmarkEnd w:id="0"/>
      <w:r>
        <w:t>Vakd</w:t>
      </w:r>
      <w:r w:rsidR="00561294">
        <w:t>idactisch</w:t>
      </w:r>
      <w:r w:rsidR="00BE04BB">
        <w:t xml:space="preserve"> eindwerkstuk deel</w:t>
      </w:r>
      <w:r w:rsidR="00342494">
        <w:t xml:space="preserve"> A</w:t>
      </w:r>
    </w:p>
    <w:p w14:paraId="5C241A58" w14:textId="77777777" w:rsidR="00BE04BB" w:rsidRDefault="00BE04BB" w:rsidP="00976C6F"/>
    <w:p w14:paraId="7013859F" w14:textId="77777777" w:rsidR="00BE04BB" w:rsidRDefault="00BE04BB" w:rsidP="00976C6F"/>
    <w:p w14:paraId="37FA14EE" w14:textId="77777777" w:rsidR="00BE04BB" w:rsidRPr="00976C6F" w:rsidRDefault="00BE04BB" w:rsidP="00976C6F">
      <w:r w:rsidRPr="00BE04BB">
        <w:rPr>
          <w:noProof/>
          <w:lang w:eastAsia="nl-NL"/>
        </w:rPr>
        <w:drawing>
          <wp:anchor distT="0" distB="0" distL="114300" distR="114300" simplePos="0" relativeHeight="251658240" behindDoc="0" locked="0" layoutInCell="1" allowOverlap="1" wp14:anchorId="2C2293D4" wp14:editId="458E0328">
            <wp:simplePos x="0" y="0"/>
            <wp:positionH relativeFrom="column">
              <wp:posOffset>-4445</wp:posOffset>
            </wp:positionH>
            <wp:positionV relativeFrom="paragraph">
              <wp:posOffset>0</wp:posOffset>
            </wp:positionV>
            <wp:extent cx="4457700" cy="2781300"/>
            <wp:effectExtent l="0" t="0" r="0" b="0"/>
            <wp:wrapTopAndBottom/>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457700" cy="2781300"/>
                    </a:xfrm>
                    <a:prstGeom prst="rect">
                      <a:avLst/>
                    </a:prstGeom>
                  </pic:spPr>
                </pic:pic>
              </a:graphicData>
            </a:graphic>
          </wp:anchor>
        </w:drawing>
      </w:r>
    </w:p>
    <w:tbl>
      <w:tblPr>
        <w:tblW w:w="0" w:type="auto"/>
        <w:tblLook w:val="04A0" w:firstRow="1" w:lastRow="0" w:firstColumn="1" w:lastColumn="0" w:noHBand="0" w:noVBand="1"/>
      </w:tblPr>
      <w:tblGrid>
        <w:gridCol w:w="3769"/>
        <w:gridCol w:w="5287"/>
      </w:tblGrid>
      <w:tr w:rsidR="00BE04BB" w:rsidRPr="00BE04BB" w14:paraId="13014AED" w14:textId="77777777" w:rsidTr="00C24CD1">
        <w:trPr>
          <w:trHeight w:val="37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001C528" w14:textId="77777777" w:rsidR="00BE04BB" w:rsidRPr="00BE04BB" w:rsidRDefault="00BE04BB" w:rsidP="00BE04BB">
            <w:pPr>
              <w:spacing w:line="240" w:lineRule="auto"/>
              <w:rPr>
                <w:rFonts w:eastAsia="Times New Roman" w:cstheme="minorHAnsi"/>
                <w:sz w:val="24"/>
                <w:szCs w:val="24"/>
                <w:lang w:eastAsia="nl-NL"/>
              </w:rPr>
            </w:pPr>
            <w:r w:rsidRPr="00BE04BB">
              <w:rPr>
                <w:rFonts w:eastAsia="Times New Roman" w:cstheme="minorHAnsi"/>
                <w:b/>
                <w:bCs/>
                <w:color w:val="000000"/>
                <w:sz w:val="24"/>
                <w:szCs w:val="24"/>
                <w:lang w:eastAsia="nl-NL"/>
              </w:rPr>
              <w:t>Student:</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EF54914" w14:textId="77777777" w:rsidR="00BE04BB" w:rsidRPr="00BE04BB" w:rsidRDefault="00BE04BB" w:rsidP="00BE04BB">
            <w:pPr>
              <w:spacing w:line="240" w:lineRule="auto"/>
              <w:rPr>
                <w:rFonts w:eastAsia="Times New Roman" w:cstheme="minorHAnsi"/>
                <w:sz w:val="24"/>
                <w:szCs w:val="24"/>
                <w:lang w:eastAsia="nl-NL"/>
              </w:rPr>
            </w:pPr>
            <w:r w:rsidRPr="00BE04BB">
              <w:rPr>
                <w:rFonts w:eastAsia="Times New Roman" w:cstheme="minorHAnsi"/>
                <w:color w:val="000000"/>
                <w:sz w:val="24"/>
                <w:szCs w:val="24"/>
                <w:lang w:eastAsia="nl-NL"/>
              </w:rPr>
              <w:t xml:space="preserve">Tulay Yilmaz </w:t>
            </w:r>
          </w:p>
        </w:tc>
      </w:tr>
      <w:tr w:rsidR="00BE04BB" w:rsidRPr="00BE04BB" w14:paraId="4EA9F638" w14:textId="77777777" w:rsidTr="00BE04BB">
        <w:trPr>
          <w:trHeight w:val="59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3A42497" w14:textId="77777777" w:rsidR="00BE04BB" w:rsidRPr="00BE04BB" w:rsidRDefault="00BE04BB" w:rsidP="00BE04BB">
            <w:pPr>
              <w:spacing w:line="240" w:lineRule="auto"/>
              <w:rPr>
                <w:rFonts w:eastAsia="Times New Roman" w:cstheme="minorHAnsi"/>
                <w:sz w:val="24"/>
                <w:szCs w:val="24"/>
                <w:lang w:eastAsia="nl-NL"/>
              </w:rPr>
            </w:pPr>
            <w:r w:rsidRPr="00BE04BB">
              <w:rPr>
                <w:rFonts w:eastAsia="Times New Roman" w:cstheme="minorHAnsi"/>
                <w:b/>
                <w:bCs/>
                <w:color w:val="000000"/>
                <w:sz w:val="24"/>
                <w:szCs w:val="24"/>
                <w:lang w:eastAsia="nl-NL"/>
              </w:rPr>
              <w:t>Studentnummer: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B1C7B10" w14:textId="77777777" w:rsidR="00BE04BB" w:rsidRPr="00BE04BB" w:rsidRDefault="00BE04BB" w:rsidP="00BE04BB">
            <w:pPr>
              <w:spacing w:line="240" w:lineRule="auto"/>
              <w:rPr>
                <w:rFonts w:eastAsia="Times New Roman" w:cstheme="minorHAnsi"/>
                <w:sz w:val="24"/>
                <w:szCs w:val="24"/>
                <w:lang w:eastAsia="nl-NL"/>
              </w:rPr>
            </w:pPr>
            <w:r>
              <w:rPr>
                <w:rFonts w:eastAsia="Times New Roman" w:cstheme="minorHAnsi"/>
                <w:color w:val="000000"/>
                <w:sz w:val="24"/>
                <w:szCs w:val="24"/>
                <w:lang w:eastAsia="nl-NL"/>
              </w:rPr>
              <w:t>411957</w:t>
            </w:r>
          </w:p>
        </w:tc>
      </w:tr>
      <w:tr w:rsidR="00BE04BB" w:rsidRPr="00BE04BB" w14:paraId="76B20157" w14:textId="77777777" w:rsidTr="00C24CD1">
        <w:trPr>
          <w:trHeight w:val="42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957A147" w14:textId="77777777" w:rsidR="00BE04BB" w:rsidRPr="00BE04BB" w:rsidRDefault="00BE04BB" w:rsidP="00BE04BB">
            <w:pPr>
              <w:spacing w:line="240" w:lineRule="auto"/>
              <w:rPr>
                <w:rFonts w:eastAsia="Times New Roman" w:cstheme="minorHAnsi"/>
                <w:sz w:val="24"/>
                <w:szCs w:val="24"/>
                <w:lang w:eastAsia="nl-NL"/>
              </w:rPr>
            </w:pPr>
            <w:r w:rsidRPr="00BE04BB">
              <w:rPr>
                <w:rFonts w:eastAsia="Times New Roman" w:cstheme="minorHAnsi"/>
                <w:b/>
                <w:bCs/>
                <w:color w:val="000000"/>
                <w:sz w:val="24"/>
                <w:szCs w:val="24"/>
                <w:lang w:eastAsia="nl-NL"/>
              </w:rPr>
              <w:t>E-mail student:</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1D2FFF3" w14:textId="77777777" w:rsidR="00BE04BB" w:rsidRPr="00BE04BB" w:rsidRDefault="00961C4A" w:rsidP="00BE04BB">
            <w:pPr>
              <w:spacing w:line="240" w:lineRule="auto"/>
              <w:rPr>
                <w:rFonts w:eastAsia="Times New Roman" w:cstheme="minorHAnsi"/>
                <w:sz w:val="24"/>
                <w:szCs w:val="24"/>
                <w:lang w:eastAsia="nl-NL"/>
              </w:rPr>
            </w:pPr>
            <w:hyperlink r:id="rId9" w:history="1">
              <w:r w:rsidR="00BE04BB" w:rsidRPr="00BE04BB">
                <w:rPr>
                  <w:rFonts w:eastAsia="Times New Roman" w:cstheme="minorHAnsi"/>
                  <w:color w:val="0563C1"/>
                  <w:sz w:val="24"/>
                  <w:szCs w:val="24"/>
                  <w:u w:val="single"/>
                  <w:lang w:eastAsia="nl-NL"/>
                </w:rPr>
                <w:t>yilm1400@student.nhl.nl</w:t>
              </w:r>
            </w:hyperlink>
          </w:p>
        </w:tc>
      </w:tr>
      <w:tr w:rsidR="00BE04BB" w:rsidRPr="00BE04BB" w14:paraId="0C45D628" w14:textId="77777777" w:rsidTr="00C24CD1">
        <w:trPr>
          <w:trHeight w:val="12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5EA4E4F" w14:textId="77777777" w:rsidR="00BE04BB" w:rsidRPr="00BE04BB" w:rsidRDefault="00BE04BB" w:rsidP="00BE04BB">
            <w:pPr>
              <w:spacing w:line="240" w:lineRule="auto"/>
              <w:rPr>
                <w:rFonts w:eastAsia="Times New Roman" w:cstheme="minorHAnsi"/>
                <w:sz w:val="24"/>
                <w:szCs w:val="24"/>
                <w:lang w:eastAsia="nl-NL"/>
              </w:rPr>
            </w:pPr>
            <w:r w:rsidRPr="00BE04BB">
              <w:rPr>
                <w:rFonts w:eastAsia="Times New Roman" w:cstheme="minorHAnsi"/>
                <w:b/>
                <w:bCs/>
                <w:color w:val="000000"/>
                <w:sz w:val="24"/>
                <w:szCs w:val="24"/>
                <w:lang w:eastAsia="nl-NL"/>
              </w:rPr>
              <w:t>Opleiding(en):</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8CAEF2A" w14:textId="77777777" w:rsidR="00BE04BB" w:rsidRPr="00BE04BB" w:rsidRDefault="00BE04BB" w:rsidP="00BE04BB">
            <w:pPr>
              <w:spacing w:line="240" w:lineRule="auto"/>
              <w:rPr>
                <w:rFonts w:eastAsia="Times New Roman" w:cstheme="minorHAnsi"/>
                <w:sz w:val="24"/>
                <w:szCs w:val="24"/>
                <w:lang w:eastAsia="nl-NL"/>
              </w:rPr>
            </w:pPr>
            <w:r w:rsidRPr="00BE04BB">
              <w:rPr>
                <w:rFonts w:eastAsia="Times New Roman" w:cstheme="minorHAnsi"/>
                <w:color w:val="000000"/>
                <w:sz w:val="24"/>
                <w:szCs w:val="24"/>
                <w:lang w:eastAsia="nl-NL"/>
              </w:rPr>
              <w:t>Gezondheidszorg en Welzijn</w:t>
            </w:r>
          </w:p>
        </w:tc>
      </w:tr>
      <w:tr w:rsidR="00BE04BB" w:rsidRPr="00BE04BB" w14:paraId="0FEFB03D" w14:textId="77777777" w:rsidTr="00C24CD1">
        <w:trPr>
          <w:trHeight w:val="12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E358356" w14:textId="77777777" w:rsidR="00BE04BB" w:rsidRPr="00BE04BB" w:rsidRDefault="00BE04BB" w:rsidP="00BE04BB">
            <w:pPr>
              <w:spacing w:line="240" w:lineRule="auto"/>
              <w:rPr>
                <w:rFonts w:eastAsia="Times New Roman" w:cstheme="minorHAnsi"/>
                <w:sz w:val="24"/>
                <w:szCs w:val="24"/>
                <w:lang w:eastAsia="nl-NL"/>
              </w:rPr>
            </w:pPr>
            <w:r w:rsidRPr="00BE04BB">
              <w:rPr>
                <w:rFonts w:eastAsia="Times New Roman" w:cstheme="minorHAnsi"/>
                <w:b/>
                <w:bCs/>
                <w:color w:val="000000"/>
                <w:sz w:val="24"/>
                <w:szCs w:val="24"/>
                <w:lang w:eastAsia="nl-NL"/>
              </w:rPr>
              <w:t>Traject:</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5FC6D09" w14:textId="77777777" w:rsidR="00BE04BB" w:rsidRPr="00BE04BB" w:rsidRDefault="00BE04BB" w:rsidP="00BE04BB">
            <w:pPr>
              <w:spacing w:line="240" w:lineRule="auto"/>
              <w:rPr>
                <w:rFonts w:eastAsia="Times New Roman" w:cstheme="minorHAnsi"/>
                <w:sz w:val="24"/>
                <w:szCs w:val="24"/>
                <w:lang w:eastAsia="nl-NL"/>
              </w:rPr>
            </w:pPr>
            <w:r w:rsidRPr="00BE04BB">
              <w:rPr>
                <w:rFonts w:eastAsia="Times New Roman" w:cstheme="minorHAnsi"/>
                <w:color w:val="000000"/>
                <w:sz w:val="24"/>
                <w:szCs w:val="24"/>
                <w:lang w:eastAsia="nl-NL"/>
              </w:rPr>
              <w:t>Deeltijd</w:t>
            </w:r>
          </w:p>
        </w:tc>
      </w:tr>
      <w:tr w:rsidR="00BE04BB" w:rsidRPr="00BE04BB" w14:paraId="3D818CCB" w14:textId="77777777" w:rsidTr="00C24CD1">
        <w:trPr>
          <w:trHeight w:val="12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948CFF3" w14:textId="77777777" w:rsidR="00BE04BB" w:rsidRPr="00BE04BB" w:rsidRDefault="00BE04BB" w:rsidP="00BE04BB">
            <w:pPr>
              <w:spacing w:line="240" w:lineRule="auto"/>
              <w:rPr>
                <w:rFonts w:eastAsia="Times New Roman" w:cstheme="minorHAnsi"/>
                <w:sz w:val="24"/>
                <w:szCs w:val="24"/>
                <w:lang w:eastAsia="nl-NL"/>
              </w:rPr>
            </w:pPr>
            <w:r w:rsidRPr="00BE04BB">
              <w:rPr>
                <w:rFonts w:eastAsia="Times New Roman" w:cstheme="minorHAnsi"/>
                <w:b/>
                <w:bCs/>
                <w:color w:val="000000"/>
                <w:sz w:val="24"/>
                <w:szCs w:val="24"/>
                <w:lang w:eastAsia="nl-NL"/>
              </w:rPr>
              <w:t>Code toetseenheid:</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95E9B87" w14:textId="77777777" w:rsidR="00BE04BB" w:rsidRPr="00BE04BB" w:rsidRDefault="00BE04BB" w:rsidP="00BE04BB">
            <w:pPr>
              <w:spacing w:line="240" w:lineRule="auto"/>
              <w:rPr>
                <w:rFonts w:ascii="Helvetica" w:hAnsi="Helvetica"/>
                <w:color w:val="888888"/>
                <w:shd w:val="clear" w:color="auto" w:fill="FFFFFF"/>
              </w:rPr>
            </w:pPr>
            <w:r>
              <w:rPr>
                <w:rFonts w:ascii="Helvetica" w:hAnsi="Helvetica"/>
                <w:color w:val="888888"/>
                <w:sz w:val="15"/>
                <w:szCs w:val="15"/>
                <w:shd w:val="clear" w:color="auto" w:fill="FFFFFF"/>
              </w:rPr>
              <w:t xml:space="preserve"> </w:t>
            </w:r>
            <w:r w:rsidRPr="00BE04BB">
              <w:rPr>
                <w:rFonts w:eastAsia="Times New Roman" w:cstheme="minorHAnsi"/>
                <w:lang w:eastAsia="nl-NL"/>
              </w:rPr>
              <w:t>TE.ECS.DtPP.14D-Vakd-eindw. GW</w:t>
            </w:r>
          </w:p>
        </w:tc>
      </w:tr>
      <w:tr w:rsidR="00BE04BB" w:rsidRPr="00BE04BB" w14:paraId="020C379F" w14:textId="77777777" w:rsidTr="00C24CD1">
        <w:trPr>
          <w:trHeight w:val="12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E03203D" w14:textId="77777777" w:rsidR="00BE04BB" w:rsidRPr="00BE04BB" w:rsidRDefault="00BE04BB" w:rsidP="00BE04BB">
            <w:pPr>
              <w:spacing w:line="240" w:lineRule="auto"/>
              <w:rPr>
                <w:rFonts w:eastAsia="Times New Roman" w:cstheme="minorHAnsi"/>
                <w:sz w:val="24"/>
                <w:szCs w:val="24"/>
                <w:lang w:eastAsia="nl-NL"/>
              </w:rPr>
            </w:pPr>
            <w:r>
              <w:rPr>
                <w:rFonts w:eastAsia="Times New Roman" w:cstheme="minorHAnsi"/>
                <w:b/>
                <w:bCs/>
                <w:color w:val="000000"/>
                <w:sz w:val="24"/>
                <w:szCs w:val="24"/>
                <w:lang w:eastAsia="nl-NL"/>
              </w:rPr>
              <w:t>Begeleider</w:t>
            </w:r>
            <w:r w:rsidRPr="00BE04BB">
              <w:rPr>
                <w:rFonts w:eastAsia="Times New Roman" w:cstheme="minorHAnsi"/>
                <w:b/>
                <w:bCs/>
                <w:color w:val="000000"/>
                <w:sz w:val="24"/>
                <w:szCs w:val="24"/>
                <w:lang w:eastAsia="nl-NL"/>
              </w:rPr>
              <w:t>:</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8F88B7E" w14:textId="77777777" w:rsidR="00BE04BB" w:rsidRPr="00BE04BB" w:rsidRDefault="00BE04BB" w:rsidP="00BE04BB">
            <w:pPr>
              <w:spacing w:line="240" w:lineRule="auto"/>
              <w:rPr>
                <w:rFonts w:eastAsia="Times New Roman" w:cstheme="minorHAnsi"/>
                <w:sz w:val="24"/>
                <w:szCs w:val="24"/>
                <w:lang w:eastAsia="nl-NL"/>
              </w:rPr>
            </w:pPr>
            <w:r>
              <w:rPr>
                <w:rFonts w:eastAsia="Times New Roman" w:cstheme="minorHAnsi"/>
                <w:color w:val="000000"/>
                <w:sz w:val="24"/>
                <w:szCs w:val="24"/>
                <w:lang w:eastAsia="nl-NL"/>
              </w:rPr>
              <w:t>Fida Teekens schuurman</w:t>
            </w:r>
          </w:p>
        </w:tc>
      </w:tr>
      <w:tr w:rsidR="00BE04BB" w:rsidRPr="00BE04BB" w14:paraId="15AF9790" w14:textId="77777777" w:rsidTr="00C24CD1">
        <w:trPr>
          <w:trHeight w:val="12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9BE6FE2" w14:textId="77777777" w:rsidR="00BE04BB" w:rsidRPr="00BE04BB" w:rsidRDefault="00BE04BB" w:rsidP="00BE04BB">
            <w:pPr>
              <w:spacing w:line="240" w:lineRule="auto"/>
              <w:rPr>
                <w:rFonts w:eastAsia="Times New Roman" w:cstheme="minorHAnsi"/>
                <w:sz w:val="24"/>
                <w:szCs w:val="24"/>
                <w:lang w:eastAsia="nl-NL"/>
              </w:rPr>
            </w:pPr>
            <w:r>
              <w:rPr>
                <w:rFonts w:eastAsia="Times New Roman" w:cstheme="minorHAnsi"/>
                <w:b/>
                <w:bCs/>
                <w:color w:val="000000"/>
                <w:sz w:val="24"/>
                <w:szCs w:val="24"/>
                <w:lang w:eastAsia="nl-NL"/>
              </w:rPr>
              <w:t>Beoordelaar: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9D6EF86" w14:textId="77777777" w:rsidR="00BE04BB" w:rsidRPr="00BE04BB" w:rsidRDefault="0020711E" w:rsidP="00BE04BB">
            <w:pPr>
              <w:spacing w:line="240" w:lineRule="auto"/>
              <w:rPr>
                <w:rFonts w:eastAsia="Times New Roman" w:cstheme="minorHAnsi"/>
                <w:sz w:val="24"/>
                <w:szCs w:val="24"/>
                <w:lang w:eastAsia="nl-NL"/>
              </w:rPr>
            </w:pPr>
            <w:r>
              <w:rPr>
                <w:rFonts w:eastAsia="Times New Roman" w:cstheme="minorHAnsi"/>
                <w:sz w:val="24"/>
                <w:szCs w:val="24"/>
                <w:lang w:eastAsia="nl-NL"/>
              </w:rPr>
              <w:t>Hendrik Brouwer</w:t>
            </w:r>
          </w:p>
        </w:tc>
      </w:tr>
      <w:tr w:rsidR="00BE04BB" w:rsidRPr="00BE04BB" w14:paraId="177B79A7" w14:textId="77777777" w:rsidTr="00C24CD1">
        <w:trPr>
          <w:trHeight w:val="12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C56256A" w14:textId="77777777" w:rsidR="00BE04BB" w:rsidRPr="00BE04BB" w:rsidRDefault="00BE04BB" w:rsidP="00BE04BB">
            <w:pPr>
              <w:spacing w:line="240" w:lineRule="auto"/>
              <w:rPr>
                <w:rFonts w:eastAsia="Times New Roman" w:cstheme="minorHAnsi"/>
                <w:sz w:val="24"/>
                <w:szCs w:val="24"/>
                <w:lang w:eastAsia="nl-NL"/>
              </w:rPr>
            </w:pPr>
            <w:r w:rsidRPr="00BE04BB">
              <w:rPr>
                <w:rFonts w:eastAsia="Times New Roman" w:cstheme="minorHAnsi"/>
                <w:b/>
                <w:bCs/>
                <w:color w:val="000000"/>
                <w:sz w:val="24"/>
                <w:szCs w:val="24"/>
                <w:lang w:eastAsia="nl-NL"/>
              </w:rPr>
              <w:t>Inleverdatum:</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FE60C87" w14:textId="77777777" w:rsidR="00BE04BB" w:rsidRPr="00BE04BB" w:rsidRDefault="00BE04BB" w:rsidP="00BE04BB">
            <w:pPr>
              <w:spacing w:line="240" w:lineRule="auto"/>
              <w:rPr>
                <w:rFonts w:eastAsia="Times New Roman" w:cstheme="minorHAnsi"/>
                <w:sz w:val="24"/>
                <w:szCs w:val="24"/>
                <w:lang w:eastAsia="nl-NL"/>
              </w:rPr>
            </w:pPr>
            <w:r>
              <w:rPr>
                <w:rFonts w:eastAsia="Times New Roman" w:cstheme="minorHAnsi"/>
                <w:color w:val="000000"/>
                <w:sz w:val="24"/>
                <w:szCs w:val="24"/>
                <w:lang w:eastAsia="nl-NL"/>
              </w:rPr>
              <w:t>23-04</w:t>
            </w:r>
            <w:r w:rsidRPr="00BE04BB">
              <w:rPr>
                <w:rFonts w:eastAsia="Times New Roman" w:cstheme="minorHAnsi"/>
                <w:color w:val="000000"/>
                <w:sz w:val="24"/>
                <w:szCs w:val="24"/>
                <w:lang w:eastAsia="nl-NL"/>
              </w:rPr>
              <w:t>-2018</w:t>
            </w:r>
          </w:p>
        </w:tc>
      </w:tr>
      <w:tr w:rsidR="00BE04BB" w:rsidRPr="00BE04BB" w14:paraId="70E36D86" w14:textId="77777777" w:rsidTr="00C24CD1">
        <w:trPr>
          <w:trHeight w:val="405"/>
        </w:trPr>
        <w:tc>
          <w:tcPr>
            <w:tcW w:w="0" w:type="auto"/>
            <w:gridSpan w:val="2"/>
            <w:tcBorders>
              <w:top w:val="single" w:sz="6" w:space="0" w:color="000000"/>
              <w:left w:val="single" w:sz="6" w:space="0" w:color="000000"/>
              <w:bottom w:val="single" w:sz="6" w:space="0" w:color="000000"/>
              <w:right w:val="single" w:sz="6" w:space="0" w:color="000000"/>
            </w:tcBorders>
            <w:shd w:val="clear" w:color="auto" w:fill="FDECD3"/>
            <w:tcMar>
              <w:top w:w="0" w:type="dxa"/>
              <w:left w:w="120" w:type="dxa"/>
              <w:bottom w:w="0" w:type="dxa"/>
              <w:right w:w="120" w:type="dxa"/>
            </w:tcMar>
            <w:hideMark/>
          </w:tcPr>
          <w:p w14:paraId="76F6B0A4" w14:textId="77777777" w:rsidR="00BE04BB" w:rsidRPr="00BE04BB" w:rsidRDefault="00BE04BB" w:rsidP="00BE04BB">
            <w:pPr>
              <w:spacing w:line="240" w:lineRule="auto"/>
              <w:rPr>
                <w:rFonts w:eastAsia="Times New Roman" w:cstheme="minorHAnsi"/>
                <w:sz w:val="24"/>
                <w:szCs w:val="24"/>
                <w:lang w:eastAsia="nl-NL"/>
              </w:rPr>
            </w:pPr>
            <w:r w:rsidRPr="00BE04BB">
              <w:rPr>
                <w:rFonts w:eastAsia="Times New Roman" w:cstheme="minorHAnsi"/>
                <w:i/>
                <w:iCs/>
                <w:color w:val="000000"/>
                <w:sz w:val="24"/>
                <w:szCs w:val="24"/>
                <w:lang w:eastAsia="nl-NL"/>
              </w:rPr>
              <w:t>Door het inleveren van dit product verklaar ik dat het product eigen werk is en dat het vrij is van plagiaat.</w:t>
            </w:r>
          </w:p>
        </w:tc>
      </w:tr>
    </w:tbl>
    <w:p w14:paraId="5FEDA7E3" w14:textId="77777777" w:rsidR="00BE04BB" w:rsidRPr="00976C6F" w:rsidRDefault="00BE04BB" w:rsidP="00976C6F"/>
    <w:p w14:paraId="3B4E9332" w14:textId="77777777" w:rsidR="00BE04BB" w:rsidRDefault="00BE04BB" w:rsidP="00BE04BB"/>
    <w:bookmarkStart w:id="1" w:name="_Toc512278556" w:displacedByCustomXml="next"/>
    <w:sdt>
      <w:sdtPr>
        <w:rPr>
          <w:caps w:val="0"/>
          <w:color w:val="auto"/>
          <w:spacing w:val="0"/>
          <w:sz w:val="20"/>
          <w:szCs w:val="20"/>
        </w:rPr>
        <w:id w:val="1509641728"/>
        <w:docPartObj>
          <w:docPartGallery w:val="Table of Contents"/>
          <w:docPartUnique/>
        </w:docPartObj>
      </w:sdtPr>
      <w:sdtEndPr>
        <w:rPr>
          <w:b/>
          <w:bCs/>
        </w:rPr>
      </w:sdtEndPr>
      <w:sdtContent>
        <w:p w14:paraId="5071B5F0" w14:textId="77777777" w:rsidR="00B42E92" w:rsidRDefault="00B42E92">
          <w:pPr>
            <w:pStyle w:val="Kopvaninhoudsopgave"/>
          </w:pPr>
          <w:r>
            <w:t xml:space="preserve">Inhoudsopgave </w:t>
          </w:r>
        </w:p>
        <w:p w14:paraId="355D8AAF" w14:textId="77777777" w:rsidR="008867AA" w:rsidRDefault="00B42E92">
          <w:pPr>
            <w:pStyle w:val="Inhopg2"/>
            <w:tabs>
              <w:tab w:val="left" w:pos="660"/>
              <w:tab w:val="right" w:leader="dot" w:pos="9062"/>
            </w:tabs>
            <w:rPr>
              <w:noProof/>
              <w:sz w:val="22"/>
              <w:szCs w:val="22"/>
              <w:lang w:eastAsia="nl-NL"/>
            </w:rPr>
          </w:pPr>
          <w:r>
            <w:fldChar w:fldCharType="begin"/>
          </w:r>
          <w:r>
            <w:instrText xml:space="preserve"> TOC \o "1-3" \h \z \u </w:instrText>
          </w:r>
          <w:r>
            <w:fldChar w:fldCharType="separate"/>
          </w:r>
          <w:hyperlink w:anchor="_Toc514084607" w:history="1">
            <w:r w:rsidR="008867AA" w:rsidRPr="00AA3A09">
              <w:rPr>
                <w:rStyle w:val="Hyperlink"/>
                <w:noProof/>
              </w:rPr>
              <w:t>1.</w:t>
            </w:r>
            <w:r w:rsidR="008867AA">
              <w:rPr>
                <w:noProof/>
                <w:sz w:val="22"/>
                <w:szCs w:val="22"/>
                <w:lang w:eastAsia="nl-NL"/>
              </w:rPr>
              <w:tab/>
            </w:r>
            <w:r w:rsidR="008867AA" w:rsidRPr="00AA3A09">
              <w:rPr>
                <w:rStyle w:val="Hyperlink"/>
                <w:noProof/>
              </w:rPr>
              <w:t>Inleiding deel A</w:t>
            </w:r>
            <w:r w:rsidR="008867AA">
              <w:rPr>
                <w:noProof/>
                <w:webHidden/>
              </w:rPr>
              <w:tab/>
            </w:r>
            <w:r w:rsidR="008867AA">
              <w:rPr>
                <w:noProof/>
                <w:webHidden/>
              </w:rPr>
              <w:fldChar w:fldCharType="begin"/>
            </w:r>
            <w:r w:rsidR="008867AA">
              <w:rPr>
                <w:noProof/>
                <w:webHidden/>
              </w:rPr>
              <w:instrText xml:space="preserve"> PAGEREF _Toc514084607 \h </w:instrText>
            </w:r>
            <w:r w:rsidR="008867AA">
              <w:rPr>
                <w:noProof/>
                <w:webHidden/>
              </w:rPr>
            </w:r>
            <w:r w:rsidR="008867AA">
              <w:rPr>
                <w:noProof/>
                <w:webHidden/>
              </w:rPr>
              <w:fldChar w:fldCharType="separate"/>
            </w:r>
            <w:r w:rsidR="00AA7720">
              <w:rPr>
                <w:noProof/>
                <w:webHidden/>
              </w:rPr>
              <w:t>3</w:t>
            </w:r>
            <w:r w:rsidR="008867AA">
              <w:rPr>
                <w:noProof/>
                <w:webHidden/>
              </w:rPr>
              <w:fldChar w:fldCharType="end"/>
            </w:r>
          </w:hyperlink>
        </w:p>
        <w:p w14:paraId="609E34E3" w14:textId="77777777" w:rsidR="008867AA" w:rsidRDefault="00961C4A">
          <w:pPr>
            <w:pStyle w:val="Inhopg2"/>
            <w:tabs>
              <w:tab w:val="left" w:pos="660"/>
              <w:tab w:val="right" w:leader="dot" w:pos="9062"/>
            </w:tabs>
            <w:rPr>
              <w:noProof/>
              <w:sz w:val="22"/>
              <w:szCs w:val="22"/>
              <w:lang w:eastAsia="nl-NL"/>
            </w:rPr>
          </w:pPr>
          <w:hyperlink w:anchor="_Toc514084608" w:history="1">
            <w:r w:rsidR="008867AA" w:rsidRPr="00AA3A09">
              <w:rPr>
                <w:rStyle w:val="Hyperlink"/>
                <w:noProof/>
              </w:rPr>
              <w:t>2.</w:t>
            </w:r>
            <w:r w:rsidR="008867AA">
              <w:rPr>
                <w:noProof/>
                <w:sz w:val="22"/>
                <w:szCs w:val="22"/>
                <w:lang w:eastAsia="nl-NL"/>
              </w:rPr>
              <w:tab/>
            </w:r>
            <w:r w:rsidR="008867AA" w:rsidRPr="00AA3A09">
              <w:rPr>
                <w:rStyle w:val="Hyperlink"/>
                <w:noProof/>
              </w:rPr>
              <w:t>De huidige maatschappelijke discussies</w:t>
            </w:r>
            <w:r w:rsidR="008867AA">
              <w:rPr>
                <w:noProof/>
                <w:webHidden/>
              </w:rPr>
              <w:tab/>
            </w:r>
            <w:r w:rsidR="008867AA">
              <w:rPr>
                <w:noProof/>
                <w:webHidden/>
              </w:rPr>
              <w:fldChar w:fldCharType="begin"/>
            </w:r>
            <w:r w:rsidR="008867AA">
              <w:rPr>
                <w:noProof/>
                <w:webHidden/>
              </w:rPr>
              <w:instrText xml:space="preserve"> PAGEREF _Toc514084608 \h </w:instrText>
            </w:r>
            <w:r w:rsidR="008867AA">
              <w:rPr>
                <w:noProof/>
                <w:webHidden/>
              </w:rPr>
            </w:r>
            <w:r w:rsidR="008867AA">
              <w:rPr>
                <w:noProof/>
                <w:webHidden/>
              </w:rPr>
              <w:fldChar w:fldCharType="separate"/>
            </w:r>
            <w:r w:rsidR="00AA7720">
              <w:rPr>
                <w:noProof/>
                <w:webHidden/>
              </w:rPr>
              <w:t>4</w:t>
            </w:r>
            <w:r w:rsidR="008867AA">
              <w:rPr>
                <w:noProof/>
                <w:webHidden/>
              </w:rPr>
              <w:fldChar w:fldCharType="end"/>
            </w:r>
          </w:hyperlink>
        </w:p>
        <w:p w14:paraId="305FD616" w14:textId="77777777" w:rsidR="008867AA" w:rsidRDefault="00961C4A">
          <w:pPr>
            <w:pStyle w:val="Inhopg2"/>
            <w:tabs>
              <w:tab w:val="left" w:pos="660"/>
              <w:tab w:val="right" w:leader="dot" w:pos="9062"/>
            </w:tabs>
            <w:rPr>
              <w:noProof/>
              <w:sz w:val="22"/>
              <w:szCs w:val="22"/>
              <w:lang w:eastAsia="nl-NL"/>
            </w:rPr>
          </w:pPr>
          <w:hyperlink w:anchor="_Toc514084609" w:history="1">
            <w:r w:rsidR="008867AA" w:rsidRPr="00AA3A09">
              <w:rPr>
                <w:rStyle w:val="Hyperlink"/>
                <w:noProof/>
              </w:rPr>
              <w:t>3.</w:t>
            </w:r>
            <w:r w:rsidR="008867AA">
              <w:rPr>
                <w:noProof/>
                <w:sz w:val="22"/>
                <w:szCs w:val="22"/>
                <w:lang w:eastAsia="nl-NL"/>
              </w:rPr>
              <w:tab/>
            </w:r>
            <w:r w:rsidR="008867AA" w:rsidRPr="00AA3A09">
              <w:rPr>
                <w:rStyle w:val="Hyperlink"/>
                <w:noProof/>
                <w:shd w:val="clear" w:color="auto" w:fill="FFFFFF"/>
              </w:rPr>
              <w:t>Je moet het voor je zien, meer dan één visie op onderwijs</w:t>
            </w:r>
            <w:r w:rsidR="008867AA">
              <w:rPr>
                <w:noProof/>
                <w:webHidden/>
              </w:rPr>
              <w:tab/>
            </w:r>
            <w:r w:rsidR="008867AA">
              <w:rPr>
                <w:noProof/>
                <w:webHidden/>
              </w:rPr>
              <w:fldChar w:fldCharType="begin"/>
            </w:r>
            <w:r w:rsidR="008867AA">
              <w:rPr>
                <w:noProof/>
                <w:webHidden/>
              </w:rPr>
              <w:instrText xml:space="preserve"> PAGEREF _Toc514084609 \h </w:instrText>
            </w:r>
            <w:r w:rsidR="008867AA">
              <w:rPr>
                <w:noProof/>
                <w:webHidden/>
              </w:rPr>
            </w:r>
            <w:r w:rsidR="008867AA">
              <w:rPr>
                <w:noProof/>
                <w:webHidden/>
              </w:rPr>
              <w:fldChar w:fldCharType="separate"/>
            </w:r>
            <w:r w:rsidR="00AA7720">
              <w:rPr>
                <w:noProof/>
                <w:webHidden/>
              </w:rPr>
              <w:t>5</w:t>
            </w:r>
            <w:r w:rsidR="008867AA">
              <w:rPr>
                <w:noProof/>
                <w:webHidden/>
              </w:rPr>
              <w:fldChar w:fldCharType="end"/>
            </w:r>
          </w:hyperlink>
        </w:p>
        <w:p w14:paraId="67A4D9DD" w14:textId="77777777" w:rsidR="008867AA" w:rsidRDefault="00961C4A">
          <w:pPr>
            <w:pStyle w:val="Inhopg2"/>
            <w:tabs>
              <w:tab w:val="left" w:pos="660"/>
              <w:tab w:val="right" w:leader="dot" w:pos="9062"/>
            </w:tabs>
            <w:rPr>
              <w:noProof/>
              <w:sz w:val="22"/>
              <w:szCs w:val="22"/>
              <w:lang w:eastAsia="nl-NL"/>
            </w:rPr>
          </w:pPr>
          <w:hyperlink w:anchor="_Toc514084610" w:history="1">
            <w:r w:rsidR="008867AA" w:rsidRPr="00AA3A09">
              <w:rPr>
                <w:rStyle w:val="Hyperlink"/>
                <w:noProof/>
              </w:rPr>
              <w:t>4.</w:t>
            </w:r>
            <w:r w:rsidR="008867AA">
              <w:rPr>
                <w:noProof/>
                <w:sz w:val="22"/>
                <w:szCs w:val="22"/>
                <w:lang w:eastAsia="nl-NL"/>
              </w:rPr>
              <w:tab/>
            </w:r>
            <w:r w:rsidR="008867AA" w:rsidRPr="00AA3A09">
              <w:rPr>
                <w:rStyle w:val="Hyperlink"/>
                <w:noProof/>
              </w:rPr>
              <w:t>Visie op Gezondheidszorg en Welzijn</w:t>
            </w:r>
            <w:r w:rsidR="008867AA">
              <w:rPr>
                <w:noProof/>
                <w:webHidden/>
              </w:rPr>
              <w:tab/>
            </w:r>
            <w:r w:rsidR="008867AA">
              <w:rPr>
                <w:noProof/>
                <w:webHidden/>
              </w:rPr>
              <w:fldChar w:fldCharType="begin"/>
            </w:r>
            <w:r w:rsidR="008867AA">
              <w:rPr>
                <w:noProof/>
                <w:webHidden/>
              </w:rPr>
              <w:instrText xml:space="preserve"> PAGEREF _Toc514084610 \h </w:instrText>
            </w:r>
            <w:r w:rsidR="008867AA">
              <w:rPr>
                <w:noProof/>
                <w:webHidden/>
              </w:rPr>
            </w:r>
            <w:r w:rsidR="008867AA">
              <w:rPr>
                <w:noProof/>
                <w:webHidden/>
              </w:rPr>
              <w:fldChar w:fldCharType="separate"/>
            </w:r>
            <w:r w:rsidR="00AA7720">
              <w:rPr>
                <w:noProof/>
                <w:webHidden/>
              </w:rPr>
              <w:t>6</w:t>
            </w:r>
            <w:r w:rsidR="008867AA">
              <w:rPr>
                <w:noProof/>
                <w:webHidden/>
              </w:rPr>
              <w:fldChar w:fldCharType="end"/>
            </w:r>
          </w:hyperlink>
        </w:p>
        <w:p w14:paraId="3A46E540" w14:textId="77777777" w:rsidR="008867AA" w:rsidRDefault="00961C4A">
          <w:pPr>
            <w:pStyle w:val="Inhopg2"/>
            <w:tabs>
              <w:tab w:val="left" w:pos="660"/>
              <w:tab w:val="right" w:leader="dot" w:pos="9062"/>
            </w:tabs>
            <w:rPr>
              <w:noProof/>
              <w:sz w:val="22"/>
              <w:szCs w:val="22"/>
              <w:lang w:eastAsia="nl-NL"/>
            </w:rPr>
          </w:pPr>
          <w:hyperlink w:anchor="_Toc514084611" w:history="1">
            <w:r w:rsidR="008867AA" w:rsidRPr="00AA3A09">
              <w:rPr>
                <w:rStyle w:val="Hyperlink"/>
                <w:noProof/>
              </w:rPr>
              <w:t>5.</w:t>
            </w:r>
            <w:r w:rsidR="008867AA">
              <w:rPr>
                <w:noProof/>
                <w:sz w:val="22"/>
                <w:szCs w:val="22"/>
                <w:lang w:eastAsia="nl-NL"/>
              </w:rPr>
              <w:tab/>
            </w:r>
            <w:r w:rsidR="008867AA" w:rsidRPr="00AA3A09">
              <w:rPr>
                <w:rStyle w:val="Hyperlink"/>
                <w:noProof/>
              </w:rPr>
              <w:t>HACCP</w:t>
            </w:r>
            <w:r w:rsidR="008867AA">
              <w:rPr>
                <w:noProof/>
                <w:webHidden/>
              </w:rPr>
              <w:tab/>
            </w:r>
            <w:r w:rsidR="008867AA">
              <w:rPr>
                <w:noProof/>
                <w:webHidden/>
              </w:rPr>
              <w:fldChar w:fldCharType="begin"/>
            </w:r>
            <w:r w:rsidR="008867AA">
              <w:rPr>
                <w:noProof/>
                <w:webHidden/>
              </w:rPr>
              <w:instrText xml:space="preserve"> PAGEREF _Toc514084611 \h </w:instrText>
            </w:r>
            <w:r w:rsidR="008867AA">
              <w:rPr>
                <w:noProof/>
                <w:webHidden/>
              </w:rPr>
            </w:r>
            <w:r w:rsidR="008867AA">
              <w:rPr>
                <w:noProof/>
                <w:webHidden/>
              </w:rPr>
              <w:fldChar w:fldCharType="separate"/>
            </w:r>
            <w:r w:rsidR="00AA7720">
              <w:rPr>
                <w:noProof/>
                <w:webHidden/>
              </w:rPr>
              <w:t>7</w:t>
            </w:r>
            <w:r w:rsidR="008867AA">
              <w:rPr>
                <w:noProof/>
                <w:webHidden/>
              </w:rPr>
              <w:fldChar w:fldCharType="end"/>
            </w:r>
          </w:hyperlink>
        </w:p>
        <w:p w14:paraId="4CD5ACA7" w14:textId="77777777" w:rsidR="008867AA" w:rsidRDefault="00961C4A">
          <w:pPr>
            <w:pStyle w:val="Inhopg2"/>
            <w:tabs>
              <w:tab w:val="right" w:leader="dot" w:pos="9062"/>
            </w:tabs>
            <w:rPr>
              <w:noProof/>
              <w:sz w:val="22"/>
              <w:szCs w:val="22"/>
              <w:lang w:eastAsia="nl-NL"/>
            </w:rPr>
          </w:pPr>
          <w:hyperlink w:anchor="_Toc514084612" w:history="1">
            <w:r w:rsidR="008867AA" w:rsidRPr="00AA3A09">
              <w:rPr>
                <w:rStyle w:val="Hyperlink"/>
                <w:noProof/>
              </w:rPr>
              <w:t>6. Kwalificatiedossier</w:t>
            </w:r>
            <w:r w:rsidR="008867AA">
              <w:rPr>
                <w:noProof/>
                <w:webHidden/>
              </w:rPr>
              <w:tab/>
            </w:r>
            <w:r w:rsidR="008867AA">
              <w:rPr>
                <w:noProof/>
                <w:webHidden/>
              </w:rPr>
              <w:fldChar w:fldCharType="begin"/>
            </w:r>
            <w:r w:rsidR="008867AA">
              <w:rPr>
                <w:noProof/>
                <w:webHidden/>
              </w:rPr>
              <w:instrText xml:space="preserve"> PAGEREF _Toc514084612 \h </w:instrText>
            </w:r>
            <w:r w:rsidR="008867AA">
              <w:rPr>
                <w:noProof/>
                <w:webHidden/>
              </w:rPr>
            </w:r>
            <w:r w:rsidR="008867AA">
              <w:rPr>
                <w:noProof/>
                <w:webHidden/>
              </w:rPr>
              <w:fldChar w:fldCharType="separate"/>
            </w:r>
            <w:r w:rsidR="00AA7720">
              <w:rPr>
                <w:noProof/>
                <w:webHidden/>
              </w:rPr>
              <w:t>9</w:t>
            </w:r>
            <w:r w:rsidR="008867AA">
              <w:rPr>
                <w:noProof/>
                <w:webHidden/>
              </w:rPr>
              <w:fldChar w:fldCharType="end"/>
            </w:r>
          </w:hyperlink>
        </w:p>
        <w:p w14:paraId="3C4D6BCB" w14:textId="77777777" w:rsidR="008867AA" w:rsidRDefault="00961C4A">
          <w:pPr>
            <w:pStyle w:val="Inhopg2"/>
            <w:tabs>
              <w:tab w:val="left" w:pos="660"/>
              <w:tab w:val="right" w:leader="dot" w:pos="9062"/>
            </w:tabs>
            <w:rPr>
              <w:noProof/>
              <w:sz w:val="22"/>
              <w:szCs w:val="22"/>
              <w:lang w:eastAsia="nl-NL"/>
            </w:rPr>
          </w:pPr>
          <w:hyperlink w:anchor="_Toc514084613" w:history="1">
            <w:r w:rsidR="008867AA" w:rsidRPr="00AA3A09">
              <w:rPr>
                <w:rStyle w:val="Hyperlink"/>
                <w:noProof/>
              </w:rPr>
              <w:t>7.</w:t>
            </w:r>
            <w:r w:rsidR="008867AA">
              <w:rPr>
                <w:noProof/>
                <w:sz w:val="22"/>
                <w:szCs w:val="22"/>
                <w:lang w:eastAsia="nl-NL"/>
              </w:rPr>
              <w:tab/>
            </w:r>
            <w:r w:rsidR="008867AA" w:rsidRPr="00AA3A09">
              <w:rPr>
                <w:rStyle w:val="Hyperlink"/>
                <w:noProof/>
              </w:rPr>
              <w:t>Inleiding deel B</w:t>
            </w:r>
            <w:r w:rsidR="008867AA">
              <w:rPr>
                <w:noProof/>
                <w:webHidden/>
              </w:rPr>
              <w:tab/>
            </w:r>
            <w:r w:rsidR="008867AA">
              <w:rPr>
                <w:noProof/>
                <w:webHidden/>
              </w:rPr>
              <w:fldChar w:fldCharType="begin"/>
            </w:r>
            <w:r w:rsidR="008867AA">
              <w:rPr>
                <w:noProof/>
                <w:webHidden/>
              </w:rPr>
              <w:instrText xml:space="preserve"> PAGEREF _Toc514084613 \h </w:instrText>
            </w:r>
            <w:r w:rsidR="008867AA">
              <w:rPr>
                <w:noProof/>
                <w:webHidden/>
              </w:rPr>
            </w:r>
            <w:r w:rsidR="008867AA">
              <w:rPr>
                <w:noProof/>
                <w:webHidden/>
              </w:rPr>
              <w:fldChar w:fldCharType="separate"/>
            </w:r>
            <w:r w:rsidR="00AA7720">
              <w:rPr>
                <w:noProof/>
                <w:webHidden/>
              </w:rPr>
              <w:t>11</w:t>
            </w:r>
            <w:r w:rsidR="008867AA">
              <w:rPr>
                <w:noProof/>
                <w:webHidden/>
              </w:rPr>
              <w:fldChar w:fldCharType="end"/>
            </w:r>
          </w:hyperlink>
        </w:p>
        <w:p w14:paraId="012D1E85" w14:textId="77777777" w:rsidR="008867AA" w:rsidRDefault="00961C4A">
          <w:pPr>
            <w:pStyle w:val="Inhopg2"/>
            <w:tabs>
              <w:tab w:val="left" w:pos="660"/>
              <w:tab w:val="right" w:leader="dot" w:pos="9062"/>
            </w:tabs>
            <w:rPr>
              <w:noProof/>
              <w:sz w:val="22"/>
              <w:szCs w:val="22"/>
              <w:lang w:eastAsia="nl-NL"/>
            </w:rPr>
          </w:pPr>
          <w:hyperlink w:anchor="_Toc514084614" w:history="1">
            <w:r w:rsidR="008867AA" w:rsidRPr="00AA3A09">
              <w:rPr>
                <w:rStyle w:val="Hyperlink"/>
                <w:noProof/>
              </w:rPr>
              <w:t>8.</w:t>
            </w:r>
            <w:r w:rsidR="008867AA">
              <w:rPr>
                <w:noProof/>
                <w:sz w:val="22"/>
                <w:szCs w:val="22"/>
                <w:lang w:eastAsia="nl-NL"/>
              </w:rPr>
              <w:tab/>
            </w:r>
            <w:r w:rsidR="008867AA" w:rsidRPr="00AA3A09">
              <w:rPr>
                <w:rStyle w:val="Hyperlink"/>
                <w:noProof/>
              </w:rPr>
              <w:t>Vakdidactische keuzes</w:t>
            </w:r>
            <w:r w:rsidR="008867AA">
              <w:rPr>
                <w:noProof/>
                <w:webHidden/>
              </w:rPr>
              <w:tab/>
            </w:r>
            <w:r w:rsidR="008867AA">
              <w:rPr>
                <w:noProof/>
                <w:webHidden/>
              </w:rPr>
              <w:fldChar w:fldCharType="begin"/>
            </w:r>
            <w:r w:rsidR="008867AA">
              <w:rPr>
                <w:noProof/>
                <w:webHidden/>
              </w:rPr>
              <w:instrText xml:space="preserve"> PAGEREF _Toc514084614 \h </w:instrText>
            </w:r>
            <w:r w:rsidR="008867AA">
              <w:rPr>
                <w:noProof/>
                <w:webHidden/>
              </w:rPr>
            </w:r>
            <w:r w:rsidR="008867AA">
              <w:rPr>
                <w:noProof/>
                <w:webHidden/>
              </w:rPr>
              <w:fldChar w:fldCharType="separate"/>
            </w:r>
            <w:r w:rsidR="00AA7720">
              <w:rPr>
                <w:noProof/>
                <w:webHidden/>
              </w:rPr>
              <w:t>12</w:t>
            </w:r>
            <w:r w:rsidR="008867AA">
              <w:rPr>
                <w:noProof/>
                <w:webHidden/>
              </w:rPr>
              <w:fldChar w:fldCharType="end"/>
            </w:r>
          </w:hyperlink>
        </w:p>
        <w:p w14:paraId="3AF88AA4" w14:textId="77777777" w:rsidR="008867AA" w:rsidRDefault="00961C4A">
          <w:pPr>
            <w:pStyle w:val="Inhopg2"/>
            <w:tabs>
              <w:tab w:val="left" w:pos="660"/>
              <w:tab w:val="right" w:leader="dot" w:pos="9062"/>
            </w:tabs>
            <w:rPr>
              <w:noProof/>
              <w:sz w:val="22"/>
              <w:szCs w:val="22"/>
              <w:lang w:eastAsia="nl-NL"/>
            </w:rPr>
          </w:pPr>
          <w:hyperlink w:anchor="_Toc514084615" w:history="1">
            <w:r w:rsidR="008867AA" w:rsidRPr="00AA3A09">
              <w:rPr>
                <w:rStyle w:val="Hyperlink"/>
                <w:noProof/>
              </w:rPr>
              <w:t>9.</w:t>
            </w:r>
            <w:r w:rsidR="008867AA">
              <w:rPr>
                <w:noProof/>
                <w:sz w:val="22"/>
                <w:szCs w:val="22"/>
                <w:lang w:eastAsia="nl-NL"/>
              </w:rPr>
              <w:tab/>
            </w:r>
            <w:r w:rsidR="008867AA" w:rsidRPr="00AA3A09">
              <w:rPr>
                <w:rStyle w:val="Hyperlink"/>
                <w:noProof/>
              </w:rPr>
              <w:t>Doelen</w:t>
            </w:r>
            <w:r w:rsidR="008D5FEC">
              <w:rPr>
                <w:rStyle w:val="Hyperlink"/>
                <w:noProof/>
              </w:rPr>
              <w:t xml:space="preserve"> aan de hand van Bloom</w:t>
            </w:r>
            <w:r w:rsidR="008867AA">
              <w:rPr>
                <w:noProof/>
                <w:webHidden/>
              </w:rPr>
              <w:tab/>
            </w:r>
            <w:r w:rsidR="008867AA">
              <w:rPr>
                <w:noProof/>
                <w:webHidden/>
              </w:rPr>
              <w:fldChar w:fldCharType="begin"/>
            </w:r>
            <w:r w:rsidR="008867AA">
              <w:rPr>
                <w:noProof/>
                <w:webHidden/>
              </w:rPr>
              <w:instrText xml:space="preserve"> PAGEREF _Toc514084615 \h </w:instrText>
            </w:r>
            <w:r w:rsidR="008867AA">
              <w:rPr>
                <w:noProof/>
                <w:webHidden/>
              </w:rPr>
            </w:r>
            <w:r w:rsidR="008867AA">
              <w:rPr>
                <w:noProof/>
                <w:webHidden/>
              </w:rPr>
              <w:fldChar w:fldCharType="separate"/>
            </w:r>
            <w:r w:rsidR="00AA7720">
              <w:rPr>
                <w:noProof/>
                <w:webHidden/>
              </w:rPr>
              <w:t>14</w:t>
            </w:r>
            <w:r w:rsidR="008867AA">
              <w:rPr>
                <w:noProof/>
                <w:webHidden/>
              </w:rPr>
              <w:fldChar w:fldCharType="end"/>
            </w:r>
          </w:hyperlink>
        </w:p>
        <w:p w14:paraId="6BEB8381" w14:textId="77777777" w:rsidR="008867AA" w:rsidRDefault="00961C4A">
          <w:pPr>
            <w:pStyle w:val="Inhopg2"/>
            <w:tabs>
              <w:tab w:val="left" w:pos="880"/>
              <w:tab w:val="right" w:leader="dot" w:pos="9062"/>
            </w:tabs>
            <w:rPr>
              <w:noProof/>
              <w:sz w:val="22"/>
              <w:szCs w:val="22"/>
              <w:lang w:eastAsia="nl-NL"/>
            </w:rPr>
          </w:pPr>
          <w:hyperlink w:anchor="_Toc514084616" w:history="1">
            <w:r w:rsidR="008867AA" w:rsidRPr="00AA3A09">
              <w:rPr>
                <w:rStyle w:val="Hyperlink"/>
                <w:noProof/>
              </w:rPr>
              <w:t>10.</w:t>
            </w:r>
            <w:r w:rsidR="008867AA">
              <w:rPr>
                <w:noProof/>
                <w:sz w:val="22"/>
                <w:szCs w:val="22"/>
                <w:lang w:eastAsia="nl-NL"/>
              </w:rPr>
              <w:tab/>
            </w:r>
            <w:r w:rsidR="008867AA" w:rsidRPr="00AA3A09">
              <w:rPr>
                <w:rStyle w:val="Hyperlink"/>
                <w:noProof/>
              </w:rPr>
              <w:t>Lessenserie</w:t>
            </w:r>
            <w:r w:rsidR="008867AA">
              <w:rPr>
                <w:noProof/>
                <w:webHidden/>
              </w:rPr>
              <w:tab/>
            </w:r>
            <w:r w:rsidR="008867AA">
              <w:rPr>
                <w:noProof/>
                <w:webHidden/>
              </w:rPr>
              <w:fldChar w:fldCharType="begin"/>
            </w:r>
            <w:r w:rsidR="008867AA">
              <w:rPr>
                <w:noProof/>
                <w:webHidden/>
              </w:rPr>
              <w:instrText xml:space="preserve"> PAGEREF _Toc514084616 \h </w:instrText>
            </w:r>
            <w:r w:rsidR="008867AA">
              <w:rPr>
                <w:noProof/>
                <w:webHidden/>
              </w:rPr>
            </w:r>
            <w:r w:rsidR="008867AA">
              <w:rPr>
                <w:noProof/>
                <w:webHidden/>
              </w:rPr>
              <w:fldChar w:fldCharType="separate"/>
            </w:r>
            <w:r w:rsidR="00AA7720">
              <w:rPr>
                <w:noProof/>
                <w:webHidden/>
              </w:rPr>
              <w:t>20</w:t>
            </w:r>
            <w:r w:rsidR="008867AA">
              <w:rPr>
                <w:noProof/>
                <w:webHidden/>
              </w:rPr>
              <w:fldChar w:fldCharType="end"/>
            </w:r>
          </w:hyperlink>
        </w:p>
        <w:p w14:paraId="4520CD92" w14:textId="77777777" w:rsidR="008867AA" w:rsidRDefault="00961C4A">
          <w:pPr>
            <w:pStyle w:val="Inhopg2"/>
            <w:tabs>
              <w:tab w:val="right" w:leader="dot" w:pos="9062"/>
            </w:tabs>
            <w:rPr>
              <w:noProof/>
              <w:sz w:val="22"/>
              <w:szCs w:val="22"/>
              <w:lang w:eastAsia="nl-NL"/>
            </w:rPr>
          </w:pPr>
          <w:hyperlink w:anchor="_Toc514084617" w:history="1">
            <w:r w:rsidR="008867AA" w:rsidRPr="00AA3A09">
              <w:rPr>
                <w:rStyle w:val="Hyperlink"/>
                <w:noProof/>
              </w:rPr>
              <w:t>Les 1:HACCP</w:t>
            </w:r>
            <w:r w:rsidR="008867AA">
              <w:rPr>
                <w:noProof/>
                <w:webHidden/>
              </w:rPr>
              <w:tab/>
            </w:r>
            <w:r w:rsidR="008867AA">
              <w:rPr>
                <w:noProof/>
                <w:webHidden/>
              </w:rPr>
              <w:fldChar w:fldCharType="begin"/>
            </w:r>
            <w:r w:rsidR="008867AA">
              <w:rPr>
                <w:noProof/>
                <w:webHidden/>
              </w:rPr>
              <w:instrText xml:space="preserve"> PAGEREF _Toc514084617 \h </w:instrText>
            </w:r>
            <w:r w:rsidR="008867AA">
              <w:rPr>
                <w:noProof/>
                <w:webHidden/>
              </w:rPr>
            </w:r>
            <w:r w:rsidR="008867AA">
              <w:rPr>
                <w:noProof/>
                <w:webHidden/>
              </w:rPr>
              <w:fldChar w:fldCharType="separate"/>
            </w:r>
            <w:r w:rsidR="00AA7720">
              <w:rPr>
                <w:noProof/>
                <w:webHidden/>
              </w:rPr>
              <w:t>21</w:t>
            </w:r>
            <w:r w:rsidR="008867AA">
              <w:rPr>
                <w:noProof/>
                <w:webHidden/>
              </w:rPr>
              <w:fldChar w:fldCharType="end"/>
            </w:r>
          </w:hyperlink>
        </w:p>
        <w:p w14:paraId="167B2E7C" w14:textId="77777777" w:rsidR="008867AA" w:rsidRDefault="00961C4A">
          <w:pPr>
            <w:pStyle w:val="Inhopg3"/>
            <w:tabs>
              <w:tab w:val="right" w:leader="dot" w:pos="9062"/>
            </w:tabs>
            <w:rPr>
              <w:noProof/>
              <w:sz w:val="22"/>
              <w:szCs w:val="22"/>
              <w:lang w:eastAsia="nl-NL"/>
            </w:rPr>
          </w:pPr>
          <w:hyperlink w:anchor="_Toc514084618" w:history="1">
            <w:r w:rsidR="008867AA" w:rsidRPr="00AA3A09">
              <w:rPr>
                <w:rStyle w:val="Hyperlink"/>
                <w:rFonts w:eastAsia="Calibri"/>
                <w:noProof/>
              </w:rPr>
              <w:t>Lesschema les 1: HACCP</w:t>
            </w:r>
            <w:r w:rsidR="008867AA">
              <w:rPr>
                <w:noProof/>
                <w:webHidden/>
              </w:rPr>
              <w:tab/>
            </w:r>
            <w:r w:rsidR="008867AA">
              <w:rPr>
                <w:noProof/>
                <w:webHidden/>
              </w:rPr>
              <w:fldChar w:fldCharType="begin"/>
            </w:r>
            <w:r w:rsidR="008867AA">
              <w:rPr>
                <w:noProof/>
                <w:webHidden/>
              </w:rPr>
              <w:instrText xml:space="preserve"> PAGEREF _Toc514084618 \h </w:instrText>
            </w:r>
            <w:r w:rsidR="008867AA">
              <w:rPr>
                <w:noProof/>
                <w:webHidden/>
              </w:rPr>
            </w:r>
            <w:r w:rsidR="008867AA">
              <w:rPr>
                <w:noProof/>
                <w:webHidden/>
              </w:rPr>
              <w:fldChar w:fldCharType="separate"/>
            </w:r>
            <w:r w:rsidR="00AA7720">
              <w:rPr>
                <w:noProof/>
                <w:webHidden/>
              </w:rPr>
              <w:t>22</w:t>
            </w:r>
            <w:r w:rsidR="008867AA">
              <w:rPr>
                <w:noProof/>
                <w:webHidden/>
              </w:rPr>
              <w:fldChar w:fldCharType="end"/>
            </w:r>
          </w:hyperlink>
        </w:p>
        <w:p w14:paraId="0EB319BA" w14:textId="77777777" w:rsidR="008867AA" w:rsidRDefault="00961C4A">
          <w:pPr>
            <w:pStyle w:val="Inhopg2"/>
            <w:tabs>
              <w:tab w:val="right" w:leader="dot" w:pos="9062"/>
            </w:tabs>
            <w:rPr>
              <w:noProof/>
              <w:sz w:val="22"/>
              <w:szCs w:val="22"/>
              <w:lang w:eastAsia="nl-NL"/>
            </w:rPr>
          </w:pPr>
          <w:hyperlink w:anchor="_Toc514084619" w:history="1">
            <w:r w:rsidR="008867AA" w:rsidRPr="00AA3A09">
              <w:rPr>
                <w:rStyle w:val="Hyperlink"/>
                <w:noProof/>
              </w:rPr>
              <w:t>Les 2: persoonlijke hygiëne</w:t>
            </w:r>
            <w:r w:rsidR="008867AA">
              <w:rPr>
                <w:noProof/>
                <w:webHidden/>
              </w:rPr>
              <w:tab/>
            </w:r>
            <w:r w:rsidR="008867AA">
              <w:rPr>
                <w:noProof/>
                <w:webHidden/>
              </w:rPr>
              <w:fldChar w:fldCharType="begin"/>
            </w:r>
            <w:r w:rsidR="008867AA">
              <w:rPr>
                <w:noProof/>
                <w:webHidden/>
              </w:rPr>
              <w:instrText xml:space="preserve"> PAGEREF _Toc514084619 \h </w:instrText>
            </w:r>
            <w:r w:rsidR="008867AA">
              <w:rPr>
                <w:noProof/>
                <w:webHidden/>
              </w:rPr>
            </w:r>
            <w:r w:rsidR="008867AA">
              <w:rPr>
                <w:noProof/>
                <w:webHidden/>
              </w:rPr>
              <w:fldChar w:fldCharType="separate"/>
            </w:r>
            <w:r w:rsidR="00AA7720">
              <w:rPr>
                <w:noProof/>
                <w:webHidden/>
              </w:rPr>
              <w:t>24</w:t>
            </w:r>
            <w:r w:rsidR="008867AA">
              <w:rPr>
                <w:noProof/>
                <w:webHidden/>
              </w:rPr>
              <w:fldChar w:fldCharType="end"/>
            </w:r>
          </w:hyperlink>
        </w:p>
        <w:p w14:paraId="07EE9D69" w14:textId="77777777" w:rsidR="008867AA" w:rsidRDefault="00961C4A">
          <w:pPr>
            <w:pStyle w:val="Inhopg3"/>
            <w:tabs>
              <w:tab w:val="right" w:leader="dot" w:pos="9062"/>
            </w:tabs>
            <w:rPr>
              <w:noProof/>
              <w:sz w:val="22"/>
              <w:szCs w:val="22"/>
              <w:lang w:eastAsia="nl-NL"/>
            </w:rPr>
          </w:pPr>
          <w:hyperlink w:anchor="_Toc514084620" w:history="1">
            <w:r w:rsidR="008867AA" w:rsidRPr="00AA3A09">
              <w:rPr>
                <w:rStyle w:val="Hyperlink"/>
                <w:noProof/>
              </w:rPr>
              <w:t>Lesschema Les 2: persoonlijke Hygiëne</w:t>
            </w:r>
            <w:r w:rsidR="008867AA">
              <w:rPr>
                <w:noProof/>
                <w:webHidden/>
              </w:rPr>
              <w:tab/>
            </w:r>
            <w:r w:rsidR="008867AA">
              <w:rPr>
                <w:noProof/>
                <w:webHidden/>
              </w:rPr>
              <w:fldChar w:fldCharType="begin"/>
            </w:r>
            <w:r w:rsidR="008867AA">
              <w:rPr>
                <w:noProof/>
                <w:webHidden/>
              </w:rPr>
              <w:instrText xml:space="preserve"> PAGEREF _Toc514084620 \h </w:instrText>
            </w:r>
            <w:r w:rsidR="008867AA">
              <w:rPr>
                <w:noProof/>
                <w:webHidden/>
              </w:rPr>
            </w:r>
            <w:r w:rsidR="008867AA">
              <w:rPr>
                <w:noProof/>
                <w:webHidden/>
              </w:rPr>
              <w:fldChar w:fldCharType="separate"/>
            </w:r>
            <w:r w:rsidR="00AA7720">
              <w:rPr>
                <w:noProof/>
                <w:webHidden/>
              </w:rPr>
              <w:t>25</w:t>
            </w:r>
            <w:r w:rsidR="008867AA">
              <w:rPr>
                <w:noProof/>
                <w:webHidden/>
              </w:rPr>
              <w:fldChar w:fldCharType="end"/>
            </w:r>
          </w:hyperlink>
        </w:p>
        <w:p w14:paraId="68197865" w14:textId="77777777" w:rsidR="008867AA" w:rsidRDefault="00961C4A">
          <w:pPr>
            <w:pStyle w:val="Inhopg2"/>
            <w:tabs>
              <w:tab w:val="right" w:leader="dot" w:pos="9062"/>
            </w:tabs>
            <w:rPr>
              <w:noProof/>
              <w:sz w:val="22"/>
              <w:szCs w:val="22"/>
              <w:lang w:eastAsia="nl-NL"/>
            </w:rPr>
          </w:pPr>
          <w:hyperlink w:anchor="_Toc514084621" w:history="1">
            <w:r w:rsidR="008867AA" w:rsidRPr="00AA3A09">
              <w:rPr>
                <w:rStyle w:val="Hyperlink"/>
                <w:noProof/>
              </w:rPr>
              <w:t>Les 3 levensmiddelen hygiëne</w:t>
            </w:r>
            <w:r w:rsidR="008867AA">
              <w:rPr>
                <w:noProof/>
                <w:webHidden/>
              </w:rPr>
              <w:tab/>
            </w:r>
            <w:r w:rsidR="008867AA">
              <w:rPr>
                <w:noProof/>
                <w:webHidden/>
              </w:rPr>
              <w:fldChar w:fldCharType="begin"/>
            </w:r>
            <w:r w:rsidR="008867AA">
              <w:rPr>
                <w:noProof/>
                <w:webHidden/>
              </w:rPr>
              <w:instrText xml:space="preserve"> PAGEREF _Toc514084621 \h </w:instrText>
            </w:r>
            <w:r w:rsidR="008867AA">
              <w:rPr>
                <w:noProof/>
                <w:webHidden/>
              </w:rPr>
            </w:r>
            <w:r w:rsidR="008867AA">
              <w:rPr>
                <w:noProof/>
                <w:webHidden/>
              </w:rPr>
              <w:fldChar w:fldCharType="separate"/>
            </w:r>
            <w:r w:rsidR="00AA7720">
              <w:rPr>
                <w:noProof/>
                <w:webHidden/>
              </w:rPr>
              <w:t>27</w:t>
            </w:r>
            <w:r w:rsidR="008867AA">
              <w:rPr>
                <w:noProof/>
                <w:webHidden/>
              </w:rPr>
              <w:fldChar w:fldCharType="end"/>
            </w:r>
          </w:hyperlink>
        </w:p>
        <w:p w14:paraId="342C9DD3" w14:textId="77777777" w:rsidR="008867AA" w:rsidRDefault="00961C4A">
          <w:pPr>
            <w:pStyle w:val="Inhopg3"/>
            <w:tabs>
              <w:tab w:val="right" w:leader="dot" w:pos="9062"/>
            </w:tabs>
            <w:rPr>
              <w:noProof/>
              <w:sz w:val="22"/>
              <w:szCs w:val="22"/>
              <w:lang w:eastAsia="nl-NL"/>
            </w:rPr>
          </w:pPr>
          <w:hyperlink w:anchor="_Toc514084622" w:history="1">
            <w:r w:rsidR="008867AA" w:rsidRPr="00AA3A09">
              <w:rPr>
                <w:rStyle w:val="Hyperlink"/>
                <w:noProof/>
              </w:rPr>
              <w:t>Lesschema Les 3</w:t>
            </w:r>
            <w:r w:rsidR="008867AA">
              <w:rPr>
                <w:noProof/>
                <w:webHidden/>
              </w:rPr>
              <w:tab/>
            </w:r>
            <w:r w:rsidR="008867AA">
              <w:rPr>
                <w:noProof/>
                <w:webHidden/>
              </w:rPr>
              <w:fldChar w:fldCharType="begin"/>
            </w:r>
            <w:r w:rsidR="008867AA">
              <w:rPr>
                <w:noProof/>
                <w:webHidden/>
              </w:rPr>
              <w:instrText xml:space="preserve"> PAGEREF _Toc514084622 \h </w:instrText>
            </w:r>
            <w:r w:rsidR="008867AA">
              <w:rPr>
                <w:noProof/>
                <w:webHidden/>
              </w:rPr>
            </w:r>
            <w:r w:rsidR="008867AA">
              <w:rPr>
                <w:noProof/>
                <w:webHidden/>
              </w:rPr>
              <w:fldChar w:fldCharType="separate"/>
            </w:r>
            <w:r w:rsidR="00AA7720">
              <w:rPr>
                <w:noProof/>
                <w:webHidden/>
              </w:rPr>
              <w:t>28</w:t>
            </w:r>
            <w:r w:rsidR="008867AA">
              <w:rPr>
                <w:noProof/>
                <w:webHidden/>
              </w:rPr>
              <w:fldChar w:fldCharType="end"/>
            </w:r>
          </w:hyperlink>
        </w:p>
        <w:p w14:paraId="2EAF670B" w14:textId="77777777" w:rsidR="008867AA" w:rsidRDefault="00961C4A">
          <w:pPr>
            <w:pStyle w:val="Inhopg2"/>
            <w:tabs>
              <w:tab w:val="right" w:leader="dot" w:pos="9062"/>
            </w:tabs>
            <w:rPr>
              <w:noProof/>
              <w:sz w:val="22"/>
              <w:szCs w:val="22"/>
              <w:lang w:eastAsia="nl-NL"/>
            </w:rPr>
          </w:pPr>
          <w:hyperlink w:anchor="_Toc514084623" w:history="1">
            <w:r w:rsidR="008867AA" w:rsidRPr="00AA3A09">
              <w:rPr>
                <w:rStyle w:val="Hyperlink"/>
                <w:noProof/>
              </w:rPr>
              <w:t>Les 4 Bedrijfshygiëne</w:t>
            </w:r>
            <w:r w:rsidR="008867AA">
              <w:rPr>
                <w:noProof/>
                <w:webHidden/>
              </w:rPr>
              <w:tab/>
            </w:r>
            <w:r w:rsidR="008867AA">
              <w:rPr>
                <w:noProof/>
                <w:webHidden/>
              </w:rPr>
              <w:fldChar w:fldCharType="begin"/>
            </w:r>
            <w:r w:rsidR="008867AA">
              <w:rPr>
                <w:noProof/>
                <w:webHidden/>
              </w:rPr>
              <w:instrText xml:space="preserve"> PAGEREF _Toc514084623 \h </w:instrText>
            </w:r>
            <w:r w:rsidR="008867AA">
              <w:rPr>
                <w:noProof/>
                <w:webHidden/>
              </w:rPr>
            </w:r>
            <w:r w:rsidR="008867AA">
              <w:rPr>
                <w:noProof/>
                <w:webHidden/>
              </w:rPr>
              <w:fldChar w:fldCharType="separate"/>
            </w:r>
            <w:r w:rsidR="00AA7720">
              <w:rPr>
                <w:noProof/>
                <w:webHidden/>
              </w:rPr>
              <w:t>31</w:t>
            </w:r>
            <w:r w:rsidR="008867AA">
              <w:rPr>
                <w:noProof/>
                <w:webHidden/>
              </w:rPr>
              <w:fldChar w:fldCharType="end"/>
            </w:r>
          </w:hyperlink>
        </w:p>
        <w:p w14:paraId="1A10DE1A" w14:textId="77777777" w:rsidR="008867AA" w:rsidRDefault="00961C4A">
          <w:pPr>
            <w:pStyle w:val="Inhopg3"/>
            <w:tabs>
              <w:tab w:val="right" w:leader="dot" w:pos="9062"/>
            </w:tabs>
            <w:rPr>
              <w:noProof/>
              <w:sz w:val="22"/>
              <w:szCs w:val="22"/>
              <w:lang w:eastAsia="nl-NL"/>
            </w:rPr>
          </w:pPr>
          <w:hyperlink w:anchor="_Toc514084624" w:history="1">
            <w:r w:rsidR="008867AA" w:rsidRPr="00AA3A09">
              <w:rPr>
                <w:rStyle w:val="Hyperlink"/>
                <w:noProof/>
              </w:rPr>
              <w:t>Lesschema Les 4</w:t>
            </w:r>
            <w:r w:rsidR="008867AA">
              <w:rPr>
                <w:noProof/>
                <w:webHidden/>
              </w:rPr>
              <w:tab/>
            </w:r>
            <w:r w:rsidR="008867AA">
              <w:rPr>
                <w:noProof/>
                <w:webHidden/>
              </w:rPr>
              <w:fldChar w:fldCharType="begin"/>
            </w:r>
            <w:r w:rsidR="008867AA">
              <w:rPr>
                <w:noProof/>
                <w:webHidden/>
              </w:rPr>
              <w:instrText xml:space="preserve"> PAGEREF _Toc514084624 \h </w:instrText>
            </w:r>
            <w:r w:rsidR="008867AA">
              <w:rPr>
                <w:noProof/>
                <w:webHidden/>
              </w:rPr>
            </w:r>
            <w:r w:rsidR="008867AA">
              <w:rPr>
                <w:noProof/>
                <w:webHidden/>
              </w:rPr>
              <w:fldChar w:fldCharType="separate"/>
            </w:r>
            <w:r w:rsidR="00AA7720">
              <w:rPr>
                <w:noProof/>
                <w:webHidden/>
              </w:rPr>
              <w:t>32</w:t>
            </w:r>
            <w:r w:rsidR="008867AA">
              <w:rPr>
                <w:noProof/>
                <w:webHidden/>
              </w:rPr>
              <w:fldChar w:fldCharType="end"/>
            </w:r>
          </w:hyperlink>
        </w:p>
        <w:p w14:paraId="14253B67" w14:textId="77777777" w:rsidR="008867AA" w:rsidRDefault="00961C4A">
          <w:pPr>
            <w:pStyle w:val="Inhopg2"/>
            <w:tabs>
              <w:tab w:val="right" w:leader="dot" w:pos="9062"/>
            </w:tabs>
            <w:rPr>
              <w:noProof/>
              <w:sz w:val="22"/>
              <w:szCs w:val="22"/>
              <w:lang w:eastAsia="nl-NL"/>
            </w:rPr>
          </w:pPr>
          <w:hyperlink w:anchor="_Toc514084625" w:history="1">
            <w:r w:rsidR="008867AA" w:rsidRPr="00AA3A09">
              <w:rPr>
                <w:rStyle w:val="Hyperlink"/>
                <w:noProof/>
              </w:rPr>
              <w:t>Les 5 Verhitten van vet en olie</w:t>
            </w:r>
            <w:r w:rsidR="008867AA">
              <w:rPr>
                <w:noProof/>
                <w:webHidden/>
              </w:rPr>
              <w:tab/>
            </w:r>
            <w:r w:rsidR="008867AA">
              <w:rPr>
                <w:noProof/>
                <w:webHidden/>
              </w:rPr>
              <w:fldChar w:fldCharType="begin"/>
            </w:r>
            <w:r w:rsidR="008867AA">
              <w:rPr>
                <w:noProof/>
                <w:webHidden/>
              </w:rPr>
              <w:instrText xml:space="preserve"> PAGEREF _Toc514084625 \h </w:instrText>
            </w:r>
            <w:r w:rsidR="008867AA">
              <w:rPr>
                <w:noProof/>
                <w:webHidden/>
              </w:rPr>
            </w:r>
            <w:r w:rsidR="008867AA">
              <w:rPr>
                <w:noProof/>
                <w:webHidden/>
              </w:rPr>
              <w:fldChar w:fldCharType="separate"/>
            </w:r>
            <w:r w:rsidR="00AA7720">
              <w:rPr>
                <w:noProof/>
                <w:webHidden/>
              </w:rPr>
              <w:t>35</w:t>
            </w:r>
            <w:r w:rsidR="008867AA">
              <w:rPr>
                <w:noProof/>
                <w:webHidden/>
              </w:rPr>
              <w:fldChar w:fldCharType="end"/>
            </w:r>
          </w:hyperlink>
        </w:p>
        <w:p w14:paraId="73649B7B" w14:textId="77777777" w:rsidR="008867AA" w:rsidRDefault="00961C4A">
          <w:pPr>
            <w:pStyle w:val="Inhopg3"/>
            <w:tabs>
              <w:tab w:val="right" w:leader="dot" w:pos="9062"/>
            </w:tabs>
            <w:rPr>
              <w:noProof/>
              <w:sz w:val="22"/>
              <w:szCs w:val="22"/>
              <w:lang w:eastAsia="nl-NL"/>
            </w:rPr>
          </w:pPr>
          <w:hyperlink w:anchor="_Toc514084626" w:history="1">
            <w:r w:rsidR="008867AA" w:rsidRPr="00AA3A09">
              <w:rPr>
                <w:rStyle w:val="Hyperlink"/>
                <w:noProof/>
              </w:rPr>
              <w:t>Lesschema Les 5</w:t>
            </w:r>
            <w:r w:rsidR="008867AA">
              <w:rPr>
                <w:noProof/>
                <w:webHidden/>
              </w:rPr>
              <w:tab/>
            </w:r>
            <w:r w:rsidR="008867AA">
              <w:rPr>
                <w:noProof/>
                <w:webHidden/>
              </w:rPr>
              <w:fldChar w:fldCharType="begin"/>
            </w:r>
            <w:r w:rsidR="008867AA">
              <w:rPr>
                <w:noProof/>
                <w:webHidden/>
              </w:rPr>
              <w:instrText xml:space="preserve"> PAGEREF _Toc514084626 \h </w:instrText>
            </w:r>
            <w:r w:rsidR="008867AA">
              <w:rPr>
                <w:noProof/>
                <w:webHidden/>
              </w:rPr>
            </w:r>
            <w:r w:rsidR="008867AA">
              <w:rPr>
                <w:noProof/>
                <w:webHidden/>
              </w:rPr>
              <w:fldChar w:fldCharType="separate"/>
            </w:r>
            <w:r w:rsidR="00AA7720">
              <w:rPr>
                <w:noProof/>
                <w:webHidden/>
              </w:rPr>
              <w:t>36</w:t>
            </w:r>
            <w:r w:rsidR="008867AA">
              <w:rPr>
                <w:noProof/>
                <w:webHidden/>
              </w:rPr>
              <w:fldChar w:fldCharType="end"/>
            </w:r>
          </w:hyperlink>
        </w:p>
        <w:p w14:paraId="75ADBF4E" w14:textId="77777777" w:rsidR="008867AA" w:rsidRDefault="00961C4A">
          <w:pPr>
            <w:pStyle w:val="Inhopg2"/>
            <w:tabs>
              <w:tab w:val="right" w:leader="dot" w:pos="9062"/>
            </w:tabs>
            <w:rPr>
              <w:noProof/>
              <w:sz w:val="22"/>
              <w:szCs w:val="22"/>
              <w:lang w:eastAsia="nl-NL"/>
            </w:rPr>
          </w:pPr>
          <w:hyperlink w:anchor="_Toc514084627" w:history="1">
            <w:r w:rsidR="008867AA" w:rsidRPr="00AA3A09">
              <w:rPr>
                <w:rStyle w:val="Hyperlink"/>
                <w:noProof/>
              </w:rPr>
              <w:t>Les 6 schoonmaak en reiniging in de grote keuken</w:t>
            </w:r>
            <w:r w:rsidR="008867AA">
              <w:rPr>
                <w:noProof/>
                <w:webHidden/>
              </w:rPr>
              <w:tab/>
            </w:r>
            <w:r w:rsidR="008867AA">
              <w:rPr>
                <w:noProof/>
                <w:webHidden/>
              </w:rPr>
              <w:fldChar w:fldCharType="begin"/>
            </w:r>
            <w:r w:rsidR="008867AA">
              <w:rPr>
                <w:noProof/>
                <w:webHidden/>
              </w:rPr>
              <w:instrText xml:space="preserve"> PAGEREF _Toc514084627 \h </w:instrText>
            </w:r>
            <w:r w:rsidR="008867AA">
              <w:rPr>
                <w:noProof/>
                <w:webHidden/>
              </w:rPr>
            </w:r>
            <w:r w:rsidR="008867AA">
              <w:rPr>
                <w:noProof/>
                <w:webHidden/>
              </w:rPr>
              <w:fldChar w:fldCharType="separate"/>
            </w:r>
            <w:r w:rsidR="00AA7720">
              <w:rPr>
                <w:noProof/>
                <w:webHidden/>
              </w:rPr>
              <w:t>39</w:t>
            </w:r>
            <w:r w:rsidR="008867AA">
              <w:rPr>
                <w:noProof/>
                <w:webHidden/>
              </w:rPr>
              <w:fldChar w:fldCharType="end"/>
            </w:r>
          </w:hyperlink>
        </w:p>
        <w:p w14:paraId="25911CD5" w14:textId="77777777" w:rsidR="008867AA" w:rsidRDefault="00961C4A">
          <w:pPr>
            <w:pStyle w:val="Inhopg3"/>
            <w:tabs>
              <w:tab w:val="right" w:leader="dot" w:pos="9062"/>
            </w:tabs>
            <w:rPr>
              <w:noProof/>
              <w:sz w:val="22"/>
              <w:szCs w:val="22"/>
              <w:lang w:eastAsia="nl-NL"/>
            </w:rPr>
          </w:pPr>
          <w:hyperlink w:anchor="_Toc514084628" w:history="1">
            <w:r w:rsidR="008867AA" w:rsidRPr="00AA3A09">
              <w:rPr>
                <w:rStyle w:val="Hyperlink"/>
                <w:noProof/>
              </w:rPr>
              <w:t>Lesschema Les 6</w:t>
            </w:r>
            <w:r w:rsidR="008867AA">
              <w:rPr>
                <w:noProof/>
                <w:webHidden/>
              </w:rPr>
              <w:tab/>
            </w:r>
            <w:r w:rsidR="008867AA">
              <w:rPr>
                <w:noProof/>
                <w:webHidden/>
              </w:rPr>
              <w:fldChar w:fldCharType="begin"/>
            </w:r>
            <w:r w:rsidR="008867AA">
              <w:rPr>
                <w:noProof/>
                <w:webHidden/>
              </w:rPr>
              <w:instrText xml:space="preserve"> PAGEREF _Toc514084628 \h </w:instrText>
            </w:r>
            <w:r w:rsidR="008867AA">
              <w:rPr>
                <w:noProof/>
                <w:webHidden/>
              </w:rPr>
            </w:r>
            <w:r w:rsidR="008867AA">
              <w:rPr>
                <w:noProof/>
                <w:webHidden/>
              </w:rPr>
              <w:fldChar w:fldCharType="separate"/>
            </w:r>
            <w:r w:rsidR="00AA7720">
              <w:rPr>
                <w:noProof/>
                <w:webHidden/>
              </w:rPr>
              <w:t>40</w:t>
            </w:r>
            <w:r w:rsidR="008867AA">
              <w:rPr>
                <w:noProof/>
                <w:webHidden/>
              </w:rPr>
              <w:fldChar w:fldCharType="end"/>
            </w:r>
          </w:hyperlink>
        </w:p>
        <w:p w14:paraId="4B0BD6D8" w14:textId="77777777" w:rsidR="008867AA" w:rsidRDefault="00961C4A">
          <w:pPr>
            <w:pStyle w:val="Inhopg2"/>
            <w:tabs>
              <w:tab w:val="right" w:leader="dot" w:pos="9062"/>
            </w:tabs>
            <w:rPr>
              <w:noProof/>
              <w:sz w:val="22"/>
              <w:szCs w:val="22"/>
              <w:lang w:eastAsia="nl-NL"/>
            </w:rPr>
          </w:pPr>
          <w:hyperlink w:anchor="_Toc514084629" w:history="1">
            <w:r w:rsidR="008867AA" w:rsidRPr="00AA3A09">
              <w:rPr>
                <w:rStyle w:val="Hyperlink"/>
                <w:noProof/>
              </w:rPr>
              <w:t>Les 7 Reinigings- en desinfecteermiddelen</w:t>
            </w:r>
            <w:r w:rsidR="008867AA">
              <w:rPr>
                <w:noProof/>
                <w:webHidden/>
              </w:rPr>
              <w:tab/>
            </w:r>
            <w:r w:rsidR="008867AA">
              <w:rPr>
                <w:noProof/>
                <w:webHidden/>
              </w:rPr>
              <w:fldChar w:fldCharType="begin"/>
            </w:r>
            <w:r w:rsidR="008867AA">
              <w:rPr>
                <w:noProof/>
                <w:webHidden/>
              </w:rPr>
              <w:instrText xml:space="preserve"> PAGEREF _Toc514084629 \h </w:instrText>
            </w:r>
            <w:r w:rsidR="008867AA">
              <w:rPr>
                <w:noProof/>
                <w:webHidden/>
              </w:rPr>
            </w:r>
            <w:r w:rsidR="008867AA">
              <w:rPr>
                <w:noProof/>
                <w:webHidden/>
              </w:rPr>
              <w:fldChar w:fldCharType="separate"/>
            </w:r>
            <w:r w:rsidR="00AA7720">
              <w:rPr>
                <w:noProof/>
                <w:webHidden/>
              </w:rPr>
              <w:t>42</w:t>
            </w:r>
            <w:r w:rsidR="008867AA">
              <w:rPr>
                <w:noProof/>
                <w:webHidden/>
              </w:rPr>
              <w:fldChar w:fldCharType="end"/>
            </w:r>
          </w:hyperlink>
        </w:p>
        <w:p w14:paraId="203DF08A" w14:textId="77777777" w:rsidR="008867AA" w:rsidRDefault="00961C4A">
          <w:pPr>
            <w:pStyle w:val="Inhopg3"/>
            <w:tabs>
              <w:tab w:val="right" w:leader="dot" w:pos="9062"/>
            </w:tabs>
            <w:rPr>
              <w:noProof/>
              <w:sz w:val="22"/>
              <w:szCs w:val="22"/>
              <w:lang w:eastAsia="nl-NL"/>
            </w:rPr>
          </w:pPr>
          <w:hyperlink w:anchor="_Toc514084630" w:history="1">
            <w:r w:rsidR="008867AA" w:rsidRPr="00AA3A09">
              <w:rPr>
                <w:rStyle w:val="Hyperlink"/>
                <w:noProof/>
              </w:rPr>
              <w:t>Lesschema Les 7</w:t>
            </w:r>
            <w:r w:rsidR="008867AA">
              <w:rPr>
                <w:noProof/>
                <w:webHidden/>
              </w:rPr>
              <w:tab/>
            </w:r>
            <w:r w:rsidR="008867AA">
              <w:rPr>
                <w:noProof/>
                <w:webHidden/>
              </w:rPr>
              <w:fldChar w:fldCharType="begin"/>
            </w:r>
            <w:r w:rsidR="008867AA">
              <w:rPr>
                <w:noProof/>
                <w:webHidden/>
              </w:rPr>
              <w:instrText xml:space="preserve"> PAGEREF _Toc514084630 \h </w:instrText>
            </w:r>
            <w:r w:rsidR="008867AA">
              <w:rPr>
                <w:noProof/>
                <w:webHidden/>
              </w:rPr>
            </w:r>
            <w:r w:rsidR="008867AA">
              <w:rPr>
                <w:noProof/>
                <w:webHidden/>
              </w:rPr>
              <w:fldChar w:fldCharType="separate"/>
            </w:r>
            <w:r w:rsidR="00AA7720">
              <w:rPr>
                <w:noProof/>
                <w:webHidden/>
              </w:rPr>
              <w:t>43</w:t>
            </w:r>
            <w:r w:rsidR="008867AA">
              <w:rPr>
                <w:noProof/>
                <w:webHidden/>
              </w:rPr>
              <w:fldChar w:fldCharType="end"/>
            </w:r>
          </w:hyperlink>
        </w:p>
        <w:p w14:paraId="0341B055" w14:textId="77777777" w:rsidR="008867AA" w:rsidRDefault="00961C4A">
          <w:pPr>
            <w:pStyle w:val="Inhopg2"/>
            <w:tabs>
              <w:tab w:val="right" w:leader="dot" w:pos="9062"/>
            </w:tabs>
            <w:rPr>
              <w:noProof/>
              <w:sz w:val="22"/>
              <w:szCs w:val="22"/>
              <w:lang w:eastAsia="nl-NL"/>
            </w:rPr>
          </w:pPr>
          <w:hyperlink w:anchor="_Toc514084631" w:history="1">
            <w:r w:rsidR="008867AA" w:rsidRPr="00AA3A09">
              <w:rPr>
                <w:rStyle w:val="Hyperlink"/>
                <w:noProof/>
              </w:rPr>
              <w:t>Les 8 Onderhoud van het restaurant</w:t>
            </w:r>
            <w:r w:rsidR="008867AA">
              <w:rPr>
                <w:noProof/>
                <w:webHidden/>
              </w:rPr>
              <w:tab/>
            </w:r>
            <w:r w:rsidR="008867AA">
              <w:rPr>
                <w:noProof/>
                <w:webHidden/>
              </w:rPr>
              <w:fldChar w:fldCharType="begin"/>
            </w:r>
            <w:r w:rsidR="008867AA">
              <w:rPr>
                <w:noProof/>
                <w:webHidden/>
              </w:rPr>
              <w:instrText xml:space="preserve"> PAGEREF _Toc514084631 \h </w:instrText>
            </w:r>
            <w:r w:rsidR="008867AA">
              <w:rPr>
                <w:noProof/>
                <w:webHidden/>
              </w:rPr>
            </w:r>
            <w:r w:rsidR="008867AA">
              <w:rPr>
                <w:noProof/>
                <w:webHidden/>
              </w:rPr>
              <w:fldChar w:fldCharType="separate"/>
            </w:r>
            <w:r w:rsidR="00AA7720">
              <w:rPr>
                <w:noProof/>
                <w:webHidden/>
              </w:rPr>
              <w:t>46</w:t>
            </w:r>
            <w:r w:rsidR="008867AA">
              <w:rPr>
                <w:noProof/>
                <w:webHidden/>
              </w:rPr>
              <w:fldChar w:fldCharType="end"/>
            </w:r>
          </w:hyperlink>
        </w:p>
        <w:p w14:paraId="0A166A53" w14:textId="77777777" w:rsidR="008867AA" w:rsidRDefault="00961C4A">
          <w:pPr>
            <w:pStyle w:val="Inhopg3"/>
            <w:tabs>
              <w:tab w:val="right" w:leader="dot" w:pos="9062"/>
            </w:tabs>
            <w:rPr>
              <w:noProof/>
              <w:sz w:val="22"/>
              <w:szCs w:val="22"/>
              <w:lang w:eastAsia="nl-NL"/>
            </w:rPr>
          </w:pPr>
          <w:hyperlink w:anchor="_Toc514084632" w:history="1">
            <w:r w:rsidR="008867AA" w:rsidRPr="00AA3A09">
              <w:rPr>
                <w:rStyle w:val="Hyperlink"/>
                <w:noProof/>
              </w:rPr>
              <w:t>Lesschema Les 8</w:t>
            </w:r>
            <w:r w:rsidR="008867AA">
              <w:rPr>
                <w:noProof/>
                <w:webHidden/>
              </w:rPr>
              <w:tab/>
            </w:r>
            <w:r w:rsidR="008867AA">
              <w:rPr>
                <w:noProof/>
                <w:webHidden/>
              </w:rPr>
              <w:fldChar w:fldCharType="begin"/>
            </w:r>
            <w:r w:rsidR="008867AA">
              <w:rPr>
                <w:noProof/>
                <w:webHidden/>
              </w:rPr>
              <w:instrText xml:space="preserve"> PAGEREF _Toc514084632 \h </w:instrText>
            </w:r>
            <w:r w:rsidR="008867AA">
              <w:rPr>
                <w:noProof/>
                <w:webHidden/>
              </w:rPr>
            </w:r>
            <w:r w:rsidR="008867AA">
              <w:rPr>
                <w:noProof/>
                <w:webHidden/>
              </w:rPr>
              <w:fldChar w:fldCharType="separate"/>
            </w:r>
            <w:r w:rsidR="00AA7720">
              <w:rPr>
                <w:noProof/>
                <w:webHidden/>
              </w:rPr>
              <w:t>47</w:t>
            </w:r>
            <w:r w:rsidR="008867AA">
              <w:rPr>
                <w:noProof/>
                <w:webHidden/>
              </w:rPr>
              <w:fldChar w:fldCharType="end"/>
            </w:r>
          </w:hyperlink>
        </w:p>
        <w:p w14:paraId="18F9A389" w14:textId="77777777" w:rsidR="008867AA" w:rsidRDefault="00961C4A">
          <w:pPr>
            <w:pStyle w:val="Inhopg2"/>
            <w:tabs>
              <w:tab w:val="right" w:leader="dot" w:pos="9062"/>
            </w:tabs>
            <w:rPr>
              <w:noProof/>
              <w:sz w:val="22"/>
              <w:szCs w:val="22"/>
              <w:lang w:eastAsia="nl-NL"/>
            </w:rPr>
          </w:pPr>
          <w:hyperlink w:anchor="_Toc514084633" w:history="1">
            <w:r w:rsidR="008867AA" w:rsidRPr="00AA3A09">
              <w:rPr>
                <w:rStyle w:val="Hyperlink"/>
                <w:noProof/>
              </w:rPr>
              <w:t>Les 9 Diverse soorten afval verwijderen</w:t>
            </w:r>
            <w:r w:rsidR="008867AA">
              <w:rPr>
                <w:noProof/>
                <w:webHidden/>
              </w:rPr>
              <w:tab/>
            </w:r>
            <w:r w:rsidR="008867AA">
              <w:rPr>
                <w:noProof/>
                <w:webHidden/>
              </w:rPr>
              <w:fldChar w:fldCharType="begin"/>
            </w:r>
            <w:r w:rsidR="008867AA">
              <w:rPr>
                <w:noProof/>
                <w:webHidden/>
              </w:rPr>
              <w:instrText xml:space="preserve"> PAGEREF _Toc514084633 \h </w:instrText>
            </w:r>
            <w:r w:rsidR="008867AA">
              <w:rPr>
                <w:noProof/>
                <w:webHidden/>
              </w:rPr>
            </w:r>
            <w:r w:rsidR="008867AA">
              <w:rPr>
                <w:noProof/>
                <w:webHidden/>
              </w:rPr>
              <w:fldChar w:fldCharType="separate"/>
            </w:r>
            <w:r w:rsidR="00AA7720">
              <w:rPr>
                <w:noProof/>
                <w:webHidden/>
              </w:rPr>
              <w:t>49</w:t>
            </w:r>
            <w:r w:rsidR="008867AA">
              <w:rPr>
                <w:noProof/>
                <w:webHidden/>
              </w:rPr>
              <w:fldChar w:fldCharType="end"/>
            </w:r>
          </w:hyperlink>
        </w:p>
        <w:p w14:paraId="3C037DC7" w14:textId="77777777" w:rsidR="008867AA" w:rsidRDefault="00961C4A">
          <w:pPr>
            <w:pStyle w:val="Inhopg3"/>
            <w:tabs>
              <w:tab w:val="right" w:leader="dot" w:pos="9062"/>
            </w:tabs>
            <w:rPr>
              <w:noProof/>
              <w:sz w:val="22"/>
              <w:szCs w:val="22"/>
              <w:lang w:eastAsia="nl-NL"/>
            </w:rPr>
          </w:pPr>
          <w:hyperlink w:anchor="_Toc514084634" w:history="1">
            <w:r w:rsidR="008867AA" w:rsidRPr="00AA3A09">
              <w:rPr>
                <w:rStyle w:val="Hyperlink"/>
                <w:noProof/>
              </w:rPr>
              <w:t>Lesschema Les 9</w:t>
            </w:r>
            <w:r w:rsidR="008867AA">
              <w:rPr>
                <w:noProof/>
                <w:webHidden/>
              </w:rPr>
              <w:tab/>
            </w:r>
            <w:r w:rsidR="008867AA">
              <w:rPr>
                <w:noProof/>
                <w:webHidden/>
              </w:rPr>
              <w:fldChar w:fldCharType="begin"/>
            </w:r>
            <w:r w:rsidR="008867AA">
              <w:rPr>
                <w:noProof/>
                <w:webHidden/>
              </w:rPr>
              <w:instrText xml:space="preserve"> PAGEREF _Toc514084634 \h </w:instrText>
            </w:r>
            <w:r w:rsidR="008867AA">
              <w:rPr>
                <w:noProof/>
                <w:webHidden/>
              </w:rPr>
            </w:r>
            <w:r w:rsidR="008867AA">
              <w:rPr>
                <w:noProof/>
                <w:webHidden/>
              </w:rPr>
              <w:fldChar w:fldCharType="separate"/>
            </w:r>
            <w:r w:rsidR="00AA7720">
              <w:rPr>
                <w:noProof/>
                <w:webHidden/>
              </w:rPr>
              <w:t>50</w:t>
            </w:r>
            <w:r w:rsidR="008867AA">
              <w:rPr>
                <w:noProof/>
                <w:webHidden/>
              </w:rPr>
              <w:fldChar w:fldCharType="end"/>
            </w:r>
          </w:hyperlink>
        </w:p>
        <w:p w14:paraId="6CFCFCAA" w14:textId="77777777" w:rsidR="008867AA" w:rsidRDefault="000C7EA5" w:rsidP="000C7EA5">
          <w:pPr>
            <w:pStyle w:val="Inhopg3"/>
            <w:tabs>
              <w:tab w:val="right" w:leader="dot" w:pos="9062"/>
            </w:tabs>
            <w:ind w:left="0"/>
            <w:rPr>
              <w:noProof/>
              <w:sz w:val="22"/>
              <w:szCs w:val="22"/>
              <w:lang w:eastAsia="nl-NL"/>
            </w:rPr>
          </w:pPr>
          <w:r>
            <w:rPr>
              <w:rStyle w:val="Hyperlink"/>
              <w:noProof/>
              <w:u w:val="none"/>
            </w:rPr>
            <w:t xml:space="preserve">     </w:t>
          </w:r>
          <w:hyperlink w:anchor="_Toc514084635" w:history="1">
            <w:r w:rsidR="008867AA" w:rsidRPr="00AA3A09">
              <w:rPr>
                <w:rStyle w:val="Hyperlink"/>
                <w:noProof/>
              </w:rPr>
              <w:t>Bijlage 1 toetsinstructies</w:t>
            </w:r>
            <w:r w:rsidR="008867AA">
              <w:rPr>
                <w:noProof/>
                <w:webHidden/>
              </w:rPr>
              <w:tab/>
            </w:r>
            <w:r w:rsidR="008867AA">
              <w:rPr>
                <w:noProof/>
                <w:webHidden/>
              </w:rPr>
              <w:fldChar w:fldCharType="begin"/>
            </w:r>
            <w:r w:rsidR="008867AA">
              <w:rPr>
                <w:noProof/>
                <w:webHidden/>
              </w:rPr>
              <w:instrText xml:space="preserve"> PAGEREF _Toc514084635 \h </w:instrText>
            </w:r>
            <w:r w:rsidR="008867AA">
              <w:rPr>
                <w:noProof/>
                <w:webHidden/>
              </w:rPr>
            </w:r>
            <w:r w:rsidR="008867AA">
              <w:rPr>
                <w:noProof/>
                <w:webHidden/>
              </w:rPr>
              <w:fldChar w:fldCharType="separate"/>
            </w:r>
            <w:r w:rsidR="00AA7720">
              <w:rPr>
                <w:noProof/>
                <w:webHidden/>
              </w:rPr>
              <w:t>53</w:t>
            </w:r>
            <w:r w:rsidR="008867AA">
              <w:rPr>
                <w:noProof/>
                <w:webHidden/>
              </w:rPr>
              <w:fldChar w:fldCharType="end"/>
            </w:r>
          </w:hyperlink>
        </w:p>
        <w:p w14:paraId="40760549" w14:textId="77777777" w:rsidR="008867AA" w:rsidRDefault="00961C4A">
          <w:pPr>
            <w:pStyle w:val="Inhopg2"/>
            <w:tabs>
              <w:tab w:val="right" w:leader="dot" w:pos="9062"/>
            </w:tabs>
            <w:rPr>
              <w:noProof/>
              <w:sz w:val="22"/>
              <w:szCs w:val="22"/>
              <w:lang w:eastAsia="nl-NL"/>
            </w:rPr>
          </w:pPr>
          <w:hyperlink w:anchor="_Toc514084636" w:history="1">
            <w:r w:rsidR="008867AA" w:rsidRPr="00AA3A09">
              <w:rPr>
                <w:rStyle w:val="Hyperlink"/>
                <w:noProof/>
              </w:rPr>
              <w:t>Bijlage 2 Toets HACCP Versie A</w:t>
            </w:r>
            <w:r w:rsidR="008867AA">
              <w:rPr>
                <w:noProof/>
                <w:webHidden/>
              </w:rPr>
              <w:tab/>
            </w:r>
            <w:r w:rsidR="008867AA">
              <w:rPr>
                <w:noProof/>
                <w:webHidden/>
              </w:rPr>
              <w:fldChar w:fldCharType="begin"/>
            </w:r>
            <w:r w:rsidR="008867AA">
              <w:rPr>
                <w:noProof/>
                <w:webHidden/>
              </w:rPr>
              <w:instrText xml:space="preserve"> PAGEREF _Toc514084636 \h </w:instrText>
            </w:r>
            <w:r w:rsidR="008867AA">
              <w:rPr>
                <w:noProof/>
                <w:webHidden/>
              </w:rPr>
            </w:r>
            <w:r w:rsidR="008867AA">
              <w:rPr>
                <w:noProof/>
                <w:webHidden/>
              </w:rPr>
              <w:fldChar w:fldCharType="separate"/>
            </w:r>
            <w:r w:rsidR="00AA7720">
              <w:rPr>
                <w:noProof/>
                <w:webHidden/>
              </w:rPr>
              <w:t>54</w:t>
            </w:r>
            <w:r w:rsidR="008867AA">
              <w:rPr>
                <w:noProof/>
                <w:webHidden/>
              </w:rPr>
              <w:fldChar w:fldCharType="end"/>
            </w:r>
          </w:hyperlink>
        </w:p>
        <w:p w14:paraId="0AB5A15B" w14:textId="77777777" w:rsidR="008867AA" w:rsidRDefault="00961C4A">
          <w:pPr>
            <w:pStyle w:val="Inhopg2"/>
            <w:tabs>
              <w:tab w:val="right" w:leader="dot" w:pos="9062"/>
            </w:tabs>
            <w:rPr>
              <w:noProof/>
              <w:sz w:val="22"/>
              <w:szCs w:val="22"/>
              <w:lang w:eastAsia="nl-NL"/>
            </w:rPr>
          </w:pPr>
          <w:hyperlink w:anchor="_Toc514084637" w:history="1">
            <w:r w:rsidR="008867AA" w:rsidRPr="00AA3A09">
              <w:rPr>
                <w:rStyle w:val="Hyperlink"/>
                <w:noProof/>
              </w:rPr>
              <w:t>Bijlage 3 Toets Keuzedeel HACCP Versie B</w:t>
            </w:r>
            <w:r w:rsidR="008867AA">
              <w:rPr>
                <w:noProof/>
                <w:webHidden/>
              </w:rPr>
              <w:tab/>
            </w:r>
            <w:r w:rsidR="008867AA">
              <w:rPr>
                <w:noProof/>
                <w:webHidden/>
              </w:rPr>
              <w:fldChar w:fldCharType="begin"/>
            </w:r>
            <w:r w:rsidR="008867AA">
              <w:rPr>
                <w:noProof/>
                <w:webHidden/>
              </w:rPr>
              <w:instrText xml:space="preserve"> PAGEREF _Toc514084637 \h </w:instrText>
            </w:r>
            <w:r w:rsidR="008867AA">
              <w:rPr>
                <w:noProof/>
                <w:webHidden/>
              </w:rPr>
            </w:r>
            <w:r w:rsidR="008867AA">
              <w:rPr>
                <w:noProof/>
                <w:webHidden/>
              </w:rPr>
              <w:fldChar w:fldCharType="separate"/>
            </w:r>
            <w:r w:rsidR="00AA7720">
              <w:rPr>
                <w:noProof/>
                <w:webHidden/>
              </w:rPr>
              <w:t>60</w:t>
            </w:r>
            <w:r w:rsidR="008867AA">
              <w:rPr>
                <w:noProof/>
                <w:webHidden/>
              </w:rPr>
              <w:fldChar w:fldCharType="end"/>
            </w:r>
          </w:hyperlink>
        </w:p>
        <w:p w14:paraId="74FBDFBF" w14:textId="77777777" w:rsidR="008867AA" w:rsidRDefault="00961C4A">
          <w:pPr>
            <w:pStyle w:val="Inhopg2"/>
            <w:tabs>
              <w:tab w:val="right" w:leader="dot" w:pos="9062"/>
            </w:tabs>
            <w:rPr>
              <w:noProof/>
              <w:sz w:val="22"/>
              <w:szCs w:val="22"/>
              <w:lang w:eastAsia="nl-NL"/>
            </w:rPr>
          </w:pPr>
          <w:hyperlink w:anchor="_Toc514084638" w:history="1">
            <w:r w:rsidR="008867AA" w:rsidRPr="00AA3A09">
              <w:rPr>
                <w:rStyle w:val="Hyperlink"/>
                <w:noProof/>
              </w:rPr>
              <w:t>Bijlage 4 Toets HACCPP Antwoord model A</w:t>
            </w:r>
            <w:r w:rsidR="008867AA">
              <w:rPr>
                <w:noProof/>
                <w:webHidden/>
              </w:rPr>
              <w:tab/>
            </w:r>
            <w:r w:rsidR="008867AA">
              <w:rPr>
                <w:noProof/>
                <w:webHidden/>
              </w:rPr>
              <w:fldChar w:fldCharType="begin"/>
            </w:r>
            <w:r w:rsidR="008867AA">
              <w:rPr>
                <w:noProof/>
                <w:webHidden/>
              </w:rPr>
              <w:instrText xml:space="preserve"> PAGEREF _Toc514084638 \h </w:instrText>
            </w:r>
            <w:r w:rsidR="008867AA">
              <w:rPr>
                <w:noProof/>
                <w:webHidden/>
              </w:rPr>
            </w:r>
            <w:r w:rsidR="008867AA">
              <w:rPr>
                <w:noProof/>
                <w:webHidden/>
              </w:rPr>
              <w:fldChar w:fldCharType="separate"/>
            </w:r>
            <w:r w:rsidR="00AA7720">
              <w:rPr>
                <w:noProof/>
                <w:webHidden/>
              </w:rPr>
              <w:t>67</w:t>
            </w:r>
            <w:r w:rsidR="008867AA">
              <w:rPr>
                <w:noProof/>
                <w:webHidden/>
              </w:rPr>
              <w:fldChar w:fldCharType="end"/>
            </w:r>
          </w:hyperlink>
        </w:p>
        <w:p w14:paraId="7DC38B5C" w14:textId="77777777" w:rsidR="008867AA" w:rsidRDefault="00961C4A">
          <w:pPr>
            <w:pStyle w:val="Inhopg2"/>
            <w:tabs>
              <w:tab w:val="right" w:leader="dot" w:pos="9062"/>
            </w:tabs>
            <w:rPr>
              <w:noProof/>
              <w:sz w:val="22"/>
              <w:szCs w:val="22"/>
              <w:lang w:eastAsia="nl-NL"/>
            </w:rPr>
          </w:pPr>
          <w:hyperlink w:anchor="_Toc514084639" w:history="1">
            <w:r w:rsidR="008867AA" w:rsidRPr="00AA3A09">
              <w:rPr>
                <w:rStyle w:val="Hyperlink"/>
                <w:noProof/>
              </w:rPr>
              <w:t>Bijlage 5  Toets  Antwoorden keuzedeel HACCP Versie B</w:t>
            </w:r>
            <w:r w:rsidR="008867AA">
              <w:rPr>
                <w:noProof/>
                <w:webHidden/>
              </w:rPr>
              <w:tab/>
            </w:r>
            <w:r w:rsidR="008867AA">
              <w:rPr>
                <w:noProof/>
                <w:webHidden/>
              </w:rPr>
              <w:fldChar w:fldCharType="begin"/>
            </w:r>
            <w:r w:rsidR="008867AA">
              <w:rPr>
                <w:noProof/>
                <w:webHidden/>
              </w:rPr>
              <w:instrText xml:space="preserve"> PAGEREF _Toc514084639 \h </w:instrText>
            </w:r>
            <w:r w:rsidR="008867AA">
              <w:rPr>
                <w:noProof/>
                <w:webHidden/>
              </w:rPr>
            </w:r>
            <w:r w:rsidR="008867AA">
              <w:rPr>
                <w:noProof/>
                <w:webHidden/>
              </w:rPr>
              <w:fldChar w:fldCharType="separate"/>
            </w:r>
            <w:r w:rsidR="00AA7720">
              <w:rPr>
                <w:noProof/>
                <w:webHidden/>
              </w:rPr>
              <w:t>73</w:t>
            </w:r>
            <w:r w:rsidR="008867AA">
              <w:rPr>
                <w:noProof/>
                <w:webHidden/>
              </w:rPr>
              <w:fldChar w:fldCharType="end"/>
            </w:r>
          </w:hyperlink>
        </w:p>
        <w:p w14:paraId="51C634B1" w14:textId="77777777" w:rsidR="008867AA" w:rsidRDefault="00961C4A">
          <w:pPr>
            <w:pStyle w:val="Inhopg2"/>
            <w:tabs>
              <w:tab w:val="right" w:leader="dot" w:pos="9062"/>
            </w:tabs>
            <w:rPr>
              <w:noProof/>
              <w:sz w:val="22"/>
              <w:szCs w:val="22"/>
              <w:lang w:eastAsia="nl-NL"/>
            </w:rPr>
          </w:pPr>
          <w:hyperlink w:anchor="_Toc514084640" w:history="1">
            <w:r w:rsidR="008867AA" w:rsidRPr="00AA3A09">
              <w:rPr>
                <w:rStyle w:val="Hyperlink"/>
                <w:noProof/>
                <w:shd w:val="clear" w:color="auto" w:fill="FFFFFF"/>
              </w:rPr>
              <w:t>Literatuur</w:t>
            </w:r>
            <w:r w:rsidR="008867AA">
              <w:rPr>
                <w:noProof/>
                <w:webHidden/>
              </w:rPr>
              <w:tab/>
            </w:r>
            <w:r w:rsidR="008867AA">
              <w:rPr>
                <w:noProof/>
                <w:webHidden/>
              </w:rPr>
              <w:fldChar w:fldCharType="begin"/>
            </w:r>
            <w:r w:rsidR="008867AA">
              <w:rPr>
                <w:noProof/>
                <w:webHidden/>
              </w:rPr>
              <w:instrText xml:space="preserve"> PAGEREF _Toc514084640 \h </w:instrText>
            </w:r>
            <w:r w:rsidR="008867AA">
              <w:rPr>
                <w:noProof/>
                <w:webHidden/>
              </w:rPr>
            </w:r>
            <w:r w:rsidR="008867AA">
              <w:rPr>
                <w:noProof/>
                <w:webHidden/>
              </w:rPr>
              <w:fldChar w:fldCharType="separate"/>
            </w:r>
            <w:r w:rsidR="00AA7720">
              <w:rPr>
                <w:noProof/>
                <w:webHidden/>
              </w:rPr>
              <w:t>79</w:t>
            </w:r>
            <w:r w:rsidR="008867AA">
              <w:rPr>
                <w:noProof/>
                <w:webHidden/>
              </w:rPr>
              <w:fldChar w:fldCharType="end"/>
            </w:r>
          </w:hyperlink>
        </w:p>
        <w:p w14:paraId="3BE05646" w14:textId="77777777" w:rsidR="00976C6F" w:rsidRPr="00AA7720" w:rsidRDefault="00B42E92">
          <w:r>
            <w:rPr>
              <w:b/>
              <w:bCs/>
            </w:rPr>
            <w:fldChar w:fldCharType="end"/>
          </w:r>
        </w:p>
      </w:sdtContent>
    </w:sdt>
    <w:p w14:paraId="285A8B74" w14:textId="77777777" w:rsidR="00342494" w:rsidRDefault="00342494" w:rsidP="00AB543D">
      <w:pPr>
        <w:pStyle w:val="Kop2"/>
        <w:numPr>
          <w:ilvl w:val="0"/>
          <w:numId w:val="1"/>
        </w:numPr>
      </w:pPr>
      <w:bookmarkStart w:id="2" w:name="_Toc514084607"/>
      <w:r>
        <w:lastRenderedPageBreak/>
        <w:t>Inleiding</w:t>
      </w:r>
      <w:bookmarkEnd w:id="1"/>
      <w:r w:rsidR="00CF6886">
        <w:t xml:space="preserve"> deel A</w:t>
      </w:r>
      <w:bookmarkEnd w:id="2"/>
    </w:p>
    <w:p w14:paraId="34A4BAAE" w14:textId="77777777" w:rsidR="00342494" w:rsidRDefault="00342494" w:rsidP="00342494">
      <w:r>
        <w:t>Dit didactische eindwerkstuk is geschreven in opdracht van de Noordelijke Hogeschool te Leeuwarden. Het didactische eindwerkstuk is in twee onafscheidelijke delen te lezen, Deel A</w:t>
      </w:r>
      <w:r w:rsidR="008B36A0">
        <w:t xml:space="preserve"> waarin mijn visie onderbouwt staat beschreven</w:t>
      </w:r>
      <w:r>
        <w:t xml:space="preserve"> en Deel B</w:t>
      </w:r>
      <w:r w:rsidR="008B36A0">
        <w:t xml:space="preserve"> waarin een docenthandleiding voor een lessenreeks staat opgenomen</w:t>
      </w:r>
      <w:r>
        <w:t xml:space="preserve">. Het is hierbij van belang om de juiste volgorde aan te houden.  De eindwerkstuk heeft betrekking tot studenten van het </w:t>
      </w:r>
      <w:r w:rsidR="00015E75">
        <w:t>mbo</w:t>
      </w:r>
      <w:r>
        <w:t xml:space="preserve"> niveau één en twee. </w:t>
      </w:r>
    </w:p>
    <w:p w14:paraId="2E9A8160" w14:textId="77777777" w:rsidR="00342494" w:rsidRDefault="00342494" w:rsidP="00342494">
      <w:r>
        <w:t xml:space="preserve">In dit </w:t>
      </w:r>
      <w:r w:rsidR="008B36A0">
        <w:t xml:space="preserve">(deel van het) </w:t>
      </w:r>
      <w:r>
        <w:t xml:space="preserve">eindwerkstuk wordt er gekeken naar de huidige maatschappelijke discussies omtrent het onderwijs, en dan met name naar de tweedegraads vakgebied Gezondheidszorg en Welzijn (GZW). Ook wordt in dit eindwerkstuk de betekenis van de actuele discussie voor het onderwijs (binnen het vakgebied GZW) meegenomen. </w:t>
      </w:r>
      <w:r w:rsidR="008B36A0">
        <w:t xml:space="preserve">Verder is in dit document de visie van verschillende </w:t>
      </w:r>
      <w:r w:rsidR="00015E75">
        <w:t>mbo</w:t>
      </w:r>
      <w:r w:rsidR="008B36A0">
        <w:t xml:space="preserve"> instellingen te vinden met daarbij mijn visie en hoe die aansluit tot de visie van het bedrijf waar ik werkzaam ben. </w:t>
      </w:r>
      <w:r>
        <w:t xml:space="preserve">Tot slot staat de relevantie van het vakgebied GZW binnen het onderwijs beschreven. </w:t>
      </w:r>
    </w:p>
    <w:p w14:paraId="78620362" w14:textId="77777777" w:rsidR="00342494" w:rsidRDefault="00342494" w:rsidP="00342494"/>
    <w:p w14:paraId="6328B9B1" w14:textId="77777777" w:rsidR="00976C6F" w:rsidRPr="00976C6F" w:rsidRDefault="00976C6F">
      <w:r>
        <w:br w:type="page"/>
      </w:r>
    </w:p>
    <w:p w14:paraId="2C689524" w14:textId="77777777" w:rsidR="00342494" w:rsidRDefault="00342494" w:rsidP="00AB543D">
      <w:pPr>
        <w:pStyle w:val="Kop2"/>
        <w:numPr>
          <w:ilvl w:val="0"/>
          <w:numId w:val="1"/>
        </w:numPr>
      </w:pPr>
      <w:bookmarkStart w:id="3" w:name="_Toc512278557"/>
      <w:bookmarkStart w:id="4" w:name="_Toc514084608"/>
      <w:r>
        <w:lastRenderedPageBreak/>
        <w:t>De huidige maatschappelijke discussies</w:t>
      </w:r>
      <w:bookmarkEnd w:id="3"/>
      <w:bookmarkEnd w:id="4"/>
    </w:p>
    <w:p w14:paraId="432E57C0" w14:textId="471D547A" w:rsidR="00342494" w:rsidRDefault="00342494" w:rsidP="00342494">
      <w:r>
        <w:t xml:space="preserve">De discussies omtrent de arbeidsmarkt en de aansluiting van onderwijs zijn nauw met elkaar verbonden. Zo hebben we in de crisis bezuinigd op o.a. de zorg en is daarmee de opleidingsaanbod veranderd. Wielemans (2000) verteld ons dat de maatschappij wordt voorgesteld als een normen stellend patroon. Aan wie zich aanpast en inpast, wordt succes beloofd. Opvoeding en onderwijs zijn gebaat bij een nauwkeurige analyse van de veranderde maatschappelijke verwachtingen. Die verwachtingen dienen vervolgens om de persoonlijkheidsvorming te moduleren. De aanleg is hier niet vergeten, maar het beantwoorden van maatschappelijke eisen staat centraal (Wielemans, 2000). De kans op werkloosheid is hoger onder laagopgeleiden dan bij hoogopgeleide mensen. </w:t>
      </w:r>
      <w:ins w:id="5" w:author="Tulay Yilmaz" w:date="2018-05-27T12:41:00Z">
        <w:r w:rsidR="00505ABF">
          <w:t xml:space="preserve">Mbo studenten </w:t>
        </w:r>
      </w:ins>
      <w:commentRangeStart w:id="6"/>
      <w:del w:id="7" w:author="Tulay Yilmaz" w:date="2018-05-27T12:41:00Z">
        <w:r w:rsidDel="00505ABF">
          <w:delText>Laagopgeleiden</w:delText>
        </w:r>
        <w:commentRangeEnd w:id="6"/>
        <w:r w:rsidR="0085570A" w:rsidDel="00505ABF">
          <w:rPr>
            <w:rStyle w:val="Verwijzingopmerking"/>
          </w:rPr>
          <w:commentReference w:id="6"/>
        </w:r>
        <w:r w:rsidDel="00505ABF">
          <w:delText xml:space="preserve"> </w:delText>
        </w:r>
      </w:del>
      <w:r>
        <w:t xml:space="preserve">moeten steeds vaker concurreren met ontwikkelende technologieën. Het is daarom van belang dat ze (gedeeltes van) meerdere functies kunnen vervullen zodat ze van toegevoegde waarde blijven voor de arbeidsmarkt (Westerhuis, 2016). </w:t>
      </w:r>
    </w:p>
    <w:p w14:paraId="63E93A23" w14:textId="2BDC6917" w:rsidR="00342494" w:rsidRDefault="00342494" w:rsidP="00342494">
      <w:r>
        <w:t>Zoals hierboven wordt aangeduid, moet de doelgroep (</w:t>
      </w:r>
      <w:r w:rsidR="00015E75">
        <w:t>mbo</w:t>
      </w:r>
      <w:r>
        <w:t xml:space="preserve"> niveau 1 en 2) steeds vaker concurreren met automatiseringen/ontwikkelende technologieën. </w:t>
      </w:r>
      <w:ins w:id="8" w:author="Tulay Yilmaz" w:date="2018-05-27T12:55:00Z">
        <w:r w:rsidR="00505ABF">
          <w:t xml:space="preserve">De geautomatiseerde  personenalarmering is hier bijvoorbeeld </w:t>
        </w:r>
      </w:ins>
      <w:ins w:id="9" w:author="Tulay Yilmaz" w:date="2018-05-27T12:56:00Z">
        <w:r w:rsidR="00505ABF">
          <w:t xml:space="preserve">één van. Dit apparaat </w:t>
        </w:r>
      </w:ins>
      <w:ins w:id="10" w:author="Tulay Yilmaz" w:date="2018-05-27T12:57:00Z">
        <w:r w:rsidR="00505ABF">
          <w:t>zorgt ervoor dat een pati</w:t>
        </w:r>
      </w:ins>
      <w:ins w:id="11" w:author="Tulay Yilmaz" w:date="2018-05-27T12:58:00Z">
        <w:r w:rsidR="00505ABF">
          <w:t xml:space="preserve">ënt/oudere met één druk op de knop in contact is met een verpleegkundige. Hierdoor wordt het personeel </w:t>
        </w:r>
      </w:ins>
      <w:ins w:id="12" w:author="Tulay Yilmaz" w:date="2018-05-27T13:02:00Z">
        <w:r w:rsidR="00505ABF">
          <w:t xml:space="preserve">o.a. </w:t>
        </w:r>
      </w:ins>
      <w:ins w:id="13" w:author="Tulay Yilmaz" w:date="2018-05-27T12:58:00Z">
        <w:r w:rsidR="00505ABF">
          <w:t>verlicht in het aantal rondes (kijken hoe het met de bewoners gaat)</w:t>
        </w:r>
      </w:ins>
      <w:ins w:id="14" w:author="Tulay Yilmaz" w:date="2018-05-27T13:02:00Z">
        <w:r w:rsidR="00505ABF">
          <w:t xml:space="preserve"> dat ze moeten doen.</w:t>
        </w:r>
      </w:ins>
      <w:ins w:id="15" w:author="Tulay Yilmaz" w:date="2018-05-27T12:55:00Z">
        <w:r w:rsidR="00505ABF">
          <w:t xml:space="preserve"> </w:t>
        </w:r>
      </w:ins>
      <w:r>
        <w:t xml:space="preserve">Ook heeft de crisis, en nu de economische groei een enorme impact gemaakt op de arbeidsmarkt. De sector Gezondheidszorg en Welzijn was hierop geen uitzondering. </w:t>
      </w:r>
      <w:ins w:id="16" w:author="Tulay Yilmaz" w:date="2018-05-27T12:43:00Z">
        <w:r w:rsidR="00505ABF">
          <w:t>Zo komen afgestude</w:t>
        </w:r>
      </w:ins>
      <w:ins w:id="17" w:author="Tulay Yilmaz" w:date="2018-05-27T12:45:00Z">
        <w:r w:rsidR="00505ABF">
          <w:t>erden van de opleiding helpende Zorg en Welzijn moeilijk aan een baan. Dit trekt tevens wel weer aan echter bl</w:t>
        </w:r>
      </w:ins>
      <w:ins w:id="18" w:author="Tulay Yilmaz" w:date="2018-05-27T12:46:00Z">
        <w:r w:rsidR="00505ABF">
          <w:t xml:space="preserve">ijft </w:t>
        </w:r>
      </w:ins>
      <w:ins w:id="19" w:author="Tulay Yilmaz" w:date="2018-05-27T12:47:00Z">
        <w:r w:rsidR="00505ABF">
          <w:t>het aantal vacatures dat online staan nog onder de maat.</w:t>
        </w:r>
      </w:ins>
      <w:ins w:id="20" w:author="Tulay Yilmaz" w:date="2018-05-27T12:49:00Z">
        <w:r w:rsidR="00505ABF">
          <w:t xml:space="preserve"> Het effect dat je hiervan bij mij op school ziet is dat het aantal aan</w:t>
        </w:r>
      </w:ins>
      <w:ins w:id="21" w:author="Tulay Yilmaz" w:date="2018-05-27T12:50:00Z">
        <w:r w:rsidR="00505ABF">
          <w:t>meldingen per jaar voor helpende Zorg en Welzijn daalt.</w:t>
        </w:r>
      </w:ins>
      <w:ins w:id="22" w:author="Tulay Yilmaz" w:date="2018-05-27T12:47:00Z">
        <w:r w:rsidR="00505ABF">
          <w:t xml:space="preserve"> </w:t>
        </w:r>
      </w:ins>
      <w:r>
        <w:t xml:space="preserve">De discussies die </w:t>
      </w:r>
      <w:del w:id="23" w:author="Tulay Yilmaz" w:date="2018-05-27T13:05:00Z">
        <w:r w:rsidDel="00505ABF">
          <w:delText>hierdoor</w:delText>
        </w:r>
      </w:del>
      <w:r>
        <w:t xml:space="preserve"> veelal gevoerd worden </w:t>
      </w:r>
      <w:ins w:id="24" w:author="Tulay Yilmaz" w:date="2018-05-27T13:05:00Z">
        <w:r w:rsidR="00505ABF">
          <w:t xml:space="preserve">met betrekking tot onderwijs op het mbo </w:t>
        </w:r>
      </w:ins>
      <w:r>
        <w:t xml:space="preserve">gaan over de wijze waarop de studenten opgeleid dienen te worden. Ook gaat de discussie vaak over de doorstroom van het </w:t>
      </w:r>
      <w:r w:rsidR="00015E75">
        <w:t>mbo</w:t>
      </w:r>
      <w:r>
        <w:t xml:space="preserve"> naar het HBO. </w:t>
      </w:r>
      <w:ins w:id="25" w:author="Tulay Yilmaz" w:date="2018-05-27T13:08:00Z">
        <w:r w:rsidR="00505ABF">
          <w:t xml:space="preserve">Voor de opleiding Helpende Zorg en Welzijn, die ik op het Noorderpoort voor mbo niveau 2 studenten verzorg, staan andere </w:t>
        </w:r>
      </w:ins>
      <w:ins w:id="26" w:author="Tulay Yilmaz" w:date="2018-05-27T13:09:00Z">
        <w:r w:rsidR="00505ABF">
          <w:t xml:space="preserve">discussiepunten centraal. Zo is het meest actuele discussiepunt het al dan niet geven van ADL lessen. Voorheen werd dit als beroepstaak onderwezen echter is dit sinds de wijzigingen in het kwalificatie dossier niet meer als beroepstaak opgenomen. </w:t>
        </w:r>
      </w:ins>
      <w:ins w:id="27" w:author="Tulay Yilmaz" w:date="2018-05-27T13:26:00Z">
        <w:r w:rsidR="00505ABF">
          <w:t>Ook de opleiding Helpende Zorg en Welzijn</w:t>
        </w:r>
      </w:ins>
      <w:ins w:id="28" w:author="Tulay Yilmaz" w:date="2018-05-27T13:27:00Z">
        <w:r w:rsidR="00505ABF">
          <w:t xml:space="preserve"> wordt op dit moment niet meer aangeboden op het Noorderpoort in Veendam. Dit heeft te maken gehad met de enorme krimping van het aantal aanmeldingen en de invloed van bedrijven op het onderwijs. Er </w:t>
        </w:r>
      </w:ins>
      <w:ins w:id="29" w:author="Tulay Yilmaz" w:date="2018-05-27T13:28:00Z">
        <w:r w:rsidR="00505ABF">
          <w:t xml:space="preserve">zijn nu namelijk meer praktijk lessen bij bedrijven (Gilde Leren). </w:t>
        </w:r>
      </w:ins>
    </w:p>
    <w:p w14:paraId="253E8F28" w14:textId="77777777" w:rsidR="00505ABF" w:rsidRDefault="00342494" w:rsidP="00342494">
      <w:pPr>
        <w:rPr>
          <w:ins w:id="30" w:author="Tulay Yilmaz" w:date="2018-05-27T13:57:00Z"/>
          <w:rFonts w:cstheme="minorHAnsi"/>
          <w:shd w:val="clear" w:color="auto" w:fill="FFFFFF"/>
        </w:rPr>
      </w:pPr>
      <w:r>
        <w:t xml:space="preserve">Tijdens het afsluitende debat </w:t>
      </w:r>
      <w:ins w:id="31" w:author="Tulay Yilmaz" w:date="2018-05-27T13:31:00Z">
        <w:r w:rsidR="00505ABF">
          <w:t xml:space="preserve">van het congres </w:t>
        </w:r>
      </w:ins>
      <w:r>
        <w:t xml:space="preserve">van de </w:t>
      </w:r>
      <w:r w:rsidR="00015E75">
        <w:t>mbo</w:t>
      </w:r>
      <w:r>
        <w:t xml:space="preserve"> middag</w:t>
      </w:r>
      <w:ins w:id="32" w:author="Tulay Yilmaz" w:date="2018-05-27T13:39:00Z">
        <w:r w:rsidR="00505ABF">
          <w:t xml:space="preserve"> (</w:t>
        </w:r>
      </w:ins>
      <w:ins w:id="33" w:author="Tulay Yilmaz" w:date="2018-05-27T13:31:00Z">
        <w:r w:rsidR="00505ABF">
          <w:t xml:space="preserve">bij Inholland in </w:t>
        </w:r>
      </w:ins>
      <w:ins w:id="34" w:author="Tulay Yilmaz" w:date="2018-05-27T13:32:00Z">
        <w:r w:rsidR="00505ABF">
          <w:t>Amsterdam</w:t>
        </w:r>
      </w:ins>
      <w:ins w:id="35" w:author="Tulay Yilmaz" w:date="2018-05-27T13:39:00Z">
        <w:r w:rsidR="00505ABF">
          <w:t>)</w:t>
        </w:r>
      </w:ins>
      <w:r>
        <w:t xml:space="preserve"> werd daar het volgende over gezegd</w:t>
      </w:r>
      <w:r w:rsidRPr="00342494">
        <w:rPr>
          <w:rFonts w:cstheme="minorHAnsi"/>
        </w:rPr>
        <w:t xml:space="preserve">: </w:t>
      </w:r>
      <w:r w:rsidRPr="00342494">
        <w:rPr>
          <w:rFonts w:cstheme="minorHAnsi"/>
          <w:shd w:val="clear" w:color="auto" w:fill="FFFFFF"/>
        </w:rPr>
        <w:t xml:space="preserve"> “De discussie over de doorstroom beperkt zich heel erg tot de doorstroom </w:t>
      </w:r>
      <w:r w:rsidR="00015E75">
        <w:rPr>
          <w:rFonts w:cstheme="minorHAnsi"/>
          <w:shd w:val="clear" w:color="auto" w:fill="FFFFFF"/>
        </w:rPr>
        <w:t>mbo</w:t>
      </w:r>
      <w:r w:rsidRPr="00342494">
        <w:rPr>
          <w:rFonts w:cstheme="minorHAnsi"/>
          <w:shd w:val="clear" w:color="auto" w:fill="FFFFFF"/>
        </w:rPr>
        <w:t>-hbo. Maar aan de onderkant voltrekt zich ondertussen in stilte een drama” (ScienceGuide, 2018).</w:t>
      </w:r>
      <w:ins w:id="36" w:author="Tulay Yilmaz" w:date="2018-05-27T13:44:00Z">
        <w:r w:rsidR="00505ABF">
          <w:rPr>
            <w:rFonts w:cstheme="minorHAnsi"/>
            <w:shd w:val="clear" w:color="auto" w:fill="FFFFFF"/>
          </w:rPr>
          <w:t xml:space="preserve"> Dit is niet goed te zien op het Noorderpoort in Veendam. De doorstroom van niveau </w:t>
        </w:r>
      </w:ins>
      <w:ins w:id="37" w:author="Tulay Yilmaz" w:date="2018-05-27T13:53:00Z">
        <w:r w:rsidR="00505ABF">
          <w:rPr>
            <w:rFonts w:cstheme="minorHAnsi"/>
            <w:shd w:val="clear" w:color="auto" w:fill="FFFFFF"/>
          </w:rPr>
          <w:t>één</w:t>
        </w:r>
      </w:ins>
      <w:ins w:id="38" w:author="Tulay Yilmaz" w:date="2018-05-27T13:44:00Z">
        <w:r w:rsidR="00505ABF">
          <w:rPr>
            <w:rFonts w:cstheme="minorHAnsi"/>
            <w:shd w:val="clear" w:color="auto" w:fill="FFFFFF"/>
          </w:rPr>
          <w:t xml:space="preserve"> naar twee gaat op zich prima. </w:t>
        </w:r>
      </w:ins>
      <w:ins w:id="39" w:author="Tulay Yilmaz" w:date="2018-05-27T13:46:00Z">
        <w:r w:rsidR="00505ABF">
          <w:rPr>
            <w:rFonts w:cstheme="minorHAnsi"/>
            <w:shd w:val="clear" w:color="auto" w:fill="FFFFFF"/>
          </w:rPr>
          <w:t xml:space="preserve">Ook hoor ik geen kritiek van de studenten over de doorstroom van niveau twee naar drie. Nadat ik dit artikel gelezen heb ben ik hier nog meer op gaan letten bij mij op school en </w:t>
        </w:r>
      </w:ins>
      <w:ins w:id="40" w:author="Tulay Yilmaz" w:date="2018-05-27T13:51:00Z">
        <w:r w:rsidR="00505ABF">
          <w:rPr>
            <w:rFonts w:cstheme="minorHAnsi"/>
            <w:shd w:val="clear" w:color="auto" w:fill="FFFFFF"/>
          </w:rPr>
          <w:t xml:space="preserve">blijkbaar hebben wij dit </w:t>
        </w:r>
      </w:ins>
      <w:ins w:id="41" w:author="Tulay Yilmaz" w:date="2018-05-27T13:53:00Z">
        <w:r w:rsidR="00505ABF">
          <w:rPr>
            <w:rFonts w:cstheme="minorHAnsi"/>
            <w:shd w:val="clear" w:color="auto" w:fill="FFFFFF"/>
          </w:rPr>
          <w:t>probleem niet.</w:t>
        </w:r>
      </w:ins>
      <w:r w:rsidRPr="00342494">
        <w:rPr>
          <w:rFonts w:cstheme="minorHAnsi"/>
          <w:shd w:val="clear" w:color="auto" w:fill="FFFFFF"/>
        </w:rPr>
        <w:t xml:space="preserve"> </w:t>
      </w:r>
    </w:p>
    <w:p w14:paraId="059D86E6" w14:textId="77777777" w:rsidR="00505ABF" w:rsidRDefault="00505ABF">
      <w:pPr>
        <w:rPr>
          <w:ins w:id="42" w:author="Tulay Yilmaz" w:date="2018-05-27T14:36:00Z"/>
          <w:rFonts w:cstheme="minorHAnsi"/>
          <w:shd w:val="clear" w:color="auto" w:fill="FFFFFF"/>
        </w:rPr>
      </w:pPr>
      <w:ins w:id="43" w:author="Tulay Yilmaz" w:date="2018-05-27T14:36:00Z">
        <w:r>
          <w:rPr>
            <w:rFonts w:cstheme="minorHAnsi"/>
            <w:shd w:val="clear" w:color="auto" w:fill="FFFFFF"/>
          </w:rPr>
          <w:br w:type="page"/>
        </w:r>
      </w:ins>
    </w:p>
    <w:p w14:paraId="0568454F" w14:textId="3370B35B" w:rsidR="00342494" w:rsidDel="00505ABF" w:rsidRDefault="00342494" w:rsidP="00505ABF">
      <w:pPr>
        <w:rPr>
          <w:del w:id="44" w:author="Tulay Yilmaz" w:date="2018-05-27T14:36:00Z"/>
          <w:rFonts w:cstheme="minorHAnsi"/>
          <w:shd w:val="clear" w:color="auto" w:fill="FFFFFF"/>
        </w:rPr>
      </w:pPr>
      <w:r>
        <w:rPr>
          <w:rFonts w:cstheme="minorHAnsi"/>
          <w:shd w:val="clear" w:color="auto" w:fill="FFFFFF"/>
        </w:rPr>
        <w:lastRenderedPageBreak/>
        <w:t xml:space="preserve">Gedurende dit afsluitende debat werd duidelijk gemaakt dat het </w:t>
      </w:r>
      <w:r w:rsidR="00015E75">
        <w:rPr>
          <w:rFonts w:cstheme="minorHAnsi"/>
          <w:shd w:val="clear" w:color="auto" w:fill="FFFFFF"/>
        </w:rPr>
        <w:t>mbo</w:t>
      </w:r>
      <w:r>
        <w:rPr>
          <w:rFonts w:cstheme="minorHAnsi"/>
          <w:shd w:val="clear" w:color="auto" w:fill="FFFFFF"/>
        </w:rPr>
        <w:t xml:space="preserve"> in een permanente reorganisatie zit. </w:t>
      </w:r>
      <w:ins w:id="45" w:author="Tulay Yilmaz" w:date="2018-05-27T13:41:00Z">
        <w:r w:rsidR="00505ABF">
          <w:rPr>
            <w:rFonts w:cstheme="minorHAnsi"/>
            <w:shd w:val="clear" w:color="auto" w:fill="FFFFFF"/>
          </w:rPr>
          <w:t xml:space="preserve">Hiermee werd er gedoeld op de vragen van Kamerleden bij de rondetafelgesprekken over hoe het mbo zich kan aanpassen en vernieuwen. </w:t>
        </w:r>
      </w:ins>
      <w:r>
        <w:rPr>
          <w:rFonts w:cstheme="minorHAnsi"/>
          <w:shd w:val="clear" w:color="auto" w:fill="FFFFFF"/>
        </w:rPr>
        <w:t xml:space="preserve">Hierdoor is er juist minder ontwikkelingsruimte voor professionals in het </w:t>
      </w:r>
      <w:r w:rsidR="00015E75">
        <w:rPr>
          <w:rFonts w:cstheme="minorHAnsi"/>
          <w:shd w:val="clear" w:color="auto" w:fill="FFFFFF"/>
        </w:rPr>
        <w:t>mbo</w:t>
      </w:r>
      <w:r>
        <w:rPr>
          <w:rFonts w:cstheme="minorHAnsi"/>
          <w:shd w:val="clear" w:color="auto" w:fill="FFFFFF"/>
        </w:rPr>
        <w:t xml:space="preserve">. </w:t>
      </w:r>
      <w:ins w:id="46" w:author="Tulay Yilmaz" w:date="2018-05-27T13:57:00Z">
        <w:r w:rsidR="00505ABF">
          <w:rPr>
            <w:rFonts w:cstheme="minorHAnsi"/>
            <w:shd w:val="clear" w:color="auto" w:fill="FFFFFF"/>
          </w:rPr>
          <w:t>Zo  Spreekt Van der Meer</w:t>
        </w:r>
      </w:ins>
      <w:ins w:id="47" w:author="Tulay Yilmaz" w:date="2018-05-27T13:58:00Z">
        <w:r w:rsidR="00505ABF">
          <w:rPr>
            <w:rFonts w:cstheme="minorHAnsi"/>
            <w:shd w:val="clear" w:color="auto" w:fill="FFFFFF"/>
          </w:rPr>
          <w:t xml:space="preserve"> (ScienceGuide, 2018) van incidentenpolitiek. </w:t>
        </w:r>
      </w:ins>
      <w:ins w:id="48" w:author="Tulay Yilmaz" w:date="2018-05-27T13:59:00Z">
        <w:r w:rsidR="00505ABF">
          <w:rPr>
            <w:rFonts w:cstheme="minorHAnsi"/>
            <w:shd w:val="clear" w:color="auto" w:fill="FFFFFF"/>
          </w:rPr>
          <w:t xml:space="preserve">Denk hierbij bijvoorbeeld aan de regels rondom kwalificatiestructuur. Keuzedelen werden </w:t>
        </w:r>
      </w:ins>
      <w:ins w:id="49" w:author="Tulay Yilmaz" w:date="2018-05-27T14:01:00Z">
        <w:r w:rsidR="00505ABF">
          <w:rPr>
            <w:rFonts w:cstheme="minorHAnsi"/>
            <w:shd w:val="clear" w:color="auto" w:fill="FFFFFF"/>
          </w:rPr>
          <w:t>geïntroduceerd als handvat</w:t>
        </w:r>
      </w:ins>
      <w:ins w:id="50" w:author="Tulay Yilmaz" w:date="2018-05-27T14:11:00Z">
        <w:r w:rsidR="00505ABF">
          <w:rPr>
            <w:rFonts w:cstheme="minorHAnsi"/>
            <w:shd w:val="clear" w:color="auto" w:fill="FFFFFF"/>
          </w:rPr>
          <w:t>ten</w:t>
        </w:r>
      </w:ins>
      <w:ins w:id="51" w:author="Tulay Yilmaz" w:date="2018-05-27T14:01:00Z">
        <w:r w:rsidR="00505ABF">
          <w:rPr>
            <w:rFonts w:cstheme="minorHAnsi"/>
            <w:shd w:val="clear" w:color="auto" w:fill="FFFFFF"/>
          </w:rPr>
          <w:t xml:space="preserve"> voor studenten om zelf richting te geven aan het onderwijs dat ze volgen, echter zijn de keuzedelen alweer volledig ingevuld. Dit voelt voor Van der Meer als kramp</w:t>
        </w:r>
      </w:ins>
      <w:ins w:id="52" w:author="Tulay Yilmaz" w:date="2018-05-27T13:59:00Z">
        <w:r w:rsidR="00505ABF">
          <w:rPr>
            <w:rFonts w:cstheme="minorHAnsi"/>
            <w:shd w:val="clear" w:color="auto" w:fill="FFFFFF"/>
          </w:rPr>
          <w:t xml:space="preserve"> </w:t>
        </w:r>
      </w:ins>
      <w:ins w:id="53" w:author="Tulay Yilmaz" w:date="2018-05-27T14:02:00Z">
        <w:r w:rsidR="00505ABF">
          <w:rPr>
            <w:rFonts w:cstheme="minorHAnsi"/>
            <w:shd w:val="clear" w:color="auto" w:fill="FFFFFF"/>
          </w:rPr>
          <w:t xml:space="preserve">(ScienceGuide, 2018). </w:t>
        </w:r>
      </w:ins>
      <w:ins w:id="54" w:author="Tulay Yilmaz" w:date="2018-05-27T14:12:00Z">
        <w:r w:rsidR="00505ABF">
          <w:rPr>
            <w:rFonts w:cstheme="minorHAnsi"/>
            <w:shd w:val="clear" w:color="auto" w:fill="FFFFFF"/>
          </w:rPr>
          <w:t xml:space="preserve">In mijn ervaring helpen de keuzedelen op dit moment voor verdieping </w:t>
        </w:r>
      </w:ins>
      <w:ins w:id="55" w:author="Tulay Yilmaz" w:date="2018-05-27T14:17:00Z">
        <w:r w:rsidR="00505ABF">
          <w:rPr>
            <w:rFonts w:cstheme="minorHAnsi"/>
            <w:shd w:val="clear" w:color="auto" w:fill="FFFFFF"/>
          </w:rPr>
          <w:t>van de lesstof. Het is inderdaad niet meer ‘vrij’ voor de studenten om een richting te kiezen of ze</w:t>
        </w:r>
      </w:ins>
      <w:ins w:id="56" w:author="Tulay Yilmaz" w:date="2018-05-27T14:25:00Z">
        <w:r w:rsidR="00505ABF">
          <w:rPr>
            <w:rFonts w:cstheme="minorHAnsi"/>
            <w:shd w:val="clear" w:color="auto" w:fill="FFFFFF"/>
          </w:rPr>
          <w:t xml:space="preserve">lf te bepalen waar ze meer informatie over kunnen krijgen. Dit is wat mij betreft een munt met </w:t>
        </w:r>
      </w:ins>
      <w:ins w:id="57" w:author="Tulay Yilmaz" w:date="2018-05-27T14:26:00Z">
        <w:r w:rsidR="00505ABF">
          <w:rPr>
            <w:rFonts w:cstheme="minorHAnsi"/>
            <w:shd w:val="clear" w:color="auto" w:fill="FFFFFF"/>
          </w:rPr>
          <w:t>twee kanten. De ‘extra’ informatie/verdieping</w:t>
        </w:r>
      </w:ins>
      <w:ins w:id="58" w:author="Tulay Yilmaz" w:date="2018-05-27T14:34:00Z">
        <w:r w:rsidR="00505ABF">
          <w:rPr>
            <w:rFonts w:cstheme="minorHAnsi"/>
            <w:shd w:val="clear" w:color="auto" w:fill="FFFFFF"/>
          </w:rPr>
          <w:t xml:space="preserve"> die de keuzedelen op deze manier met zich meebrengen</w:t>
        </w:r>
      </w:ins>
      <w:ins w:id="59" w:author="Tulay Yilmaz" w:date="2018-05-27T14:26:00Z">
        <w:r w:rsidR="00505ABF">
          <w:rPr>
            <w:rFonts w:cstheme="minorHAnsi"/>
            <w:shd w:val="clear" w:color="auto" w:fill="FFFFFF"/>
          </w:rPr>
          <w:t xml:space="preserve"> is mooi meegenomen en </w:t>
        </w:r>
      </w:ins>
      <w:ins w:id="60" w:author="Tulay Yilmaz" w:date="2018-05-27T14:34:00Z">
        <w:r w:rsidR="00505ABF">
          <w:rPr>
            <w:rFonts w:cstheme="minorHAnsi"/>
            <w:shd w:val="clear" w:color="auto" w:fill="FFFFFF"/>
          </w:rPr>
          <w:t xml:space="preserve">daar </w:t>
        </w:r>
      </w:ins>
      <w:ins w:id="61" w:author="Tulay Yilmaz" w:date="2018-05-27T14:26:00Z">
        <w:r w:rsidR="00505ABF">
          <w:rPr>
            <w:rFonts w:cstheme="minorHAnsi"/>
            <w:shd w:val="clear" w:color="auto" w:fill="FFFFFF"/>
          </w:rPr>
          <w:t xml:space="preserve">hebben de studenten echt wat aan, tegelijkertijd gaat het op deze manier het doel, namelijk meer autonomie en regie voor studenten, </w:t>
        </w:r>
      </w:ins>
      <w:ins w:id="62" w:author="Tulay Yilmaz" w:date="2018-05-27T14:27:00Z">
        <w:r w:rsidR="00505ABF">
          <w:rPr>
            <w:rFonts w:cstheme="minorHAnsi"/>
            <w:shd w:val="clear" w:color="auto" w:fill="FFFFFF"/>
          </w:rPr>
          <w:t xml:space="preserve">voorbij. </w:t>
        </w:r>
      </w:ins>
    </w:p>
    <w:p w14:paraId="0C378D18" w14:textId="7499C2EC" w:rsidR="00342494" w:rsidRDefault="00342494">
      <w:pPr>
        <w:rPr>
          <w:rFonts w:cstheme="minorHAnsi"/>
          <w:shd w:val="clear" w:color="auto" w:fill="FFFFFF"/>
        </w:rPr>
      </w:pPr>
      <w:del w:id="63" w:author="Tulay Yilmaz" w:date="2018-05-27T14:36:00Z">
        <w:r w:rsidDel="00505ABF">
          <w:rPr>
            <w:rFonts w:cstheme="minorHAnsi"/>
            <w:shd w:val="clear" w:color="auto" w:fill="FFFFFF"/>
          </w:rPr>
          <w:delText xml:space="preserve">Ook is de keuzeruimte van het </w:delText>
        </w:r>
        <w:r w:rsidR="00015E75" w:rsidDel="00505ABF">
          <w:rPr>
            <w:rFonts w:cstheme="minorHAnsi"/>
            <w:shd w:val="clear" w:color="auto" w:fill="FFFFFF"/>
          </w:rPr>
          <w:delText>mbo</w:delText>
        </w:r>
        <w:r w:rsidDel="00505ABF">
          <w:rPr>
            <w:rFonts w:cstheme="minorHAnsi"/>
            <w:shd w:val="clear" w:color="auto" w:fill="FFFFFF"/>
          </w:rPr>
          <w:delText xml:space="preserve"> in opspraak geweest. Zo wordt de keuzeruimte als kramp ervaren omdat de keuzeruimte is opgevuld met verplichte keuzes (ScienceGuide, </w:delText>
        </w:r>
        <w:commentRangeStart w:id="64"/>
        <w:r w:rsidDel="00505ABF">
          <w:rPr>
            <w:rFonts w:cstheme="minorHAnsi"/>
            <w:shd w:val="clear" w:color="auto" w:fill="FFFFFF"/>
          </w:rPr>
          <w:delText>2018</w:delText>
        </w:r>
        <w:commentRangeEnd w:id="64"/>
        <w:r w:rsidR="0085570A" w:rsidDel="00505ABF">
          <w:rPr>
            <w:rStyle w:val="Verwijzingopmerking"/>
          </w:rPr>
          <w:commentReference w:id="64"/>
        </w:r>
        <w:r w:rsidDel="00505ABF">
          <w:rPr>
            <w:rFonts w:cstheme="minorHAnsi"/>
            <w:shd w:val="clear" w:color="auto" w:fill="FFFFFF"/>
          </w:rPr>
          <w:delText xml:space="preserve">). </w:delText>
        </w:r>
      </w:del>
    </w:p>
    <w:p w14:paraId="4A2C7755" w14:textId="77777777" w:rsidR="008B36A0" w:rsidRDefault="008B36A0" w:rsidP="00342494">
      <w:pPr>
        <w:rPr>
          <w:rFonts w:cstheme="minorHAnsi"/>
          <w:shd w:val="clear" w:color="auto" w:fill="FFFFFF"/>
        </w:rPr>
      </w:pPr>
      <w:r>
        <w:rPr>
          <w:rFonts w:cstheme="minorHAnsi"/>
          <w:shd w:val="clear" w:color="auto" w:fill="FFFFFF"/>
        </w:rPr>
        <w:t xml:space="preserve">De leer die we hieruit kunnen halen is dat onderwijs continue in beweging is. Het is daarom belangrijk om de studenten niet enkel op te leiden met de kennis die ze nu nodig zijn maar ook zelf leren om zich aan te passen en te blijven ontwikkelen. Onderwijs gaat daarom verder dan alleen kennis op doen, het is ook identiteitsvormend. </w:t>
      </w:r>
    </w:p>
    <w:p w14:paraId="26EAD8C3" w14:textId="77777777" w:rsidR="008B36A0" w:rsidRDefault="008B36A0" w:rsidP="008B36A0">
      <w:pPr>
        <w:rPr>
          <w:shd w:val="clear" w:color="auto" w:fill="FFFFFF"/>
        </w:rPr>
      </w:pPr>
      <w:r>
        <w:rPr>
          <w:shd w:val="clear" w:color="auto" w:fill="FFFFFF"/>
        </w:rPr>
        <w:br w:type="page"/>
      </w:r>
    </w:p>
    <w:p w14:paraId="1A8A855D" w14:textId="77777777" w:rsidR="008B36A0" w:rsidRDefault="008B36A0" w:rsidP="00AB543D">
      <w:pPr>
        <w:pStyle w:val="Kop2"/>
        <w:numPr>
          <w:ilvl w:val="0"/>
          <w:numId w:val="1"/>
        </w:numPr>
        <w:rPr>
          <w:shd w:val="clear" w:color="auto" w:fill="FFFFFF"/>
        </w:rPr>
      </w:pPr>
      <w:bookmarkStart w:id="65" w:name="_Toc512278558"/>
      <w:bookmarkStart w:id="66" w:name="_Toc514084609"/>
      <w:r>
        <w:rPr>
          <w:shd w:val="clear" w:color="auto" w:fill="FFFFFF"/>
        </w:rPr>
        <w:lastRenderedPageBreak/>
        <w:t>Je moet het voor je zien, meer dan één visie op onderwijs</w:t>
      </w:r>
      <w:bookmarkEnd w:id="65"/>
      <w:bookmarkEnd w:id="66"/>
    </w:p>
    <w:p w14:paraId="4F2AF010" w14:textId="77777777" w:rsidR="008B36A0" w:rsidRDefault="008B36A0" w:rsidP="008B36A0">
      <w:r>
        <w:t xml:space="preserve">Zoals de titel aangeeft zijn er, net zoals dat er meerdere onderwijsinstellingen zijn, meerdere visies op onderwijs. Ondanks de vele overeenkomsten zijn er ook kenmerkende verschillen. Voor het formuleren van mijn visie, dat gericht is op de Gezondheidszorg en Welzijn, is het goed om een beeld te schetsen van de zes onderwijs pedagogische visies. Op deze manier wordt het duidelijk waar mijn visie het meest bij aansluit. </w:t>
      </w:r>
    </w:p>
    <w:p w14:paraId="3D488741" w14:textId="77777777" w:rsidR="008B36A0" w:rsidRPr="00F14BE1" w:rsidRDefault="008B36A0" w:rsidP="008B36A0">
      <w:pPr>
        <w:shd w:val="clear" w:color="auto" w:fill="FFFFFF"/>
        <w:spacing w:after="0" w:line="240" w:lineRule="auto"/>
        <w:rPr>
          <w:rFonts w:eastAsia="Times New Roman" w:cstheme="minorHAnsi"/>
          <w:b/>
          <w:i/>
          <w:lang w:eastAsia="nl-NL"/>
        </w:rPr>
      </w:pPr>
      <w:r w:rsidRPr="00F14BE1">
        <w:rPr>
          <w:rFonts w:eastAsia="Times New Roman" w:cstheme="minorHAnsi"/>
          <w:b/>
          <w:i/>
          <w:lang w:eastAsia="nl-NL"/>
        </w:rPr>
        <w:t>De zes onderwijs pedagogische visies:</w:t>
      </w:r>
    </w:p>
    <w:p w14:paraId="2279A29B" w14:textId="77777777" w:rsidR="008B36A0" w:rsidRDefault="008B36A0" w:rsidP="008B36A0">
      <w:pPr>
        <w:shd w:val="clear" w:color="auto" w:fill="FFFFFF"/>
        <w:spacing w:after="0" w:line="240" w:lineRule="auto"/>
        <w:rPr>
          <w:rFonts w:eastAsia="Times New Roman" w:cstheme="minorHAnsi"/>
          <w:lang w:eastAsia="nl-NL"/>
        </w:rPr>
      </w:pPr>
    </w:p>
    <w:p w14:paraId="2F5FCD8E" w14:textId="77777777" w:rsidR="008B36A0" w:rsidRPr="00F14BE1" w:rsidRDefault="008B36A0" w:rsidP="00AB543D">
      <w:pPr>
        <w:pStyle w:val="Lijstalinea"/>
        <w:numPr>
          <w:ilvl w:val="1"/>
          <w:numId w:val="1"/>
        </w:numPr>
        <w:shd w:val="clear" w:color="auto" w:fill="FFFFFF"/>
        <w:spacing w:after="0" w:line="240" w:lineRule="auto"/>
        <w:rPr>
          <w:rFonts w:eastAsia="Times New Roman" w:cstheme="minorHAnsi"/>
          <w:b/>
          <w:lang w:eastAsia="nl-NL"/>
        </w:rPr>
      </w:pPr>
      <w:r w:rsidRPr="00F14BE1">
        <w:rPr>
          <w:rFonts w:eastAsia="Times New Roman" w:cstheme="minorHAnsi"/>
          <w:b/>
          <w:lang w:eastAsia="nl-NL"/>
        </w:rPr>
        <w:t>De pragmatisch-realistische visie</w:t>
      </w:r>
    </w:p>
    <w:p w14:paraId="095D91BD" w14:textId="77777777" w:rsidR="008B36A0" w:rsidRDefault="00F14BE1" w:rsidP="008B36A0">
      <w:pPr>
        <w:shd w:val="clear" w:color="auto" w:fill="FFFFFF"/>
        <w:spacing w:after="0" w:line="240" w:lineRule="auto"/>
        <w:rPr>
          <w:rFonts w:eastAsia="Times New Roman" w:cstheme="minorHAnsi"/>
          <w:lang w:eastAsia="nl-NL"/>
        </w:rPr>
      </w:pPr>
      <w:r>
        <w:rPr>
          <w:rFonts w:eastAsia="Times New Roman" w:cstheme="minorHAnsi"/>
          <w:lang w:eastAsia="nl-NL"/>
        </w:rPr>
        <w:t xml:space="preserve">In deze visie </w:t>
      </w:r>
      <w:r w:rsidR="008B36A0">
        <w:rPr>
          <w:rFonts w:eastAsia="Times New Roman" w:cstheme="minorHAnsi"/>
          <w:lang w:eastAsia="nl-NL"/>
        </w:rPr>
        <w:t>worden studenten gezien als onervaren en praktijkgericht. In deze visie is het van belang om de studenten te motiveren door middel van beroepsgerichte vakken. Er wordt veelal gewerkt op toepassingsniveau, hierbij is hetgeen wat de student leert direct toepasbaar in de praktijk. Bij deze visie is de school een oefenplaats voor de praktijk. De docent wordt hierbij gezien als een rolmodel voor het beroep waar de student later aan het werk wi</w:t>
      </w:r>
      <w:ins w:id="67" w:author="Teekens-Schuurman, F.C." w:date="2018-05-24T13:44:00Z">
        <w:r w:rsidR="0085570A">
          <w:rPr>
            <w:rFonts w:eastAsia="Times New Roman" w:cstheme="minorHAnsi"/>
            <w:lang w:eastAsia="nl-NL"/>
          </w:rPr>
          <w:t>l</w:t>
        </w:r>
      </w:ins>
      <w:del w:id="68" w:author="Teekens-Schuurman, F.C." w:date="2018-05-24T13:44:00Z">
        <w:r w:rsidR="008B36A0" w:rsidDel="0085570A">
          <w:rPr>
            <w:rFonts w:eastAsia="Times New Roman" w:cstheme="minorHAnsi"/>
            <w:lang w:eastAsia="nl-NL"/>
          </w:rPr>
          <w:delText>t</w:delText>
        </w:r>
      </w:del>
      <w:r w:rsidR="008B36A0">
        <w:rPr>
          <w:rFonts w:eastAsia="Times New Roman" w:cstheme="minorHAnsi"/>
          <w:lang w:eastAsia="nl-NL"/>
        </w:rPr>
        <w:t>. Deze manier van werken dient het doel om de studenten voor te bereiden op de huidige beroepspraktijk</w:t>
      </w:r>
      <w:r>
        <w:rPr>
          <w:rFonts w:eastAsia="Times New Roman" w:cstheme="minorHAnsi"/>
          <w:lang w:eastAsia="nl-NL"/>
        </w:rPr>
        <w:t xml:space="preserve"> </w:t>
      </w:r>
      <w:r>
        <w:t>(van Kan en Brouwer, 2015)</w:t>
      </w:r>
      <w:r w:rsidR="008B36A0">
        <w:rPr>
          <w:rFonts w:eastAsia="Times New Roman" w:cstheme="minorHAnsi"/>
          <w:lang w:eastAsia="nl-NL"/>
        </w:rPr>
        <w:t xml:space="preserve">. </w:t>
      </w:r>
      <w:r w:rsidR="008B36A0" w:rsidRPr="008B36A0">
        <w:rPr>
          <w:rFonts w:eastAsia="Times New Roman" w:cstheme="minorHAnsi"/>
          <w:lang w:eastAsia="nl-NL"/>
        </w:rPr>
        <w:br/>
      </w:r>
    </w:p>
    <w:p w14:paraId="65ACA845" w14:textId="77777777" w:rsidR="008B36A0" w:rsidRPr="00F14BE1" w:rsidRDefault="008B36A0" w:rsidP="00AB543D">
      <w:pPr>
        <w:pStyle w:val="Lijstalinea"/>
        <w:numPr>
          <w:ilvl w:val="1"/>
          <w:numId w:val="1"/>
        </w:numPr>
        <w:shd w:val="clear" w:color="auto" w:fill="FFFFFF"/>
        <w:spacing w:after="0" w:line="240" w:lineRule="auto"/>
        <w:rPr>
          <w:rFonts w:eastAsia="Times New Roman" w:cstheme="minorHAnsi"/>
          <w:b/>
          <w:lang w:eastAsia="nl-NL"/>
        </w:rPr>
      </w:pPr>
      <w:r w:rsidRPr="00F14BE1">
        <w:rPr>
          <w:rFonts w:eastAsia="Times New Roman" w:cstheme="minorHAnsi"/>
          <w:b/>
          <w:lang w:eastAsia="nl-NL"/>
        </w:rPr>
        <w:t>Kritisch-reflectieve visie</w:t>
      </w:r>
    </w:p>
    <w:p w14:paraId="2BC04A24" w14:textId="77777777" w:rsidR="008B36A0" w:rsidRDefault="00F14BE1" w:rsidP="008B36A0">
      <w:pPr>
        <w:shd w:val="clear" w:color="auto" w:fill="FFFFFF"/>
        <w:spacing w:after="0" w:line="240" w:lineRule="auto"/>
        <w:rPr>
          <w:rFonts w:eastAsia="Times New Roman" w:cstheme="minorHAnsi"/>
          <w:lang w:eastAsia="nl-NL"/>
        </w:rPr>
      </w:pPr>
      <w:r>
        <w:rPr>
          <w:rFonts w:eastAsia="Times New Roman" w:cstheme="minorHAnsi"/>
          <w:lang w:eastAsia="nl-NL"/>
        </w:rPr>
        <w:t xml:space="preserve">In deze visie </w:t>
      </w:r>
      <w:r w:rsidR="008B36A0">
        <w:rPr>
          <w:rFonts w:eastAsia="Times New Roman" w:cstheme="minorHAnsi"/>
          <w:lang w:eastAsia="nl-NL"/>
        </w:rPr>
        <w:t>wordt het belang van studenten uitdagen om op een onderzoekende wijze naar het handelen van zowel hun zelf als anderen te kijken voorop gesteld. De rol die de docent vanuit dit perspectief dient aan te nemen is voornamelijk reflecterend. Zo moet de inbreng van de student onderwerp van discussie gemaakt worden door de betreffende docent. Dit moet leiden tot opgeleide professionals die de huidige beroepspraktijk niet uitsluitend aannemen zoals die is, maar ook met het oog op mogelijkheden wat betreft innovatie kijken</w:t>
      </w:r>
      <w:r>
        <w:rPr>
          <w:rFonts w:eastAsia="Times New Roman" w:cstheme="minorHAnsi"/>
          <w:lang w:eastAsia="nl-NL"/>
        </w:rPr>
        <w:t xml:space="preserve"> </w:t>
      </w:r>
      <w:r>
        <w:t>(van Kan en Brouwer, 2015)</w:t>
      </w:r>
      <w:r w:rsidR="008B36A0">
        <w:rPr>
          <w:rFonts w:eastAsia="Times New Roman" w:cstheme="minorHAnsi"/>
          <w:lang w:eastAsia="nl-NL"/>
        </w:rPr>
        <w:t xml:space="preserve">.  </w:t>
      </w:r>
    </w:p>
    <w:p w14:paraId="0AE91036" w14:textId="77777777" w:rsidR="008B36A0" w:rsidRDefault="008B36A0" w:rsidP="008B36A0">
      <w:pPr>
        <w:shd w:val="clear" w:color="auto" w:fill="FFFFFF"/>
        <w:spacing w:after="0" w:line="240" w:lineRule="auto"/>
        <w:rPr>
          <w:rFonts w:eastAsia="Times New Roman" w:cstheme="minorHAnsi"/>
          <w:lang w:eastAsia="nl-NL"/>
        </w:rPr>
      </w:pPr>
    </w:p>
    <w:p w14:paraId="2A1FA5E2" w14:textId="77777777" w:rsidR="008B36A0" w:rsidRPr="00F14BE1" w:rsidRDefault="008D0C66" w:rsidP="00AB543D">
      <w:pPr>
        <w:pStyle w:val="Lijstalinea"/>
        <w:numPr>
          <w:ilvl w:val="1"/>
          <w:numId w:val="1"/>
        </w:numPr>
        <w:shd w:val="clear" w:color="auto" w:fill="FFFFFF"/>
        <w:spacing w:after="0" w:line="240" w:lineRule="auto"/>
        <w:rPr>
          <w:rFonts w:eastAsia="Times New Roman" w:cstheme="minorHAnsi"/>
          <w:b/>
          <w:lang w:eastAsia="nl-NL"/>
        </w:rPr>
      </w:pPr>
      <w:r w:rsidRPr="00F14BE1">
        <w:rPr>
          <w:rFonts w:eastAsia="Times New Roman" w:cstheme="minorHAnsi"/>
          <w:b/>
          <w:lang w:eastAsia="nl-NL"/>
        </w:rPr>
        <w:t>Beroep collectieve visie</w:t>
      </w:r>
    </w:p>
    <w:p w14:paraId="1B2BA6C5" w14:textId="77777777" w:rsidR="008B36A0" w:rsidRDefault="00F14BE1" w:rsidP="008B36A0">
      <w:pPr>
        <w:shd w:val="clear" w:color="auto" w:fill="FFFFFF"/>
        <w:spacing w:after="0" w:line="240" w:lineRule="auto"/>
        <w:rPr>
          <w:rFonts w:eastAsia="Times New Roman" w:cstheme="minorHAnsi"/>
          <w:lang w:eastAsia="nl-NL"/>
        </w:rPr>
      </w:pPr>
      <w:r>
        <w:rPr>
          <w:rFonts w:eastAsia="Times New Roman" w:cstheme="minorHAnsi"/>
          <w:lang w:eastAsia="nl-NL"/>
        </w:rPr>
        <w:t xml:space="preserve">In deze visie </w:t>
      </w:r>
      <w:r w:rsidR="008D0C66">
        <w:rPr>
          <w:rFonts w:eastAsia="Times New Roman" w:cstheme="minorHAnsi"/>
          <w:lang w:eastAsia="nl-NL"/>
        </w:rPr>
        <w:t>dient de opleiding als brug naar het beroep. De studenten zijn hierbij representatief voor de betreffende functie. De vaardigheden en/of competenties die de studenten ontwikkelen moeten daarom naadloos aansluiten bij de beroepssector. Voor de docenten betekent dit dat ze de studenten moeten aansturen, stimuleren en motiveren tot het ontwikkelen van goed werkmanschap</w:t>
      </w:r>
      <w:r>
        <w:rPr>
          <w:rFonts w:eastAsia="Times New Roman" w:cstheme="minorHAnsi"/>
          <w:lang w:eastAsia="nl-NL"/>
        </w:rPr>
        <w:t xml:space="preserve"> </w:t>
      </w:r>
      <w:r>
        <w:t>(van Kan en Brouwer, 2015)</w:t>
      </w:r>
      <w:r w:rsidR="008D0C66">
        <w:rPr>
          <w:rFonts w:eastAsia="Times New Roman" w:cstheme="minorHAnsi"/>
          <w:lang w:eastAsia="nl-NL"/>
        </w:rPr>
        <w:t xml:space="preserve">. </w:t>
      </w:r>
    </w:p>
    <w:p w14:paraId="74A99AF8" w14:textId="77777777" w:rsidR="008D0C66" w:rsidRPr="008D0C66" w:rsidRDefault="008D0C66" w:rsidP="008B36A0">
      <w:pPr>
        <w:shd w:val="clear" w:color="auto" w:fill="FFFFFF"/>
        <w:spacing w:after="0" w:line="240" w:lineRule="auto"/>
        <w:rPr>
          <w:rFonts w:eastAsia="Times New Roman" w:cstheme="minorHAnsi"/>
          <w:b/>
          <w:lang w:eastAsia="nl-NL"/>
        </w:rPr>
      </w:pPr>
    </w:p>
    <w:p w14:paraId="29AB2045" w14:textId="77777777" w:rsidR="008D0C66" w:rsidRPr="00F14BE1" w:rsidRDefault="008D0C66" w:rsidP="00AB543D">
      <w:pPr>
        <w:pStyle w:val="Lijstalinea"/>
        <w:numPr>
          <w:ilvl w:val="1"/>
          <w:numId w:val="1"/>
        </w:numPr>
        <w:shd w:val="clear" w:color="auto" w:fill="FFFFFF"/>
        <w:spacing w:after="0" w:line="240" w:lineRule="auto"/>
        <w:rPr>
          <w:rFonts w:eastAsia="Times New Roman" w:cstheme="minorHAnsi"/>
          <w:b/>
          <w:lang w:eastAsia="nl-NL"/>
        </w:rPr>
      </w:pPr>
      <w:r w:rsidRPr="00F14BE1">
        <w:rPr>
          <w:rFonts w:eastAsia="Times New Roman" w:cstheme="minorHAnsi"/>
          <w:b/>
          <w:lang w:eastAsia="nl-NL"/>
        </w:rPr>
        <w:t>Persoonsvormende visie</w:t>
      </w:r>
    </w:p>
    <w:p w14:paraId="2501BA6E" w14:textId="77777777" w:rsidR="008B36A0" w:rsidRPr="008D0C66" w:rsidRDefault="008D0C66" w:rsidP="008D0C66">
      <w:pPr>
        <w:shd w:val="clear" w:color="auto" w:fill="FFFFFF"/>
        <w:spacing w:after="0" w:line="240" w:lineRule="auto"/>
        <w:rPr>
          <w:rFonts w:eastAsia="Times New Roman" w:cstheme="minorHAnsi"/>
          <w:lang w:eastAsia="nl-NL"/>
        </w:rPr>
      </w:pPr>
      <w:r>
        <w:rPr>
          <w:rFonts w:eastAsia="Times New Roman" w:cstheme="minorHAnsi"/>
          <w:lang w:eastAsia="nl-NL"/>
        </w:rPr>
        <w:t xml:space="preserve">In </w:t>
      </w:r>
      <w:r w:rsidR="00F14BE1">
        <w:rPr>
          <w:rFonts w:eastAsia="Times New Roman" w:cstheme="minorHAnsi"/>
          <w:lang w:eastAsia="nl-NL"/>
        </w:rPr>
        <w:t xml:space="preserve">deze visie </w:t>
      </w:r>
      <w:r>
        <w:rPr>
          <w:rFonts w:eastAsia="Times New Roman" w:cstheme="minorHAnsi"/>
          <w:lang w:eastAsia="nl-NL"/>
        </w:rPr>
        <w:t xml:space="preserve">worden de studenten geholpen bij de identiteitsvorming. De setting waarin dit gebeurd is veilig, afgezonderd van de buitenwereld en gericht op de behoeften van de studenten. Het streven van deze visie gaat uit naar de ontwikkeling tot zelfstandige volwassenen die gezondheid bevorderende keuzes maken. Van de docent wordt hierin persoonlijke begeleiding verwacht waarbij de interpersoonlijke vaardigheden van de student ontwikkeld worden. </w:t>
      </w:r>
      <w:r w:rsidR="00F14BE1">
        <w:rPr>
          <w:rFonts w:eastAsia="Times New Roman" w:cstheme="minorHAnsi"/>
          <w:lang w:eastAsia="nl-NL"/>
        </w:rPr>
        <w:t xml:space="preserve">Met deze manier van werken wordt er geïnvesteerd in de student zelf en kan hij/zij later (beter) overwegen welke keuzes hem of haar ten goede komen. </w:t>
      </w:r>
      <w:r w:rsidR="00F14BE1">
        <w:t>(van Kan en Brouwer, 2015).</w:t>
      </w:r>
      <w:r w:rsidR="008B36A0" w:rsidRPr="008D0C66">
        <w:rPr>
          <w:rFonts w:eastAsia="Times New Roman" w:cstheme="minorHAnsi"/>
          <w:lang w:eastAsia="nl-NL"/>
        </w:rPr>
        <w:br/>
        <w:t> </w:t>
      </w:r>
    </w:p>
    <w:p w14:paraId="4E59CCC0" w14:textId="77777777" w:rsidR="008D0C66" w:rsidRPr="00F14BE1" w:rsidRDefault="008B36A0" w:rsidP="00AB543D">
      <w:pPr>
        <w:pStyle w:val="Lijstalinea"/>
        <w:numPr>
          <w:ilvl w:val="1"/>
          <w:numId w:val="1"/>
        </w:numPr>
        <w:shd w:val="clear" w:color="auto" w:fill="FFFFFF"/>
        <w:spacing w:after="0" w:line="240" w:lineRule="auto"/>
        <w:rPr>
          <w:rFonts w:eastAsia="Times New Roman" w:cstheme="minorHAnsi"/>
          <w:lang w:eastAsia="nl-NL"/>
        </w:rPr>
      </w:pPr>
      <w:r w:rsidRPr="00F14BE1">
        <w:rPr>
          <w:rFonts w:eastAsia="Times New Roman" w:cstheme="minorHAnsi"/>
          <w:b/>
          <w:bCs/>
          <w:bdr w:val="none" w:sz="0" w:space="0" w:color="auto" w:frame="1"/>
          <w:lang w:eastAsia="nl-NL"/>
        </w:rPr>
        <w:t>Functioneel-maatschappelijke visie</w:t>
      </w:r>
      <w:r w:rsidR="00F14BE1" w:rsidRPr="00F14BE1">
        <w:rPr>
          <w:rFonts w:eastAsia="Times New Roman" w:cstheme="minorHAnsi"/>
          <w:b/>
          <w:bCs/>
          <w:bdr w:val="none" w:sz="0" w:space="0" w:color="auto" w:frame="1"/>
          <w:lang w:eastAsia="nl-NL"/>
        </w:rPr>
        <w:t xml:space="preserve"> </w:t>
      </w:r>
    </w:p>
    <w:p w14:paraId="6610C3D4" w14:textId="77777777" w:rsidR="008D0C66" w:rsidRDefault="008D0C66" w:rsidP="008D0C66">
      <w:pPr>
        <w:shd w:val="clear" w:color="auto" w:fill="FFFFFF"/>
        <w:spacing w:after="0" w:line="240" w:lineRule="auto"/>
        <w:rPr>
          <w:rFonts w:eastAsia="Times New Roman" w:cstheme="minorHAnsi"/>
          <w:lang w:eastAsia="nl-NL"/>
        </w:rPr>
      </w:pPr>
      <w:r>
        <w:rPr>
          <w:rFonts w:eastAsia="Times New Roman" w:cstheme="minorHAnsi"/>
          <w:lang w:eastAsia="nl-NL"/>
        </w:rPr>
        <w:t xml:space="preserve">In dit perspectief wordt de student opgeleid voor zowel een plek in de beroepssector als in de maatschappij. Bij deze visie worden studenten voornamelijk gezien als toekomstige participanten van de maatschappij. Hier zetten de scholen. die deze visie ondersteunen, ook meer op in. De </w:t>
      </w:r>
      <w:r w:rsidR="00F14BE1">
        <w:rPr>
          <w:rFonts w:eastAsia="Times New Roman" w:cstheme="minorHAnsi"/>
          <w:lang w:eastAsia="nl-NL"/>
        </w:rPr>
        <w:t>aan</w:t>
      </w:r>
      <w:r>
        <w:rPr>
          <w:rFonts w:eastAsia="Times New Roman" w:cstheme="minorHAnsi"/>
          <w:lang w:eastAsia="nl-NL"/>
        </w:rPr>
        <w:t>geboden kenn</w:t>
      </w:r>
      <w:r w:rsidR="00F14BE1">
        <w:rPr>
          <w:rFonts w:eastAsia="Times New Roman" w:cstheme="minorHAnsi"/>
          <w:lang w:eastAsia="nl-NL"/>
        </w:rPr>
        <w:t xml:space="preserve">is gaat dan over de handelwijze in de maatschappij. Zo is het vak burgerschap gericht op het aanleren van kennis over het meedraaien in de samenleving </w:t>
      </w:r>
      <w:r w:rsidR="00F14BE1">
        <w:t>(van Kan en Brouwer, 2015)</w:t>
      </w:r>
      <w:r>
        <w:rPr>
          <w:rFonts w:eastAsia="Times New Roman" w:cstheme="minorHAnsi"/>
          <w:lang w:eastAsia="nl-NL"/>
        </w:rPr>
        <w:t xml:space="preserve">. </w:t>
      </w:r>
    </w:p>
    <w:p w14:paraId="2C35934E" w14:textId="77777777" w:rsidR="00F14BE1" w:rsidRDefault="00F14BE1" w:rsidP="008D0C66">
      <w:pPr>
        <w:shd w:val="clear" w:color="auto" w:fill="FFFFFF"/>
        <w:spacing w:after="0" w:line="240" w:lineRule="auto"/>
        <w:rPr>
          <w:rFonts w:eastAsia="Times New Roman" w:cstheme="minorHAnsi"/>
          <w:lang w:eastAsia="nl-NL"/>
        </w:rPr>
      </w:pPr>
    </w:p>
    <w:p w14:paraId="1E60D168" w14:textId="77777777" w:rsidR="00F14BE1" w:rsidRDefault="00F14BE1" w:rsidP="008D0C66">
      <w:pPr>
        <w:shd w:val="clear" w:color="auto" w:fill="FFFFFF"/>
        <w:spacing w:after="0" w:line="240" w:lineRule="auto"/>
        <w:rPr>
          <w:rFonts w:eastAsia="Times New Roman" w:cstheme="minorHAnsi"/>
          <w:lang w:eastAsia="nl-NL"/>
        </w:rPr>
      </w:pPr>
    </w:p>
    <w:p w14:paraId="034E53DC" w14:textId="77777777" w:rsidR="00F14BE1" w:rsidRDefault="00F14BE1" w:rsidP="008D0C66">
      <w:pPr>
        <w:shd w:val="clear" w:color="auto" w:fill="FFFFFF"/>
        <w:spacing w:after="0" w:line="240" w:lineRule="auto"/>
        <w:rPr>
          <w:rFonts w:eastAsia="Times New Roman" w:cstheme="minorHAnsi"/>
          <w:lang w:eastAsia="nl-NL"/>
        </w:rPr>
      </w:pPr>
    </w:p>
    <w:p w14:paraId="6EF3C090" w14:textId="77777777" w:rsidR="00F14BE1" w:rsidRDefault="00F14BE1" w:rsidP="008D0C66">
      <w:pPr>
        <w:shd w:val="clear" w:color="auto" w:fill="FFFFFF"/>
        <w:spacing w:after="0" w:line="240" w:lineRule="auto"/>
        <w:rPr>
          <w:rFonts w:eastAsia="Times New Roman" w:cstheme="minorHAnsi"/>
          <w:lang w:eastAsia="nl-NL"/>
        </w:rPr>
      </w:pPr>
    </w:p>
    <w:p w14:paraId="182F4383" w14:textId="77777777" w:rsidR="00F14BE1" w:rsidRPr="00F14BE1" w:rsidRDefault="00F14BE1" w:rsidP="00AB543D">
      <w:pPr>
        <w:pStyle w:val="Lijstalinea"/>
        <w:numPr>
          <w:ilvl w:val="1"/>
          <w:numId w:val="1"/>
        </w:numPr>
        <w:shd w:val="clear" w:color="auto" w:fill="FFFFFF"/>
        <w:spacing w:after="0" w:line="240" w:lineRule="auto"/>
        <w:rPr>
          <w:rFonts w:eastAsia="Times New Roman" w:cstheme="minorHAnsi"/>
          <w:b/>
          <w:lang w:eastAsia="nl-NL"/>
        </w:rPr>
      </w:pPr>
      <w:r w:rsidRPr="00F14BE1">
        <w:rPr>
          <w:rFonts w:eastAsia="Times New Roman" w:cstheme="minorHAnsi"/>
          <w:b/>
          <w:lang w:eastAsia="nl-NL"/>
        </w:rPr>
        <w:lastRenderedPageBreak/>
        <w:t>Formeel-diplomerende visie</w:t>
      </w:r>
    </w:p>
    <w:p w14:paraId="683DB20F" w14:textId="5A97E43B" w:rsidR="008B36A0" w:rsidRPr="00F14BE1" w:rsidRDefault="00F14BE1" w:rsidP="00F14BE1">
      <w:pPr>
        <w:shd w:val="clear" w:color="auto" w:fill="FFFFFF"/>
        <w:spacing w:after="0" w:line="240" w:lineRule="auto"/>
        <w:rPr>
          <w:rFonts w:eastAsia="Times New Roman" w:cstheme="minorHAnsi"/>
          <w:lang w:eastAsia="nl-NL"/>
        </w:rPr>
      </w:pPr>
      <w:r>
        <w:rPr>
          <w:rFonts w:eastAsia="Times New Roman" w:cstheme="minorHAnsi"/>
          <w:lang w:eastAsia="nl-NL"/>
        </w:rPr>
        <w:t>In deze visie is het van belang dat de studenten voldoende kennis en vaardigheden opdoen om gediplomeerd de school te verlaten. Docenten richten hiervoor hun lessen in op basis van het formele curriculum. Deze manier van werken stoomt de studenten klaar voor de verschillende toets momenten en draagt bij aan positieve resultaten</w:t>
      </w:r>
      <w:ins w:id="69" w:author="Tulay Yilmaz" w:date="2018-05-27T14:38:00Z">
        <w:r w:rsidR="00505ABF">
          <w:rPr>
            <w:rFonts w:eastAsia="Times New Roman" w:cstheme="minorHAnsi"/>
            <w:lang w:eastAsia="nl-NL"/>
          </w:rPr>
          <w:t xml:space="preserve"> voor de studenten</w:t>
        </w:r>
      </w:ins>
      <w:r>
        <w:rPr>
          <w:rFonts w:eastAsia="Times New Roman" w:cstheme="minorHAnsi"/>
          <w:lang w:eastAsia="nl-NL"/>
        </w:rPr>
        <w:t xml:space="preserve"> </w:t>
      </w:r>
      <w:r>
        <w:t>(van Kan en Brouwer, 2015)</w:t>
      </w:r>
      <w:r>
        <w:rPr>
          <w:rFonts w:eastAsia="Times New Roman" w:cstheme="minorHAnsi"/>
          <w:lang w:eastAsia="nl-NL"/>
        </w:rPr>
        <w:t xml:space="preserve">.  </w:t>
      </w:r>
      <w:r w:rsidR="008B36A0" w:rsidRPr="00F14BE1">
        <w:rPr>
          <w:rFonts w:eastAsia="Times New Roman" w:cstheme="minorHAnsi"/>
          <w:lang w:eastAsia="nl-NL"/>
        </w:rPr>
        <w:br/>
        <w:t> </w:t>
      </w:r>
    </w:p>
    <w:p w14:paraId="21E4CF81" w14:textId="77777777" w:rsidR="008B36A0" w:rsidRDefault="00F14BE1" w:rsidP="00AB543D">
      <w:pPr>
        <w:pStyle w:val="Kop2"/>
        <w:numPr>
          <w:ilvl w:val="0"/>
          <w:numId w:val="1"/>
        </w:numPr>
      </w:pPr>
      <w:bookmarkStart w:id="70" w:name="_Toc512278559"/>
      <w:bookmarkStart w:id="71" w:name="_Toc514084610"/>
      <w:r>
        <w:t>Visie op Gezondheidszorg en Welzijn</w:t>
      </w:r>
      <w:bookmarkEnd w:id="70"/>
      <w:bookmarkEnd w:id="71"/>
    </w:p>
    <w:p w14:paraId="61F94A79" w14:textId="77777777" w:rsidR="00F14BE1" w:rsidRDefault="00F14BE1" w:rsidP="00F14BE1">
      <w:r>
        <w:t xml:space="preserve">In het vorige hoofdstuk waren de zes onderwijs pedagogische visies te lezen. Daarop aansluitend gaat dit hoofdstuk over mijn visie, specifiek gericht  op de Gezondheidszorg en Welzijn. </w:t>
      </w:r>
    </w:p>
    <w:p w14:paraId="33AAF028" w14:textId="77777777" w:rsidR="00F14BE1" w:rsidRPr="00F14BE1" w:rsidRDefault="00F14BE1" w:rsidP="00F14BE1">
      <w:pPr>
        <w:pStyle w:val="Geenafstand"/>
        <w:rPr>
          <w:b/>
        </w:rPr>
      </w:pPr>
      <w:r>
        <w:rPr>
          <w:b/>
        </w:rPr>
        <w:t>4.1 Aansluiting bij algemene visies</w:t>
      </w:r>
    </w:p>
    <w:p w14:paraId="3FCBED19" w14:textId="77777777" w:rsidR="00F14BE1" w:rsidRDefault="00F14BE1" w:rsidP="00F14BE1">
      <w:r>
        <w:t xml:space="preserve">Om te beginnen wil ik aangeven dat ik me goed kan aansluiten bij visies als 3.2 kritisch-reflectieve visie, 3.4 persoonsvormende visie en 3.6 formeel-diplomerende visie. Deze 3 visies lopen op een aantal punten uiteen. Zo staan 3.2 en 3.6 recht tegenover elkaar wat betreft het doceren volgens de vaste richtlijnen. Bij 3.2 is het bijvoorbeeld belangrijk dat de student zelf nadenkt over hoe iets moet zijn en bij 3.6 gaat het om </w:t>
      </w:r>
      <w:r w:rsidR="00503899">
        <w:t xml:space="preserve">het </w:t>
      </w:r>
      <w:r>
        <w:t xml:space="preserve">volgen </w:t>
      </w:r>
      <w:r w:rsidR="00503899">
        <w:t>van het</w:t>
      </w:r>
      <w:r>
        <w:t xml:space="preserve"> formele curriculum. Bij 3.4 wordt er meer geïnvesteerd in de student en zijn of haar zelfstandigheid. Hier ligt de focus dus niet enkel op het beroep dat de student later wilt uitoefenen. </w:t>
      </w:r>
    </w:p>
    <w:p w14:paraId="0D53A543" w14:textId="77777777" w:rsidR="00F14BE1" w:rsidRPr="00F14BE1" w:rsidRDefault="00F14BE1" w:rsidP="00F14BE1">
      <w:pPr>
        <w:pStyle w:val="Geenafstand"/>
        <w:rPr>
          <w:b/>
        </w:rPr>
      </w:pPr>
      <w:r>
        <w:rPr>
          <w:b/>
        </w:rPr>
        <w:t>4.2 Overeenkomst van de bij mij passende visies</w:t>
      </w:r>
    </w:p>
    <w:p w14:paraId="5CF7B243" w14:textId="77777777" w:rsidR="00F14BE1" w:rsidRDefault="00503899" w:rsidP="00F14BE1">
      <w:r>
        <w:t xml:space="preserve">Ondanks de aanwezige verschillen </w:t>
      </w:r>
      <w:r w:rsidR="00F14BE1">
        <w:t>haal ik</w:t>
      </w:r>
      <w:r>
        <w:t xml:space="preserve"> toch</w:t>
      </w:r>
      <w:r w:rsidR="00F14BE1">
        <w:t xml:space="preserve"> deze drie visies eruit</w:t>
      </w:r>
      <w:r>
        <w:t xml:space="preserve"> en beoordeel ik ze als passend bij mijn eigen visie</w:t>
      </w:r>
      <w:r w:rsidR="00F14BE1">
        <w:t>. Dit heeft te maken met het belang dat alle drie de visies met zich meedragen. Alle drie de visies zetten de student centraal en zijn zeer gericht op de belangen van de student. Wat ze onderscheid van de visies die ik niet heb gekozen zijn aspecten waarin het belang van de student centraal staat in plaats van het belang van de beroepssector en/of maatschappij.</w:t>
      </w:r>
    </w:p>
    <w:p w14:paraId="257E93A7" w14:textId="77777777" w:rsidR="00F14BE1" w:rsidRPr="00F14BE1" w:rsidRDefault="00F14BE1" w:rsidP="00F14BE1">
      <w:pPr>
        <w:pStyle w:val="Geenafstand"/>
        <w:rPr>
          <w:b/>
        </w:rPr>
      </w:pPr>
      <w:r>
        <w:rPr>
          <w:b/>
        </w:rPr>
        <w:t>4.3 Visie en verantwoording</w:t>
      </w:r>
    </w:p>
    <w:p w14:paraId="03F322F2" w14:textId="0C0A90F5" w:rsidR="00F14BE1" w:rsidRDefault="00503899" w:rsidP="00F14BE1">
      <w:r>
        <w:t>Het centraal zetten van de student</w:t>
      </w:r>
      <w:r w:rsidR="00F14BE1">
        <w:t xml:space="preserve"> vind</w:t>
      </w:r>
      <w:r>
        <w:t>t</w:t>
      </w:r>
      <w:r w:rsidR="00F14BE1">
        <w:t xml:space="preserve"> ik belangrijk omdat docenten, zoals in de pragmatische realistische visie staat beschreven, rolmodellen zijn. Wij moeten laten zien waar het om draait in een beroep. Als wij ons gaan richten op enkel of voornamelijk het dienen van de belangen van de beroepssector of maatschappij en daarin niet duidelijk maken dat we de leerling voorop zetten is dat het voorbeeld dat we geven. Hierbij bedenk ik mij dat deze studenten in de ouderenzorg, thuiszorg, kinderopvang en gehandicaptenzorg kunnen gaan werken. Wanneer zij (eenmaal aan het werk) bijvoorbeeld twee uur de tijd krijgen van het verzorgingstehuis om voor een oudere man of vrouw de zorg te dragen en na twee uur de oudere nog een volle luier heeft, hoop ik dat ze die alsnog verschonen.</w:t>
      </w:r>
      <w:ins w:id="72" w:author="Tulay Yilmaz" w:date="2018-05-27T15:23:00Z">
        <w:r w:rsidR="00505ABF">
          <w:t xml:space="preserve"> Dit probeer ik ook in mijn lessen mee te geven aan de studenten. Zo maak ik gebruik van rollenspellen waarbij de student een cli</w:t>
        </w:r>
      </w:ins>
      <w:ins w:id="73" w:author="Tulay Yilmaz" w:date="2018-05-27T15:24:00Z">
        <w:r w:rsidR="00505ABF">
          <w:t>ënt moet verzorgen/helpen. Hierbij is het van belang dat de student zich aan de planning houd maar tegelijkertijd die kan aanpassen als er onverhoopt iets gebeurd wat meer prioriteit heeft.</w:t>
        </w:r>
      </w:ins>
      <w:ins w:id="74" w:author="Tulay Yilmaz" w:date="2018-05-27T15:33:00Z">
        <w:r w:rsidR="00505ABF">
          <w:t xml:space="preserve"> Dit geeft ik dan ook aan de studenten mee. </w:t>
        </w:r>
      </w:ins>
      <w:r w:rsidR="00F14BE1">
        <w:t xml:space="preserve"> Als ik de visies die ik niet heb gekozen op deze casus toepas, dan zou de handeling eerder nijge</w:t>
      </w:r>
      <w:r>
        <w:t>n naar het volgen van de regels of</w:t>
      </w:r>
      <w:r w:rsidR="00F14BE1">
        <w:t xml:space="preserve"> het dienen van de belangen van het verzorgingstehuis</w:t>
      </w:r>
      <w:r>
        <w:t>,</w:t>
      </w:r>
      <w:r w:rsidR="00F14BE1">
        <w:t xml:space="preserve"> en daarmee de oudere laten wachten op de volgende verzorger. Ik wil laten zien dat ik als docent, zeker de belangen van de beroepssector en de eisen van de opleiding hoog in het vaandel heb zitten, echter de student en zijn of haar belangen voorop zet. </w:t>
      </w:r>
      <w:ins w:id="75" w:author="Tulay Yilmaz" w:date="2018-05-27T15:16:00Z">
        <w:r w:rsidR="00505ABF">
          <w:t xml:space="preserve">Hiermee hoop ik te bereiken dat de studenten dit gedrag overnemen en ook de regels en belangen van de beroepssector behartigen maar tegelijkertijd dit niet ten koste laten van hun doelgroep. In essentie is het voorop zetten van mijn studenten </w:t>
        </w:r>
      </w:ins>
      <w:ins w:id="76" w:author="Tulay Yilmaz" w:date="2018-05-27T15:23:00Z">
        <w:r w:rsidR="00505ABF">
          <w:t xml:space="preserve">een middel </w:t>
        </w:r>
      </w:ins>
      <w:ins w:id="77" w:author="Tulay Yilmaz" w:date="2018-05-27T15:16:00Z">
        <w:r w:rsidR="00505ABF">
          <w:t xml:space="preserve">waarmee ik hoop te bereiken dat de studenten ook de doelgroep waar zij mee werken voorop zullen zetten. </w:t>
        </w:r>
      </w:ins>
      <w:del w:id="78" w:author="Tulay Yilmaz" w:date="2018-05-27T15:16:00Z">
        <w:r w:rsidR="00F14BE1" w:rsidDel="00505ABF">
          <w:delText xml:space="preserve">Dit is immers ook hoe ik hun graag zou zien binnen het werkveld waar ze terecht komen. </w:delText>
        </w:r>
      </w:del>
    </w:p>
    <w:p w14:paraId="21905703" w14:textId="0D3D6C90" w:rsidR="00F14BE1" w:rsidRDefault="00505ABF">
      <w:pPr>
        <w:rPr>
          <w:rFonts w:asciiTheme="majorHAnsi" w:eastAsiaTheme="majorEastAsia" w:hAnsiTheme="majorHAnsi" w:cstheme="majorBidi"/>
          <w:color w:val="2F5496" w:themeColor="accent1" w:themeShade="BF"/>
          <w:sz w:val="26"/>
          <w:szCs w:val="26"/>
        </w:rPr>
      </w:pPr>
      <w:ins w:id="79" w:author="Tulay Yilmaz" w:date="2018-05-27T15:34:00Z">
        <w:r>
          <w:t>Ik begin mijn lessen vaak met de vraag of er nog bijzonderheden zijn waar ik rekening mee moet houden. Zoals eerder aangegeven blijft het volgen van de planning belangrijk</w:t>
        </w:r>
      </w:ins>
      <w:ins w:id="80" w:author="Tulay Yilmaz" w:date="2018-05-27T15:35:00Z">
        <w:r>
          <w:t>,</w:t>
        </w:r>
      </w:ins>
      <w:ins w:id="81" w:author="Tulay Yilmaz" w:date="2018-05-27T15:34:00Z">
        <w:r>
          <w:t xml:space="preserve"> echter wil ik op de hoogte zijn van </w:t>
        </w:r>
        <w:r>
          <w:lastRenderedPageBreak/>
          <w:t xml:space="preserve">gebeurtenissen zodat ik, bij bijzonderheden, rekening kan houden met de situatie. </w:t>
        </w:r>
      </w:ins>
      <w:ins w:id="82" w:author="Teekens-Schuurman, F.C." w:date="2018-05-24T16:18:00Z">
        <w:del w:id="83" w:author="Tulay Yilmaz" w:date="2018-05-27T15:34:00Z">
          <w:r w:rsidR="00484F24" w:rsidDel="00505ABF">
            <w:delText>Wat laat jij qua visie concreet zien in jouw lessen? Hoe toont zich dat</w:delText>
          </w:r>
        </w:del>
      </w:ins>
      <w:ins w:id="84" w:author="Teekens-Schuurman, F.C." w:date="2018-05-24T16:19:00Z">
        <w:del w:id="85" w:author="Tulay Yilmaz" w:date="2018-05-27T15:34:00Z">
          <w:r w:rsidR="00484F24" w:rsidDel="00505ABF">
            <w:delText>?</w:delText>
          </w:r>
        </w:del>
      </w:ins>
      <w:r w:rsidR="00F14BE1">
        <w:br w:type="page"/>
      </w:r>
    </w:p>
    <w:p w14:paraId="3966D14D" w14:textId="77777777" w:rsidR="00F14BE1" w:rsidRDefault="00F14BE1" w:rsidP="00AB543D">
      <w:pPr>
        <w:pStyle w:val="Kop2"/>
        <w:numPr>
          <w:ilvl w:val="0"/>
          <w:numId w:val="1"/>
        </w:numPr>
      </w:pPr>
      <w:bookmarkStart w:id="86" w:name="_Toc512278560"/>
      <w:bookmarkStart w:id="87" w:name="_Toc514084611"/>
      <w:r>
        <w:lastRenderedPageBreak/>
        <w:t>HACCP</w:t>
      </w:r>
      <w:bookmarkEnd w:id="86"/>
      <w:bookmarkEnd w:id="87"/>
    </w:p>
    <w:p w14:paraId="38784E31" w14:textId="77777777" w:rsidR="00F14BE1" w:rsidRDefault="00F14BE1" w:rsidP="00F14BE1">
      <w:r>
        <w:t xml:space="preserve">In dit hoofdstuk staat het door mij gekozen onderwerp dat gebruikt wordt voor de ontwikkeling van een lessenserie, die toepasbaar is binnen het Noorderpoort waar ik ook werkzaam ben, beschreven. Dit onderwerp heeft betrekking tot </w:t>
      </w:r>
      <w:r w:rsidR="00015E75">
        <w:t>mbo</w:t>
      </w:r>
      <w:r>
        <w:t xml:space="preserve"> niveau 1 en 2 studenten van de opleiding Dienstverlening Breed en Entree. </w:t>
      </w:r>
    </w:p>
    <w:p w14:paraId="7A5C71C2" w14:textId="77777777" w:rsidR="00503899" w:rsidRPr="00503899" w:rsidRDefault="00503899" w:rsidP="00503899">
      <w:pPr>
        <w:pStyle w:val="Geenafstand"/>
        <w:rPr>
          <w:b/>
        </w:rPr>
      </w:pPr>
      <w:r>
        <w:rPr>
          <w:b/>
        </w:rPr>
        <w:t>5.1 Verantwoording van het gekozen onderwerp</w:t>
      </w:r>
    </w:p>
    <w:p w14:paraId="47851603" w14:textId="77777777" w:rsidR="00F14BE1" w:rsidRDefault="00F14BE1" w:rsidP="00F14BE1">
      <w:r>
        <w:t>HACCP is een keuzedeel wat dient als verrijking van leervaardigheden. In de lessen leren de studenten hoe ze met voeding om moeten gaan. Het is de bedoeling dat de leerling HACCP (hygiëne code) toepast op zijn/haar leerbedrijf. De groepen waar ik lessen voor verzorg zijn werkzaam of lopen stage bij zorg instellingen, thuiszorg organisaties, verzorgingshuizen, kinderdagverblijven en peuterspeelzalen. Hier is, net zoals overal, hygiëne rondom voeding zeer belangrijk. Daarom is het van belang dat de studenten de HACCP hygiëne code kennen en kunnen toepassen in praktijk situaties zoals bijvoorbeeld op de plekken waar de studenten</w:t>
      </w:r>
      <w:r w:rsidR="00503899">
        <w:t xml:space="preserve"> stage aan het lopen</w:t>
      </w:r>
      <w:r>
        <w:t xml:space="preserve"> zijn. </w:t>
      </w:r>
    </w:p>
    <w:p w14:paraId="57AA58B7" w14:textId="77777777" w:rsidR="00503899" w:rsidRPr="00503899" w:rsidRDefault="00503899" w:rsidP="00503899">
      <w:pPr>
        <w:pStyle w:val="Geenafstand"/>
        <w:rPr>
          <w:b/>
        </w:rPr>
      </w:pPr>
      <w:r>
        <w:rPr>
          <w:b/>
        </w:rPr>
        <w:t>5.2 Verantwoording met betrekking tot mijn visie</w:t>
      </w:r>
    </w:p>
    <w:p w14:paraId="3D1A4656" w14:textId="6B606CD1" w:rsidR="00503899" w:rsidRDefault="00503899" w:rsidP="00F14BE1">
      <w:r>
        <w:t xml:space="preserve">Voor mijn visie, zoals eerder beschreven, is het van belang dat de student voorop gezet wordt. Dit doe ik bij het geven van al mijn vakken, dit geldt ook voor de lessen HACCP, die ik verzorg. Dit komt op verschillende manieren naar voren. Zo heb ik bijvoorbeeld verschillende </w:t>
      </w:r>
      <w:ins w:id="88" w:author="Tulay Yilmaz" w:date="2018-05-27T15:36:00Z">
        <w:r w:rsidR="00505ABF">
          <w:t>s</w:t>
        </w:r>
      </w:ins>
      <w:commentRangeStart w:id="89"/>
      <w:del w:id="90" w:author="Tulay Yilmaz" w:date="2018-05-27T15:36:00Z">
        <w:r w:rsidDel="00505ABF">
          <w:delText>soorten</w:delText>
        </w:r>
        <w:commentRangeEnd w:id="89"/>
        <w:r w:rsidR="0032376C" w:rsidDel="00505ABF">
          <w:rPr>
            <w:rStyle w:val="Verwijzingopmerking"/>
          </w:rPr>
          <w:commentReference w:id="89"/>
        </w:r>
        <w:r w:rsidDel="00505ABF">
          <w:delText xml:space="preserve"> s</w:delText>
        </w:r>
      </w:del>
      <w:r>
        <w:t xml:space="preserve">tudenten waar ik rekening mee hou. Het gaat hierbij om de leerstijlen die zij hebben. Denk bijvoorbeeld aan de dromer, denker, doener of beslisser. Zo probeer ik in mijn eerste les(sen) te achterhalen welke leerstijlen de studenten hebben. Op die manier kan ik mijn begeleiding beter op de studenten afstemmen. Bij een denker stel ik bijvoorbeeld sneller de vraag: “hoe kan je de theorie toepassen in een praktijk situatie” en bij </w:t>
      </w:r>
      <w:ins w:id="91" w:author="Teekens-Schuurman, F.C." w:date="2018-05-24T13:54:00Z">
        <w:r w:rsidR="0032376C">
          <w:t>e</w:t>
        </w:r>
      </w:ins>
      <w:r>
        <w:t>en beslisser zou ik eerder nijgen naar een vraag als: “waarom denk jij dat we dit nu aan het oefenen/leren zijn?”.</w:t>
      </w:r>
      <w:del w:id="92" w:author="Tulay Yilmaz" w:date="2018-05-27T15:39:00Z">
        <w:r w:rsidDel="00505ABF">
          <w:delText xml:space="preserve"> </w:delText>
        </w:r>
      </w:del>
      <w:r>
        <w:t xml:space="preserve"> Daarnaast hou ik de voortgang van de studenten nauw in de gaten en stuur ik de studenten bij wanneer hun voortgang vermindert.</w:t>
      </w:r>
      <w:ins w:id="93" w:author="Tulay Yilmaz" w:date="2018-05-27T15:36:00Z">
        <w:r w:rsidR="00505ABF">
          <w:t xml:space="preserve"> </w:t>
        </w:r>
      </w:ins>
      <w:r>
        <w:t xml:space="preserve"> Als duidelijk wordt dat de student achterloopt spreek ik bijvoorbeeld doelen met die student af waarmee hij/zij de achterstand kan inhalen. Dit kan bijvoorbeeld een afspraak zijn waarbij de student een opdracht per dag maakt of na de les nog 15 minuten in de klas blijft om aan zijn achterstand te werken. Het is hierbij wel belangrijk dat de student zelf welwillend is. </w:t>
      </w:r>
      <w:ins w:id="94" w:author="Tulay Yilmaz" w:date="2018-05-27T15:40:00Z">
        <w:r w:rsidR="00505ABF">
          <w:t xml:space="preserve">Dit sluit natuurlijk aan bij mijn visie omdat ik zelf ook actief in de gaten hou hoe het met mijn studenten gaat en </w:t>
        </w:r>
      </w:ins>
      <w:ins w:id="95" w:author="Tulay Yilmaz" w:date="2018-05-27T15:41:00Z">
        <w:r w:rsidR="00505ABF">
          <w:t>dit ook controleer bij de studenten. Dit doe ik door periodi</w:t>
        </w:r>
      </w:ins>
      <w:ins w:id="96" w:author="Tulay Yilmaz" w:date="2018-05-27T15:42:00Z">
        <w:r w:rsidR="00505ABF">
          <w:t xml:space="preserve">ek één op één gesprekken met de studenten in te plannen. </w:t>
        </w:r>
      </w:ins>
    </w:p>
    <w:p w14:paraId="340933A0" w14:textId="77777777" w:rsidR="00503899" w:rsidRPr="00503899" w:rsidRDefault="00503899" w:rsidP="00503899">
      <w:pPr>
        <w:pStyle w:val="Geenafstand"/>
        <w:rPr>
          <w:b/>
        </w:rPr>
      </w:pPr>
      <w:r>
        <w:rPr>
          <w:b/>
        </w:rPr>
        <w:t>5.3 Kennis basis leraar Gezondheidszorg en Welzijn en het van HACCP</w:t>
      </w:r>
    </w:p>
    <w:p w14:paraId="600E478E" w14:textId="77777777" w:rsidR="00503899" w:rsidRDefault="00503899" w:rsidP="00F14BE1">
      <w:r>
        <w:t xml:space="preserve">HACCP is een keuzedeel waarbij Gezondheidszorg en Welzijn centraal staan. Het vak gaat immers over hygiëne en eten. Onderwerpen die aan bod komen beperken zich niet tot voedselveiligheid maar betrekken alle factoren erom heen. Zo gaan de lessen over persoonlijke hygiëne, levensmiddelen hygiëne, bedrijfshygiëne, verhitten van vet en olie, schoonmaak en afvalverwijdering, reiniging en desinfecteermiddelen, onderhoud van restaurant en verwijderen van bedrijfsafval en (gebruikte) frituurvetten. Gezondheid en Welzijn staan centraal in de lessen van HACCP omdat het onjuist bereiden van voedsel of nalatigheid bij hygiëne risicovol zijn voor de gezondheid van betrokkenen. </w:t>
      </w:r>
    </w:p>
    <w:p w14:paraId="1EDC08E6" w14:textId="77777777" w:rsidR="00976C6F" w:rsidRDefault="00976C6F">
      <w:pPr>
        <w:rPr>
          <w:b/>
        </w:rPr>
      </w:pPr>
      <w:r>
        <w:rPr>
          <w:b/>
        </w:rPr>
        <w:br w:type="page"/>
      </w:r>
    </w:p>
    <w:p w14:paraId="7A4E321F" w14:textId="77777777" w:rsidR="00503899" w:rsidRDefault="00503899" w:rsidP="00503899">
      <w:pPr>
        <w:pStyle w:val="Geenafstand"/>
        <w:rPr>
          <w:b/>
        </w:rPr>
      </w:pPr>
      <w:r w:rsidRPr="00503899">
        <w:rPr>
          <w:b/>
        </w:rPr>
        <w:lastRenderedPageBreak/>
        <w:t xml:space="preserve">5.4 Vakdidactiek </w:t>
      </w:r>
    </w:p>
    <w:p w14:paraId="24E5D5E9" w14:textId="77777777" w:rsidR="00976C6F" w:rsidRDefault="00976C6F" w:rsidP="00503899">
      <w:pPr>
        <w:pStyle w:val="Geenafstand"/>
      </w:pPr>
      <w:r>
        <w:t xml:space="preserve">Toen ik net begon met de opleiding Gezondheidszorg en Welzijn werd mij op mijn werk gevraagd of ik de lessen HACCP wilde verzorgen. Juist omdat dit zo goed aansluit bij mijn opleiding, wat ik op dat moment al wel door had, leek het mij ontzettend leuk om dat te gaan doen. Gedurende mijn opleiding heb ik gemerkt dat ik steeds meer kennis, dat ik bij de opleiding leerde, ging toepassen tijdens deze lessen. Ook heb ik een boek geraadpleegd om ervoor te zorgen dat ik de studenten optimaal kon begeleiden tijdens dit vak. </w:t>
      </w:r>
    </w:p>
    <w:p w14:paraId="204C0EDC" w14:textId="77777777" w:rsidR="00976C6F" w:rsidRDefault="00976C6F" w:rsidP="00503899">
      <w:pPr>
        <w:pStyle w:val="Geenafstand"/>
      </w:pPr>
    </w:p>
    <w:p w14:paraId="20E2BEC7" w14:textId="77777777" w:rsidR="00976C6F" w:rsidRDefault="00976C6F" w:rsidP="00503899">
      <w:pPr>
        <w:pStyle w:val="Geenafstand"/>
      </w:pPr>
      <w:r>
        <w:t xml:space="preserve">Bij HACCP heb ik gebruik gemaakt van het boek: HACCP, Hygiëne en Logistiek. Dit boek bevat allerlei onderdelen van het vak HACCP. In mijn ontwikkeling van de afgelopen drie jaar is mij opgevallen dat ik nu veel meer evalueer dan voorheen. Als studenten theorie moeten doornemen laat ik ze (als het binnen de tijd past) direct de theorie dat verbonden is aan de opdrachten maken. Hierdoor zijn ze bezig met herhaling van de theorie waardoor ze dit beter opslaan (Drillster, z.d.). Vervolgens evalueer ik de opdrachten en de gegeven antwoorden. Op deze manier zijn de studenten veel bezig met de theorie zonder dat dit te veel van hun concentratie vraagt. Ik vind het hierbij ook belangrijk om de evaluatie interactief uit te voeren. Antwoorden op opdrachten geef ik vrijwel nooit, tenzij alle studenten het fout hebben. Als één student het verkeerde antwoord geeft dan vraag ik in de klas wie wat anders heeft genoteerd. Dit doe ik twee keer, indien de volgende student het ook fout heeft. Levert dat dan nog niet het goede antwoord op dan geef ik aan wat wel het correcte antwoord is. </w:t>
      </w:r>
    </w:p>
    <w:p w14:paraId="35BD9C41" w14:textId="77777777" w:rsidR="00976C6F" w:rsidRDefault="00976C6F" w:rsidP="00503899">
      <w:pPr>
        <w:pStyle w:val="Geenafstand"/>
      </w:pPr>
    </w:p>
    <w:p w14:paraId="462039C9" w14:textId="77777777" w:rsidR="00976C6F" w:rsidRDefault="00976C6F" w:rsidP="00503899">
      <w:pPr>
        <w:pStyle w:val="Geenafstand"/>
      </w:pPr>
      <w:r>
        <w:t xml:space="preserve">Door op deze manier les te geven maak ik gebruik van </w:t>
      </w:r>
      <w:r>
        <w:rPr>
          <w:b/>
        </w:rPr>
        <w:t>de kracht van herhaling</w:t>
      </w:r>
      <w:r>
        <w:t xml:space="preserve">. De heer Ebbinghaus (1885) heeft wetenschappelijk bewijs gevonden voor de leercurve, wat ook wel de vergeetcurve wordt genoemd. Hierin wordt duidelijk gemaakt dat kennis zonder herhaling zal wegzakken. Ook de tijd tussen het leren van theorie en het herhalen van deze kennis heeft invloed op de mate waarin het onthouden wordt. De Duitse psycholoog Sebastian Leitner (1972) heeft als eerste een praktische toepassing ontwikkeld van de theorie van herhaling. Deze toepassing houd in dat de theorie/stof dat geleerd moet worden in behapbare delen verdeeld moet worden. Als de studenten bijvoorbeeld 100 termen moeten leren dan is het dus effectiever om deze in delen van 10 te leren dan direct aan de 100 te beginnen. </w:t>
      </w:r>
    </w:p>
    <w:p w14:paraId="5D55BB7E" w14:textId="77777777" w:rsidR="00976C6F" w:rsidRDefault="00976C6F" w:rsidP="00503899">
      <w:pPr>
        <w:pStyle w:val="Geenafstand"/>
      </w:pPr>
    </w:p>
    <w:p w14:paraId="3D06CB0F" w14:textId="77777777" w:rsidR="00976C6F" w:rsidRDefault="00976C6F" w:rsidP="00015E75">
      <w:pPr>
        <w:pStyle w:val="Geenafstand"/>
      </w:pPr>
      <w:r>
        <w:t xml:space="preserve">Hoe ik dit toepas binnen mijn lessen is zoals eerder aangegeven het herhalen van theorie en daarnaast verdeel ik de leerstof over de lessen. Hierbij kijk ik naar hoeveel theorie er in totaal geleerd moet worden en wat daarin de meest evenredige verdeling is. Zo heb ik bijvoorbeeld hoofdstuk 1 van het boek HACCP, Hygiëne en Logistiek, verdeelt in 3 delen om het behapbaar voor de studenten te maken. </w:t>
      </w:r>
    </w:p>
    <w:p w14:paraId="48A8C2B5" w14:textId="77777777" w:rsidR="00015E75" w:rsidRDefault="00015E75" w:rsidP="00015E75">
      <w:pPr>
        <w:pStyle w:val="Geenafstand"/>
      </w:pPr>
    </w:p>
    <w:p w14:paraId="0D4285CE" w14:textId="77777777" w:rsidR="00015E75" w:rsidRDefault="00015E75">
      <w:pPr>
        <w:rPr>
          <w:b/>
        </w:rPr>
      </w:pPr>
      <w:r>
        <w:rPr>
          <w:b/>
        </w:rPr>
        <w:br w:type="page"/>
      </w:r>
    </w:p>
    <w:p w14:paraId="4C13E077" w14:textId="77777777" w:rsidR="00015E75" w:rsidRDefault="00CF6886" w:rsidP="00CF6886">
      <w:pPr>
        <w:pStyle w:val="Kop2"/>
      </w:pPr>
      <w:bookmarkStart w:id="97" w:name="_Toc514084612"/>
      <w:r>
        <w:lastRenderedPageBreak/>
        <w:t>6.</w:t>
      </w:r>
      <w:r w:rsidR="00015E75" w:rsidRPr="00015E75">
        <w:t xml:space="preserve"> Kwalificatiedossier</w:t>
      </w:r>
      <w:bookmarkEnd w:id="97"/>
    </w:p>
    <w:p w14:paraId="31970AA6" w14:textId="77777777" w:rsidR="00015E75" w:rsidRDefault="00015E75" w:rsidP="00015E75">
      <w:pPr>
        <w:pStyle w:val="Geenafstand"/>
      </w:pPr>
      <w:r>
        <w:t xml:space="preserve">Op het middelbaar beroepsonderwijs in Nederland wordt er gewerkt met een kwalificatiestructuur. Deze kwalificatiestructuur bestaat uit kwalificatiedossiers. In de kwalificatiedossier staan de eisen waaraan een student moet voldoen om zijn diploma te behalen. Het is hierbij van belang dat de kwalificatiedossiers actueel zijn en aansluiten bij het beroep waar de student voor studeert. </w:t>
      </w:r>
    </w:p>
    <w:p w14:paraId="0A805ED8" w14:textId="77777777" w:rsidR="00015E75" w:rsidRDefault="00015E75" w:rsidP="00015E75">
      <w:pPr>
        <w:pStyle w:val="Geenafstand"/>
      </w:pPr>
    </w:p>
    <w:p w14:paraId="79C34474" w14:textId="77777777" w:rsidR="00015E75" w:rsidRDefault="00015E75" w:rsidP="00015E75">
      <w:pPr>
        <w:pStyle w:val="Geenafstand"/>
      </w:pPr>
      <w:r>
        <w:t>In de herziening voor 2018-2019 staan ook de keuzedelen opgenomen. Deze worden als verrijking van de kwalificatie gezien. In samenspraak met bedrijven worden er voorstellen gedaan voor deze keuzedelen. Het doel van deze keuzedelen zijn o.a. meer maatwerk voor de studenten, regionale kleuring (op regionale behoeften in spelen) en flexibiliteit wat betreft de ontwikkeling, omdat de keuzedelen los staan van het kwalificatiedossier is het laagdrempeliger om aanpassingen aan te brengen</w:t>
      </w:r>
      <w:r w:rsidR="00CF6886">
        <w:t xml:space="preserve"> (Herziening MBO, 2017).</w:t>
      </w:r>
    </w:p>
    <w:p w14:paraId="53261AFD" w14:textId="77777777" w:rsidR="00015E75" w:rsidRDefault="00015E75" w:rsidP="00015E75">
      <w:pPr>
        <w:pStyle w:val="Geenafstand"/>
      </w:pPr>
    </w:p>
    <w:p w14:paraId="77E637B2" w14:textId="77777777" w:rsidR="00015E75" w:rsidRPr="00015E75" w:rsidRDefault="00015E75" w:rsidP="00015E75">
      <w:pPr>
        <w:pStyle w:val="Geenafstand"/>
      </w:pPr>
      <w:r>
        <w:t>Het door mij gekozen onderdeel ‘HACCP’ is een keuzedeel binnen de opleiding Dienstverlening Breed. De overheid heeft wat betreft de keuzedelen een aantal mogelijkheden/opties aangediend. In overleg met collega’s is onder andere HACCP gekozen als keuzedeel. Bij het maken van deze keuze zijn de einddoelen gebruikt. Wat moeten de studenten weten en waar hebben zij het meeste baat bij zijn eveneens vragen die we onszelf hebben gesteld. Aangezien de studenten van Dienstverlening Breed veelal in bedrijven terecht komen waar ze met voeding te maken hebben is HACCP (op z’n minst) verrijkend en maakt het zichzelf steeds</w:t>
      </w:r>
      <w:r w:rsidR="00CF6886">
        <w:t xml:space="preserve"> meer onmisbaar in de opleiding (Herziening MBO, 2017). </w:t>
      </w:r>
      <w:r>
        <w:t xml:space="preserve"> </w:t>
      </w:r>
    </w:p>
    <w:p w14:paraId="55F3950F" w14:textId="77777777" w:rsidR="00015E75" w:rsidRPr="00015E75" w:rsidRDefault="00015E75" w:rsidP="00015E75">
      <w:pPr>
        <w:pStyle w:val="Geenafstand"/>
      </w:pPr>
    </w:p>
    <w:p w14:paraId="7CAA41C7" w14:textId="77777777" w:rsidR="00976C6F" w:rsidRDefault="00015E75" w:rsidP="00342494">
      <w:r>
        <w:t>HACCP helpt met het voorbereiden van de studenten voor de beroepspraktijk. Zo gaat het vak niet uitsluitend in op hygiëne en voeding. Ook leren de studenten met HACCP hoe ze een overdracht volledig kunnen uitvoeren. Hier komen ook communicatieve vaardigheden zoals LSD (luisteren, samenvatten en doorvragen)</w:t>
      </w:r>
      <w:r w:rsidR="00CF6886">
        <w:t xml:space="preserve"> bij kijken (Herziening MBO, 2017).</w:t>
      </w:r>
    </w:p>
    <w:p w14:paraId="2AAA6DA0" w14:textId="77777777" w:rsidR="00976C6F" w:rsidRDefault="00976C6F" w:rsidP="00342494"/>
    <w:p w14:paraId="673C5031" w14:textId="77777777" w:rsidR="00976C6F" w:rsidRDefault="00976C6F" w:rsidP="00342494"/>
    <w:p w14:paraId="0FDD4311" w14:textId="77777777" w:rsidR="006775ED" w:rsidRPr="00647481" w:rsidRDefault="00015E75">
      <w:pPr>
        <w:rPr>
          <w:rFonts w:cstheme="minorHAnsi"/>
          <w:b/>
          <w:shd w:val="clear" w:color="auto" w:fill="FFFFFF"/>
        </w:rPr>
      </w:pPr>
      <w:r>
        <w:rPr>
          <w:rFonts w:cstheme="minorHAnsi"/>
          <w:b/>
          <w:shd w:val="clear" w:color="auto" w:fill="FFFFFF"/>
        </w:rPr>
        <w:br w:type="page"/>
      </w:r>
    </w:p>
    <w:p w14:paraId="36629FCB" w14:textId="77777777" w:rsidR="006775ED" w:rsidRDefault="006775ED"/>
    <w:p w14:paraId="00990691" w14:textId="77777777" w:rsidR="00976C6F" w:rsidRDefault="00015E75" w:rsidP="00015E75">
      <w:pPr>
        <w:pStyle w:val="Titel"/>
      </w:pPr>
      <w:r>
        <w:t>Vakdidactisch eindwerkstuk deel B</w:t>
      </w:r>
    </w:p>
    <w:p w14:paraId="099D97A9" w14:textId="77777777" w:rsidR="00015E75" w:rsidRDefault="00015E75" w:rsidP="00015E75">
      <w:r>
        <w:t>Docenten Handleiding</w:t>
      </w:r>
    </w:p>
    <w:p w14:paraId="7DCFDD99" w14:textId="77777777" w:rsidR="00157C0C" w:rsidRDefault="00157C0C" w:rsidP="00015E75"/>
    <w:p w14:paraId="2A752C8F" w14:textId="77777777" w:rsidR="00157C0C" w:rsidRDefault="00157C0C">
      <w:r>
        <w:rPr>
          <w:noProof/>
          <w:lang w:eastAsia="nl-NL"/>
        </w:rPr>
        <w:drawing>
          <wp:inline distT="0" distB="0" distL="0" distR="0" wp14:anchorId="741BF8E2" wp14:editId="7027F0C2">
            <wp:extent cx="6010104" cy="6353175"/>
            <wp:effectExtent l="0" t="0" r="0" b="0"/>
            <wp:docPr id="3" name="Afbeelding 3" descr="http://vakdidactiek.org/sites/default/files/styles/large/public/field/image/word%20cloud%20vakdidactiek.jpg?itok=geekcQ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kdidactiek.org/sites/default/files/styles/large/public/field/image/word%20cloud%20vakdidactiek.jpg?itok=geekcQ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27149" cy="6371193"/>
                    </a:xfrm>
                    <a:prstGeom prst="rect">
                      <a:avLst/>
                    </a:prstGeom>
                    <a:noFill/>
                    <a:ln>
                      <a:noFill/>
                    </a:ln>
                  </pic:spPr>
                </pic:pic>
              </a:graphicData>
            </a:graphic>
          </wp:inline>
        </w:drawing>
      </w:r>
      <w:r>
        <w:br w:type="page"/>
      </w:r>
    </w:p>
    <w:p w14:paraId="6C3B3074" w14:textId="77777777" w:rsidR="00015E75" w:rsidRDefault="00015E75"/>
    <w:p w14:paraId="35BECF6C" w14:textId="77777777" w:rsidR="00015E75" w:rsidRDefault="00CF6886" w:rsidP="00AB543D">
      <w:pPr>
        <w:pStyle w:val="Kop2"/>
        <w:numPr>
          <w:ilvl w:val="0"/>
          <w:numId w:val="58"/>
        </w:numPr>
      </w:pPr>
      <w:bookmarkStart w:id="98" w:name="_Toc514084613"/>
      <w:r>
        <w:t>Inleiding deel B</w:t>
      </w:r>
      <w:bookmarkEnd w:id="98"/>
    </w:p>
    <w:p w14:paraId="742830AE" w14:textId="77777777" w:rsidR="00CF6886" w:rsidRDefault="00CF6886" w:rsidP="00CF6886">
      <w:r>
        <w:t xml:space="preserve">Dit didactische eindwerkstuk is geschreven in opdracht van de Noordelijke Hogeschool te Leeuwarden. Het didactische eindwerkstuk is in twee onafscheidelijke delen te lezen, Deel A waarin mijn visie onderbouwt staat beschreven en Deel B waarin een docenthandleiding voor een lessenreeks staat opgenomen. Het is hierbij van belang om de juiste volgorde aan te houden.  De eindwerkstuk heeft betrekking tot studenten van de opleiding Dienstverlening Breed op mbo niveau één en twee. </w:t>
      </w:r>
    </w:p>
    <w:p w14:paraId="44E08A3B" w14:textId="77777777" w:rsidR="00CF6886" w:rsidRDefault="00CF6886" w:rsidP="00CF6886">
      <w:r>
        <w:t>In dit deel van het eindwerkstuk is de lessenserie en docentenhandleiding opgenomen. Hiermee kan een andere docent deze lessen v</w:t>
      </w:r>
      <w:r w:rsidR="00761622">
        <w:t>erzorgen zoals ze zijn bedoelt</w:t>
      </w:r>
      <w:r>
        <w:t xml:space="preserve">. Ook zijn de vakdidactische keuzes in dit deel van het eindwerkstuk onderbouwt. Hiermee wordt niet alleen de hoe maar ook de waarom duidelijk voor de lezer van dit document. </w:t>
      </w:r>
    </w:p>
    <w:p w14:paraId="7523DF8F" w14:textId="77777777" w:rsidR="00CF6886" w:rsidRDefault="00CF6886" w:rsidP="00CF6886">
      <w:r>
        <w:br w:type="page"/>
      </w:r>
    </w:p>
    <w:p w14:paraId="7C4460E4" w14:textId="77777777" w:rsidR="00CF6886" w:rsidRDefault="00CF6886" w:rsidP="00AB543D">
      <w:pPr>
        <w:pStyle w:val="Kop2"/>
        <w:numPr>
          <w:ilvl w:val="0"/>
          <w:numId w:val="58"/>
        </w:numPr>
      </w:pPr>
      <w:bookmarkStart w:id="99" w:name="_Toc514084614"/>
      <w:r>
        <w:lastRenderedPageBreak/>
        <w:t>Vakdidactische keuzes</w:t>
      </w:r>
      <w:bookmarkEnd w:id="99"/>
    </w:p>
    <w:p w14:paraId="6645F30D" w14:textId="77777777" w:rsidR="00D8354F" w:rsidRDefault="00CF6886" w:rsidP="00D8354F">
      <w:r>
        <w:t xml:space="preserve">Voor het ontwerpen van een effectieve lessenserie is het noodzakelijk om bekend te zijn met verschillende theorieën </w:t>
      </w:r>
      <w:r w:rsidR="00E45C62">
        <w:t xml:space="preserve">over leren. Door bekend te zijn met de theorieën kun je deze namelijk als docent inzetten en kunnen de studenten hiervan profiteren. In dit hoofdstuk worden deze theorieën genoemd en worden mijn keuzes met betrekking tot de vakdidactiek onderbouwt. </w:t>
      </w:r>
    </w:p>
    <w:p w14:paraId="248A2D0A" w14:textId="77777777" w:rsidR="00D8354F" w:rsidRDefault="00D8354F" w:rsidP="00BD5813">
      <w:pPr>
        <w:pStyle w:val="Geenafstand"/>
        <w:rPr>
          <w:b/>
        </w:rPr>
      </w:pPr>
      <w:r w:rsidRPr="00BD5813">
        <w:rPr>
          <w:b/>
        </w:rPr>
        <w:t xml:space="preserve">2.1 het concept; ‘leren’. </w:t>
      </w:r>
    </w:p>
    <w:p w14:paraId="63EEA103" w14:textId="77777777" w:rsidR="00D8354F" w:rsidRDefault="00BD5813" w:rsidP="00BD5813">
      <w:pPr>
        <w:pStyle w:val="Geenafstand"/>
      </w:pPr>
      <w:r>
        <w:t>Leren kan omschreven worden als; “het tot stand brengen van mentale processen door middel van het selecteren, opnemen, verwerken, integreren, vastleggen, gebruiken van en het betekenis geven aan verschillende vormen van informatie, ervaringen, gebeurtenissen en verschijnselen in de werkelijkheid, die leiden tot duurzame veranderingen in kennis, vaardigheden, motieven en/of het vermogen om te leren”(van der Wal en van der Veen,  2012).</w:t>
      </w:r>
    </w:p>
    <w:p w14:paraId="54A3DBC3" w14:textId="77777777" w:rsidR="00BD5813" w:rsidRDefault="00BD5813" w:rsidP="00BD5813">
      <w:pPr>
        <w:pStyle w:val="Geenafstand"/>
      </w:pPr>
    </w:p>
    <w:p w14:paraId="2D32A25B" w14:textId="77777777" w:rsidR="00BD5813" w:rsidRDefault="00237E42" w:rsidP="00BD5813">
      <w:pPr>
        <w:pStyle w:val="Geenafstand"/>
      </w:pPr>
      <w:r>
        <w:t>Om het leren puntsgewijs aan te d</w:t>
      </w:r>
      <w:r w:rsidR="00E54AEE">
        <w:t>ui</w:t>
      </w:r>
      <w:r w:rsidR="002163ED">
        <w:t>den zijn de volgende regels</w:t>
      </w:r>
      <w:r>
        <w:t xml:space="preserve"> opgenomen:</w:t>
      </w:r>
    </w:p>
    <w:p w14:paraId="0A8B40B9" w14:textId="77777777" w:rsidR="00237E42" w:rsidRDefault="00237E42" w:rsidP="00AB543D">
      <w:pPr>
        <w:pStyle w:val="Geenafstand"/>
        <w:numPr>
          <w:ilvl w:val="0"/>
          <w:numId w:val="2"/>
        </w:numPr>
      </w:pPr>
      <w:r>
        <w:t>Het leren is een proces waar (inter)actief aan deelgenomen moet worden.</w:t>
      </w:r>
    </w:p>
    <w:p w14:paraId="1B3EAD82" w14:textId="77777777" w:rsidR="00237E42" w:rsidRDefault="00237E42" w:rsidP="00AB543D">
      <w:pPr>
        <w:pStyle w:val="Geenafstand"/>
        <w:numPr>
          <w:ilvl w:val="0"/>
          <w:numId w:val="2"/>
        </w:numPr>
      </w:pPr>
      <w:r>
        <w:t xml:space="preserve">Het leren ontstaat op basis van kennisconstructie waarbij informatie betekenisvol en in samenhang wordt aangereikt en/of opgenomen. </w:t>
      </w:r>
    </w:p>
    <w:p w14:paraId="4E9325D3" w14:textId="77777777" w:rsidR="00237E42" w:rsidRDefault="00237E42" w:rsidP="00AB543D">
      <w:pPr>
        <w:pStyle w:val="Geenafstand"/>
        <w:numPr>
          <w:ilvl w:val="0"/>
          <w:numId w:val="2"/>
        </w:numPr>
      </w:pPr>
      <w:r>
        <w:t xml:space="preserve">Het leren is een doorlopend proces, waarbij een koppeling naar de al aanwezige kennis gemaakt dient te worden. </w:t>
      </w:r>
    </w:p>
    <w:p w14:paraId="7E1EE212" w14:textId="77777777" w:rsidR="00237E42" w:rsidRDefault="00237E42" w:rsidP="00AB543D">
      <w:pPr>
        <w:pStyle w:val="Geenafstand"/>
        <w:numPr>
          <w:ilvl w:val="0"/>
          <w:numId w:val="2"/>
        </w:numPr>
      </w:pPr>
      <w:r>
        <w:t xml:space="preserve">Het leren van de student wordt bevorderd door informatie aan </w:t>
      </w:r>
      <w:r w:rsidR="00633C35">
        <w:t>(praktijk)</w:t>
      </w:r>
      <w:r>
        <w:t xml:space="preserve">situaties </w:t>
      </w:r>
      <w:r w:rsidR="002163ED">
        <w:t xml:space="preserve">en/of context te verbinden (van der Wal en van der Veen,  2012). </w:t>
      </w:r>
    </w:p>
    <w:p w14:paraId="01D3C541" w14:textId="77777777" w:rsidR="006775ED" w:rsidRPr="00D8354F" w:rsidRDefault="006775ED" w:rsidP="006775ED">
      <w:pPr>
        <w:pStyle w:val="Geenafstand"/>
      </w:pPr>
    </w:p>
    <w:p w14:paraId="3442F3B4" w14:textId="77777777" w:rsidR="00D8354F" w:rsidRDefault="00237E42" w:rsidP="00883A1A">
      <w:pPr>
        <w:pStyle w:val="Geenafstand"/>
        <w:rPr>
          <w:b/>
        </w:rPr>
      </w:pPr>
      <w:r>
        <w:rPr>
          <w:b/>
        </w:rPr>
        <w:t xml:space="preserve"> </w:t>
      </w:r>
    </w:p>
    <w:p w14:paraId="078C16DD" w14:textId="77777777" w:rsidR="00883A1A" w:rsidRPr="00883A1A" w:rsidRDefault="00D8354F" w:rsidP="00883A1A">
      <w:pPr>
        <w:pStyle w:val="Geenafstand"/>
        <w:rPr>
          <w:b/>
        </w:rPr>
      </w:pPr>
      <w:r>
        <w:rPr>
          <w:b/>
        </w:rPr>
        <w:t xml:space="preserve">2.2 </w:t>
      </w:r>
      <w:r w:rsidR="00883A1A">
        <w:rPr>
          <w:b/>
        </w:rPr>
        <w:t>De leercurve</w:t>
      </w:r>
    </w:p>
    <w:p w14:paraId="2455D7EE" w14:textId="77777777" w:rsidR="00FA4855" w:rsidRDefault="00CF6886" w:rsidP="00883A1A">
      <w:pPr>
        <w:pStyle w:val="Geenafstand"/>
      </w:pPr>
      <w:r>
        <w:t>Zoals in deel A staat beschreven maak ik in mijn lessen veelal gebruik van de kracht van herhaling. Hierover geeft Schunk (2012) aan dat het aantal fouten dat gemaakt worden</w:t>
      </w:r>
      <w:r w:rsidR="00C960D3">
        <w:t xml:space="preserve"> minder worden naarmate de</w:t>
      </w:r>
      <w:r w:rsidR="00883A1A">
        <w:t xml:space="preserve"> les</w:t>
      </w:r>
      <w:r>
        <w:t xml:space="preserve">stof vaker aangeboden wordt. </w:t>
      </w:r>
      <w:r w:rsidR="00883A1A">
        <w:t xml:space="preserve">Dit werkt tevens ook andersom. Wanneer kennis niet wordt herhaald zakt dit weg. Hiervoor geldt ook dat de tijd die tussen het herhalen van de lesstof zit invloed heeft op het al dan niet onthouden van de kennis. Het is hierbij van belang dat er in het begin veel herhaling is en hier steeds meer tijd tussen gaat zitten. </w:t>
      </w:r>
      <w:r>
        <w:t>Ook wordt het aanbieden van stof in behapbare onderdelen</w:t>
      </w:r>
      <w:r w:rsidR="00427C4B">
        <w:t xml:space="preserve"> genoemd</w:t>
      </w:r>
      <w:r>
        <w:t xml:space="preserve"> </w:t>
      </w:r>
      <w:r w:rsidR="00427C4B">
        <w:t xml:space="preserve">(Schunk, </w:t>
      </w:r>
      <w:r>
        <w:t xml:space="preserve">2012). </w:t>
      </w:r>
      <w:r w:rsidR="00C960D3">
        <w:t xml:space="preserve">Dit geeft de studenten een </w:t>
      </w:r>
      <w:r w:rsidR="006775ED">
        <w:t>reële</w:t>
      </w:r>
      <w:r w:rsidR="00C960D3">
        <w:t xml:space="preserve"> kans om de theorie te begrijpen en onthouden.</w:t>
      </w:r>
    </w:p>
    <w:p w14:paraId="0C498F6B" w14:textId="77777777" w:rsidR="00883A1A" w:rsidRDefault="00883A1A" w:rsidP="00883A1A">
      <w:pPr>
        <w:pStyle w:val="Geenafstand"/>
      </w:pPr>
    </w:p>
    <w:p w14:paraId="7D0FBA0F" w14:textId="77777777" w:rsidR="006775ED" w:rsidRDefault="006C2669" w:rsidP="00883A1A">
      <w:pPr>
        <w:pStyle w:val="Geenafstand"/>
        <w:rPr>
          <w:b/>
        </w:rPr>
      </w:pPr>
      <w:r>
        <w:rPr>
          <w:b/>
        </w:rPr>
        <w:t>2.3 Een wisselwerking van gedachten, emoties en gedrag</w:t>
      </w:r>
    </w:p>
    <w:p w14:paraId="5F61C882" w14:textId="77777777" w:rsidR="006C2669" w:rsidRPr="008B5A64" w:rsidRDefault="006C2669" w:rsidP="00883A1A">
      <w:pPr>
        <w:pStyle w:val="Geenafstand"/>
      </w:pPr>
      <w:r w:rsidRPr="008B5A64">
        <w:t>Studenten hebben</w:t>
      </w:r>
      <w:r w:rsidR="007B19C6" w:rsidRPr="008B5A64">
        <w:t xml:space="preserve"> logischerwijs</w:t>
      </w:r>
      <w:r w:rsidRPr="008B5A64">
        <w:t xml:space="preserve"> </w:t>
      </w:r>
      <w:r w:rsidR="008C02AC" w:rsidRPr="008B5A64">
        <w:t xml:space="preserve">ook te maken met de wisselwerking van gedachten, emoties en gedrag. Deze drie componenten zijn van grote invloed op het leren. Zo is emotie fundamenteel voor betekenisgeving en is de waardering van kennis en kunde ook door emotie ingekleurd. </w:t>
      </w:r>
      <w:r w:rsidR="007B19C6" w:rsidRPr="008B5A64">
        <w:t>De studenten betrekken bij de lessen en (binnen de mogelijke kaders) laten meedenken/beslissen over de lessen werkt dan ook motiverend. Op deze wijze worden de gedachten van de studenten over de les en hoe zij die vorm zouden willen geven besproken</w:t>
      </w:r>
      <w:r w:rsidR="00E81752" w:rsidRPr="008B5A64">
        <w:t>. Het uitvoeren van die gedacht</w:t>
      </w:r>
      <w:r w:rsidR="00917B80" w:rsidRPr="008B5A64">
        <w:t xml:space="preserve">en resulteert in gedrag waar de studenten dan zelf al over nagedacht hebben. Ook heeft de emotionele waardering voor kennis </w:t>
      </w:r>
      <w:r w:rsidR="008B5A64" w:rsidRPr="008B5A64">
        <w:t>invloed op het gedrag van de student. Is er voldoende emotionele waardering</w:t>
      </w:r>
      <w:r w:rsidR="000A0FB4">
        <w:t xml:space="preserve"> voor de theorie</w:t>
      </w:r>
      <w:r w:rsidR="008B5A64" w:rsidRPr="008B5A64">
        <w:t xml:space="preserve"> dan zal de student</w:t>
      </w:r>
      <w:r w:rsidR="000A0FB4">
        <w:t xml:space="preserve"> dit beter onthouden</w:t>
      </w:r>
      <w:r w:rsidR="008B5A64" w:rsidRPr="008B5A64">
        <w:t xml:space="preserve"> sneller zijn kennis toepassen/gebruiken</w:t>
      </w:r>
      <w:r w:rsidR="000A0FB4">
        <w:t xml:space="preserve"> (Bolhuis, 2016)</w:t>
      </w:r>
      <w:r w:rsidR="008B5A64" w:rsidRPr="008B5A64">
        <w:t xml:space="preserve">. </w:t>
      </w:r>
    </w:p>
    <w:p w14:paraId="45561531" w14:textId="77777777" w:rsidR="008C02AC" w:rsidRDefault="008C02AC" w:rsidP="00883A1A">
      <w:pPr>
        <w:pStyle w:val="Geenafstand"/>
      </w:pPr>
    </w:p>
    <w:p w14:paraId="1277DD35" w14:textId="77777777" w:rsidR="008C02AC" w:rsidRPr="006C2669" w:rsidRDefault="008C02AC" w:rsidP="00883A1A">
      <w:pPr>
        <w:pStyle w:val="Geenafstand"/>
      </w:pPr>
    </w:p>
    <w:p w14:paraId="1B6DFD04" w14:textId="77777777" w:rsidR="00FA4855" w:rsidRDefault="006775ED" w:rsidP="00CF6886">
      <w:pPr>
        <w:pStyle w:val="Geenafstand"/>
      </w:pPr>
      <w:r>
        <w:rPr>
          <w:noProof/>
          <w:lang w:eastAsia="nl-NL"/>
        </w:rPr>
        <w:lastRenderedPageBreak/>
        <w:drawing>
          <wp:inline distT="0" distB="0" distL="0" distR="0" wp14:anchorId="474C29A7" wp14:editId="4FE6CA27">
            <wp:extent cx="6115050" cy="7599804"/>
            <wp:effectExtent l="0" t="0" r="0" b="1270"/>
            <wp:docPr id="2" name="Afbeelding 2" descr="Afbeeldingsresultaat voor emotie gedrag en kenn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emotie gedrag en kenni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5706" cy="7613047"/>
                    </a:xfrm>
                    <a:prstGeom prst="rect">
                      <a:avLst/>
                    </a:prstGeom>
                    <a:noFill/>
                    <a:ln>
                      <a:noFill/>
                    </a:ln>
                  </pic:spPr>
                </pic:pic>
              </a:graphicData>
            </a:graphic>
          </wp:inline>
        </w:drawing>
      </w:r>
    </w:p>
    <w:p w14:paraId="65905639" w14:textId="77777777" w:rsidR="006775ED" w:rsidRDefault="006775ED" w:rsidP="00CF6886">
      <w:pPr>
        <w:pStyle w:val="Geenafstand"/>
      </w:pPr>
    </w:p>
    <w:p w14:paraId="6D48A564" w14:textId="77777777" w:rsidR="006775ED" w:rsidRPr="00594C27" w:rsidRDefault="00071A97" w:rsidP="00CF6886">
      <w:pPr>
        <w:pStyle w:val="Geenafstand"/>
        <w:rPr>
          <w:i/>
        </w:rPr>
      </w:pPr>
      <w:r w:rsidRPr="00594C27">
        <w:rPr>
          <w:i/>
        </w:rPr>
        <w:t>Figuur 2.1 weergave samenhang: gedachten, emotie</w:t>
      </w:r>
      <w:r w:rsidR="00594C27" w:rsidRPr="00594C27">
        <w:rPr>
          <w:i/>
        </w:rPr>
        <w:t>s</w:t>
      </w:r>
      <w:r w:rsidRPr="00594C27">
        <w:rPr>
          <w:i/>
        </w:rPr>
        <w:t xml:space="preserve"> en gedrag</w:t>
      </w:r>
      <w:r w:rsidR="000A0FB4" w:rsidRPr="00594C27">
        <w:rPr>
          <w:i/>
        </w:rPr>
        <w:t xml:space="preserve"> (Bolhuis, 2016)</w:t>
      </w:r>
      <w:r w:rsidRPr="00594C27">
        <w:rPr>
          <w:i/>
        </w:rPr>
        <w:t>.</w:t>
      </w:r>
    </w:p>
    <w:p w14:paraId="16FDE19F" w14:textId="77777777" w:rsidR="00594C27" w:rsidRDefault="00594C27" w:rsidP="00CF6886">
      <w:pPr>
        <w:pStyle w:val="Geenafstand"/>
      </w:pPr>
    </w:p>
    <w:p w14:paraId="24C540A5" w14:textId="77777777" w:rsidR="00594C27" w:rsidRDefault="00594C27" w:rsidP="00CF6886">
      <w:pPr>
        <w:pStyle w:val="Geenafstand"/>
      </w:pPr>
    </w:p>
    <w:p w14:paraId="3E4DB00A" w14:textId="77777777" w:rsidR="00594C27" w:rsidRDefault="00594C27" w:rsidP="00CF6886">
      <w:pPr>
        <w:pStyle w:val="Geenafstand"/>
        <w:rPr>
          <w:color w:val="FF0000"/>
        </w:rPr>
      </w:pPr>
    </w:p>
    <w:p w14:paraId="45674F04" w14:textId="77777777" w:rsidR="00594C27" w:rsidRDefault="00594C27" w:rsidP="00AB543D">
      <w:pPr>
        <w:pStyle w:val="Kop2"/>
        <w:numPr>
          <w:ilvl w:val="0"/>
          <w:numId w:val="58"/>
        </w:numPr>
      </w:pPr>
      <w:bookmarkStart w:id="100" w:name="_Toc514084615"/>
      <w:r>
        <w:lastRenderedPageBreak/>
        <w:t>Doelen</w:t>
      </w:r>
      <w:bookmarkEnd w:id="100"/>
      <w:r w:rsidR="008D5FEC">
        <w:t xml:space="preserve"> aan de hand van Bloom</w:t>
      </w:r>
    </w:p>
    <w:p w14:paraId="274F2F10" w14:textId="77777777" w:rsidR="00594C27" w:rsidRDefault="00594C27" w:rsidP="00594C27">
      <w:r>
        <w:t xml:space="preserve">In dit hoofdstuk staan de doelen aan de hand van het beheersingsniveau van Bloom geformuleerd. Voor een overzichtelijk weergave </w:t>
      </w:r>
      <w:r w:rsidR="00D763D2">
        <w:t>wordt er per les beschreven aan welk</w:t>
      </w:r>
      <w:r w:rsidR="009C7A76">
        <w:t>e</w:t>
      </w:r>
      <w:r w:rsidR="00D763D2">
        <w:t xml:space="preserve"> (leer)doel</w:t>
      </w:r>
      <w:r w:rsidR="009C7A76">
        <w:t>en</w:t>
      </w:r>
      <w:r w:rsidR="00D763D2">
        <w:t xml:space="preserve"> de studenten gaan werken.</w:t>
      </w:r>
      <w:r w:rsidR="00B42E92">
        <w:t xml:space="preserve"> Ook staat hierin de wijze waarop het leerresultaat wordt gemeten beschreven. De leerdoelen worden tevens ook per les beschreven, dit is te zien in hoofdstuk 4. Echter is het van belang om voor de les ook een blik te werpen op de doelen van die les, hierdoor wordt het in één oogopslag hoe er aan welk doel gewerkt wordt. </w:t>
      </w:r>
    </w:p>
    <w:tbl>
      <w:tblPr>
        <w:tblStyle w:val="Rastertabel5donker-Accent1"/>
        <w:tblW w:w="9998" w:type="dxa"/>
        <w:tblLook w:val="04A0" w:firstRow="1" w:lastRow="0" w:firstColumn="1" w:lastColumn="0" w:noHBand="0" w:noVBand="1"/>
      </w:tblPr>
      <w:tblGrid>
        <w:gridCol w:w="888"/>
        <w:gridCol w:w="249"/>
        <w:gridCol w:w="1727"/>
        <w:gridCol w:w="205"/>
        <w:gridCol w:w="2596"/>
        <w:gridCol w:w="564"/>
        <w:gridCol w:w="3547"/>
        <w:gridCol w:w="222"/>
      </w:tblGrid>
      <w:tr w:rsidR="00316BFC" w14:paraId="0A78107F" w14:textId="77777777" w:rsidTr="00647481">
        <w:trPr>
          <w:gridAfter w:val="1"/>
          <w:cnfStyle w:val="100000000000" w:firstRow="1" w:lastRow="0" w:firstColumn="0" w:lastColumn="0" w:oddVBand="0" w:evenVBand="0" w:oddHBand="0" w:evenHBand="0" w:firstRowFirstColumn="0" w:firstRowLastColumn="0" w:lastRowFirstColumn="0" w:lastRowLastColumn="0"/>
          <w:wAfter w:w="222" w:type="dxa"/>
        </w:trPr>
        <w:tc>
          <w:tcPr>
            <w:cnfStyle w:val="001000000000" w:firstRow="0" w:lastRow="0" w:firstColumn="1" w:lastColumn="0" w:oddVBand="0" w:evenVBand="0" w:oddHBand="0" w:evenHBand="0" w:firstRowFirstColumn="0" w:firstRowLastColumn="0" w:lastRowFirstColumn="0" w:lastRowLastColumn="0"/>
            <w:tcW w:w="1137" w:type="dxa"/>
            <w:gridSpan w:val="2"/>
          </w:tcPr>
          <w:p w14:paraId="23CD2DCA" w14:textId="77777777" w:rsidR="00316BFC" w:rsidRDefault="00C24CD1" w:rsidP="00594C27">
            <w:r w:rsidRPr="00B42E92">
              <w:rPr>
                <w:sz w:val="24"/>
              </w:rPr>
              <w:t>Les 1</w:t>
            </w:r>
          </w:p>
        </w:tc>
        <w:tc>
          <w:tcPr>
            <w:tcW w:w="1932" w:type="dxa"/>
            <w:gridSpan w:val="2"/>
          </w:tcPr>
          <w:p w14:paraId="116261F9" w14:textId="77777777" w:rsidR="00316BFC" w:rsidRDefault="00316BFC" w:rsidP="00594C27">
            <w:pPr>
              <w:cnfStyle w:val="100000000000" w:firstRow="1" w:lastRow="0" w:firstColumn="0" w:lastColumn="0" w:oddVBand="0" w:evenVBand="0" w:oddHBand="0" w:evenHBand="0" w:firstRowFirstColumn="0" w:firstRowLastColumn="0" w:lastRowFirstColumn="0" w:lastRowLastColumn="0"/>
            </w:pPr>
            <w:r>
              <w:t>Beheersingsniveau</w:t>
            </w:r>
          </w:p>
        </w:tc>
        <w:tc>
          <w:tcPr>
            <w:tcW w:w="2596" w:type="dxa"/>
          </w:tcPr>
          <w:p w14:paraId="06553ACB" w14:textId="77777777" w:rsidR="00316BFC" w:rsidRDefault="00316BFC" w:rsidP="00594C27">
            <w:pPr>
              <w:cnfStyle w:val="100000000000" w:firstRow="1" w:lastRow="0" w:firstColumn="0" w:lastColumn="0" w:oddVBand="0" w:evenVBand="0" w:oddHBand="0" w:evenHBand="0" w:firstRowFirstColumn="0" w:firstRowLastColumn="0" w:lastRowFirstColumn="0" w:lastRowLastColumn="0"/>
            </w:pPr>
            <w:r>
              <w:t>Beschrijving van het niveau</w:t>
            </w:r>
          </w:p>
        </w:tc>
        <w:tc>
          <w:tcPr>
            <w:tcW w:w="4111" w:type="dxa"/>
            <w:gridSpan w:val="2"/>
          </w:tcPr>
          <w:p w14:paraId="0EBD2D1B" w14:textId="77777777" w:rsidR="00316BFC" w:rsidRDefault="00316BFC" w:rsidP="00594C27">
            <w:pPr>
              <w:cnfStyle w:val="100000000000" w:firstRow="1" w:lastRow="0" w:firstColumn="0" w:lastColumn="0" w:oddVBand="0" w:evenVBand="0" w:oddHBand="0" w:evenHBand="0" w:firstRowFirstColumn="0" w:firstRowLastColumn="0" w:lastRowFirstColumn="0" w:lastRowLastColumn="0"/>
            </w:pPr>
            <w:r>
              <w:t>Meting van leerresultaat</w:t>
            </w:r>
          </w:p>
        </w:tc>
      </w:tr>
      <w:tr w:rsidR="00316BFC" w14:paraId="0AB0DC49" w14:textId="77777777" w:rsidTr="00647481">
        <w:trPr>
          <w:gridAfter w:val="1"/>
          <w:cnfStyle w:val="000000100000" w:firstRow="0" w:lastRow="0" w:firstColumn="0" w:lastColumn="0" w:oddVBand="0" w:evenVBand="0" w:oddHBand="1" w:evenHBand="0" w:firstRowFirstColumn="0" w:firstRowLastColumn="0" w:lastRowFirstColumn="0" w:lastRowLastColumn="0"/>
          <w:wAfter w:w="222" w:type="dxa"/>
        </w:trPr>
        <w:tc>
          <w:tcPr>
            <w:cnfStyle w:val="001000000000" w:firstRow="0" w:lastRow="0" w:firstColumn="1" w:lastColumn="0" w:oddVBand="0" w:evenVBand="0" w:oddHBand="0" w:evenHBand="0" w:firstRowFirstColumn="0" w:firstRowLastColumn="0" w:lastRowFirstColumn="0" w:lastRowLastColumn="0"/>
            <w:tcW w:w="1137" w:type="dxa"/>
            <w:gridSpan w:val="2"/>
            <w:vMerge w:val="restart"/>
          </w:tcPr>
          <w:p w14:paraId="3B1D87A4" w14:textId="77777777" w:rsidR="00316BFC" w:rsidRDefault="00316BFC" w:rsidP="00594C27">
            <w:r>
              <w:t>Lagere orde</w:t>
            </w:r>
          </w:p>
        </w:tc>
        <w:tc>
          <w:tcPr>
            <w:tcW w:w="1932" w:type="dxa"/>
            <w:gridSpan w:val="2"/>
          </w:tcPr>
          <w:p w14:paraId="76E97E8F" w14:textId="77777777" w:rsidR="00316BFC" w:rsidRDefault="00C24CD1" w:rsidP="00AB543D">
            <w:pPr>
              <w:pStyle w:val="Lijstalinea"/>
              <w:numPr>
                <w:ilvl w:val="0"/>
                <w:numId w:val="3"/>
              </w:numPr>
              <w:cnfStyle w:val="000000100000" w:firstRow="0" w:lastRow="0" w:firstColumn="0" w:lastColumn="0" w:oddVBand="0" w:evenVBand="0" w:oddHBand="1" w:evenHBand="0" w:firstRowFirstColumn="0" w:firstRowLastColumn="0" w:lastRowFirstColumn="0" w:lastRowLastColumn="0"/>
            </w:pPr>
            <w:r>
              <w:t>Kennis</w:t>
            </w:r>
          </w:p>
        </w:tc>
        <w:tc>
          <w:tcPr>
            <w:tcW w:w="2596" w:type="dxa"/>
          </w:tcPr>
          <w:p w14:paraId="76A927EF" w14:textId="77777777" w:rsidR="00316BFC" w:rsidRPr="00A90F46" w:rsidRDefault="00C24CD1" w:rsidP="00C24CD1">
            <w:pPr>
              <w:cnfStyle w:val="000000100000" w:firstRow="0" w:lastRow="0" w:firstColumn="0" w:lastColumn="0" w:oddVBand="0" w:evenVBand="0" w:oddHBand="1" w:evenHBand="0" w:firstRowFirstColumn="0" w:firstRowLastColumn="0" w:lastRowFirstColumn="0" w:lastRowLastColumn="0"/>
            </w:pPr>
            <w:r w:rsidRPr="00A90F46">
              <w:t>Na deze les kennen de studenten de oorsprong van HACCP.</w:t>
            </w:r>
          </w:p>
        </w:tc>
        <w:tc>
          <w:tcPr>
            <w:tcW w:w="4111" w:type="dxa"/>
            <w:gridSpan w:val="2"/>
          </w:tcPr>
          <w:p w14:paraId="526E02EB" w14:textId="77777777" w:rsidR="00520BF8" w:rsidRDefault="00520BF8" w:rsidP="00594C27">
            <w:pPr>
              <w:cnfStyle w:val="000000100000" w:firstRow="0" w:lastRow="0" w:firstColumn="0" w:lastColumn="0" w:oddVBand="0" w:evenVBand="0" w:oddHBand="1" w:evenHBand="0" w:firstRowFirstColumn="0" w:firstRowLastColumn="0" w:lastRowFirstColumn="0" w:lastRowLastColumn="0"/>
            </w:pPr>
            <w:r>
              <w:t>Als de studenten het antwoord weten op de</w:t>
            </w:r>
            <w:r w:rsidR="007E5B05">
              <w:t xml:space="preserve"> volgende</w:t>
            </w:r>
            <w:r>
              <w:t xml:space="preserve"> vraag</w:t>
            </w:r>
            <w:r w:rsidR="001F2E48">
              <w:t xml:space="preserve"> is het leerdoel in voldoende mate behaald</w:t>
            </w:r>
            <w:r>
              <w:t xml:space="preserve">: </w:t>
            </w:r>
          </w:p>
          <w:p w14:paraId="6172DE64" w14:textId="77777777" w:rsidR="00316BFC" w:rsidRPr="007E5B05" w:rsidRDefault="00E21EB1" w:rsidP="00AB543D">
            <w:pPr>
              <w:pStyle w:val="Lijstalinea"/>
              <w:numPr>
                <w:ilvl w:val="0"/>
                <w:numId w:val="12"/>
              </w:numPr>
              <w:cnfStyle w:val="000000100000" w:firstRow="0" w:lastRow="0" w:firstColumn="0" w:lastColumn="0" w:oddVBand="0" w:evenVBand="0" w:oddHBand="1" w:evenHBand="0" w:firstRowFirstColumn="0" w:firstRowLastColumn="0" w:lastRowFirstColumn="0" w:lastRowLastColumn="0"/>
              <w:rPr>
                <w:b/>
              </w:rPr>
            </w:pPr>
            <w:r w:rsidRPr="007E5B05">
              <w:rPr>
                <w:b/>
              </w:rPr>
              <w:t xml:space="preserve">Waar zijn de HACCP regels ontstaan? </w:t>
            </w:r>
          </w:p>
          <w:p w14:paraId="0ECA872F" w14:textId="77777777" w:rsidR="00520BF8" w:rsidRPr="007E5B05" w:rsidRDefault="00520BF8" w:rsidP="00594C27">
            <w:pPr>
              <w:cnfStyle w:val="000000100000" w:firstRow="0" w:lastRow="0" w:firstColumn="0" w:lastColumn="0" w:oddVBand="0" w:evenVBand="0" w:oddHBand="1" w:evenHBand="0" w:firstRowFirstColumn="0" w:firstRowLastColumn="0" w:lastRowFirstColumn="0" w:lastRowLastColumn="0"/>
              <w:rPr>
                <w:i/>
              </w:rPr>
            </w:pPr>
            <w:r w:rsidRPr="007E5B05">
              <w:rPr>
                <w:i/>
              </w:rPr>
              <w:t>Antwoord: NASA</w:t>
            </w:r>
            <w:r w:rsidR="001F2E48" w:rsidRPr="007E5B05">
              <w:rPr>
                <w:i/>
              </w:rPr>
              <w:t xml:space="preserve"> (i.v.m. voedsel voor astronauten ontwikkeld) </w:t>
            </w:r>
          </w:p>
        </w:tc>
      </w:tr>
      <w:tr w:rsidR="00316BFC" w14:paraId="717217BF" w14:textId="77777777" w:rsidTr="00647481">
        <w:trPr>
          <w:gridAfter w:val="1"/>
          <w:wAfter w:w="222" w:type="dxa"/>
        </w:trPr>
        <w:tc>
          <w:tcPr>
            <w:cnfStyle w:val="001000000000" w:firstRow="0" w:lastRow="0" w:firstColumn="1" w:lastColumn="0" w:oddVBand="0" w:evenVBand="0" w:oddHBand="0" w:evenHBand="0" w:firstRowFirstColumn="0" w:firstRowLastColumn="0" w:lastRowFirstColumn="0" w:lastRowLastColumn="0"/>
            <w:tcW w:w="1137" w:type="dxa"/>
            <w:gridSpan w:val="2"/>
            <w:vMerge/>
          </w:tcPr>
          <w:p w14:paraId="3DFF9790" w14:textId="77777777" w:rsidR="00316BFC" w:rsidRDefault="00316BFC" w:rsidP="00594C27"/>
        </w:tc>
        <w:tc>
          <w:tcPr>
            <w:tcW w:w="1932" w:type="dxa"/>
            <w:gridSpan w:val="2"/>
          </w:tcPr>
          <w:p w14:paraId="11664E40" w14:textId="77777777" w:rsidR="00316BFC" w:rsidRDefault="00C24CD1" w:rsidP="00AB543D">
            <w:pPr>
              <w:pStyle w:val="Lijstalinea"/>
              <w:numPr>
                <w:ilvl w:val="0"/>
                <w:numId w:val="3"/>
              </w:numPr>
              <w:cnfStyle w:val="000000000000" w:firstRow="0" w:lastRow="0" w:firstColumn="0" w:lastColumn="0" w:oddVBand="0" w:evenVBand="0" w:oddHBand="0" w:evenHBand="0" w:firstRowFirstColumn="0" w:firstRowLastColumn="0" w:lastRowFirstColumn="0" w:lastRowLastColumn="0"/>
            </w:pPr>
            <w:r>
              <w:t>Begrip</w:t>
            </w:r>
          </w:p>
        </w:tc>
        <w:tc>
          <w:tcPr>
            <w:tcW w:w="2596" w:type="dxa"/>
          </w:tcPr>
          <w:p w14:paraId="1CD4A60C" w14:textId="77777777" w:rsidR="00316BFC" w:rsidRPr="00A90F46" w:rsidRDefault="00C24CD1" w:rsidP="00C24CD1">
            <w:pPr>
              <w:cnfStyle w:val="000000000000" w:firstRow="0" w:lastRow="0" w:firstColumn="0" w:lastColumn="0" w:oddVBand="0" w:evenVBand="0" w:oddHBand="0" w:evenHBand="0" w:firstRowFirstColumn="0" w:firstRowLastColumn="0" w:lastRowFirstColumn="0" w:lastRowLastColumn="0"/>
            </w:pPr>
            <w:r w:rsidRPr="00A90F46">
              <w:t>Na deze les weten de studenten wat HACCP is.</w:t>
            </w:r>
          </w:p>
        </w:tc>
        <w:tc>
          <w:tcPr>
            <w:tcW w:w="4111" w:type="dxa"/>
            <w:gridSpan w:val="2"/>
          </w:tcPr>
          <w:p w14:paraId="24F2E810" w14:textId="77777777" w:rsidR="001F2E48" w:rsidRDefault="001F2E48" w:rsidP="001F2E48">
            <w:pPr>
              <w:cnfStyle w:val="000000000000" w:firstRow="0" w:lastRow="0" w:firstColumn="0" w:lastColumn="0" w:oddVBand="0" w:evenVBand="0" w:oddHBand="0" w:evenHBand="0" w:firstRowFirstColumn="0" w:firstRowLastColumn="0" w:lastRowFirstColumn="0" w:lastRowLastColumn="0"/>
            </w:pPr>
            <w:r>
              <w:t xml:space="preserve">Als de studenten het antwoord weten op de </w:t>
            </w:r>
            <w:r w:rsidR="007E5B05">
              <w:t xml:space="preserve">volgende </w:t>
            </w:r>
            <w:r>
              <w:t xml:space="preserve">vraag is het leerdoel in voldoende mate behaald: </w:t>
            </w:r>
          </w:p>
          <w:p w14:paraId="15BD6F27" w14:textId="77777777" w:rsidR="001F2E48" w:rsidRPr="001F2E48" w:rsidRDefault="001F2E48" w:rsidP="00AB543D">
            <w:pPr>
              <w:pStyle w:val="Lijstalinea"/>
              <w:numPr>
                <w:ilvl w:val="0"/>
                <w:numId w:val="12"/>
              </w:numPr>
              <w:cnfStyle w:val="000000000000" w:firstRow="0" w:lastRow="0" w:firstColumn="0" w:lastColumn="0" w:oddVBand="0" w:evenVBand="0" w:oddHBand="0" w:evenHBand="0" w:firstRowFirstColumn="0" w:firstRowLastColumn="0" w:lastRowFirstColumn="0" w:lastRowLastColumn="0"/>
              <w:rPr>
                <w:b/>
              </w:rPr>
            </w:pPr>
            <w:r w:rsidRPr="001F2E48">
              <w:rPr>
                <w:b/>
              </w:rPr>
              <w:t xml:space="preserve">Waar staat HACCP voor? </w:t>
            </w:r>
          </w:p>
          <w:p w14:paraId="1F5DEDA2" w14:textId="77777777" w:rsidR="00316BFC" w:rsidRPr="007E5B05" w:rsidRDefault="007E5B05" w:rsidP="00594C27">
            <w:pPr>
              <w:cnfStyle w:val="000000000000" w:firstRow="0" w:lastRow="0" w:firstColumn="0" w:lastColumn="0" w:oddVBand="0" w:evenVBand="0" w:oddHBand="0" w:evenHBand="0" w:firstRowFirstColumn="0" w:firstRowLastColumn="0" w:lastRowFirstColumn="0" w:lastRowLastColumn="0"/>
              <w:rPr>
                <w:i/>
              </w:rPr>
            </w:pPr>
            <w:r>
              <w:rPr>
                <w:i/>
              </w:rPr>
              <w:t xml:space="preserve">Antwoord: </w:t>
            </w:r>
            <w:r w:rsidR="001F2E48" w:rsidRPr="007E5B05">
              <w:rPr>
                <w:i/>
              </w:rPr>
              <w:t>HACCP staat voor Hazard Analysis Critical Control points, dit betekent het herkennen van mogelijke gevaren die bij voedsel aanwezig zijn en hoe je deze kan voorkomen.</w:t>
            </w:r>
          </w:p>
        </w:tc>
      </w:tr>
      <w:tr w:rsidR="00316BFC" w14:paraId="0F45CCAB" w14:textId="77777777" w:rsidTr="00647481">
        <w:trPr>
          <w:gridAfter w:val="1"/>
          <w:cnfStyle w:val="000000100000" w:firstRow="0" w:lastRow="0" w:firstColumn="0" w:lastColumn="0" w:oddVBand="0" w:evenVBand="0" w:oddHBand="1" w:evenHBand="0" w:firstRowFirstColumn="0" w:firstRowLastColumn="0" w:lastRowFirstColumn="0" w:lastRowLastColumn="0"/>
          <w:wAfter w:w="222" w:type="dxa"/>
        </w:trPr>
        <w:tc>
          <w:tcPr>
            <w:cnfStyle w:val="001000000000" w:firstRow="0" w:lastRow="0" w:firstColumn="1" w:lastColumn="0" w:oddVBand="0" w:evenVBand="0" w:oddHBand="0" w:evenHBand="0" w:firstRowFirstColumn="0" w:firstRowLastColumn="0" w:lastRowFirstColumn="0" w:lastRowLastColumn="0"/>
            <w:tcW w:w="1137" w:type="dxa"/>
            <w:gridSpan w:val="2"/>
            <w:vMerge/>
          </w:tcPr>
          <w:p w14:paraId="4105E78F" w14:textId="77777777" w:rsidR="00316BFC" w:rsidRDefault="00316BFC" w:rsidP="00594C27"/>
        </w:tc>
        <w:tc>
          <w:tcPr>
            <w:tcW w:w="1932" w:type="dxa"/>
            <w:gridSpan w:val="2"/>
          </w:tcPr>
          <w:p w14:paraId="1A912574" w14:textId="77777777" w:rsidR="00316BFC" w:rsidRDefault="00C24CD1" w:rsidP="00AB543D">
            <w:pPr>
              <w:pStyle w:val="Lijstalinea"/>
              <w:numPr>
                <w:ilvl w:val="0"/>
                <w:numId w:val="3"/>
              </w:numPr>
              <w:cnfStyle w:val="000000100000" w:firstRow="0" w:lastRow="0" w:firstColumn="0" w:lastColumn="0" w:oddVBand="0" w:evenVBand="0" w:oddHBand="1" w:evenHBand="0" w:firstRowFirstColumn="0" w:firstRowLastColumn="0" w:lastRowFirstColumn="0" w:lastRowLastColumn="0"/>
            </w:pPr>
            <w:r>
              <w:t>Toepassing</w:t>
            </w:r>
          </w:p>
        </w:tc>
        <w:tc>
          <w:tcPr>
            <w:tcW w:w="2596" w:type="dxa"/>
          </w:tcPr>
          <w:p w14:paraId="4D569813" w14:textId="77777777" w:rsidR="00316BFC" w:rsidRPr="00A90F46" w:rsidRDefault="00C24CD1" w:rsidP="00594C27">
            <w:pPr>
              <w:cnfStyle w:val="000000100000" w:firstRow="0" w:lastRow="0" w:firstColumn="0" w:lastColumn="0" w:oddVBand="0" w:evenVBand="0" w:oddHBand="1" w:evenHBand="0" w:firstRowFirstColumn="0" w:firstRowLastColumn="0" w:lastRowFirstColumn="0" w:lastRowLastColumn="0"/>
            </w:pPr>
            <w:r w:rsidRPr="00A90F46">
              <w:t>Na deze les weten de studenten welke controlerende instanties ingeschakeld kunnen worden.</w:t>
            </w:r>
          </w:p>
        </w:tc>
        <w:tc>
          <w:tcPr>
            <w:tcW w:w="4111" w:type="dxa"/>
            <w:gridSpan w:val="2"/>
          </w:tcPr>
          <w:p w14:paraId="0E14EEF1" w14:textId="77777777" w:rsidR="001F2E48" w:rsidRDefault="001F2E48" w:rsidP="001F2E48">
            <w:pPr>
              <w:cnfStyle w:val="000000100000" w:firstRow="0" w:lastRow="0" w:firstColumn="0" w:lastColumn="0" w:oddVBand="0" w:evenVBand="0" w:oddHBand="1" w:evenHBand="0" w:firstRowFirstColumn="0" w:firstRowLastColumn="0" w:lastRowFirstColumn="0" w:lastRowLastColumn="0"/>
            </w:pPr>
            <w:r>
              <w:t>Als de studenten het antwoord weten op de</w:t>
            </w:r>
            <w:r w:rsidR="007E5B05">
              <w:t xml:space="preserve"> volgende</w:t>
            </w:r>
            <w:r>
              <w:t xml:space="preserve"> vraag is het leerdoel in voldoende mate behaald: </w:t>
            </w:r>
          </w:p>
          <w:p w14:paraId="541F4574" w14:textId="77777777" w:rsidR="001F2E48" w:rsidRDefault="001F2E48" w:rsidP="00AB543D">
            <w:pPr>
              <w:pStyle w:val="Lijstalinea"/>
              <w:numPr>
                <w:ilvl w:val="0"/>
                <w:numId w:val="12"/>
              </w:numPr>
              <w:cnfStyle w:val="000000100000" w:firstRow="0" w:lastRow="0" w:firstColumn="0" w:lastColumn="0" w:oddVBand="0" w:evenVBand="0" w:oddHBand="1" w:evenHBand="0" w:firstRowFirstColumn="0" w:firstRowLastColumn="0" w:lastRowFirstColumn="0" w:lastRowLastColumn="0"/>
              <w:rPr>
                <w:b/>
              </w:rPr>
            </w:pPr>
            <w:r w:rsidRPr="001F2E48">
              <w:rPr>
                <w:b/>
              </w:rPr>
              <w:t xml:space="preserve">Welke controlerende instantie hebben wij in Nederland? </w:t>
            </w:r>
          </w:p>
          <w:p w14:paraId="4EB84BEE" w14:textId="77777777" w:rsidR="001F2E48" w:rsidRPr="007E5B05" w:rsidRDefault="007E5B05" w:rsidP="001F2E48">
            <w:pPr>
              <w:cnfStyle w:val="000000100000" w:firstRow="0" w:lastRow="0" w:firstColumn="0" w:lastColumn="0" w:oddVBand="0" w:evenVBand="0" w:oddHBand="1" w:evenHBand="0" w:firstRowFirstColumn="0" w:firstRowLastColumn="0" w:lastRowFirstColumn="0" w:lastRowLastColumn="0"/>
              <w:rPr>
                <w:i/>
              </w:rPr>
            </w:pPr>
            <w:r>
              <w:rPr>
                <w:i/>
              </w:rPr>
              <w:t xml:space="preserve">Antwoord: </w:t>
            </w:r>
            <w:r w:rsidRPr="007E5B05">
              <w:rPr>
                <w:i/>
              </w:rPr>
              <w:t>Nederlandse Voedsel- en Warenautoriteit: Ministerie van Economische zaken.</w:t>
            </w:r>
          </w:p>
        </w:tc>
      </w:tr>
      <w:tr w:rsidR="00316BFC" w14:paraId="4415651C" w14:textId="77777777" w:rsidTr="00647481">
        <w:trPr>
          <w:gridAfter w:val="1"/>
          <w:wAfter w:w="222" w:type="dxa"/>
        </w:trPr>
        <w:tc>
          <w:tcPr>
            <w:cnfStyle w:val="001000000000" w:firstRow="0" w:lastRow="0" w:firstColumn="1" w:lastColumn="0" w:oddVBand="0" w:evenVBand="0" w:oddHBand="0" w:evenHBand="0" w:firstRowFirstColumn="0" w:firstRowLastColumn="0" w:lastRowFirstColumn="0" w:lastRowLastColumn="0"/>
            <w:tcW w:w="1137" w:type="dxa"/>
            <w:gridSpan w:val="2"/>
            <w:vMerge w:val="restart"/>
          </w:tcPr>
          <w:p w14:paraId="03C9827C" w14:textId="77777777" w:rsidR="00316BFC" w:rsidRDefault="00316BFC" w:rsidP="00594C27">
            <w:r>
              <w:t>Hogere orde</w:t>
            </w:r>
          </w:p>
        </w:tc>
        <w:tc>
          <w:tcPr>
            <w:tcW w:w="1932" w:type="dxa"/>
            <w:gridSpan w:val="2"/>
          </w:tcPr>
          <w:p w14:paraId="649F71A9" w14:textId="77777777" w:rsidR="00316BFC" w:rsidRDefault="00C24CD1" w:rsidP="00AB543D">
            <w:pPr>
              <w:pStyle w:val="Lijstalinea"/>
              <w:numPr>
                <w:ilvl w:val="0"/>
                <w:numId w:val="3"/>
              </w:numPr>
              <w:cnfStyle w:val="000000000000" w:firstRow="0" w:lastRow="0" w:firstColumn="0" w:lastColumn="0" w:oddVBand="0" w:evenVBand="0" w:oddHBand="0" w:evenHBand="0" w:firstRowFirstColumn="0" w:firstRowLastColumn="0" w:lastRowFirstColumn="0" w:lastRowLastColumn="0"/>
            </w:pPr>
            <w:r>
              <w:t>Analyse</w:t>
            </w:r>
          </w:p>
        </w:tc>
        <w:tc>
          <w:tcPr>
            <w:tcW w:w="2596" w:type="dxa"/>
          </w:tcPr>
          <w:p w14:paraId="53D85D73" w14:textId="77777777" w:rsidR="00316BFC" w:rsidRDefault="00C24CD1" w:rsidP="00594C27">
            <w:pPr>
              <w:cnfStyle w:val="000000000000" w:firstRow="0" w:lastRow="0" w:firstColumn="0" w:lastColumn="0" w:oddVBand="0" w:evenVBand="0" w:oddHBand="0" w:evenHBand="0" w:firstRowFirstColumn="0" w:firstRowLastColumn="0" w:lastRowFirstColumn="0" w:lastRowLastColumn="0"/>
            </w:pPr>
            <w:r>
              <w:t>Na deze les weten de studenten</w:t>
            </w:r>
            <w:r w:rsidR="006B299A">
              <w:t xml:space="preserve"> </w:t>
            </w:r>
            <w:r w:rsidR="00560700">
              <w:t xml:space="preserve">waar HACCP  </w:t>
            </w:r>
            <w:r w:rsidR="006303A8">
              <w:t xml:space="preserve">binnen bedrijven </w:t>
            </w:r>
            <w:r w:rsidR="00560700">
              <w:t>al dan niet voor gebruikt kan worden.</w:t>
            </w:r>
          </w:p>
        </w:tc>
        <w:tc>
          <w:tcPr>
            <w:tcW w:w="4111" w:type="dxa"/>
            <w:gridSpan w:val="2"/>
          </w:tcPr>
          <w:p w14:paraId="2E85E4B0" w14:textId="77777777" w:rsidR="007E5B05" w:rsidRDefault="007E5B05" w:rsidP="007E5B05">
            <w:pPr>
              <w:cnfStyle w:val="000000000000" w:firstRow="0" w:lastRow="0" w:firstColumn="0" w:lastColumn="0" w:oddVBand="0" w:evenVBand="0" w:oddHBand="0" w:evenHBand="0" w:firstRowFirstColumn="0" w:firstRowLastColumn="0" w:lastRowFirstColumn="0" w:lastRowLastColumn="0"/>
            </w:pPr>
            <w:r>
              <w:t xml:space="preserve">Als de studenten het antwoord weten op de volgende vraag is het leerdoel in voldoende mate behaald: </w:t>
            </w:r>
          </w:p>
          <w:p w14:paraId="61A2FA98" w14:textId="77777777" w:rsidR="00316BFC" w:rsidRDefault="007E5B05" w:rsidP="00AB543D">
            <w:pPr>
              <w:pStyle w:val="Lijstalinea"/>
              <w:numPr>
                <w:ilvl w:val="0"/>
                <w:numId w:val="12"/>
              </w:numPr>
              <w:cnfStyle w:val="000000000000" w:firstRow="0" w:lastRow="0" w:firstColumn="0" w:lastColumn="0" w:oddVBand="0" w:evenVBand="0" w:oddHBand="0" w:evenHBand="0" w:firstRowFirstColumn="0" w:firstRowLastColumn="0" w:lastRowFirstColumn="0" w:lastRowLastColumn="0"/>
              <w:rPr>
                <w:b/>
              </w:rPr>
            </w:pPr>
            <w:r w:rsidRPr="007E5B05">
              <w:rPr>
                <w:b/>
              </w:rPr>
              <w:t>Voor wie is het HACCP systeem bedoelt?</w:t>
            </w:r>
          </w:p>
          <w:p w14:paraId="44747E13" w14:textId="77777777" w:rsidR="007E5B05" w:rsidRPr="007E5B05" w:rsidRDefault="007E5B05" w:rsidP="007E5B05">
            <w:pPr>
              <w:cnfStyle w:val="000000000000" w:firstRow="0" w:lastRow="0" w:firstColumn="0" w:lastColumn="0" w:oddVBand="0" w:evenVBand="0" w:oddHBand="0" w:evenHBand="0" w:firstRowFirstColumn="0" w:firstRowLastColumn="0" w:lastRowFirstColumn="0" w:lastRowLastColumn="0"/>
              <w:rPr>
                <w:i/>
              </w:rPr>
            </w:pPr>
            <w:r w:rsidRPr="007E5B05">
              <w:rPr>
                <w:i/>
              </w:rPr>
              <w:t>Antwoord</w:t>
            </w:r>
            <w:r>
              <w:rPr>
                <w:b/>
              </w:rPr>
              <w:t xml:space="preserve">: </w:t>
            </w:r>
            <w:r>
              <w:rPr>
                <w:i/>
              </w:rPr>
              <w:t>Voedselindustrie en de horeca zijn verplicht om te werken met het HACCP systeem.</w:t>
            </w:r>
          </w:p>
        </w:tc>
      </w:tr>
      <w:tr w:rsidR="00316BFC" w14:paraId="6063CB7D" w14:textId="77777777" w:rsidTr="00647481">
        <w:trPr>
          <w:gridAfter w:val="1"/>
          <w:cnfStyle w:val="000000100000" w:firstRow="0" w:lastRow="0" w:firstColumn="0" w:lastColumn="0" w:oddVBand="0" w:evenVBand="0" w:oddHBand="1" w:evenHBand="0" w:firstRowFirstColumn="0" w:firstRowLastColumn="0" w:lastRowFirstColumn="0" w:lastRowLastColumn="0"/>
          <w:wAfter w:w="222" w:type="dxa"/>
        </w:trPr>
        <w:tc>
          <w:tcPr>
            <w:cnfStyle w:val="001000000000" w:firstRow="0" w:lastRow="0" w:firstColumn="1" w:lastColumn="0" w:oddVBand="0" w:evenVBand="0" w:oddHBand="0" w:evenHBand="0" w:firstRowFirstColumn="0" w:firstRowLastColumn="0" w:lastRowFirstColumn="0" w:lastRowLastColumn="0"/>
            <w:tcW w:w="1137" w:type="dxa"/>
            <w:gridSpan w:val="2"/>
            <w:vMerge/>
          </w:tcPr>
          <w:p w14:paraId="03D4C495" w14:textId="77777777" w:rsidR="00316BFC" w:rsidRDefault="00316BFC" w:rsidP="00594C27"/>
        </w:tc>
        <w:tc>
          <w:tcPr>
            <w:tcW w:w="1932" w:type="dxa"/>
            <w:gridSpan w:val="2"/>
          </w:tcPr>
          <w:p w14:paraId="148640B4" w14:textId="77777777" w:rsidR="00316BFC" w:rsidRDefault="00C24CD1" w:rsidP="00AB543D">
            <w:pPr>
              <w:pStyle w:val="Lijstalinea"/>
              <w:numPr>
                <w:ilvl w:val="0"/>
                <w:numId w:val="3"/>
              </w:numPr>
              <w:cnfStyle w:val="000000100000" w:firstRow="0" w:lastRow="0" w:firstColumn="0" w:lastColumn="0" w:oddVBand="0" w:evenVBand="0" w:oddHBand="1" w:evenHBand="0" w:firstRowFirstColumn="0" w:firstRowLastColumn="0" w:lastRowFirstColumn="0" w:lastRowLastColumn="0"/>
            </w:pPr>
            <w:r>
              <w:t>Evaluatie</w:t>
            </w:r>
          </w:p>
        </w:tc>
        <w:tc>
          <w:tcPr>
            <w:tcW w:w="2596" w:type="dxa"/>
          </w:tcPr>
          <w:p w14:paraId="7D6CF22F" w14:textId="77777777" w:rsidR="00316BFC" w:rsidRDefault="006303A8" w:rsidP="00594C27">
            <w:pPr>
              <w:cnfStyle w:val="000000100000" w:firstRow="0" w:lastRow="0" w:firstColumn="0" w:lastColumn="0" w:oddVBand="0" w:evenVBand="0" w:oddHBand="1" w:evenHBand="0" w:firstRowFirstColumn="0" w:firstRowLastColumn="0" w:lastRowFirstColumn="0" w:lastRowLastColumn="0"/>
            </w:pPr>
            <w:r>
              <w:t>Plenair en interactief in de les evalueren/bespreken. Hiervoor staan in de docentenhandleiding een aantal geformuleerde vragen (zie hoofdstuk 4 les 1).</w:t>
            </w:r>
          </w:p>
        </w:tc>
        <w:tc>
          <w:tcPr>
            <w:tcW w:w="4111" w:type="dxa"/>
            <w:gridSpan w:val="2"/>
          </w:tcPr>
          <w:p w14:paraId="5793E923" w14:textId="77777777" w:rsidR="00316BFC" w:rsidRDefault="007E5B05" w:rsidP="00594C27">
            <w:pPr>
              <w:cnfStyle w:val="000000100000" w:firstRow="0" w:lastRow="0" w:firstColumn="0" w:lastColumn="0" w:oddVBand="0" w:evenVBand="0" w:oddHBand="1" w:evenHBand="0" w:firstRowFirstColumn="0" w:firstRowLastColumn="0" w:lastRowFirstColumn="0" w:lastRowLastColumn="0"/>
            </w:pPr>
            <w:r>
              <w:t>Als de studenten de voorgaande vragen correct beantwoorden en de vragen/opdrachten (docentenhandleiding les 1) voldoende kunnen beantwoorden.</w:t>
            </w:r>
          </w:p>
        </w:tc>
      </w:tr>
      <w:tr w:rsidR="00316BFC" w14:paraId="46009FE6" w14:textId="77777777" w:rsidTr="00647481">
        <w:trPr>
          <w:gridAfter w:val="1"/>
          <w:wAfter w:w="222" w:type="dxa"/>
        </w:trPr>
        <w:tc>
          <w:tcPr>
            <w:cnfStyle w:val="001000000000" w:firstRow="0" w:lastRow="0" w:firstColumn="1" w:lastColumn="0" w:oddVBand="0" w:evenVBand="0" w:oddHBand="0" w:evenHBand="0" w:firstRowFirstColumn="0" w:firstRowLastColumn="0" w:lastRowFirstColumn="0" w:lastRowLastColumn="0"/>
            <w:tcW w:w="1137" w:type="dxa"/>
            <w:gridSpan w:val="2"/>
            <w:vMerge/>
          </w:tcPr>
          <w:p w14:paraId="6F826A33" w14:textId="77777777" w:rsidR="00316BFC" w:rsidRDefault="00316BFC" w:rsidP="00594C27"/>
        </w:tc>
        <w:tc>
          <w:tcPr>
            <w:tcW w:w="1932" w:type="dxa"/>
            <w:gridSpan w:val="2"/>
          </w:tcPr>
          <w:p w14:paraId="79312707" w14:textId="77777777" w:rsidR="00316BFC" w:rsidRDefault="00C24CD1" w:rsidP="00AB543D">
            <w:pPr>
              <w:pStyle w:val="Lijstalinea"/>
              <w:numPr>
                <w:ilvl w:val="0"/>
                <w:numId w:val="3"/>
              </w:numPr>
              <w:cnfStyle w:val="000000000000" w:firstRow="0" w:lastRow="0" w:firstColumn="0" w:lastColumn="0" w:oddVBand="0" w:evenVBand="0" w:oddHBand="0" w:evenHBand="0" w:firstRowFirstColumn="0" w:firstRowLastColumn="0" w:lastRowFirstColumn="0" w:lastRowLastColumn="0"/>
            </w:pPr>
            <w:r>
              <w:t>Creatie</w:t>
            </w:r>
          </w:p>
        </w:tc>
        <w:tc>
          <w:tcPr>
            <w:tcW w:w="2596" w:type="dxa"/>
          </w:tcPr>
          <w:p w14:paraId="6DB32529" w14:textId="77777777" w:rsidR="00316BFC" w:rsidRDefault="00E21EB1" w:rsidP="00594C27">
            <w:pPr>
              <w:cnfStyle w:val="000000000000" w:firstRow="0" w:lastRow="0" w:firstColumn="0" w:lastColumn="0" w:oddVBand="0" w:evenVBand="0" w:oddHBand="0" w:evenHBand="0" w:firstRowFirstColumn="0" w:firstRowLastColumn="0" w:lastRowFirstColumn="0" w:lastRowLastColumn="0"/>
            </w:pPr>
            <w:r>
              <w:t>Na deze les kunnen de studenten aangeven in welke bedrijven HACCP</w:t>
            </w:r>
            <w:r w:rsidR="007E5B05">
              <w:t xml:space="preserve"> o.a.</w:t>
            </w:r>
            <w:r>
              <w:t xml:space="preserve"> van toegevoegde waarde is.</w:t>
            </w:r>
          </w:p>
        </w:tc>
        <w:tc>
          <w:tcPr>
            <w:tcW w:w="4111" w:type="dxa"/>
            <w:gridSpan w:val="2"/>
          </w:tcPr>
          <w:p w14:paraId="0CA58C36" w14:textId="77777777" w:rsidR="00316BFC" w:rsidRDefault="00A90F46" w:rsidP="00594C27">
            <w:pPr>
              <w:cnfStyle w:val="000000000000" w:firstRow="0" w:lastRow="0" w:firstColumn="0" w:lastColumn="0" w:oddVBand="0" w:evenVBand="0" w:oddHBand="0" w:evenHBand="0" w:firstRowFirstColumn="0" w:firstRowLastColumn="0" w:lastRowFirstColumn="0" w:lastRowLastColumn="0"/>
            </w:pPr>
            <w:r>
              <w:t xml:space="preserve">Als de studenten vraag 4 van opdracht 1.1 t/m 1.3 correct beantwoorden is dit leerdoel in voldoende mate behaald. </w:t>
            </w:r>
          </w:p>
        </w:tc>
      </w:tr>
      <w:tr w:rsidR="00C24CD1" w14:paraId="2AA32F35" w14:textId="77777777" w:rsidTr="00647481">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888" w:type="dxa"/>
          </w:tcPr>
          <w:p w14:paraId="210321CF" w14:textId="77777777" w:rsidR="00C24CD1" w:rsidRDefault="00A90F46" w:rsidP="00C24CD1">
            <w:r w:rsidRPr="00B42E92">
              <w:rPr>
                <w:sz w:val="24"/>
              </w:rPr>
              <w:lastRenderedPageBreak/>
              <w:t>Les 2</w:t>
            </w:r>
          </w:p>
        </w:tc>
        <w:tc>
          <w:tcPr>
            <w:tcW w:w="1976" w:type="dxa"/>
            <w:gridSpan w:val="2"/>
          </w:tcPr>
          <w:p w14:paraId="1034C138" w14:textId="77777777" w:rsidR="00C24CD1" w:rsidRDefault="00C24CD1" w:rsidP="00C24CD1">
            <w:pPr>
              <w:cnfStyle w:val="000000100000" w:firstRow="0" w:lastRow="0" w:firstColumn="0" w:lastColumn="0" w:oddVBand="0" w:evenVBand="0" w:oddHBand="1" w:evenHBand="0" w:firstRowFirstColumn="0" w:firstRowLastColumn="0" w:lastRowFirstColumn="0" w:lastRowLastColumn="0"/>
            </w:pPr>
            <w:r>
              <w:t>Beheersingsniveau</w:t>
            </w:r>
          </w:p>
        </w:tc>
        <w:tc>
          <w:tcPr>
            <w:tcW w:w="3365" w:type="dxa"/>
            <w:gridSpan w:val="3"/>
          </w:tcPr>
          <w:p w14:paraId="52E52B9A" w14:textId="77777777" w:rsidR="00C24CD1" w:rsidRDefault="00C24CD1" w:rsidP="00C24CD1">
            <w:pPr>
              <w:cnfStyle w:val="000000100000" w:firstRow="0" w:lastRow="0" w:firstColumn="0" w:lastColumn="0" w:oddVBand="0" w:evenVBand="0" w:oddHBand="1" w:evenHBand="0" w:firstRowFirstColumn="0" w:firstRowLastColumn="0" w:lastRowFirstColumn="0" w:lastRowLastColumn="0"/>
            </w:pPr>
            <w:r>
              <w:t>Beschrijving van het niveau</w:t>
            </w:r>
          </w:p>
        </w:tc>
        <w:tc>
          <w:tcPr>
            <w:tcW w:w="3769" w:type="dxa"/>
            <w:gridSpan w:val="2"/>
          </w:tcPr>
          <w:p w14:paraId="3CC69DDE" w14:textId="77777777" w:rsidR="00C24CD1" w:rsidRDefault="00C24CD1" w:rsidP="00C24CD1">
            <w:pPr>
              <w:cnfStyle w:val="000000100000" w:firstRow="0" w:lastRow="0" w:firstColumn="0" w:lastColumn="0" w:oddVBand="0" w:evenVBand="0" w:oddHBand="1" w:evenHBand="0" w:firstRowFirstColumn="0" w:firstRowLastColumn="0" w:lastRowFirstColumn="0" w:lastRowLastColumn="0"/>
            </w:pPr>
            <w:r>
              <w:t>Meting van leerresultaat</w:t>
            </w:r>
          </w:p>
        </w:tc>
      </w:tr>
      <w:tr w:rsidR="00C24CD1" w14:paraId="5C823B17" w14:textId="77777777" w:rsidTr="00647481">
        <w:trPr>
          <w:trHeight w:val="1031"/>
        </w:trPr>
        <w:tc>
          <w:tcPr>
            <w:cnfStyle w:val="001000000000" w:firstRow="0" w:lastRow="0" w:firstColumn="1" w:lastColumn="0" w:oddVBand="0" w:evenVBand="0" w:oddHBand="0" w:evenHBand="0" w:firstRowFirstColumn="0" w:firstRowLastColumn="0" w:lastRowFirstColumn="0" w:lastRowLastColumn="0"/>
            <w:tcW w:w="888" w:type="dxa"/>
            <w:vMerge w:val="restart"/>
          </w:tcPr>
          <w:p w14:paraId="5156CAC3" w14:textId="77777777" w:rsidR="00C24CD1" w:rsidRDefault="00C24CD1" w:rsidP="00C24CD1">
            <w:r>
              <w:t>Lagere orde</w:t>
            </w:r>
          </w:p>
        </w:tc>
        <w:tc>
          <w:tcPr>
            <w:tcW w:w="1976" w:type="dxa"/>
            <w:gridSpan w:val="2"/>
          </w:tcPr>
          <w:p w14:paraId="09AD71C3" w14:textId="77777777" w:rsidR="00C24CD1" w:rsidRDefault="00C24CD1" w:rsidP="00AB543D">
            <w:pPr>
              <w:pStyle w:val="Lijstalinea"/>
              <w:numPr>
                <w:ilvl w:val="0"/>
                <w:numId w:val="4"/>
              </w:numPr>
              <w:cnfStyle w:val="000000000000" w:firstRow="0" w:lastRow="0" w:firstColumn="0" w:lastColumn="0" w:oddVBand="0" w:evenVBand="0" w:oddHBand="0" w:evenHBand="0" w:firstRowFirstColumn="0" w:firstRowLastColumn="0" w:lastRowFirstColumn="0" w:lastRowLastColumn="0"/>
            </w:pPr>
            <w:r>
              <w:t>Kennis</w:t>
            </w:r>
          </w:p>
        </w:tc>
        <w:tc>
          <w:tcPr>
            <w:tcW w:w="3365" w:type="dxa"/>
            <w:gridSpan w:val="3"/>
          </w:tcPr>
          <w:p w14:paraId="5DF1EDED" w14:textId="77777777" w:rsidR="00C24CD1" w:rsidRDefault="00A90F46" w:rsidP="00C24CD1">
            <w:pPr>
              <w:cnfStyle w:val="000000000000" w:firstRow="0" w:lastRow="0" w:firstColumn="0" w:lastColumn="0" w:oddVBand="0" w:evenVBand="0" w:oddHBand="0" w:evenHBand="0" w:firstRowFirstColumn="0" w:firstRowLastColumn="0" w:lastRowFirstColumn="0" w:lastRowLastColumn="0"/>
            </w:pPr>
            <w:r>
              <w:t>Na deze les weten de studenten hoe ze hun huid, handen, haar en mond kunnen verzorgen.</w:t>
            </w:r>
          </w:p>
        </w:tc>
        <w:tc>
          <w:tcPr>
            <w:tcW w:w="3769" w:type="dxa"/>
            <w:gridSpan w:val="2"/>
          </w:tcPr>
          <w:p w14:paraId="25417DC2" w14:textId="77777777" w:rsidR="00C24CD1" w:rsidRDefault="004E0C46" w:rsidP="00C24CD1">
            <w:pPr>
              <w:cnfStyle w:val="000000000000" w:firstRow="0" w:lastRow="0" w:firstColumn="0" w:lastColumn="0" w:oddVBand="0" w:evenVBand="0" w:oddHBand="0" w:evenHBand="0" w:firstRowFirstColumn="0" w:firstRowLastColumn="0" w:lastRowFirstColumn="0" w:lastRowLastColumn="0"/>
            </w:pPr>
            <w:r>
              <w:t>Als de studenten het antwoord weten op oefenvraag 8 van 2.1 t/m 2.6 (zie les 2 in hoofdstuk 4)</w:t>
            </w:r>
            <w:r w:rsidR="0082602F">
              <w:t>, is dit leerdoel voldoende behaald.</w:t>
            </w:r>
          </w:p>
        </w:tc>
      </w:tr>
      <w:tr w:rsidR="004E0C46" w14:paraId="4AEAF3BD" w14:textId="77777777" w:rsidTr="00647481">
        <w:trPr>
          <w:cnfStyle w:val="000000100000" w:firstRow="0" w:lastRow="0" w:firstColumn="0" w:lastColumn="0" w:oddVBand="0" w:evenVBand="0" w:oddHBand="1" w:evenHBand="0" w:firstRowFirstColumn="0" w:firstRowLastColumn="0" w:lastRowFirstColumn="0" w:lastRowLastColumn="0"/>
          <w:trHeight w:val="1060"/>
        </w:trPr>
        <w:tc>
          <w:tcPr>
            <w:cnfStyle w:val="001000000000" w:firstRow="0" w:lastRow="0" w:firstColumn="1" w:lastColumn="0" w:oddVBand="0" w:evenVBand="0" w:oddHBand="0" w:evenHBand="0" w:firstRowFirstColumn="0" w:firstRowLastColumn="0" w:lastRowFirstColumn="0" w:lastRowLastColumn="0"/>
            <w:tcW w:w="888" w:type="dxa"/>
            <w:vMerge/>
          </w:tcPr>
          <w:p w14:paraId="0B21C35D" w14:textId="77777777" w:rsidR="004E0C46" w:rsidRDefault="004E0C46" w:rsidP="004E0C46"/>
        </w:tc>
        <w:tc>
          <w:tcPr>
            <w:tcW w:w="1976" w:type="dxa"/>
            <w:gridSpan w:val="2"/>
          </w:tcPr>
          <w:p w14:paraId="295090BE" w14:textId="77777777" w:rsidR="004E0C46" w:rsidRDefault="004E0C46" w:rsidP="00AB543D">
            <w:pPr>
              <w:pStyle w:val="Lijstalinea"/>
              <w:numPr>
                <w:ilvl w:val="0"/>
                <w:numId w:val="4"/>
              </w:numPr>
              <w:cnfStyle w:val="000000100000" w:firstRow="0" w:lastRow="0" w:firstColumn="0" w:lastColumn="0" w:oddVBand="0" w:evenVBand="0" w:oddHBand="1" w:evenHBand="0" w:firstRowFirstColumn="0" w:firstRowLastColumn="0" w:lastRowFirstColumn="0" w:lastRowLastColumn="0"/>
            </w:pPr>
            <w:r>
              <w:t>Begrip</w:t>
            </w:r>
          </w:p>
        </w:tc>
        <w:tc>
          <w:tcPr>
            <w:tcW w:w="3365" w:type="dxa"/>
            <w:gridSpan w:val="3"/>
          </w:tcPr>
          <w:p w14:paraId="12CD8738" w14:textId="77777777" w:rsidR="004E0C46" w:rsidRDefault="004E0C46" w:rsidP="004E0C46">
            <w:pPr>
              <w:cnfStyle w:val="000000100000" w:firstRow="0" w:lastRow="0" w:firstColumn="0" w:lastColumn="0" w:oddVBand="0" w:evenVBand="0" w:oddHBand="1" w:evenHBand="0" w:firstRowFirstColumn="0" w:firstRowLastColumn="0" w:lastRowFirstColumn="0" w:lastRowLastColumn="0"/>
            </w:pPr>
            <w:r>
              <w:t>Na deze les weten de studenten wat bedrijfskleding en het nut ervan is.</w:t>
            </w:r>
          </w:p>
        </w:tc>
        <w:tc>
          <w:tcPr>
            <w:tcW w:w="3769" w:type="dxa"/>
            <w:gridSpan w:val="2"/>
          </w:tcPr>
          <w:p w14:paraId="71C919AD" w14:textId="77777777" w:rsidR="004E0C46" w:rsidRDefault="004E0C46" w:rsidP="004E0C46">
            <w:pPr>
              <w:cnfStyle w:val="000000100000" w:firstRow="0" w:lastRow="0" w:firstColumn="0" w:lastColumn="0" w:oddVBand="0" w:evenVBand="0" w:oddHBand="1" w:evenHBand="0" w:firstRowFirstColumn="0" w:firstRowLastColumn="0" w:lastRowFirstColumn="0" w:lastRowLastColumn="0"/>
            </w:pPr>
            <w:r>
              <w:t>Als de studenten het antwoord weten op oefenvraag 5 en 7 van 2.1 t/m 2.6 (zie les 2 in hoofdstuk 4)</w:t>
            </w:r>
            <w:r w:rsidR="0082602F">
              <w:t>, is dit leerdoel voldoende behaald.</w:t>
            </w:r>
          </w:p>
        </w:tc>
      </w:tr>
      <w:tr w:rsidR="004E0C46" w14:paraId="7BF87BE8" w14:textId="77777777" w:rsidTr="00647481">
        <w:trPr>
          <w:trHeight w:val="1046"/>
        </w:trPr>
        <w:tc>
          <w:tcPr>
            <w:cnfStyle w:val="001000000000" w:firstRow="0" w:lastRow="0" w:firstColumn="1" w:lastColumn="0" w:oddVBand="0" w:evenVBand="0" w:oddHBand="0" w:evenHBand="0" w:firstRowFirstColumn="0" w:firstRowLastColumn="0" w:lastRowFirstColumn="0" w:lastRowLastColumn="0"/>
            <w:tcW w:w="888" w:type="dxa"/>
            <w:vMerge/>
          </w:tcPr>
          <w:p w14:paraId="32957719" w14:textId="77777777" w:rsidR="004E0C46" w:rsidRDefault="004E0C46" w:rsidP="004E0C46"/>
        </w:tc>
        <w:tc>
          <w:tcPr>
            <w:tcW w:w="1976" w:type="dxa"/>
            <w:gridSpan w:val="2"/>
          </w:tcPr>
          <w:p w14:paraId="2B06C0F7" w14:textId="77777777" w:rsidR="004E0C46" w:rsidRDefault="004E0C46" w:rsidP="00AB543D">
            <w:pPr>
              <w:pStyle w:val="Lijstalinea"/>
              <w:numPr>
                <w:ilvl w:val="0"/>
                <w:numId w:val="4"/>
              </w:numPr>
              <w:cnfStyle w:val="000000000000" w:firstRow="0" w:lastRow="0" w:firstColumn="0" w:lastColumn="0" w:oddVBand="0" w:evenVBand="0" w:oddHBand="0" w:evenHBand="0" w:firstRowFirstColumn="0" w:firstRowLastColumn="0" w:lastRowFirstColumn="0" w:lastRowLastColumn="0"/>
            </w:pPr>
            <w:r>
              <w:t>Toepassing</w:t>
            </w:r>
          </w:p>
        </w:tc>
        <w:tc>
          <w:tcPr>
            <w:tcW w:w="3365" w:type="dxa"/>
            <w:gridSpan w:val="3"/>
          </w:tcPr>
          <w:p w14:paraId="3D259720" w14:textId="77777777" w:rsidR="004E0C46" w:rsidRDefault="004E0C46" w:rsidP="004E0C46">
            <w:pPr>
              <w:cnfStyle w:val="000000000000" w:firstRow="0" w:lastRow="0" w:firstColumn="0" w:lastColumn="0" w:oddVBand="0" w:evenVBand="0" w:oddHBand="0" w:evenHBand="0" w:firstRowFirstColumn="0" w:firstRowLastColumn="0" w:lastRowFirstColumn="0" w:lastRowLastColumn="0"/>
            </w:pPr>
            <w:r>
              <w:t>Na deze les weten de studenten op welke plekken bedrijfskleding noodzakelijk is.</w:t>
            </w:r>
          </w:p>
        </w:tc>
        <w:tc>
          <w:tcPr>
            <w:tcW w:w="3769" w:type="dxa"/>
            <w:gridSpan w:val="2"/>
          </w:tcPr>
          <w:p w14:paraId="662386D5" w14:textId="77777777" w:rsidR="004E0C46" w:rsidRDefault="00D953CF" w:rsidP="004E0C46">
            <w:pPr>
              <w:cnfStyle w:val="000000000000" w:firstRow="0" w:lastRow="0" w:firstColumn="0" w:lastColumn="0" w:oddVBand="0" w:evenVBand="0" w:oddHBand="0" w:evenHBand="0" w:firstRowFirstColumn="0" w:firstRowLastColumn="0" w:lastRowFirstColumn="0" w:lastRowLastColumn="0"/>
            </w:pPr>
            <w:r>
              <w:t>Als de studenten het antwoord weten op oefenvraag 9 van 2.1 t/m 2.6 (zie les 2 in hoofdstuk 4)</w:t>
            </w:r>
            <w:r w:rsidR="0082602F">
              <w:t>, is dit leerdoel voldoende behaald.</w:t>
            </w:r>
          </w:p>
        </w:tc>
      </w:tr>
      <w:tr w:rsidR="004E0C46" w14:paraId="73FAB179" w14:textId="77777777" w:rsidTr="00647481">
        <w:trPr>
          <w:cnfStyle w:val="000000100000" w:firstRow="0" w:lastRow="0" w:firstColumn="0" w:lastColumn="0" w:oddVBand="0" w:evenVBand="0" w:oddHBand="1" w:evenHBand="0" w:firstRowFirstColumn="0" w:firstRowLastColumn="0" w:lastRowFirstColumn="0" w:lastRowLastColumn="0"/>
          <w:trHeight w:val="1046"/>
        </w:trPr>
        <w:tc>
          <w:tcPr>
            <w:cnfStyle w:val="001000000000" w:firstRow="0" w:lastRow="0" w:firstColumn="1" w:lastColumn="0" w:oddVBand="0" w:evenVBand="0" w:oddHBand="0" w:evenHBand="0" w:firstRowFirstColumn="0" w:firstRowLastColumn="0" w:lastRowFirstColumn="0" w:lastRowLastColumn="0"/>
            <w:tcW w:w="888" w:type="dxa"/>
            <w:vMerge w:val="restart"/>
          </w:tcPr>
          <w:p w14:paraId="06B66E05" w14:textId="77777777" w:rsidR="004E0C46" w:rsidRDefault="004E0C46" w:rsidP="004E0C46">
            <w:r>
              <w:t>Hogere orde</w:t>
            </w:r>
          </w:p>
        </w:tc>
        <w:tc>
          <w:tcPr>
            <w:tcW w:w="1976" w:type="dxa"/>
            <w:gridSpan w:val="2"/>
          </w:tcPr>
          <w:p w14:paraId="1FA75750" w14:textId="77777777" w:rsidR="004E0C46" w:rsidRDefault="004E0C46" w:rsidP="00AB543D">
            <w:pPr>
              <w:pStyle w:val="Lijstalinea"/>
              <w:numPr>
                <w:ilvl w:val="0"/>
                <w:numId w:val="4"/>
              </w:numPr>
              <w:cnfStyle w:val="000000100000" w:firstRow="0" w:lastRow="0" w:firstColumn="0" w:lastColumn="0" w:oddVBand="0" w:evenVBand="0" w:oddHBand="1" w:evenHBand="0" w:firstRowFirstColumn="0" w:firstRowLastColumn="0" w:lastRowFirstColumn="0" w:lastRowLastColumn="0"/>
            </w:pPr>
            <w:r>
              <w:t>Analyse</w:t>
            </w:r>
          </w:p>
        </w:tc>
        <w:tc>
          <w:tcPr>
            <w:tcW w:w="3365" w:type="dxa"/>
            <w:gridSpan w:val="3"/>
          </w:tcPr>
          <w:p w14:paraId="71CD52F4" w14:textId="77777777" w:rsidR="004E0C46" w:rsidRDefault="004E0C46" w:rsidP="004E0C46">
            <w:pPr>
              <w:cnfStyle w:val="000000100000" w:firstRow="0" w:lastRow="0" w:firstColumn="0" w:lastColumn="0" w:oddVBand="0" w:evenVBand="0" w:oddHBand="1" w:evenHBand="0" w:firstRowFirstColumn="0" w:firstRowLastColumn="0" w:lastRowFirstColumn="0" w:lastRowLastColumn="0"/>
            </w:pPr>
            <w:r>
              <w:t>Na deze lessen kunnen de studenten het verband zien tussen bedrijfskleding en hygiëne binnen een bedrijf.</w:t>
            </w:r>
          </w:p>
        </w:tc>
        <w:tc>
          <w:tcPr>
            <w:tcW w:w="3769" w:type="dxa"/>
            <w:gridSpan w:val="2"/>
          </w:tcPr>
          <w:p w14:paraId="6CF45200" w14:textId="77777777" w:rsidR="004E0C46" w:rsidRDefault="00D953CF" w:rsidP="004E0C46">
            <w:pPr>
              <w:cnfStyle w:val="000000100000" w:firstRow="0" w:lastRow="0" w:firstColumn="0" w:lastColumn="0" w:oddVBand="0" w:evenVBand="0" w:oddHBand="1" w:evenHBand="0" w:firstRowFirstColumn="0" w:firstRowLastColumn="0" w:lastRowFirstColumn="0" w:lastRowLastColumn="0"/>
            </w:pPr>
            <w:r>
              <w:t xml:space="preserve">Dit wordt door middel van de evaluatie vragen gemeten. </w:t>
            </w:r>
            <w:r w:rsidR="0082602F">
              <w:t>(Zie evaluatie hoofdstuk 4 les 2), is dit leerdoel voldoende behaald.</w:t>
            </w:r>
          </w:p>
        </w:tc>
      </w:tr>
      <w:tr w:rsidR="004E0C46" w14:paraId="30C0A97C" w14:textId="77777777" w:rsidTr="00647481">
        <w:trPr>
          <w:trHeight w:val="1046"/>
        </w:trPr>
        <w:tc>
          <w:tcPr>
            <w:cnfStyle w:val="001000000000" w:firstRow="0" w:lastRow="0" w:firstColumn="1" w:lastColumn="0" w:oddVBand="0" w:evenVBand="0" w:oddHBand="0" w:evenHBand="0" w:firstRowFirstColumn="0" w:firstRowLastColumn="0" w:lastRowFirstColumn="0" w:lastRowLastColumn="0"/>
            <w:tcW w:w="888" w:type="dxa"/>
            <w:vMerge/>
          </w:tcPr>
          <w:p w14:paraId="73776950" w14:textId="77777777" w:rsidR="004E0C46" w:rsidRDefault="004E0C46" w:rsidP="004E0C46"/>
        </w:tc>
        <w:tc>
          <w:tcPr>
            <w:tcW w:w="1976" w:type="dxa"/>
            <w:gridSpan w:val="2"/>
          </w:tcPr>
          <w:p w14:paraId="471013BB" w14:textId="77777777" w:rsidR="004E0C46" w:rsidRDefault="004E0C46" w:rsidP="00AB543D">
            <w:pPr>
              <w:pStyle w:val="Lijstalinea"/>
              <w:numPr>
                <w:ilvl w:val="0"/>
                <w:numId w:val="4"/>
              </w:numPr>
              <w:cnfStyle w:val="000000000000" w:firstRow="0" w:lastRow="0" w:firstColumn="0" w:lastColumn="0" w:oddVBand="0" w:evenVBand="0" w:oddHBand="0" w:evenHBand="0" w:firstRowFirstColumn="0" w:firstRowLastColumn="0" w:lastRowFirstColumn="0" w:lastRowLastColumn="0"/>
            </w:pPr>
            <w:r>
              <w:t>Evaluatie</w:t>
            </w:r>
          </w:p>
        </w:tc>
        <w:tc>
          <w:tcPr>
            <w:tcW w:w="3365" w:type="dxa"/>
            <w:gridSpan w:val="3"/>
          </w:tcPr>
          <w:p w14:paraId="4ED1B58A" w14:textId="77777777" w:rsidR="004E0C46" w:rsidRDefault="004E0C46" w:rsidP="004E0C46">
            <w:pPr>
              <w:cnfStyle w:val="000000000000" w:firstRow="0" w:lastRow="0" w:firstColumn="0" w:lastColumn="0" w:oddVBand="0" w:evenVBand="0" w:oddHBand="0" w:evenHBand="0" w:firstRowFirstColumn="0" w:firstRowLastColumn="0" w:lastRowFirstColumn="0" w:lastRowLastColumn="0"/>
            </w:pPr>
            <w:r>
              <w:t>Plenair en interactief in de les evalueren/bespreken.</w:t>
            </w:r>
          </w:p>
        </w:tc>
        <w:tc>
          <w:tcPr>
            <w:tcW w:w="3769" w:type="dxa"/>
            <w:gridSpan w:val="2"/>
          </w:tcPr>
          <w:p w14:paraId="5E2E4958" w14:textId="77777777" w:rsidR="004E0C46" w:rsidRDefault="0082602F" w:rsidP="004E0C46">
            <w:pPr>
              <w:cnfStyle w:val="000000000000" w:firstRow="0" w:lastRow="0" w:firstColumn="0" w:lastColumn="0" w:oddVBand="0" w:evenVBand="0" w:oddHBand="0" w:evenHBand="0" w:firstRowFirstColumn="0" w:firstRowLastColumn="0" w:lastRowFirstColumn="0" w:lastRowLastColumn="0"/>
            </w:pPr>
            <w:r>
              <w:t>Dit wordt gemeten door middel van de opgenomen vragen in hoofdstuk 4 les 2 (evaluatie) , is dit leerdoel voldoende behaald.</w:t>
            </w:r>
          </w:p>
        </w:tc>
      </w:tr>
      <w:tr w:rsidR="004E0C46" w14:paraId="36673956" w14:textId="77777777" w:rsidTr="00647481">
        <w:trPr>
          <w:cnfStyle w:val="000000100000" w:firstRow="0" w:lastRow="0" w:firstColumn="0" w:lastColumn="0" w:oddVBand="0" w:evenVBand="0" w:oddHBand="1" w:evenHBand="0" w:firstRowFirstColumn="0" w:firstRowLastColumn="0" w:lastRowFirstColumn="0" w:lastRowLastColumn="0"/>
          <w:trHeight w:val="1278"/>
        </w:trPr>
        <w:tc>
          <w:tcPr>
            <w:cnfStyle w:val="001000000000" w:firstRow="0" w:lastRow="0" w:firstColumn="1" w:lastColumn="0" w:oddVBand="0" w:evenVBand="0" w:oddHBand="0" w:evenHBand="0" w:firstRowFirstColumn="0" w:firstRowLastColumn="0" w:lastRowFirstColumn="0" w:lastRowLastColumn="0"/>
            <w:tcW w:w="888" w:type="dxa"/>
            <w:vMerge/>
          </w:tcPr>
          <w:p w14:paraId="6A32BED4" w14:textId="77777777" w:rsidR="004E0C46" w:rsidRDefault="004E0C46" w:rsidP="004E0C46"/>
        </w:tc>
        <w:tc>
          <w:tcPr>
            <w:tcW w:w="1976" w:type="dxa"/>
            <w:gridSpan w:val="2"/>
          </w:tcPr>
          <w:p w14:paraId="37CFC17A" w14:textId="77777777" w:rsidR="004E0C46" w:rsidRDefault="004E0C46" w:rsidP="00AB543D">
            <w:pPr>
              <w:pStyle w:val="Lijstalinea"/>
              <w:numPr>
                <w:ilvl w:val="0"/>
                <w:numId w:val="4"/>
              </w:numPr>
              <w:cnfStyle w:val="000000100000" w:firstRow="0" w:lastRow="0" w:firstColumn="0" w:lastColumn="0" w:oddVBand="0" w:evenVBand="0" w:oddHBand="1" w:evenHBand="0" w:firstRowFirstColumn="0" w:firstRowLastColumn="0" w:lastRowFirstColumn="0" w:lastRowLastColumn="0"/>
            </w:pPr>
            <w:r>
              <w:t>Creatie</w:t>
            </w:r>
          </w:p>
        </w:tc>
        <w:tc>
          <w:tcPr>
            <w:tcW w:w="3365" w:type="dxa"/>
            <w:gridSpan w:val="3"/>
          </w:tcPr>
          <w:p w14:paraId="383E45D4" w14:textId="77777777" w:rsidR="004E0C46" w:rsidRDefault="004E0C46" w:rsidP="004E0C46">
            <w:pPr>
              <w:cnfStyle w:val="000000100000" w:firstRow="0" w:lastRow="0" w:firstColumn="0" w:lastColumn="0" w:oddVBand="0" w:evenVBand="0" w:oddHBand="1" w:evenHBand="0" w:firstRowFirstColumn="0" w:firstRowLastColumn="0" w:lastRowFirstColumn="0" w:lastRowLastColumn="0"/>
            </w:pPr>
            <w:r>
              <w:t>Na deze les weten de studenten waarom er kledingvoorschriften zi</w:t>
            </w:r>
            <w:r w:rsidR="0082602F">
              <w:t xml:space="preserve">jn en kunnen ze </w:t>
            </w:r>
            <w:r>
              <w:t>benoemen/bedenken bij welk beroep welk kleidingvoorschrift hoort.</w:t>
            </w:r>
          </w:p>
        </w:tc>
        <w:tc>
          <w:tcPr>
            <w:tcW w:w="3769" w:type="dxa"/>
            <w:gridSpan w:val="2"/>
          </w:tcPr>
          <w:p w14:paraId="4809AE0E" w14:textId="77777777" w:rsidR="004E0C46" w:rsidRDefault="0082602F" w:rsidP="004E0C46">
            <w:pPr>
              <w:cnfStyle w:val="000000100000" w:firstRow="0" w:lastRow="0" w:firstColumn="0" w:lastColumn="0" w:oddVBand="0" w:evenVBand="0" w:oddHBand="1" w:evenHBand="0" w:firstRowFirstColumn="0" w:firstRowLastColumn="0" w:lastRowFirstColumn="0" w:lastRowLastColumn="0"/>
            </w:pPr>
            <w:r>
              <w:t>Als de studenten het antwoord weten op oefenvraag 5 en 9 van 2.1 t/m 2.6 (zie les 2 in hoofdstuk 4), is dit leerdoel voldoende behaald.</w:t>
            </w:r>
          </w:p>
        </w:tc>
      </w:tr>
    </w:tbl>
    <w:p w14:paraId="310F6173" w14:textId="77777777" w:rsidR="00C24CD1" w:rsidRPr="00594C27" w:rsidRDefault="00C24CD1" w:rsidP="00594C27"/>
    <w:tbl>
      <w:tblPr>
        <w:tblStyle w:val="Rastertabel5donker-Accent1"/>
        <w:tblW w:w="10060" w:type="dxa"/>
        <w:tblLook w:val="04A0" w:firstRow="1" w:lastRow="0" w:firstColumn="1" w:lastColumn="0" w:noHBand="0" w:noVBand="1"/>
      </w:tblPr>
      <w:tblGrid>
        <w:gridCol w:w="869"/>
        <w:gridCol w:w="1932"/>
        <w:gridCol w:w="3573"/>
        <w:gridCol w:w="3544"/>
        <w:gridCol w:w="142"/>
      </w:tblGrid>
      <w:tr w:rsidR="00DD7A0D" w14:paraId="3707F938" w14:textId="77777777" w:rsidTr="006474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tcPr>
          <w:p w14:paraId="361A3E03" w14:textId="77777777" w:rsidR="00C24CD1" w:rsidRDefault="000D765A" w:rsidP="00C24CD1">
            <w:r w:rsidRPr="00B42E92">
              <w:rPr>
                <w:sz w:val="24"/>
              </w:rPr>
              <w:t>Les 3</w:t>
            </w:r>
          </w:p>
        </w:tc>
        <w:tc>
          <w:tcPr>
            <w:tcW w:w="1932" w:type="dxa"/>
          </w:tcPr>
          <w:p w14:paraId="27C9CCA3" w14:textId="77777777" w:rsidR="00C24CD1" w:rsidRDefault="00C24CD1" w:rsidP="00C24CD1">
            <w:pPr>
              <w:cnfStyle w:val="100000000000" w:firstRow="1" w:lastRow="0" w:firstColumn="0" w:lastColumn="0" w:oddVBand="0" w:evenVBand="0" w:oddHBand="0" w:evenHBand="0" w:firstRowFirstColumn="0" w:firstRowLastColumn="0" w:lastRowFirstColumn="0" w:lastRowLastColumn="0"/>
            </w:pPr>
            <w:r>
              <w:t>Beheersingsniveau</w:t>
            </w:r>
          </w:p>
        </w:tc>
        <w:tc>
          <w:tcPr>
            <w:tcW w:w="3573" w:type="dxa"/>
          </w:tcPr>
          <w:p w14:paraId="03BC5100" w14:textId="77777777" w:rsidR="00C24CD1" w:rsidRDefault="00C24CD1" w:rsidP="00C24CD1">
            <w:pPr>
              <w:cnfStyle w:val="100000000000" w:firstRow="1" w:lastRow="0" w:firstColumn="0" w:lastColumn="0" w:oddVBand="0" w:evenVBand="0" w:oddHBand="0" w:evenHBand="0" w:firstRowFirstColumn="0" w:firstRowLastColumn="0" w:lastRowFirstColumn="0" w:lastRowLastColumn="0"/>
            </w:pPr>
            <w:r>
              <w:t>Beschrijving van het niveau</w:t>
            </w:r>
          </w:p>
        </w:tc>
        <w:tc>
          <w:tcPr>
            <w:tcW w:w="3686" w:type="dxa"/>
            <w:gridSpan w:val="2"/>
          </w:tcPr>
          <w:p w14:paraId="6A7C20EC" w14:textId="77777777" w:rsidR="00C24CD1" w:rsidRDefault="00C24CD1" w:rsidP="00C24CD1">
            <w:pPr>
              <w:cnfStyle w:val="100000000000" w:firstRow="1" w:lastRow="0" w:firstColumn="0" w:lastColumn="0" w:oddVBand="0" w:evenVBand="0" w:oddHBand="0" w:evenHBand="0" w:firstRowFirstColumn="0" w:firstRowLastColumn="0" w:lastRowFirstColumn="0" w:lastRowLastColumn="0"/>
            </w:pPr>
            <w:r>
              <w:t>Meting van leerresultaat</w:t>
            </w:r>
          </w:p>
        </w:tc>
      </w:tr>
      <w:tr w:rsidR="00DD7A0D" w14:paraId="6636B4F4" w14:textId="77777777" w:rsidTr="006474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restart"/>
          </w:tcPr>
          <w:p w14:paraId="47F09A02" w14:textId="77777777" w:rsidR="00C24CD1" w:rsidRDefault="00C24CD1" w:rsidP="00C24CD1">
            <w:r>
              <w:t>Lagere orde</w:t>
            </w:r>
          </w:p>
        </w:tc>
        <w:tc>
          <w:tcPr>
            <w:tcW w:w="1932" w:type="dxa"/>
          </w:tcPr>
          <w:p w14:paraId="74510F32" w14:textId="77777777" w:rsidR="00C24CD1" w:rsidRDefault="00C24CD1" w:rsidP="00AB543D">
            <w:pPr>
              <w:pStyle w:val="Lijstalinea"/>
              <w:numPr>
                <w:ilvl w:val="0"/>
                <w:numId w:val="5"/>
              </w:numPr>
              <w:cnfStyle w:val="000000100000" w:firstRow="0" w:lastRow="0" w:firstColumn="0" w:lastColumn="0" w:oddVBand="0" w:evenVBand="0" w:oddHBand="1" w:evenHBand="0" w:firstRowFirstColumn="0" w:firstRowLastColumn="0" w:lastRowFirstColumn="0" w:lastRowLastColumn="0"/>
            </w:pPr>
            <w:r>
              <w:t>Kennis</w:t>
            </w:r>
          </w:p>
        </w:tc>
        <w:tc>
          <w:tcPr>
            <w:tcW w:w="3573" w:type="dxa"/>
          </w:tcPr>
          <w:p w14:paraId="64C0F483" w14:textId="77777777" w:rsidR="00C24CD1" w:rsidRDefault="000D765A" w:rsidP="00C24CD1">
            <w:pPr>
              <w:cnfStyle w:val="000000100000" w:firstRow="0" w:lastRow="0" w:firstColumn="0" w:lastColumn="0" w:oddVBand="0" w:evenVBand="0" w:oddHBand="1" w:evenHBand="0" w:firstRowFirstColumn="0" w:firstRowLastColumn="0" w:lastRowFirstColumn="0" w:lastRowLastColumn="0"/>
            </w:pPr>
            <w:r>
              <w:t xml:space="preserve">Na deze les weten de studenten wat voedselbesmettingen, voedselbederf </w:t>
            </w:r>
            <w:r w:rsidR="00DE734D">
              <w:t>en voedselinfecties zijn.</w:t>
            </w:r>
          </w:p>
        </w:tc>
        <w:tc>
          <w:tcPr>
            <w:tcW w:w="3686" w:type="dxa"/>
            <w:gridSpan w:val="2"/>
          </w:tcPr>
          <w:p w14:paraId="59712F76" w14:textId="77777777" w:rsidR="00C24CD1" w:rsidRDefault="00EA7494" w:rsidP="00C24CD1">
            <w:pPr>
              <w:cnfStyle w:val="000000100000" w:firstRow="0" w:lastRow="0" w:firstColumn="0" w:lastColumn="0" w:oddVBand="0" w:evenVBand="0" w:oddHBand="1" w:evenHBand="0" w:firstRowFirstColumn="0" w:firstRowLastColumn="0" w:lastRowFirstColumn="0" w:lastRowLastColumn="0"/>
            </w:pPr>
            <w:r>
              <w:t xml:space="preserve">Dit wordt gemeten door </w:t>
            </w:r>
            <w:r w:rsidR="00C03C2F">
              <w:t xml:space="preserve">een plenaire bespreking met de studenten (zie evaluatie). </w:t>
            </w:r>
          </w:p>
        </w:tc>
      </w:tr>
      <w:tr w:rsidR="00DD7A0D" w14:paraId="30E71B0B" w14:textId="77777777" w:rsidTr="00647481">
        <w:tc>
          <w:tcPr>
            <w:cnfStyle w:val="001000000000" w:firstRow="0" w:lastRow="0" w:firstColumn="1" w:lastColumn="0" w:oddVBand="0" w:evenVBand="0" w:oddHBand="0" w:evenHBand="0" w:firstRowFirstColumn="0" w:firstRowLastColumn="0" w:lastRowFirstColumn="0" w:lastRowLastColumn="0"/>
            <w:tcW w:w="869" w:type="dxa"/>
            <w:vMerge/>
          </w:tcPr>
          <w:p w14:paraId="5BC8F4D7" w14:textId="77777777" w:rsidR="00C24CD1" w:rsidRDefault="00C24CD1" w:rsidP="00C24CD1"/>
        </w:tc>
        <w:tc>
          <w:tcPr>
            <w:tcW w:w="1932" w:type="dxa"/>
          </w:tcPr>
          <w:p w14:paraId="4765D424" w14:textId="77777777" w:rsidR="00C24CD1" w:rsidRDefault="00C24CD1" w:rsidP="00AB543D">
            <w:pPr>
              <w:pStyle w:val="Lijstalinea"/>
              <w:numPr>
                <w:ilvl w:val="0"/>
                <w:numId w:val="5"/>
              </w:numPr>
              <w:cnfStyle w:val="000000000000" w:firstRow="0" w:lastRow="0" w:firstColumn="0" w:lastColumn="0" w:oddVBand="0" w:evenVBand="0" w:oddHBand="0" w:evenHBand="0" w:firstRowFirstColumn="0" w:firstRowLastColumn="0" w:lastRowFirstColumn="0" w:lastRowLastColumn="0"/>
            </w:pPr>
            <w:r>
              <w:t>Begrip</w:t>
            </w:r>
          </w:p>
        </w:tc>
        <w:tc>
          <w:tcPr>
            <w:tcW w:w="3573" w:type="dxa"/>
          </w:tcPr>
          <w:p w14:paraId="28884278" w14:textId="77777777" w:rsidR="00C24CD1" w:rsidRDefault="00DE734D" w:rsidP="00C24CD1">
            <w:pPr>
              <w:cnfStyle w:val="000000000000" w:firstRow="0" w:lastRow="0" w:firstColumn="0" w:lastColumn="0" w:oddVBand="0" w:evenVBand="0" w:oddHBand="0" w:evenHBand="0" w:firstRowFirstColumn="0" w:firstRowLastColumn="0" w:lastRowFirstColumn="0" w:lastRowLastColumn="0"/>
            </w:pPr>
            <w:r>
              <w:t>Na deze les kennen de studenten de term nabesmetting.</w:t>
            </w:r>
          </w:p>
        </w:tc>
        <w:tc>
          <w:tcPr>
            <w:tcW w:w="3686" w:type="dxa"/>
            <w:gridSpan w:val="2"/>
          </w:tcPr>
          <w:p w14:paraId="0E6AC3D2" w14:textId="77777777" w:rsidR="00C24CD1" w:rsidRDefault="00A45224" w:rsidP="00C24CD1">
            <w:pPr>
              <w:cnfStyle w:val="000000000000" w:firstRow="0" w:lastRow="0" w:firstColumn="0" w:lastColumn="0" w:oddVBand="0" w:evenVBand="0" w:oddHBand="0" w:evenHBand="0" w:firstRowFirstColumn="0" w:firstRowLastColumn="0" w:lastRowFirstColumn="0" w:lastRowLastColumn="0"/>
            </w:pPr>
            <w:r>
              <w:t>Dit wordt gemeten door een plenaire bespreking met de studenten (zie evaluatie).</w:t>
            </w:r>
          </w:p>
        </w:tc>
      </w:tr>
      <w:tr w:rsidR="00DD7A0D" w14:paraId="0FE62226" w14:textId="77777777" w:rsidTr="006474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tcPr>
          <w:p w14:paraId="2D0540FA" w14:textId="77777777" w:rsidR="00C24CD1" w:rsidRDefault="00C24CD1" w:rsidP="00C24CD1"/>
        </w:tc>
        <w:tc>
          <w:tcPr>
            <w:tcW w:w="1932" w:type="dxa"/>
          </w:tcPr>
          <w:p w14:paraId="3D9A7157" w14:textId="77777777" w:rsidR="00C24CD1" w:rsidRDefault="00C24CD1" w:rsidP="00AB543D">
            <w:pPr>
              <w:pStyle w:val="Lijstalinea"/>
              <w:numPr>
                <w:ilvl w:val="0"/>
                <w:numId w:val="5"/>
              </w:numPr>
              <w:cnfStyle w:val="000000100000" w:firstRow="0" w:lastRow="0" w:firstColumn="0" w:lastColumn="0" w:oddVBand="0" w:evenVBand="0" w:oddHBand="1" w:evenHBand="0" w:firstRowFirstColumn="0" w:firstRowLastColumn="0" w:lastRowFirstColumn="0" w:lastRowLastColumn="0"/>
            </w:pPr>
            <w:r>
              <w:t>Toepassing</w:t>
            </w:r>
          </w:p>
        </w:tc>
        <w:tc>
          <w:tcPr>
            <w:tcW w:w="3573" w:type="dxa"/>
          </w:tcPr>
          <w:p w14:paraId="68FAEB1F" w14:textId="77777777" w:rsidR="00C24CD1" w:rsidRDefault="00DE734D" w:rsidP="00C24CD1">
            <w:pPr>
              <w:cnfStyle w:val="000000100000" w:firstRow="0" w:lastRow="0" w:firstColumn="0" w:lastColumn="0" w:oddVBand="0" w:evenVBand="0" w:oddHBand="1" w:evenHBand="0" w:firstRowFirstColumn="0" w:firstRowLastColumn="0" w:lastRowFirstColumn="0" w:lastRowLastColumn="0"/>
            </w:pPr>
            <w:r>
              <w:t>Na deze les kunnen de studenten de levensvoorwaarden van bacteriën benoemen.</w:t>
            </w:r>
          </w:p>
        </w:tc>
        <w:tc>
          <w:tcPr>
            <w:tcW w:w="3686" w:type="dxa"/>
            <w:gridSpan w:val="2"/>
          </w:tcPr>
          <w:p w14:paraId="7D1B0044" w14:textId="77777777" w:rsidR="00C24CD1" w:rsidRDefault="00A45224" w:rsidP="00C24CD1">
            <w:pPr>
              <w:cnfStyle w:val="000000100000" w:firstRow="0" w:lastRow="0" w:firstColumn="0" w:lastColumn="0" w:oddVBand="0" w:evenVBand="0" w:oddHBand="1" w:evenHBand="0" w:firstRowFirstColumn="0" w:firstRowLastColumn="0" w:lastRowFirstColumn="0" w:lastRowLastColumn="0"/>
            </w:pPr>
            <w:r>
              <w:t>Dit wordt gemeten aan de hand van de oefenvragen van les 3 (zie vraag 6 van les 3).</w:t>
            </w:r>
          </w:p>
        </w:tc>
      </w:tr>
      <w:tr w:rsidR="00DD7A0D" w14:paraId="1DA4ADE7" w14:textId="77777777" w:rsidTr="00647481">
        <w:tc>
          <w:tcPr>
            <w:cnfStyle w:val="001000000000" w:firstRow="0" w:lastRow="0" w:firstColumn="1" w:lastColumn="0" w:oddVBand="0" w:evenVBand="0" w:oddHBand="0" w:evenHBand="0" w:firstRowFirstColumn="0" w:firstRowLastColumn="0" w:lastRowFirstColumn="0" w:lastRowLastColumn="0"/>
            <w:tcW w:w="869" w:type="dxa"/>
            <w:vMerge w:val="restart"/>
          </w:tcPr>
          <w:p w14:paraId="0AB8BF95" w14:textId="77777777" w:rsidR="00C24CD1" w:rsidRDefault="00C24CD1" w:rsidP="00C24CD1">
            <w:r>
              <w:t>Hogere orde</w:t>
            </w:r>
          </w:p>
        </w:tc>
        <w:tc>
          <w:tcPr>
            <w:tcW w:w="1932" w:type="dxa"/>
          </w:tcPr>
          <w:p w14:paraId="6C9A7E4F" w14:textId="77777777" w:rsidR="00C24CD1" w:rsidRDefault="00C24CD1" w:rsidP="00AB543D">
            <w:pPr>
              <w:pStyle w:val="Lijstalinea"/>
              <w:numPr>
                <w:ilvl w:val="0"/>
                <w:numId w:val="5"/>
              </w:numPr>
              <w:cnfStyle w:val="000000000000" w:firstRow="0" w:lastRow="0" w:firstColumn="0" w:lastColumn="0" w:oddVBand="0" w:evenVBand="0" w:oddHBand="0" w:evenHBand="0" w:firstRowFirstColumn="0" w:firstRowLastColumn="0" w:lastRowFirstColumn="0" w:lastRowLastColumn="0"/>
            </w:pPr>
            <w:r>
              <w:t>Analyse</w:t>
            </w:r>
          </w:p>
        </w:tc>
        <w:tc>
          <w:tcPr>
            <w:tcW w:w="3573" w:type="dxa"/>
          </w:tcPr>
          <w:p w14:paraId="7DEC8BF7" w14:textId="77777777" w:rsidR="00C24CD1" w:rsidRDefault="00DE734D" w:rsidP="00C24CD1">
            <w:pPr>
              <w:cnfStyle w:val="000000000000" w:firstRow="0" w:lastRow="0" w:firstColumn="0" w:lastColumn="0" w:oddVBand="0" w:evenVBand="0" w:oddHBand="0" w:evenHBand="0" w:firstRowFirstColumn="0" w:firstRowLastColumn="0" w:lastRowFirstColumn="0" w:lastRowLastColumn="0"/>
            </w:pPr>
            <w:r>
              <w:t>De studenten weten na deze les hoe hygiëne</w:t>
            </w:r>
            <w:r w:rsidR="00340987">
              <w:t>,</w:t>
            </w:r>
            <w:r>
              <w:t xml:space="preserve"> besmetting en voedsel vergiftiging</w:t>
            </w:r>
            <w:r w:rsidR="00340987">
              <w:t xml:space="preserve"> kan</w:t>
            </w:r>
            <w:r>
              <w:t xml:space="preserve"> voorkomen.</w:t>
            </w:r>
          </w:p>
        </w:tc>
        <w:tc>
          <w:tcPr>
            <w:tcW w:w="3686" w:type="dxa"/>
            <w:gridSpan w:val="2"/>
          </w:tcPr>
          <w:p w14:paraId="76C278E4" w14:textId="77777777" w:rsidR="00C24CD1" w:rsidRDefault="00A45224" w:rsidP="00C24CD1">
            <w:pPr>
              <w:cnfStyle w:val="000000000000" w:firstRow="0" w:lastRow="0" w:firstColumn="0" w:lastColumn="0" w:oddVBand="0" w:evenVBand="0" w:oddHBand="0" w:evenHBand="0" w:firstRowFirstColumn="0" w:firstRowLastColumn="0" w:lastRowFirstColumn="0" w:lastRowLastColumn="0"/>
            </w:pPr>
            <w:r>
              <w:t xml:space="preserve">Dit wordt gemeten aan de hand van de oefenvragen van les 3. </w:t>
            </w:r>
          </w:p>
        </w:tc>
      </w:tr>
      <w:tr w:rsidR="00DD7A0D" w14:paraId="2B8C6709" w14:textId="77777777" w:rsidTr="006474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tcPr>
          <w:p w14:paraId="51B0401F" w14:textId="77777777" w:rsidR="00C24CD1" w:rsidRDefault="00C24CD1" w:rsidP="00C24CD1"/>
        </w:tc>
        <w:tc>
          <w:tcPr>
            <w:tcW w:w="1932" w:type="dxa"/>
          </w:tcPr>
          <w:p w14:paraId="7198D0DB" w14:textId="77777777" w:rsidR="00C24CD1" w:rsidRDefault="00C24CD1" w:rsidP="00AB543D">
            <w:pPr>
              <w:pStyle w:val="Lijstalinea"/>
              <w:numPr>
                <w:ilvl w:val="0"/>
                <w:numId w:val="5"/>
              </w:numPr>
              <w:cnfStyle w:val="000000100000" w:firstRow="0" w:lastRow="0" w:firstColumn="0" w:lastColumn="0" w:oddVBand="0" w:evenVBand="0" w:oddHBand="1" w:evenHBand="0" w:firstRowFirstColumn="0" w:firstRowLastColumn="0" w:lastRowFirstColumn="0" w:lastRowLastColumn="0"/>
            </w:pPr>
            <w:r>
              <w:t>Evaluatie</w:t>
            </w:r>
          </w:p>
        </w:tc>
        <w:tc>
          <w:tcPr>
            <w:tcW w:w="3573" w:type="dxa"/>
          </w:tcPr>
          <w:p w14:paraId="0E915B78" w14:textId="77777777" w:rsidR="00C24CD1" w:rsidRDefault="00340987" w:rsidP="00C24CD1">
            <w:pPr>
              <w:cnfStyle w:val="000000100000" w:firstRow="0" w:lastRow="0" w:firstColumn="0" w:lastColumn="0" w:oddVBand="0" w:evenVBand="0" w:oddHBand="1" w:evenHBand="0" w:firstRowFirstColumn="0" w:firstRowLastColumn="0" w:lastRowFirstColumn="0" w:lastRowLastColumn="0"/>
            </w:pPr>
            <w:r>
              <w:t>De studenten krijgen vragen m.b.t. de theorie van deze week.</w:t>
            </w:r>
          </w:p>
        </w:tc>
        <w:tc>
          <w:tcPr>
            <w:tcW w:w="3686" w:type="dxa"/>
            <w:gridSpan w:val="2"/>
          </w:tcPr>
          <w:p w14:paraId="796ED272" w14:textId="77777777" w:rsidR="00C24CD1" w:rsidRDefault="00E20629" w:rsidP="00C24CD1">
            <w:pPr>
              <w:cnfStyle w:val="000000100000" w:firstRow="0" w:lastRow="0" w:firstColumn="0" w:lastColumn="0" w:oddVBand="0" w:evenVBand="0" w:oddHBand="1" w:evenHBand="0" w:firstRowFirstColumn="0" w:firstRowLastColumn="0" w:lastRowFirstColumn="0" w:lastRowLastColumn="0"/>
            </w:pPr>
            <w:r>
              <w:t>Dit gebeurt door middel van een vragen ronde die plenair wordt uitgevoerd.</w:t>
            </w:r>
          </w:p>
        </w:tc>
      </w:tr>
      <w:tr w:rsidR="00DD7A0D" w14:paraId="6CBA10C0" w14:textId="77777777" w:rsidTr="00647481">
        <w:tc>
          <w:tcPr>
            <w:cnfStyle w:val="001000000000" w:firstRow="0" w:lastRow="0" w:firstColumn="1" w:lastColumn="0" w:oddVBand="0" w:evenVBand="0" w:oddHBand="0" w:evenHBand="0" w:firstRowFirstColumn="0" w:firstRowLastColumn="0" w:lastRowFirstColumn="0" w:lastRowLastColumn="0"/>
            <w:tcW w:w="869" w:type="dxa"/>
            <w:vMerge/>
          </w:tcPr>
          <w:p w14:paraId="4459956B" w14:textId="77777777" w:rsidR="00C24CD1" w:rsidRDefault="00C24CD1" w:rsidP="00C24CD1"/>
        </w:tc>
        <w:tc>
          <w:tcPr>
            <w:tcW w:w="1932" w:type="dxa"/>
          </w:tcPr>
          <w:p w14:paraId="3BC5F8D9" w14:textId="77777777" w:rsidR="00C24CD1" w:rsidRDefault="00C24CD1" w:rsidP="00AB543D">
            <w:pPr>
              <w:pStyle w:val="Lijstalinea"/>
              <w:numPr>
                <w:ilvl w:val="0"/>
                <w:numId w:val="5"/>
              </w:numPr>
              <w:cnfStyle w:val="000000000000" w:firstRow="0" w:lastRow="0" w:firstColumn="0" w:lastColumn="0" w:oddVBand="0" w:evenVBand="0" w:oddHBand="0" w:evenHBand="0" w:firstRowFirstColumn="0" w:firstRowLastColumn="0" w:lastRowFirstColumn="0" w:lastRowLastColumn="0"/>
            </w:pPr>
            <w:r>
              <w:t>Creatie</w:t>
            </w:r>
          </w:p>
        </w:tc>
        <w:tc>
          <w:tcPr>
            <w:tcW w:w="3573" w:type="dxa"/>
          </w:tcPr>
          <w:p w14:paraId="34E8618B" w14:textId="77777777" w:rsidR="00C24CD1" w:rsidRDefault="00D801E6" w:rsidP="00C24CD1">
            <w:pPr>
              <w:cnfStyle w:val="000000000000" w:firstRow="0" w:lastRow="0" w:firstColumn="0" w:lastColumn="0" w:oddVBand="0" w:evenVBand="0" w:oddHBand="0" w:evenHBand="0" w:firstRowFirstColumn="0" w:firstRowLastColumn="0" w:lastRowFirstColumn="0" w:lastRowLastColumn="0"/>
            </w:pPr>
            <w:r>
              <w:t>Na deze les begrijpen de studenten welke voorwaarden bacteriën nodig hebben om te overleven en begrijpen ze waar ze op moeten letten.</w:t>
            </w:r>
          </w:p>
        </w:tc>
        <w:tc>
          <w:tcPr>
            <w:tcW w:w="3686" w:type="dxa"/>
            <w:gridSpan w:val="2"/>
          </w:tcPr>
          <w:p w14:paraId="51F2DAA0" w14:textId="77777777" w:rsidR="00C24CD1" w:rsidRDefault="00D801E6" w:rsidP="00C24CD1">
            <w:pPr>
              <w:cnfStyle w:val="000000000000" w:firstRow="0" w:lastRow="0" w:firstColumn="0" w:lastColumn="0" w:oddVBand="0" w:evenVBand="0" w:oddHBand="0" w:evenHBand="0" w:firstRowFirstColumn="0" w:firstRowLastColumn="0" w:lastRowFirstColumn="0" w:lastRowLastColumn="0"/>
            </w:pPr>
            <w:r>
              <w:t>Als de stude</w:t>
            </w:r>
            <w:r w:rsidR="00DD7A0D">
              <w:t>nten kunnen aangeven dat ze op plekken, waar er sprake is van kamertempratuur, extra op etenswaren moeten letten is dit leerdoel voldoende behaald.</w:t>
            </w:r>
          </w:p>
        </w:tc>
      </w:tr>
      <w:tr w:rsidR="00C24CD1" w14:paraId="26F5219C" w14:textId="77777777" w:rsidTr="00647481">
        <w:trPr>
          <w:gridAfter w:val="1"/>
          <w:cnfStyle w:val="000000100000" w:firstRow="0" w:lastRow="0" w:firstColumn="0" w:lastColumn="0" w:oddVBand="0" w:evenVBand="0" w:oddHBand="1" w:evenHBand="0" w:firstRowFirstColumn="0" w:firstRowLastColumn="0" w:lastRowFirstColumn="0" w:lastRowLastColumn="0"/>
          <w:wAfter w:w="142" w:type="dxa"/>
        </w:trPr>
        <w:tc>
          <w:tcPr>
            <w:cnfStyle w:val="001000000000" w:firstRow="0" w:lastRow="0" w:firstColumn="1" w:lastColumn="0" w:oddVBand="0" w:evenVBand="0" w:oddHBand="0" w:evenHBand="0" w:firstRowFirstColumn="0" w:firstRowLastColumn="0" w:lastRowFirstColumn="0" w:lastRowLastColumn="0"/>
            <w:tcW w:w="869" w:type="dxa"/>
          </w:tcPr>
          <w:p w14:paraId="392193C8" w14:textId="77777777" w:rsidR="00C24CD1" w:rsidRDefault="00DD7A0D" w:rsidP="00C24CD1">
            <w:r w:rsidRPr="00B42E92">
              <w:rPr>
                <w:sz w:val="24"/>
              </w:rPr>
              <w:t>Les 4</w:t>
            </w:r>
          </w:p>
        </w:tc>
        <w:tc>
          <w:tcPr>
            <w:tcW w:w="1932" w:type="dxa"/>
          </w:tcPr>
          <w:p w14:paraId="582F2736" w14:textId="77777777" w:rsidR="00C24CD1" w:rsidRDefault="00C24CD1" w:rsidP="00C24CD1">
            <w:pPr>
              <w:cnfStyle w:val="000000100000" w:firstRow="0" w:lastRow="0" w:firstColumn="0" w:lastColumn="0" w:oddVBand="0" w:evenVBand="0" w:oddHBand="1" w:evenHBand="0" w:firstRowFirstColumn="0" w:firstRowLastColumn="0" w:lastRowFirstColumn="0" w:lastRowLastColumn="0"/>
            </w:pPr>
            <w:r>
              <w:t>Beheersingsniveau</w:t>
            </w:r>
          </w:p>
        </w:tc>
        <w:tc>
          <w:tcPr>
            <w:tcW w:w="3573" w:type="dxa"/>
          </w:tcPr>
          <w:p w14:paraId="24002E5E" w14:textId="77777777" w:rsidR="00C24CD1" w:rsidRDefault="00C24CD1" w:rsidP="00C24CD1">
            <w:pPr>
              <w:cnfStyle w:val="000000100000" w:firstRow="0" w:lastRow="0" w:firstColumn="0" w:lastColumn="0" w:oddVBand="0" w:evenVBand="0" w:oddHBand="1" w:evenHBand="0" w:firstRowFirstColumn="0" w:firstRowLastColumn="0" w:lastRowFirstColumn="0" w:lastRowLastColumn="0"/>
            </w:pPr>
            <w:r>
              <w:t>Beschrijving van het niveau</w:t>
            </w:r>
          </w:p>
        </w:tc>
        <w:tc>
          <w:tcPr>
            <w:tcW w:w="3544" w:type="dxa"/>
          </w:tcPr>
          <w:p w14:paraId="35FF8745" w14:textId="77777777" w:rsidR="00C24CD1" w:rsidRDefault="00C24CD1" w:rsidP="00C24CD1">
            <w:pPr>
              <w:cnfStyle w:val="000000100000" w:firstRow="0" w:lastRow="0" w:firstColumn="0" w:lastColumn="0" w:oddVBand="0" w:evenVBand="0" w:oddHBand="1" w:evenHBand="0" w:firstRowFirstColumn="0" w:firstRowLastColumn="0" w:lastRowFirstColumn="0" w:lastRowLastColumn="0"/>
            </w:pPr>
            <w:r>
              <w:t>Meting van leerresultaat</w:t>
            </w:r>
          </w:p>
        </w:tc>
      </w:tr>
      <w:tr w:rsidR="00C24CD1" w14:paraId="61DD1A16" w14:textId="77777777" w:rsidTr="00647481">
        <w:trPr>
          <w:gridAfter w:val="1"/>
          <w:wAfter w:w="142" w:type="dxa"/>
        </w:trPr>
        <w:tc>
          <w:tcPr>
            <w:cnfStyle w:val="001000000000" w:firstRow="0" w:lastRow="0" w:firstColumn="1" w:lastColumn="0" w:oddVBand="0" w:evenVBand="0" w:oddHBand="0" w:evenHBand="0" w:firstRowFirstColumn="0" w:firstRowLastColumn="0" w:lastRowFirstColumn="0" w:lastRowLastColumn="0"/>
            <w:tcW w:w="869" w:type="dxa"/>
            <w:vMerge w:val="restart"/>
          </w:tcPr>
          <w:p w14:paraId="25171259" w14:textId="77777777" w:rsidR="00C24CD1" w:rsidRDefault="00C24CD1" w:rsidP="00C24CD1">
            <w:r>
              <w:lastRenderedPageBreak/>
              <w:t>Lagere orde</w:t>
            </w:r>
          </w:p>
        </w:tc>
        <w:tc>
          <w:tcPr>
            <w:tcW w:w="1932" w:type="dxa"/>
          </w:tcPr>
          <w:p w14:paraId="0127AE69" w14:textId="77777777" w:rsidR="00C24CD1" w:rsidRDefault="00C24CD1" w:rsidP="00AB543D">
            <w:pPr>
              <w:pStyle w:val="Lijstalinea"/>
              <w:numPr>
                <w:ilvl w:val="0"/>
                <w:numId w:val="6"/>
              </w:numPr>
              <w:cnfStyle w:val="000000000000" w:firstRow="0" w:lastRow="0" w:firstColumn="0" w:lastColumn="0" w:oddVBand="0" w:evenVBand="0" w:oddHBand="0" w:evenHBand="0" w:firstRowFirstColumn="0" w:firstRowLastColumn="0" w:lastRowFirstColumn="0" w:lastRowLastColumn="0"/>
            </w:pPr>
            <w:r>
              <w:t>Kennis</w:t>
            </w:r>
          </w:p>
        </w:tc>
        <w:tc>
          <w:tcPr>
            <w:tcW w:w="3573" w:type="dxa"/>
          </w:tcPr>
          <w:p w14:paraId="6A5AAFF5" w14:textId="77777777" w:rsidR="00C24CD1" w:rsidRDefault="001B1209" w:rsidP="00C24CD1">
            <w:pPr>
              <w:cnfStyle w:val="000000000000" w:firstRow="0" w:lastRow="0" w:firstColumn="0" w:lastColumn="0" w:oddVBand="0" w:evenVBand="0" w:oddHBand="0" w:evenHBand="0" w:firstRowFirstColumn="0" w:firstRowLastColumn="0" w:lastRowFirstColumn="0" w:lastRowLastColumn="0"/>
            </w:pPr>
            <w:r>
              <w:t>De studenten</w:t>
            </w:r>
            <w:r w:rsidR="009675D2">
              <w:t xml:space="preserve"> weten na deze les wat er bij  onderhoud en</w:t>
            </w:r>
            <w:r>
              <w:t xml:space="preserve"> schoonmaak</w:t>
            </w:r>
            <w:r w:rsidR="009675D2">
              <w:t xml:space="preserve"> van een bedrijfsruimte komt kijken.</w:t>
            </w:r>
          </w:p>
        </w:tc>
        <w:tc>
          <w:tcPr>
            <w:tcW w:w="3544" w:type="dxa"/>
          </w:tcPr>
          <w:p w14:paraId="341D4497" w14:textId="77777777" w:rsidR="00C24CD1" w:rsidRDefault="008E562D" w:rsidP="00C24CD1">
            <w:pPr>
              <w:cnfStyle w:val="000000000000" w:firstRow="0" w:lastRow="0" w:firstColumn="0" w:lastColumn="0" w:oddVBand="0" w:evenVBand="0" w:oddHBand="0" w:evenHBand="0" w:firstRowFirstColumn="0" w:firstRowLastColumn="0" w:lastRowFirstColumn="0" w:lastRowLastColumn="0"/>
            </w:pPr>
            <w:r>
              <w:t>Dit wordt gemeten door middel van een plenair besproken evaluatie met de klas.</w:t>
            </w:r>
          </w:p>
        </w:tc>
      </w:tr>
      <w:tr w:rsidR="00C24CD1" w14:paraId="6B19DC4D" w14:textId="77777777" w:rsidTr="00647481">
        <w:trPr>
          <w:gridAfter w:val="1"/>
          <w:cnfStyle w:val="000000100000" w:firstRow="0" w:lastRow="0" w:firstColumn="0" w:lastColumn="0" w:oddVBand="0" w:evenVBand="0" w:oddHBand="1" w:evenHBand="0" w:firstRowFirstColumn="0" w:firstRowLastColumn="0" w:lastRowFirstColumn="0" w:lastRowLastColumn="0"/>
          <w:wAfter w:w="142" w:type="dxa"/>
        </w:trPr>
        <w:tc>
          <w:tcPr>
            <w:cnfStyle w:val="001000000000" w:firstRow="0" w:lastRow="0" w:firstColumn="1" w:lastColumn="0" w:oddVBand="0" w:evenVBand="0" w:oddHBand="0" w:evenHBand="0" w:firstRowFirstColumn="0" w:firstRowLastColumn="0" w:lastRowFirstColumn="0" w:lastRowLastColumn="0"/>
            <w:tcW w:w="869" w:type="dxa"/>
            <w:vMerge/>
          </w:tcPr>
          <w:p w14:paraId="7A3EB7E6" w14:textId="77777777" w:rsidR="00C24CD1" w:rsidRDefault="00C24CD1" w:rsidP="00C24CD1"/>
        </w:tc>
        <w:tc>
          <w:tcPr>
            <w:tcW w:w="1932" w:type="dxa"/>
          </w:tcPr>
          <w:p w14:paraId="5321E0B3" w14:textId="77777777" w:rsidR="00C24CD1" w:rsidRDefault="00C24CD1" w:rsidP="00AB543D">
            <w:pPr>
              <w:pStyle w:val="Lijstalinea"/>
              <w:numPr>
                <w:ilvl w:val="0"/>
                <w:numId w:val="6"/>
              </w:numPr>
              <w:cnfStyle w:val="000000100000" w:firstRow="0" w:lastRow="0" w:firstColumn="0" w:lastColumn="0" w:oddVBand="0" w:evenVBand="0" w:oddHBand="1" w:evenHBand="0" w:firstRowFirstColumn="0" w:firstRowLastColumn="0" w:lastRowFirstColumn="0" w:lastRowLastColumn="0"/>
            </w:pPr>
            <w:r>
              <w:t>Begrip</w:t>
            </w:r>
          </w:p>
        </w:tc>
        <w:tc>
          <w:tcPr>
            <w:tcW w:w="3573" w:type="dxa"/>
          </w:tcPr>
          <w:p w14:paraId="55B60D77" w14:textId="77777777" w:rsidR="00C24CD1" w:rsidRDefault="007E6263" w:rsidP="00C24CD1">
            <w:pPr>
              <w:cnfStyle w:val="000000100000" w:firstRow="0" w:lastRow="0" w:firstColumn="0" w:lastColumn="0" w:oddVBand="0" w:evenVBand="0" w:oddHBand="1" w:evenHBand="0" w:firstRowFirstColumn="0" w:firstRowLastColumn="0" w:lastRowFirstColumn="0" w:lastRowLastColumn="0"/>
            </w:pPr>
            <w:r>
              <w:t>Na deze les weten de studenten wat chemische schoon</w:t>
            </w:r>
            <w:r w:rsidR="00D00964">
              <w:t>maakmiddelen zijn en waarvoor ze</w:t>
            </w:r>
            <w:r>
              <w:t xml:space="preserve"> gebruikt worden.</w:t>
            </w:r>
          </w:p>
        </w:tc>
        <w:tc>
          <w:tcPr>
            <w:tcW w:w="3544" w:type="dxa"/>
          </w:tcPr>
          <w:p w14:paraId="442F7149" w14:textId="77777777" w:rsidR="00C24CD1" w:rsidRDefault="008E562D" w:rsidP="00C24CD1">
            <w:pPr>
              <w:cnfStyle w:val="000000100000" w:firstRow="0" w:lastRow="0" w:firstColumn="0" w:lastColumn="0" w:oddVBand="0" w:evenVBand="0" w:oddHBand="1" w:evenHBand="0" w:firstRowFirstColumn="0" w:firstRowLastColumn="0" w:lastRowFirstColumn="0" w:lastRowLastColumn="0"/>
            </w:pPr>
            <w:r>
              <w:t>Als de studenten vraag 8 van les 4 goed kunnen beantwoorden is dit leerdoel voldoende afgerond.</w:t>
            </w:r>
          </w:p>
        </w:tc>
      </w:tr>
      <w:tr w:rsidR="00C24CD1" w14:paraId="65552500" w14:textId="77777777" w:rsidTr="00647481">
        <w:trPr>
          <w:gridAfter w:val="1"/>
          <w:wAfter w:w="142" w:type="dxa"/>
        </w:trPr>
        <w:tc>
          <w:tcPr>
            <w:cnfStyle w:val="001000000000" w:firstRow="0" w:lastRow="0" w:firstColumn="1" w:lastColumn="0" w:oddVBand="0" w:evenVBand="0" w:oddHBand="0" w:evenHBand="0" w:firstRowFirstColumn="0" w:firstRowLastColumn="0" w:lastRowFirstColumn="0" w:lastRowLastColumn="0"/>
            <w:tcW w:w="869" w:type="dxa"/>
            <w:vMerge/>
          </w:tcPr>
          <w:p w14:paraId="5A256D8F" w14:textId="77777777" w:rsidR="00C24CD1" w:rsidRDefault="00C24CD1" w:rsidP="00C24CD1"/>
        </w:tc>
        <w:tc>
          <w:tcPr>
            <w:tcW w:w="1932" w:type="dxa"/>
          </w:tcPr>
          <w:p w14:paraId="68E8DCE4" w14:textId="77777777" w:rsidR="00C24CD1" w:rsidRDefault="00C24CD1" w:rsidP="00AB543D">
            <w:pPr>
              <w:pStyle w:val="Lijstalinea"/>
              <w:numPr>
                <w:ilvl w:val="0"/>
                <w:numId w:val="6"/>
              </w:numPr>
              <w:cnfStyle w:val="000000000000" w:firstRow="0" w:lastRow="0" w:firstColumn="0" w:lastColumn="0" w:oddVBand="0" w:evenVBand="0" w:oddHBand="0" w:evenHBand="0" w:firstRowFirstColumn="0" w:firstRowLastColumn="0" w:lastRowFirstColumn="0" w:lastRowLastColumn="0"/>
            </w:pPr>
            <w:r>
              <w:t>Toepassing</w:t>
            </w:r>
          </w:p>
        </w:tc>
        <w:tc>
          <w:tcPr>
            <w:tcW w:w="3573" w:type="dxa"/>
          </w:tcPr>
          <w:p w14:paraId="486EFDC8" w14:textId="77777777" w:rsidR="00C24CD1" w:rsidRDefault="00B5229A" w:rsidP="00C24CD1">
            <w:pPr>
              <w:cnfStyle w:val="000000000000" w:firstRow="0" w:lastRow="0" w:firstColumn="0" w:lastColumn="0" w:oddVBand="0" w:evenVBand="0" w:oddHBand="0" w:evenHBand="0" w:firstRowFirstColumn="0" w:firstRowLastColumn="0" w:lastRowFirstColumn="0" w:lastRowLastColumn="0"/>
            </w:pPr>
            <w:r>
              <w:t>Na deze les weten de studenten hoe ze een werkbank moeten schoonmaken en kunnen ze dat toepassen.</w:t>
            </w:r>
          </w:p>
        </w:tc>
        <w:tc>
          <w:tcPr>
            <w:tcW w:w="3544" w:type="dxa"/>
          </w:tcPr>
          <w:p w14:paraId="650AAB29" w14:textId="77777777" w:rsidR="00C24CD1" w:rsidRDefault="008E562D" w:rsidP="00C24CD1">
            <w:pPr>
              <w:cnfStyle w:val="000000000000" w:firstRow="0" w:lastRow="0" w:firstColumn="0" w:lastColumn="0" w:oddVBand="0" w:evenVBand="0" w:oddHBand="0" w:evenHBand="0" w:firstRowFirstColumn="0" w:firstRowLastColumn="0" w:lastRowFirstColumn="0" w:lastRowLastColumn="0"/>
            </w:pPr>
            <w:r>
              <w:t>Als de studenten vraag 6 van les 4 goed kunnen beantwoorden is dit leerdoel voldoende afgerond.</w:t>
            </w:r>
          </w:p>
        </w:tc>
      </w:tr>
      <w:tr w:rsidR="00C24CD1" w14:paraId="0F85E5FB" w14:textId="77777777" w:rsidTr="00647481">
        <w:trPr>
          <w:gridAfter w:val="1"/>
          <w:cnfStyle w:val="000000100000" w:firstRow="0" w:lastRow="0" w:firstColumn="0" w:lastColumn="0" w:oddVBand="0" w:evenVBand="0" w:oddHBand="1" w:evenHBand="0" w:firstRowFirstColumn="0" w:firstRowLastColumn="0" w:lastRowFirstColumn="0" w:lastRowLastColumn="0"/>
          <w:wAfter w:w="142" w:type="dxa"/>
        </w:trPr>
        <w:tc>
          <w:tcPr>
            <w:cnfStyle w:val="001000000000" w:firstRow="0" w:lastRow="0" w:firstColumn="1" w:lastColumn="0" w:oddVBand="0" w:evenVBand="0" w:oddHBand="0" w:evenHBand="0" w:firstRowFirstColumn="0" w:firstRowLastColumn="0" w:lastRowFirstColumn="0" w:lastRowLastColumn="0"/>
            <w:tcW w:w="869" w:type="dxa"/>
            <w:vMerge w:val="restart"/>
          </w:tcPr>
          <w:p w14:paraId="0E795A6D" w14:textId="77777777" w:rsidR="00C24CD1" w:rsidRDefault="00C24CD1" w:rsidP="00C24CD1">
            <w:r>
              <w:t>Hogere orde</w:t>
            </w:r>
          </w:p>
        </w:tc>
        <w:tc>
          <w:tcPr>
            <w:tcW w:w="1932" w:type="dxa"/>
          </w:tcPr>
          <w:p w14:paraId="608ED0E0" w14:textId="77777777" w:rsidR="00C24CD1" w:rsidRDefault="00C24CD1" w:rsidP="00AB543D">
            <w:pPr>
              <w:pStyle w:val="Lijstalinea"/>
              <w:numPr>
                <w:ilvl w:val="0"/>
                <w:numId w:val="6"/>
              </w:numPr>
              <w:cnfStyle w:val="000000100000" w:firstRow="0" w:lastRow="0" w:firstColumn="0" w:lastColumn="0" w:oddVBand="0" w:evenVBand="0" w:oddHBand="1" w:evenHBand="0" w:firstRowFirstColumn="0" w:firstRowLastColumn="0" w:lastRowFirstColumn="0" w:lastRowLastColumn="0"/>
            </w:pPr>
            <w:r>
              <w:t>Analyse</w:t>
            </w:r>
          </w:p>
        </w:tc>
        <w:tc>
          <w:tcPr>
            <w:tcW w:w="3573" w:type="dxa"/>
          </w:tcPr>
          <w:p w14:paraId="61F013F0" w14:textId="77777777" w:rsidR="00C24CD1" w:rsidRDefault="00B5229A" w:rsidP="00C24CD1">
            <w:pPr>
              <w:cnfStyle w:val="000000100000" w:firstRow="0" w:lastRow="0" w:firstColumn="0" w:lastColumn="0" w:oddVBand="0" w:evenVBand="0" w:oddHBand="1" w:evenHBand="0" w:firstRowFirstColumn="0" w:firstRowLastColumn="0" w:lastRowFirstColumn="0" w:lastRowLastColumn="0"/>
            </w:pPr>
            <w:r>
              <w:t>Na deze les weten de studenten waar apparatuur aan moet voldoen en waar ze tijdens het schoonmaken ervan op moeten letten.</w:t>
            </w:r>
          </w:p>
        </w:tc>
        <w:tc>
          <w:tcPr>
            <w:tcW w:w="3544" w:type="dxa"/>
          </w:tcPr>
          <w:p w14:paraId="5239D3F9" w14:textId="77777777" w:rsidR="00C24CD1" w:rsidRDefault="00F814BE" w:rsidP="00C24CD1">
            <w:pPr>
              <w:cnfStyle w:val="000000100000" w:firstRow="0" w:lastRow="0" w:firstColumn="0" w:lastColumn="0" w:oddVBand="0" w:evenVBand="0" w:oddHBand="1" w:evenHBand="0" w:firstRowFirstColumn="0" w:firstRowLastColumn="0" w:lastRowFirstColumn="0" w:lastRowLastColumn="0"/>
            </w:pPr>
            <w:r>
              <w:t>Als de studenten vraag 8 van les 4 goed kunnen beantwoorden is dit leerdoel voldoende afgerond.</w:t>
            </w:r>
          </w:p>
        </w:tc>
      </w:tr>
      <w:tr w:rsidR="00C24CD1" w14:paraId="1DDAAA8B" w14:textId="77777777" w:rsidTr="00647481">
        <w:trPr>
          <w:gridAfter w:val="1"/>
          <w:wAfter w:w="142" w:type="dxa"/>
        </w:trPr>
        <w:tc>
          <w:tcPr>
            <w:cnfStyle w:val="001000000000" w:firstRow="0" w:lastRow="0" w:firstColumn="1" w:lastColumn="0" w:oddVBand="0" w:evenVBand="0" w:oddHBand="0" w:evenHBand="0" w:firstRowFirstColumn="0" w:firstRowLastColumn="0" w:lastRowFirstColumn="0" w:lastRowLastColumn="0"/>
            <w:tcW w:w="869" w:type="dxa"/>
            <w:vMerge/>
          </w:tcPr>
          <w:p w14:paraId="1ED47E97" w14:textId="77777777" w:rsidR="00C24CD1" w:rsidRDefault="00C24CD1" w:rsidP="00C24CD1"/>
        </w:tc>
        <w:tc>
          <w:tcPr>
            <w:tcW w:w="1932" w:type="dxa"/>
          </w:tcPr>
          <w:p w14:paraId="5909275E" w14:textId="77777777" w:rsidR="00C24CD1" w:rsidRDefault="00C24CD1" w:rsidP="00AB543D">
            <w:pPr>
              <w:pStyle w:val="Lijstalinea"/>
              <w:numPr>
                <w:ilvl w:val="0"/>
                <w:numId w:val="6"/>
              </w:numPr>
              <w:cnfStyle w:val="000000000000" w:firstRow="0" w:lastRow="0" w:firstColumn="0" w:lastColumn="0" w:oddVBand="0" w:evenVBand="0" w:oddHBand="0" w:evenHBand="0" w:firstRowFirstColumn="0" w:firstRowLastColumn="0" w:lastRowFirstColumn="0" w:lastRowLastColumn="0"/>
            </w:pPr>
            <w:r>
              <w:t>Evaluatie</w:t>
            </w:r>
          </w:p>
        </w:tc>
        <w:tc>
          <w:tcPr>
            <w:tcW w:w="3573" w:type="dxa"/>
          </w:tcPr>
          <w:p w14:paraId="4F382A0C" w14:textId="77777777" w:rsidR="00C24CD1" w:rsidRDefault="00B5229A" w:rsidP="00C24CD1">
            <w:pPr>
              <w:cnfStyle w:val="000000000000" w:firstRow="0" w:lastRow="0" w:firstColumn="0" w:lastColumn="0" w:oddVBand="0" w:evenVBand="0" w:oddHBand="0" w:evenHBand="0" w:firstRowFirstColumn="0" w:firstRowLastColumn="0" w:lastRowFirstColumn="0" w:lastRowLastColumn="0"/>
            </w:pPr>
            <w:r>
              <w:t>Plenair en interactief in de les evalueren/bespreken. Hiervoor staan in de docentenhandleiding een aantal geformuleerde vragen (zie hoofdstuk 4 les 4).</w:t>
            </w:r>
          </w:p>
        </w:tc>
        <w:tc>
          <w:tcPr>
            <w:tcW w:w="3544" w:type="dxa"/>
          </w:tcPr>
          <w:p w14:paraId="38B1F397" w14:textId="77777777" w:rsidR="00C24CD1" w:rsidRDefault="001B64F7" w:rsidP="00C24CD1">
            <w:pPr>
              <w:cnfStyle w:val="000000000000" w:firstRow="0" w:lastRow="0" w:firstColumn="0" w:lastColumn="0" w:oddVBand="0" w:evenVBand="0" w:oddHBand="0" w:evenHBand="0" w:firstRowFirstColumn="0" w:firstRowLastColumn="0" w:lastRowFirstColumn="0" w:lastRowLastColumn="0"/>
            </w:pPr>
            <w:r>
              <w:t>Als de studenten de vragen van hoofdstuk 4 goed weten te beantwoorden is dit leerdoel voldoende behaald.</w:t>
            </w:r>
          </w:p>
        </w:tc>
      </w:tr>
      <w:tr w:rsidR="00C24CD1" w14:paraId="1CAD3CB5" w14:textId="77777777" w:rsidTr="00647481">
        <w:trPr>
          <w:gridAfter w:val="1"/>
          <w:cnfStyle w:val="000000100000" w:firstRow="0" w:lastRow="0" w:firstColumn="0" w:lastColumn="0" w:oddVBand="0" w:evenVBand="0" w:oddHBand="1" w:evenHBand="0" w:firstRowFirstColumn="0" w:firstRowLastColumn="0" w:lastRowFirstColumn="0" w:lastRowLastColumn="0"/>
          <w:wAfter w:w="142" w:type="dxa"/>
        </w:trPr>
        <w:tc>
          <w:tcPr>
            <w:cnfStyle w:val="001000000000" w:firstRow="0" w:lastRow="0" w:firstColumn="1" w:lastColumn="0" w:oddVBand="0" w:evenVBand="0" w:oddHBand="0" w:evenHBand="0" w:firstRowFirstColumn="0" w:firstRowLastColumn="0" w:lastRowFirstColumn="0" w:lastRowLastColumn="0"/>
            <w:tcW w:w="869" w:type="dxa"/>
            <w:vMerge/>
          </w:tcPr>
          <w:p w14:paraId="68CD634C" w14:textId="77777777" w:rsidR="00C24CD1" w:rsidRDefault="00C24CD1" w:rsidP="00C24CD1"/>
        </w:tc>
        <w:tc>
          <w:tcPr>
            <w:tcW w:w="1932" w:type="dxa"/>
          </w:tcPr>
          <w:p w14:paraId="2A673B6B" w14:textId="77777777" w:rsidR="00C24CD1" w:rsidRDefault="00C24CD1" w:rsidP="00AB543D">
            <w:pPr>
              <w:pStyle w:val="Lijstalinea"/>
              <w:numPr>
                <w:ilvl w:val="0"/>
                <w:numId w:val="6"/>
              </w:numPr>
              <w:cnfStyle w:val="000000100000" w:firstRow="0" w:lastRow="0" w:firstColumn="0" w:lastColumn="0" w:oddVBand="0" w:evenVBand="0" w:oddHBand="1" w:evenHBand="0" w:firstRowFirstColumn="0" w:firstRowLastColumn="0" w:lastRowFirstColumn="0" w:lastRowLastColumn="0"/>
            </w:pPr>
            <w:r>
              <w:t>Creatie</w:t>
            </w:r>
          </w:p>
        </w:tc>
        <w:tc>
          <w:tcPr>
            <w:tcW w:w="3573" w:type="dxa"/>
          </w:tcPr>
          <w:p w14:paraId="555F456C" w14:textId="77777777" w:rsidR="00C24CD1" w:rsidRDefault="00B5229A" w:rsidP="00C24CD1">
            <w:pPr>
              <w:cnfStyle w:val="000000100000" w:firstRow="0" w:lastRow="0" w:firstColumn="0" w:lastColumn="0" w:oddVBand="0" w:evenVBand="0" w:oddHBand="1" w:evenHBand="0" w:firstRowFirstColumn="0" w:firstRowLastColumn="0" w:lastRowFirstColumn="0" w:lastRowLastColumn="0"/>
            </w:pPr>
            <w:r>
              <w:t>Studenten zijn na deze les zelf in staat om een bedrijfsruimte op een s</w:t>
            </w:r>
            <w:r w:rsidR="008E562D">
              <w:t xml:space="preserve">trategische (m.b.t hygiëne) wijze in te richten. </w:t>
            </w:r>
          </w:p>
        </w:tc>
        <w:tc>
          <w:tcPr>
            <w:tcW w:w="3544" w:type="dxa"/>
          </w:tcPr>
          <w:p w14:paraId="42F71A00" w14:textId="77777777" w:rsidR="00C24CD1" w:rsidRDefault="001B64F7" w:rsidP="00C24CD1">
            <w:pPr>
              <w:cnfStyle w:val="000000100000" w:firstRow="0" w:lastRow="0" w:firstColumn="0" w:lastColumn="0" w:oddVBand="0" w:evenVBand="0" w:oddHBand="1" w:evenHBand="0" w:firstRowFirstColumn="0" w:firstRowLastColumn="0" w:lastRowFirstColumn="0" w:lastRowLastColumn="0"/>
            </w:pPr>
            <w:r>
              <w:t>Dit leerdoel is behaald wanneer de studenten de opdrachten van les 4 met het juiste antwoord kunnen beantwoorden.</w:t>
            </w:r>
          </w:p>
        </w:tc>
      </w:tr>
    </w:tbl>
    <w:p w14:paraId="3CFEA2E7" w14:textId="77777777" w:rsidR="00C24CD1" w:rsidRDefault="00C24CD1" w:rsidP="00CF6886">
      <w:pPr>
        <w:pStyle w:val="Geenafstand"/>
        <w:rPr>
          <w:color w:val="FF0000"/>
        </w:rPr>
      </w:pPr>
    </w:p>
    <w:tbl>
      <w:tblPr>
        <w:tblStyle w:val="Rastertabel5donker-Accent1"/>
        <w:tblW w:w="9918" w:type="dxa"/>
        <w:tblLook w:val="04A0" w:firstRow="1" w:lastRow="0" w:firstColumn="1" w:lastColumn="0" w:noHBand="0" w:noVBand="1"/>
      </w:tblPr>
      <w:tblGrid>
        <w:gridCol w:w="869"/>
        <w:gridCol w:w="1932"/>
        <w:gridCol w:w="3290"/>
        <w:gridCol w:w="3827"/>
      </w:tblGrid>
      <w:tr w:rsidR="00C24CD1" w14:paraId="62B1810A" w14:textId="77777777" w:rsidTr="005229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tcPr>
          <w:p w14:paraId="0FBC45C6" w14:textId="77777777" w:rsidR="00C24CD1" w:rsidRDefault="001B64F7" w:rsidP="00C24CD1">
            <w:r w:rsidRPr="00B42E92">
              <w:rPr>
                <w:sz w:val="24"/>
              </w:rPr>
              <w:t>Les 5</w:t>
            </w:r>
          </w:p>
        </w:tc>
        <w:tc>
          <w:tcPr>
            <w:tcW w:w="1932" w:type="dxa"/>
          </w:tcPr>
          <w:p w14:paraId="44CD65D7" w14:textId="77777777" w:rsidR="00C24CD1" w:rsidRDefault="00C24CD1" w:rsidP="00C24CD1">
            <w:pPr>
              <w:cnfStyle w:val="100000000000" w:firstRow="1" w:lastRow="0" w:firstColumn="0" w:lastColumn="0" w:oddVBand="0" w:evenVBand="0" w:oddHBand="0" w:evenHBand="0" w:firstRowFirstColumn="0" w:firstRowLastColumn="0" w:lastRowFirstColumn="0" w:lastRowLastColumn="0"/>
            </w:pPr>
            <w:r>
              <w:t>Beheersingsniveau</w:t>
            </w:r>
          </w:p>
        </w:tc>
        <w:tc>
          <w:tcPr>
            <w:tcW w:w="3290" w:type="dxa"/>
          </w:tcPr>
          <w:p w14:paraId="16C8C9B1" w14:textId="77777777" w:rsidR="00C24CD1" w:rsidRDefault="00C24CD1" w:rsidP="00C24CD1">
            <w:pPr>
              <w:cnfStyle w:val="100000000000" w:firstRow="1" w:lastRow="0" w:firstColumn="0" w:lastColumn="0" w:oddVBand="0" w:evenVBand="0" w:oddHBand="0" w:evenHBand="0" w:firstRowFirstColumn="0" w:firstRowLastColumn="0" w:lastRowFirstColumn="0" w:lastRowLastColumn="0"/>
            </w:pPr>
            <w:r>
              <w:t>Beschrijving van het niveau</w:t>
            </w:r>
          </w:p>
        </w:tc>
        <w:tc>
          <w:tcPr>
            <w:tcW w:w="3827" w:type="dxa"/>
          </w:tcPr>
          <w:p w14:paraId="2FEE43F3" w14:textId="77777777" w:rsidR="00C24CD1" w:rsidRDefault="00C24CD1" w:rsidP="00C24CD1">
            <w:pPr>
              <w:cnfStyle w:val="100000000000" w:firstRow="1" w:lastRow="0" w:firstColumn="0" w:lastColumn="0" w:oddVBand="0" w:evenVBand="0" w:oddHBand="0" w:evenHBand="0" w:firstRowFirstColumn="0" w:firstRowLastColumn="0" w:lastRowFirstColumn="0" w:lastRowLastColumn="0"/>
            </w:pPr>
            <w:r>
              <w:t>Meting van leerresultaat</w:t>
            </w:r>
          </w:p>
        </w:tc>
      </w:tr>
      <w:tr w:rsidR="00C24CD1" w14:paraId="4B13A456" w14:textId="77777777"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restart"/>
          </w:tcPr>
          <w:p w14:paraId="4EB04C93" w14:textId="77777777" w:rsidR="00C24CD1" w:rsidRDefault="00C24CD1" w:rsidP="00C24CD1">
            <w:r>
              <w:t>Lagere orde</w:t>
            </w:r>
          </w:p>
        </w:tc>
        <w:tc>
          <w:tcPr>
            <w:tcW w:w="1932" w:type="dxa"/>
          </w:tcPr>
          <w:p w14:paraId="5C768B7A" w14:textId="77777777" w:rsidR="00C24CD1" w:rsidRDefault="00C24CD1" w:rsidP="00AB543D">
            <w:pPr>
              <w:pStyle w:val="Lijstalinea"/>
              <w:numPr>
                <w:ilvl w:val="0"/>
                <w:numId w:val="7"/>
              </w:numPr>
              <w:cnfStyle w:val="000000100000" w:firstRow="0" w:lastRow="0" w:firstColumn="0" w:lastColumn="0" w:oddVBand="0" w:evenVBand="0" w:oddHBand="1" w:evenHBand="0" w:firstRowFirstColumn="0" w:firstRowLastColumn="0" w:lastRowFirstColumn="0" w:lastRowLastColumn="0"/>
            </w:pPr>
            <w:r>
              <w:t>Kennis</w:t>
            </w:r>
          </w:p>
        </w:tc>
        <w:tc>
          <w:tcPr>
            <w:tcW w:w="3290" w:type="dxa"/>
          </w:tcPr>
          <w:p w14:paraId="4AD1AC9F" w14:textId="77777777" w:rsidR="00C24CD1" w:rsidRDefault="001B64F7" w:rsidP="00C24CD1">
            <w:pPr>
              <w:cnfStyle w:val="000000100000" w:firstRow="0" w:lastRow="0" w:firstColumn="0" w:lastColumn="0" w:oddVBand="0" w:evenVBand="0" w:oddHBand="1" w:evenHBand="0" w:firstRowFirstColumn="0" w:firstRowLastColumn="0" w:lastRowFirstColumn="0" w:lastRowLastColumn="0"/>
            </w:pPr>
            <w:r>
              <w:t>Na de les weten de studenten hoe zij frituurvet het beste kunnen controleren op kwaliteit</w:t>
            </w:r>
          </w:p>
        </w:tc>
        <w:tc>
          <w:tcPr>
            <w:tcW w:w="3827" w:type="dxa"/>
          </w:tcPr>
          <w:p w14:paraId="68D83FC7" w14:textId="77777777" w:rsidR="00C24CD1" w:rsidRDefault="001B64F7" w:rsidP="00C24CD1">
            <w:pPr>
              <w:cnfStyle w:val="000000100000" w:firstRow="0" w:lastRow="0" w:firstColumn="0" w:lastColumn="0" w:oddVBand="0" w:evenVBand="0" w:oddHBand="1" w:evenHBand="0" w:firstRowFirstColumn="0" w:firstRowLastColumn="0" w:lastRowFirstColumn="0" w:lastRowLastColumn="0"/>
            </w:pPr>
            <w:r>
              <w:t>Als de student kan aangeven wat de waarde van het vet moet zijn is dit leerdoel voldoend behaald.</w:t>
            </w:r>
          </w:p>
        </w:tc>
      </w:tr>
      <w:tr w:rsidR="00C24CD1" w14:paraId="69A20E46" w14:textId="77777777" w:rsidTr="00522988">
        <w:tc>
          <w:tcPr>
            <w:cnfStyle w:val="001000000000" w:firstRow="0" w:lastRow="0" w:firstColumn="1" w:lastColumn="0" w:oddVBand="0" w:evenVBand="0" w:oddHBand="0" w:evenHBand="0" w:firstRowFirstColumn="0" w:firstRowLastColumn="0" w:lastRowFirstColumn="0" w:lastRowLastColumn="0"/>
            <w:tcW w:w="869" w:type="dxa"/>
            <w:vMerge/>
          </w:tcPr>
          <w:p w14:paraId="4B94586C" w14:textId="77777777" w:rsidR="00C24CD1" w:rsidRDefault="00C24CD1" w:rsidP="00C24CD1"/>
        </w:tc>
        <w:tc>
          <w:tcPr>
            <w:tcW w:w="1932" w:type="dxa"/>
          </w:tcPr>
          <w:p w14:paraId="151117A1" w14:textId="77777777" w:rsidR="00C24CD1" w:rsidRDefault="00C24CD1" w:rsidP="00AB543D">
            <w:pPr>
              <w:pStyle w:val="Lijstalinea"/>
              <w:numPr>
                <w:ilvl w:val="0"/>
                <w:numId w:val="7"/>
              </w:numPr>
              <w:cnfStyle w:val="000000000000" w:firstRow="0" w:lastRow="0" w:firstColumn="0" w:lastColumn="0" w:oddVBand="0" w:evenVBand="0" w:oddHBand="0" w:evenHBand="0" w:firstRowFirstColumn="0" w:firstRowLastColumn="0" w:lastRowFirstColumn="0" w:lastRowLastColumn="0"/>
            </w:pPr>
            <w:r>
              <w:t>Begrip</w:t>
            </w:r>
          </w:p>
        </w:tc>
        <w:tc>
          <w:tcPr>
            <w:tcW w:w="3290" w:type="dxa"/>
          </w:tcPr>
          <w:p w14:paraId="4BC440A6" w14:textId="77777777" w:rsidR="001B64F7" w:rsidRPr="001B64F7" w:rsidRDefault="001B64F7" w:rsidP="001B64F7">
            <w:pPr>
              <w:pStyle w:val="Geenafstand"/>
              <w:cnfStyle w:val="000000000000" w:firstRow="0" w:lastRow="0" w:firstColumn="0" w:lastColumn="0" w:oddVBand="0" w:evenVBand="0" w:oddHBand="0" w:evenHBand="0" w:firstRowFirstColumn="0" w:firstRowLastColumn="0" w:lastRowFirstColumn="0" w:lastRowLastColumn="0"/>
              <w:rPr>
                <w:rFonts w:cstheme="minorHAnsi"/>
              </w:rPr>
            </w:pPr>
            <w:r w:rsidRPr="001B64F7">
              <w:rPr>
                <w:rFonts w:cstheme="minorHAnsi"/>
              </w:rPr>
              <w:t xml:space="preserve">Na </w:t>
            </w:r>
            <w:r>
              <w:rPr>
                <w:rFonts w:cstheme="minorHAnsi"/>
              </w:rPr>
              <w:t>de les kent de student</w:t>
            </w:r>
            <w:r w:rsidRPr="001B64F7">
              <w:rPr>
                <w:rFonts w:cstheme="minorHAnsi"/>
              </w:rPr>
              <w:t xml:space="preserve"> termen zoals: portioneren, dresseren, garneren en terug koelen</w:t>
            </w:r>
          </w:p>
          <w:p w14:paraId="42F0ECE2" w14:textId="77777777" w:rsidR="00C24CD1" w:rsidRDefault="00C24CD1" w:rsidP="00C24CD1">
            <w:pPr>
              <w:cnfStyle w:val="000000000000" w:firstRow="0" w:lastRow="0" w:firstColumn="0" w:lastColumn="0" w:oddVBand="0" w:evenVBand="0" w:oddHBand="0" w:evenHBand="0" w:firstRowFirstColumn="0" w:firstRowLastColumn="0" w:lastRowFirstColumn="0" w:lastRowLastColumn="0"/>
            </w:pPr>
          </w:p>
        </w:tc>
        <w:tc>
          <w:tcPr>
            <w:tcW w:w="3827" w:type="dxa"/>
          </w:tcPr>
          <w:p w14:paraId="2FBC6601" w14:textId="77777777" w:rsidR="00C24CD1" w:rsidRDefault="00C62D35" w:rsidP="00C24CD1">
            <w:pPr>
              <w:cnfStyle w:val="000000000000" w:firstRow="0" w:lastRow="0" w:firstColumn="0" w:lastColumn="0" w:oddVBand="0" w:evenVBand="0" w:oddHBand="0" w:evenHBand="0" w:firstRowFirstColumn="0" w:firstRowLastColumn="0" w:lastRowFirstColumn="0" w:lastRowLastColumn="0"/>
            </w:pPr>
            <w:r>
              <w:t xml:space="preserve">Dit wordt gemeten door middel van opdracht 5.1 van les 5. Als de studenten de vragen goed kunnen beantwoorden is dit leerdoel voldoende behaald. </w:t>
            </w:r>
          </w:p>
        </w:tc>
      </w:tr>
      <w:tr w:rsidR="00C24CD1" w14:paraId="4E926DEC" w14:textId="77777777"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tcPr>
          <w:p w14:paraId="090A9270" w14:textId="77777777" w:rsidR="00C24CD1" w:rsidRDefault="00C24CD1" w:rsidP="00C24CD1"/>
        </w:tc>
        <w:tc>
          <w:tcPr>
            <w:tcW w:w="1932" w:type="dxa"/>
          </w:tcPr>
          <w:p w14:paraId="75A08197" w14:textId="77777777" w:rsidR="00C24CD1" w:rsidRDefault="00C24CD1" w:rsidP="00AB543D">
            <w:pPr>
              <w:pStyle w:val="Lijstalinea"/>
              <w:numPr>
                <w:ilvl w:val="0"/>
                <w:numId w:val="7"/>
              </w:numPr>
              <w:cnfStyle w:val="000000100000" w:firstRow="0" w:lastRow="0" w:firstColumn="0" w:lastColumn="0" w:oddVBand="0" w:evenVBand="0" w:oddHBand="1" w:evenHBand="0" w:firstRowFirstColumn="0" w:firstRowLastColumn="0" w:lastRowFirstColumn="0" w:lastRowLastColumn="0"/>
            </w:pPr>
            <w:r>
              <w:t>Toepassing</w:t>
            </w:r>
          </w:p>
        </w:tc>
        <w:tc>
          <w:tcPr>
            <w:tcW w:w="3290" w:type="dxa"/>
          </w:tcPr>
          <w:p w14:paraId="299872D2" w14:textId="77777777" w:rsidR="00C24CD1" w:rsidRDefault="00C62D35" w:rsidP="00C24CD1">
            <w:pPr>
              <w:cnfStyle w:val="000000100000" w:firstRow="0" w:lastRow="0" w:firstColumn="0" w:lastColumn="0" w:oddVBand="0" w:evenVBand="0" w:oddHBand="1" w:evenHBand="0" w:firstRowFirstColumn="0" w:firstRowLastColumn="0" w:lastRowFirstColumn="0" w:lastRowLastColumn="0"/>
            </w:pPr>
            <w:r>
              <w:t xml:space="preserve">De studenten kunnen ontkoppeld en gekoppeld koken. </w:t>
            </w:r>
          </w:p>
        </w:tc>
        <w:tc>
          <w:tcPr>
            <w:tcW w:w="3827" w:type="dxa"/>
          </w:tcPr>
          <w:p w14:paraId="5879AA98" w14:textId="77777777" w:rsidR="00C24CD1" w:rsidRDefault="00C62D35" w:rsidP="00C24CD1">
            <w:pPr>
              <w:cnfStyle w:val="000000100000" w:firstRow="0" w:lastRow="0" w:firstColumn="0" w:lastColumn="0" w:oddVBand="0" w:evenVBand="0" w:oddHBand="1" w:evenHBand="0" w:firstRowFirstColumn="0" w:firstRowLastColumn="0" w:lastRowFirstColumn="0" w:lastRowLastColumn="0"/>
            </w:pPr>
            <w:r>
              <w:t xml:space="preserve">Als de studenten in de kooklessen kunnen aangeven of ze gekoppeld of ontkoppeld hebben gekookt is dit leerdoel voldoende behaald. </w:t>
            </w:r>
          </w:p>
        </w:tc>
      </w:tr>
      <w:tr w:rsidR="00C24CD1" w14:paraId="40BE9353" w14:textId="77777777" w:rsidTr="00522988">
        <w:tc>
          <w:tcPr>
            <w:cnfStyle w:val="001000000000" w:firstRow="0" w:lastRow="0" w:firstColumn="1" w:lastColumn="0" w:oddVBand="0" w:evenVBand="0" w:oddHBand="0" w:evenHBand="0" w:firstRowFirstColumn="0" w:firstRowLastColumn="0" w:lastRowFirstColumn="0" w:lastRowLastColumn="0"/>
            <w:tcW w:w="869" w:type="dxa"/>
            <w:vMerge w:val="restart"/>
          </w:tcPr>
          <w:p w14:paraId="628FD55E" w14:textId="77777777" w:rsidR="00C24CD1" w:rsidRDefault="00C24CD1" w:rsidP="00C24CD1">
            <w:r>
              <w:t>Hogere orde</w:t>
            </w:r>
          </w:p>
        </w:tc>
        <w:tc>
          <w:tcPr>
            <w:tcW w:w="1932" w:type="dxa"/>
          </w:tcPr>
          <w:p w14:paraId="42F960CC" w14:textId="77777777" w:rsidR="00C24CD1" w:rsidRDefault="00C24CD1" w:rsidP="00AB543D">
            <w:pPr>
              <w:pStyle w:val="Lijstalinea"/>
              <w:numPr>
                <w:ilvl w:val="0"/>
                <w:numId w:val="7"/>
              </w:numPr>
              <w:cnfStyle w:val="000000000000" w:firstRow="0" w:lastRow="0" w:firstColumn="0" w:lastColumn="0" w:oddVBand="0" w:evenVBand="0" w:oddHBand="0" w:evenHBand="0" w:firstRowFirstColumn="0" w:firstRowLastColumn="0" w:lastRowFirstColumn="0" w:lastRowLastColumn="0"/>
            </w:pPr>
            <w:r>
              <w:t>Analyse</w:t>
            </w:r>
          </w:p>
        </w:tc>
        <w:tc>
          <w:tcPr>
            <w:tcW w:w="3290" w:type="dxa"/>
          </w:tcPr>
          <w:p w14:paraId="7403504B" w14:textId="77777777" w:rsidR="00C24CD1" w:rsidRDefault="005B279E" w:rsidP="00C24CD1">
            <w:pPr>
              <w:cnfStyle w:val="000000000000" w:firstRow="0" w:lastRow="0" w:firstColumn="0" w:lastColumn="0" w:oddVBand="0" w:evenVBand="0" w:oddHBand="0" w:evenHBand="0" w:firstRowFirstColumn="0" w:firstRowLastColumn="0" w:lastRowFirstColumn="0" w:lastRowLastColumn="0"/>
            </w:pPr>
            <w:r>
              <w:t xml:space="preserve">Na deze les kunnen de studenten in hun eigen woorden uitleggen wat </w:t>
            </w:r>
            <w:r w:rsidR="008020B2">
              <w:t xml:space="preserve">regenereren is. </w:t>
            </w:r>
          </w:p>
        </w:tc>
        <w:tc>
          <w:tcPr>
            <w:tcW w:w="3827" w:type="dxa"/>
          </w:tcPr>
          <w:p w14:paraId="3E2C3373" w14:textId="77777777" w:rsidR="00C24CD1" w:rsidRDefault="008020B2" w:rsidP="00C24CD1">
            <w:pPr>
              <w:cnfStyle w:val="000000000000" w:firstRow="0" w:lastRow="0" w:firstColumn="0" w:lastColumn="0" w:oddVBand="0" w:evenVBand="0" w:oddHBand="0" w:evenHBand="0" w:firstRowFirstColumn="0" w:firstRowLastColumn="0" w:lastRowFirstColumn="0" w:lastRowLastColumn="0"/>
            </w:pPr>
            <w:r>
              <w:t xml:space="preserve">Als de studenten het juiste antwoord kunnen geven op opdracht 5.5 a van les 5, is dit leerdoel voldoende behaald. </w:t>
            </w:r>
          </w:p>
        </w:tc>
      </w:tr>
      <w:tr w:rsidR="008020B2" w14:paraId="48B292E1" w14:textId="77777777"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tcPr>
          <w:p w14:paraId="6A26BB1B" w14:textId="77777777" w:rsidR="008020B2" w:rsidRDefault="008020B2" w:rsidP="008020B2"/>
        </w:tc>
        <w:tc>
          <w:tcPr>
            <w:tcW w:w="1932" w:type="dxa"/>
          </w:tcPr>
          <w:p w14:paraId="6AE4E07C" w14:textId="77777777" w:rsidR="008020B2" w:rsidRDefault="008020B2" w:rsidP="00AB543D">
            <w:pPr>
              <w:pStyle w:val="Lijstalinea"/>
              <w:numPr>
                <w:ilvl w:val="0"/>
                <w:numId w:val="7"/>
              </w:numPr>
              <w:cnfStyle w:val="000000100000" w:firstRow="0" w:lastRow="0" w:firstColumn="0" w:lastColumn="0" w:oddVBand="0" w:evenVBand="0" w:oddHBand="1" w:evenHBand="0" w:firstRowFirstColumn="0" w:firstRowLastColumn="0" w:lastRowFirstColumn="0" w:lastRowLastColumn="0"/>
            </w:pPr>
            <w:r>
              <w:t>Evaluatie</w:t>
            </w:r>
          </w:p>
        </w:tc>
        <w:tc>
          <w:tcPr>
            <w:tcW w:w="3290" w:type="dxa"/>
          </w:tcPr>
          <w:p w14:paraId="6984E18A" w14:textId="77777777" w:rsidR="008020B2" w:rsidRDefault="008020B2" w:rsidP="008020B2">
            <w:pPr>
              <w:cnfStyle w:val="000000100000" w:firstRow="0" w:lastRow="0" w:firstColumn="0" w:lastColumn="0" w:oddVBand="0" w:evenVBand="0" w:oddHBand="1" w:evenHBand="0" w:firstRowFirstColumn="0" w:firstRowLastColumn="0" w:lastRowFirstColumn="0" w:lastRowLastColumn="0"/>
            </w:pPr>
            <w:r>
              <w:t>Plenair en interactief in de les evalueren/bespreken. Hiervoor staan in de docentenhandleiding een aantal geformuleerde vragen (zie hoofdstuk 4 les 5).</w:t>
            </w:r>
          </w:p>
        </w:tc>
        <w:tc>
          <w:tcPr>
            <w:tcW w:w="3827" w:type="dxa"/>
          </w:tcPr>
          <w:p w14:paraId="29CD6BF0" w14:textId="77777777" w:rsidR="008020B2" w:rsidRDefault="008020B2" w:rsidP="008020B2">
            <w:pPr>
              <w:cnfStyle w:val="000000100000" w:firstRow="0" w:lastRow="0" w:firstColumn="0" w:lastColumn="0" w:oddVBand="0" w:evenVBand="0" w:oddHBand="1" w:evenHBand="0" w:firstRowFirstColumn="0" w:firstRowLastColumn="0" w:lastRowFirstColumn="0" w:lastRowLastColumn="0"/>
            </w:pPr>
            <w:r>
              <w:t xml:space="preserve">Het interactief bespreken van les 5 </w:t>
            </w:r>
            <w:r w:rsidR="006F30E5">
              <w:t xml:space="preserve">waarbij de studenten actief meedoen en de vragen beantwoorden. </w:t>
            </w:r>
          </w:p>
        </w:tc>
      </w:tr>
      <w:tr w:rsidR="008020B2" w14:paraId="4C6C64E1" w14:textId="77777777" w:rsidTr="00522988">
        <w:tc>
          <w:tcPr>
            <w:cnfStyle w:val="001000000000" w:firstRow="0" w:lastRow="0" w:firstColumn="1" w:lastColumn="0" w:oddVBand="0" w:evenVBand="0" w:oddHBand="0" w:evenHBand="0" w:firstRowFirstColumn="0" w:firstRowLastColumn="0" w:lastRowFirstColumn="0" w:lastRowLastColumn="0"/>
            <w:tcW w:w="869" w:type="dxa"/>
            <w:vMerge/>
          </w:tcPr>
          <w:p w14:paraId="05B9A087" w14:textId="77777777" w:rsidR="008020B2" w:rsidRDefault="008020B2" w:rsidP="008020B2"/>
        </w:tc>
        <w:tc>
          <w:tcPr>
            <w:tcW w:w="1932" w:type="dxa"/>
          </w:tcPr>
          <w:p w14:paraId="3D5005E7" w14:textId="77777777" w:rsidR="008020B2" w:rsidRDefault="008020B2" w:rsidP="00AB543D">
            <w:pPr>
              <w:pStyle w:val="Lijstalinea"/>
              <w:numPr>
                <w:ilvl w:val="0"/>
                <w:numId w:val="7"/>
              </w:numPr>
              <w:cnfStyle w:val="000000000000" w:firstRow="0" w:lastRow="0" w:firstColumn="0" w:lastColumn="0" w:oddVBand="0" w:evenVBand="0" w:oddHBand="0" w:evenHBand="0" w:firstRowFirstColumn="0" w:firstRowLastColumn="0" w:lastRowFirstColumn="0" w:lastRowLastColumn="0"/>
            </w:pPr>
            <w:r>
              <w:t>Creatie</w:t>
            </w:r>
          </w:p>
        </w:tc>
        <w:tc>
          <w:tcPr>
            <w:tcW w:w="3290" w:type="dxa"/>
          </w:tcPr>
          <w:p w14:paraId="41FF44DC" w14:textId="77777777" w:rsidR="008020B2" w:rsidRDefault="006F30E5" w:rsidP="008020B2">
            <w:pPr>
              <w:cnfStyle w:val="000000000000" w:firstRow="0" w:lastRow="0" w:firstColumn="0" w:lastColumn="0" w:oddVBand="0" w:evenVBand="0" w:oddHBand="0" w:evenHBand="0" w:firstRowFirstColumn="0" w:firstRowLastColumn="0" w:lastRowFirstColumn="0" w:lastRowLastColumn="0"/>
            </w:pPr>
            <w:r>
              <w:t>De studenten weten na deze les hoe ze producten verpakken en opslaan.</w:t>
            </w:r>
          </w:p>
        </w:tc>
        <w:tc>
          <w:tcPr>
            <w:tcW w:w="3827" w:type="dxa"/>
          </w:tcPr>
          <w:p w14:paraId="790192DF" w14:textId="77777777" w:rsidR="008020B2" w:rsidRDefault="006F30E5" w:rsidP="008020B2">
            <w:pPr>
              <w:cnfStyle w:val="000000000000" w:firstRow="0" w:lastRow="0" w:firstColumn="0" w:lastColumn="0" w:oddVBand="0" w:evenVBand="0" w:oddHBand="0" w:evenHBand="0" w:firstRowFirstColumn="0" w:firstRowLastColumn="0" w:lastRowFirstColumn="0" w:lastRowLastColumn="0"/>
            </w:pPr>
            <w:r>
              <w:t>Als de studenten in de kooklessen producten goed verpakken en opslaan is dit leerdoel voldoende behaald.</w:t>
            </w:r>
          </w:p>
        </w:tc>
      </w:tr>
    </w:tbl>
    <w:p w14:paraId="7566ECEB" w14:textId="77777777" w:rsidR="00C24CD1" w:rsidRDefault="00C24CD1" w:rsidP="00CF6886">
      <w:pPr>
        <w:pStyle w:val="Geenafstand"/>
        <w:rPr>
          <w:color w:val="FF0000"/>
        </w:rPr>
      </w:pPr>
    </w:p>
    <w:p w14:paraId="089BE3C4" w14:textId="77777777" w:rsidR="00171E81" w:rsidRDefault="00171E81" w:rsidP="00CF6886">
      <w:pPr>
        <w:pStyle w:val="Geenafstand"/>
        <w:rPr>
          <w:color w:val="FF0000"/>
        </w:rPr>
      </w:pPr>
    </w:p>
    <w:tbl>
      <w:tblPr>
        <w:tblStyle w:val="Rastertabel5donker-Accent1"/>
        <w:tblW w:w="9918" w:type="dxa"/>
        <w:tblLook w:val="04A0" w:firstRow="1" w:lastRow="0" w:firstColumn="1" w:lastColumn="0" w:noHBand="0" w:noVBand="1"/>
      </w:tblPr>
      <w:tblGrid>
        <w:gridCol w:w="869"/>
        <w:gridCol w:w="1932"/>
        <w:gridCol w:w="3290"/>
        <w:gridCol w:w="3827"/>
      </w:tblGrid>
      <w:tr w:rsidR="00C24CD1" w14:paraId="114022B6" w14:textId="77777777" w:rsidTr="005229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tcPr>
          <w:p w14:paraId="5F7D9B5C" w14:textId="77777777" w:rsidR="00C24CD1" w:rsidRDefault="006F30E5" w:rsidP="00C24CD1">
            <w:r w:rsidRPr="00B42E92">
              <w:rPr>
                <w:sz w:val="24"/>
              </w:rPr>
              <w:lastRenderedPageBreak/>
              <w:t>Les 6</w:t>
            </w:r>
          </w:p>
        </w:tc>
        <w:tc>
          <w:tcPr>
            <w:tcW w:w="1932" w:type="dxa"/>
          </w:tcPr>
          <w:p w14:paraId="70BE0B5C" w14:textId="77777777" w:rsidR="00C24CD1" w:rsidRDefault="00C24CD1" w:rsidP="00C24CD1">
            <w:pPr>
              <w:cnfStyle w:val="100000000000" w:firstRow="1" w:lastRow="0" w:firstColumn="0" w:lastColumn="0" w:oddVBand="0" w:evenVBand="0" w:oddHBand="0" w:evenHBand="0" w:firstRowFirstColumn="0" w:firstRowLastColumn="0" w:lastRowFirstColumn="0" w:lastRowLastColumn="0"/>
            </w:pPr>
            <w:r>
              <w:t>Beheersingsniveau</w:t>
            </w:r>
          </w:p>
        </w:tc>
        <w:tc>
          <w:tcPr>
            <w:tcW w:w="3290" w:type="dxa"/>
          </w:tcPr>
          <w:p w14:paraId="45C6BAB0" w14:textId="77777777" w:rsidR="00C24CD1" w:rsidRDefault="00C24CD1" w:rsidP="00C24CD1">
            <w:pPr>
              <w:cnfStyle w:val="100000000000" w:firstRow="1" w:lastRow="0" w:firstColumn="0" w:lastColumn="0" w:oddVBand="0" w:evenVBand="0" w:oddHBand="0" w:evenHBand="0" w:firstRowFirstColumn="0" w:firstRowLastColumn="0" w:lastRowFirstColumn="0" w:lastRowLastColumn="0"/>
            </w:pPr>
            <w:r>
              <w:t>Beschrijving van het niveau</w:t>
            </w:r>
          </w:p>
        </w:tc>
        <w:tc>
          <w:tcPr>
            <w:tcW w:w="3827" w:type="dxa"/>
          </w:tcPr>
          <w:p w14:paraId="73F4CBEC" w14:textId="77777777" w:rsidR="00C24CD1" w:rsidRDefault="00C24CD1" w:rsidP="00C24CD1">
            <w:pPr>
              <w:cnfStyle w:val="100000000000" w:firstRow="1" w:lastRow="0" w:firstColumn="0" w:lastColumn="0" w:oddVBand="0" w:evenVBand="0" w:oddHBand="0" w:evenHBand="0" w:firstRowFirstColumn="0" w:firstRowLastColumn="0" w:lastRowFirstColumn="0" w:lastRowLastColumn="0"/>
            </w:pPr>
            <w:r>
              <w:t>Meting van leerresultaat</w:t>
            </w:r>
          </w:p>
        </w:tc>
      </w:tr>
      <w:tr w:rsidR="00C24CD1" w14:paraId="4CD91EFD" w14:textId="77777777"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restart"/>
          </w:tcPr>
          <w:p w14:paraId="64804AE6" w14:textId="77777777" w:rsidR="00C24CD1" w:rsidRDefault="00C24CD1" w:rsidP="00C24CD1">
            <w:r>
              <w:t>Lagere orde</w:t>
            </w:r>
          </w:p>
        </w:tc>
        <w:tc>
          <w:tcPr>
            <w:tcW w:w="1932" w:type="dxa"/>
          </w:tcPr>
          <w:p w14:paraId="28C64EE5" w14:textId="77777777" w:rsidR="00C24CD1" w:rsidRDefault="00C24CD1" w:rsidP="00AB543D">
            <w:pPr>
              <w:pStyle w:val="Lijstalinea"/>
              <w:numPr>
                <w:ilvl w:val="0"/>
                <w:numId w:val="8"/>
              </w:numPr>
              <w:cnfStyle w:val="000000100000" w:firstRow="0" w:lastRow="0" w:firstColumn="0" w:lastColumn="0" w:oddVBand="0" w:evenVBand="0" w:oddHBand="1" w:evenHBand="0" w:firstRowFirstColumn="0" w:firstRowLastColumn="0" w:lastRowFirstColumn="0" w:lastRowLastColumn="0"/>
            </w:pPr>
            <w:r>
              <w:t>Kennis</w:t>
            </w:r>
          </w:p>
        </w:tc>
        <w:tc>
          <w:tcPr>
            <w:tcW w:w="3290" w:type="dxa"/>
          </w:tcPr>
          <w:p w14:paraId="5ACD6BE6" w14:textId="77777777" w:rsidR="00C24CD1" w:rsidRDefault="006F30E5" w:rsidP="00C24CD1">
            <w:pPr>
              <w:cnfStyle w:val="000000100000" w:firstRow="0" w:lastRow="0" w:firstColumn="0" w:lastColumn="0" w:oddVBand="0" w:evenVBand="0" w:oddHBand="1" w:evenHBand="0" w:firstRowFirstColumn="0" w:firstRowLastColumn="0" w:lastRowFirstColumn="0" w:lastRowLastColumn="0"/>
            </w:pPr>
            <w:r>
              <w:t>De studenten kennen de te nemen stappen dat komt kijken bij schoonmaak</w:t>
            </w:r>
          </w:p>
        </w:tc>
        <w:tc>
          <w:tcPr>
            <w:tcW w:w="3827" w:type="dxa"/>
          </w:tcPr>
          <w:p w14:paraId="15B1460D" w14:textId="77777777" w:rsidR="00C24CD1" w:rsidRDefault="002E47EA" w:rsidP="00C24CD1">
            <w:pPr>
              <w:cnfStyle w:val="000000100000" w:firstRow="0" w:lastRow="0" w:firstColumn="0" w:lastColumn="0" w:oddVBand="0" w:evenVBand="0" w:oddHBand="1" w:evenHBand="0" w:firstRowFirstColumn="0" w:firstRowLastColumn="0" w:lastRowFirstColumn="0" w:lastRowLastColumn="0"/>
            </w:pPr>
            <w:r>
              <w:t>Als de studenten vraag 6.1</w:t>
            </w:r>
            <w:r w:rsidR="00BC2A8E">
              <w:t xml:space="preserve"> van les 6</w:t>
            </w:r>
            <w:r>
              <w:t xml:space="preserve"> goed kunnen beantwoorden is dit leerdoel</w:t>
            </w:r>
            <w:r w:rsidR="00BC2A8E">
              <w:t xml:space="preserve"> voldoende behaald.</w:t>
            </w:r>
          </w:p>
        </w:tc>
      </w:tr>
      <w:tr w:rsidR="00C24CD1" w14:paraId="5458BEBF" w14:textId="77777777" w:rsidTr="00522988">
        <w:tc>
          <w:tcPr>
            <w:cnfStyle w:val="001000000000" w:firstRow="0" w:lastRow="0" w:firstColumn="1" w:lastColumn="0" w:oddVBand="0" w:evenVBand="0" w:oddHBand="0" w:evenHBand="0" w:firstRowFirstColumn="0" w:firstRowLastColumn="0" w:lastRowFirstColumn="0" w:lastRowLastColumn="0"/>
            <w:tcW w:w="869" w:type="dxa"/>
            <w:vMerge/>
          </w:tcPr>
          <w:p w14:paraId="4086A794" w14:textId="77777777" w:rsidR="00C24CD1" w:rsidRDefault="00C24CD1" w:rsidP="00C24CD1"/>
        </w:tc>
        <w:tc>
          <w:tcPr>
            <w:tcW w:w="1932" w:type="dxa"/>
          </w:tcPr>
          <w:p w14:paraId="08D7A02D" w14:textId="77777777" w:rsidR="00C24CD1" w:rsidRDefault="00C24CD1" w:rsidP="00AB543D">
            <w:pPr>
              <w:pStyle w:val="Lijstalinea"/>
              <w:numPr>
                <w:ilvl w:val="0"/>
                <w:numId w:val="8"/>
              </w:numPr>
              <w:cnfStyle w:val="000000000000" w:firstRow="0" w:lastRow="0" w:firstColumn="0" w:lastColumn="0" w:oddVBand="0" w:evenVBand="0" w:oddHBand="0" w:evenHBand="0" w:firstRowFirstColumn="0" w:firstRowLastColumn="0" w:lastRowFirstColumn="0" w:lastRowLastColumn="0"/>
            </w:pPr>
            <w:r>
              <w:t>Begrip</w:t>
            </w:r>
          </w:p>
        </w:tc>
        <w:tc>
          <w:tcPr>
            <w:tcW w:w="3290" w:type="dxa"/>
          </w:tcPr>
          <w:p w14:paraId="532895CB" w14:textId="77777777" w:rsidR="00C24CD1" w:rsidRDefault="006F30E5" w:rsidP="00C24CD1">
            <w:pPr>
              <w:cnfStyle w:val="000000000000" w:firstRow="0" w:lastRow="0" w:firstColumn="0" w:lastColumn="0" w:oddVBand="0" w:evenVBand="0" w:oddHBand="0" w:evenHBand="0" w:firstRowFirstColumn="0" w:firstRowLastColumn="0" w:lastRowFirstColumn="0" w:lastRowLastColumn="0"/>
            </w:pPr>
            <w:r>
              <w:t>De studenten weten wat fysisch, chemisch en microbiologisch schoonmaken is.</w:t>
            </w:r>
          </w:p>
        </w:tc>
        <w:tc>
          <w:tcPr>
            <w:tcW w:w="3827" w:type="dxa"/>
          </w:tcPr>
          <w:p w14:paraId="57077678" w14:textId="77777777" w:rsidR="00C24CD1" w:rsidRDefault="0095534F" w:rsidP="00C24CD1">
            <w:pPr>
              <w:cnfStyle w:val="000000000000" w:firstRow="0" w:lastRow="0" w:firstColumn="0" w:lastColumn="0" w:oddVBand="0" w:evenVBand="0" w:oddHBand="0" w:evenHBand="0" w:firstRowFirstColumn="0" w:firstRowLastColumn="0" w:lastRowFirstColumn="0" w:lastRowLastColumn="0"/>
            </w:pPr>
            <w:r>
              <w:t xml:space="preserve">Dit wordt gemeten door middel van vraag 6.1 van les 6, als de studenten het juiste antwoord weten is het leerdoel met voldoende behaald. </w:t>
            </w:r>
          </w:p>
        </w:tc>
      </w:tr>
      <w:tr w:rsidR="00C24CD1" w14:paraId="70030DA3" w14:textId="77777777"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tcPr>
          <w:p w14:paraId="6B9A8777" w14:textId="77777777" w:rsidR="00C24CD1" w:rsidRDefault="00C24CD1" w:rsidP="00C24CD1"/>
        </w:tc>
        <w:tc>
          <w:tcPr>
            <w:tcW w:w="1932" w:type="dxa"/>
          </w:tcPr>
          <w:p w14:paraId="224BD785" w14:textId="77777777" w:rsidR="00C24CD1" w:rsidRDefault="00C24CD1" w:rsidP="00AB543D">
            <w:pPr>
              <w:pStyle w:val="Lijstalinea"/>
              <w:numPr>
                <w:ilvl w:val="0"/>
                <w:numId w:val="8"/>
              </w:numPr>
              <w:cnfStyle w:val="000000100000" w:firstRow="0" w:lastRow="0" w:firstColumn="0" w:lastColumn="0" w:oddVBand="0" w:evenVBand="0" w:oddHBand="1" w:evenHBand="0" w:firstRowFirstColumn="0" w:firstRowLastColumn="0" w:lastRowFirstColumn="0" w:lastRowLastColumn="0"/>
            </w:pPr>
            <w:r>
              <w:t>Toepassing</w:t>
            </w:r>
          </w:p>
        </w:tc>
        <w:tc>
          <w:tcPr>
            <w:tcW w:w="3290" w:type="dxa"/>
          </w:tcPr>
          <w:p w14:paraId="5297C363" w14:textId="77777777" w:rsidR="00C24CD1" w:rsidRDefault="006F30E5" w:rsidP="00C24CD1">
            <w:pPr>
              <w:cnfStyle w:val="000000100000" w:firstRow="0" w:lastRow="0" w:firstColumn="0" w:lastColumn="0" w:oddVBand="0" w:evenVBand="0" w:oddHBand="1" w:evenHBand="0" w:firstRowFirstColumn="0" w:firstRowLastColumn="0" w:lastRowFirstColumn="0" w:lastRowLastColumn="0"/>
            </w:pPr>
            <w:r>
              <w:t>De studenten kunnen fysisch, chemisch en microbiologisch schoonmaken.</w:t>
            </w:r>
          </w:p>
        </w:tc>
        <w:tc>
          <w:tcPr>
            <w:tcW w:w="3827" w:type="dxa"/>
          </w:tcPr>
          <w:p w14:paraId="232F7E0A" w14:textId="77777777" w:rsidR="00C24CD1" w:rsidRDefault="0095534F" w:rsidP="00C24CD1">
            <w:pPr>
              <w:cnfStyle w:val="000000100000" w:firstRow="0" w:lastRow="0" w:firstColumn="0" w:lastColumn="0" w:oddVBand="0" w:evenVBand="0" w:oddHBand="1" w:evenHBand="0" w:firstRowFirstColumn="0" w:firstRowLastColumn="0" w:lastRowFirstColumn="0" w:lastRowLastColumn="0"/>
            </w:pPr>
            <w:r>
              <w:t xml:space="preserve">Als de studenten in de praktijk lessen deze drie vormen van schoonmaken kunnen toepassen is het leerdoel voldoende behaald. </w:t>
            </w:r>
          </w:p>
        </w:tc>
      </w:tr>
      <w:tr w:rsidR="00C24CD1" w14:paraId="2988C04C" w14:textId="77777777" w:rsidTr="00522988">
        <w:tc>
          <w:tcPr>
            <w:cnfStyle w:val="001000000000" w:firstRow="0" w:lastRow="0" w:firstColumn="1" w:lastColumn="0" w:oddVBand="0" w:evenVBand="0" w:oddHBand="0" w:evenHBand="0" w:firstRowFirstColumn="0" w:firstRowLastColumn="0" w:lastRowFirstColumn="0" w:lastRowLastColumn="0"/>
            <w:tcW w:w="869" w:type="dxa"/>
            <w:vMerge w:val="restart"/>
          </w:tcPr>
          <w:p w14:paraId="402F1569" w14:textId="77777777" w:rsidR="00C24CD1" w:rsidRDefault="00C24CD1" w:rsidP="00C24CD1">
            <w:r>
              <w:t>Hogere orde</w:t>
            </w:r>
          </w:p>
        </w:tc>
        <w:tc>
          <w:tcPr>
            <w:tcW w:w="1932" w:type="dxa"/>
          </w:tcPr>
          <w:p w14:paraId="695525E6" w14:textId="77777777" w:rsidR="00C24CD1" w:rsidRDefault="00C24CD1" w:rsidP="00AB543D">
            <w:pPr>
              <w:pStyle w:val="Lijstalinea"/>
              <w:numPr>
                <w:ilvl w:val="0"/>
                <w:numId w:val="8"/>
              </w:numPr>
              <w:cnfStyle w:val="000000000000" w:firstRow="0" w:lastRow="0" w:firstColumn="0" w:lastColumn="0" w:oddVBand="0" w:evenVBand="0" w:oddHBand="0" w:evenHBand="0" w:firstRowFirstColumn="0" w:firstRowLastColumn="0" w:lastRowFirstColumn="0" w:lastRowLastColumn="0"/>
            </w:pPr>
            <w:r>
              <w:t>Analyse</w:t>
            </w:r>
          </w:p>
        </w:tc>
        <w:tc>
          <w:tcPr>
            <w:tcW w:w="3290" w:type="dxa"/>
          </w:tcPr>
          <w:p w14:paraId="029BD0B6" w14:textId="77777777" w:rsidR="00C24CD1" w:rsidRDefault="001E253D" w:rsidP="00C24CD1">
            <w:pPr>
              <w:cnfStyle w:val="000000000000" w:firstRow="0" w:lastRow="0" w:firstColumn="0" w:lastColumn="0" w:oddVBand="0" w:evenVBand="0" w:oddHBand="0" w:evenHBand="0" w:firstRowFirstColumn="0" w:firstRowLastColumn="0" w:lastRowFirstColumn="0" w:lastRowLastColumn="0"/>
            </w:pPr>
            <w:r>
              <w:t>Studenten weten na deze les hoe ze materiaal met de hand moeten reinigen en desinfecteren.</w:t>
            </w:r>
          </w:p>
        </w:tc>
        <w:tc>
          <w:tcPr>
            <w:tcW w:w="3827" w:type="dxa"/>
          </w:tcPr>
          <w:p w14:paraId="2EA275AA" w14:textId="77777777" w:rsidR="00C24CD1" w:rsidRDefault="001E253D" w:rsidP="00C24CD1">
            <w:pPr>
              <w:cnfStyle w:val="000000000000" w:firstRow="0" w:lastRow="0" w:firstColumn="0" w:lastColumn="0" w:oddVBand="0" w:evenVBand="0" w:oddHBand="0" w:evenHBand="0" w:firstRowFirstColumn="0" w:firstRowLastColumn="0" w:lastRowFirstColumn="0" w:lastRowLastColumn="0"/>
            </w:pPr>
            <w:r>
              <w:t xml:space="preserve">Dit wordt in de evaluatie ronde besproken (zie hoofdstuk 4 les 5). </w:t>
            </w:r>
          </w:p>
        </w:tc>
      </w:tr>
      <w:tr w:rsidR="00C24CD1" w14:paraId="630EFF2D" w14:textId="77777777"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tcPr>
          <w:p w14:paraId="7E45DD4D" w14:textId="77777777" w:rsidR="00C24CD1" w:rsidRDefault="00C24CD1" w:rsidP="00C24CD1"/>
        </w:tc>
        <w:tc>
          <w:tcPr>
            <w:tcW w:w="1932" w:type="dxa"/>
          </w:tcPr>
          <w:p w14:paraId="5947CDEE" w14:textId="77777777" w:rsidR="00C24CD1" w:rsidRDefault="00C24CD1" w:rsidP="00AB543D">
            <w:pPr>
              <w:pStyle w:val="Lijstalinea"/>
              <w:numPr>
                <w:ilvl w:val="0"/>
                <w:numId w:val="8"/>
              </w:numPr>
              <w:cnfStyle w:val="000000100000" w:firstRow="0" w:lastRow="0" w:firstColumn="0" w:lastColumn="0" w:oddVBand="0" w:evenVBand="0" w:oddHBand="1" w:evenHBand="0" w:firstRowFirstColumn="0" w:firstRowLastColumn="0" w:lastRowFirstColumn="0" w:lastRowLastColumn="0"/>
            </w:pPr>
            <w:r>
              <w:t>Evaluatie</w:t>
            </w:r>
          </w:p>
        </w:tc>
        <w:tc>
          <w:tcPr>
            <w:tcW w:w="3290" w:type="dxa"/>
          </w:tcPr>
          <w:p w14:paraId="32B40026" w14:textId="77777777" w:rsidR="00C24CD1" w:rsidRDefault="00BC2A8E" w:rsidP="00C24CD1">
            <w:pPr>
              <w:cnfStyle w:val="000000100000" w:firstRow="0" w:lastRow="0" w:firstColumn="0" w:lastColumn="0" w:oddVBand="0" w:evenVBand="0" w:oddHBand="1" w:evenHBand="0" w:firstRowFirstColumn="0" w:firstRowLastColumn="0" w:lastRowFirstColumn="0" w:lastRowLastColumn="0"/>
            </w:pPr>
            <w:r>
              <w:t>Deze les wordt plenair besproken/geëvalueerd.</w:t>
            </w:r>
          </w:p>
        </w:tc>
        <w:tc>
          <w:tcPr>
            <w:tcW w:w="3827" w:type="dxa"/>
          </w:tcPr>
          <w:p w14:paraId="3E767FBB" w14:textId="77777777" w:rsidR="00C24CD1" w:rsidRDefault="00BC2A8E" w:rsidP="00C24CD1">
            <w:pPr>
              <w:cnfStyle w:val="000000100000" w:firstRow="0" w:lastRow="0" w:firstColumn="0" w:lastColumn="0" w:oddVBand="0" w:evenVBand="0" w:oddHBand="1" w:evenHBand="0" w:firstRowFirstColumn="0" w:firstRowLastColumn="0" w:lastRowFirstColumn="0" w:lastRowLastColumn="0"/>
            </w:pPr>
            <w:r>
              <w:t xml:space="preserve">Actieve deelname van de studenten door middel van interactief behandelen van evaluatie vragen. </w:t>
            </w:r>
          </w:p>
        </w:tc>
      </w:tr>
      <w:tr w:rsidR="00C24CD1" w14:paraId="2DB262E0" w14:textId="77777777" w:rsidTr="00522988">
        <w:tc>
          <w:tcPr>
            <w:cnfStyle w:val="001000000000" w:firstRow="0" w:lastRow="0" w:firstColumn="1" w:lastColumn="0" w:oddVBand="0" w:evenVBand="0" w:oddHBand="0" w:evenHBand="0" w:firstRowFirstColumn="0" w:firstRowLastColumn="0" w:lastRowFirstColumn="0" w:lastRowLastColumn="0"/>
            <w:tcW w:w="869" w:type="dxa"/>
            <w:vMerge/>
          </w:tcPr>
          <w:p w14:paraId="51603DCF" w14:textId="77777777" w:rsidR="00C24CD1" w:rsidRDefault="00C24CD1" w:rsidP="00C24CD1"/>
        </w:tc>
        <w:tc>
          <w:tcPr>
            <w:tcW w:w="1932" w:type="dxa"/>
          </w:tcPr>
          <w:p w14:paraId="74300D94" w14:textId="77777777" w:rsidR="00C24CD1" w:rsidRDefault="00C24CD1" w:rsidP="00AB543D">
            <w:pPr>
              <w:pStyle w:val="Lijstalinea"/>
              <w:numPr>
                <w:ilvl w:val="0"/>
                <w:numId w:val="8"/>
              </w:numPr>
              <w:cnfStyle w:val="000000000000" w:firstRow="0" w:lastRow="0" w:firstColumn="0" w:lastColumn="0" w:oddVBand="0" w:evenVBand="0" w:oddHBand="0" w:evenHBand="0" w:firstRowFirstColumn="0" w:firstRowLastColumn="0" w:lastRowFirstColumn="0" w:lastRowLastColumn="0"/>
            </w:pPr>
            <w:r>
              <w:t>Creatie</w:t>
            </w:r>
          </w:p>
        </w:tc>
        <w:tc>
          <w:tcPr>
            <w:tcW w:w="3290" w:type="dxa"/>
          </w:tcPr>
          <w:p w14:paraId="7285EFBB" w14:textId="77777777" w:rsidR="00C24CD1" w:rsidRDefault="00BC2A8E" w:rsidP="00C24CD1">
            <w:pPr>
              <w:cnfStyle w:val="000000000000" w:firstRow="0" w:lastRow="0" w:firstColumn="0" w:lastColumn="0" w:oddVBand="0" w:evenVBand="0" w:oddHBand="0" w:evenHBand="0" w:firstRowFirstColumn="0" w:firstRowLastColumn="0" w:lastRowFirstColumn="0" w:lastRowLastColumn="0"/>
            </w:pPr>
            <w:r>
              <w:t>De studenten kunnen het geleerde tijdens deze les ook later in de praktijk lessen toepassen.</w:t>
            </w:r>
          </w:p>
        </w:tc>
        <w:tc>
          <w:tcPr>
            <w:tcW w:w="3827" w:type="dxa"/>
          </w:tcPr>
          <w:p w14:paraId="174ADAA3" w14:textId="77777777" w:rsidR="00C24CD1" w:rsidRDefault="00B104DA" w:rsidP="00C24CD1">
            <w:pPr>
              <w:cnfStyle w:val="000000000000" w:firstRow="0" w:lastRow="0" w:firstColumn="0" w:lastColumn="0" w:oddVBand="0" w:evenVBand="0" w:oddHBand="0" w:evenHBand="0" w:firstRowFirstColumn="0" w:firstRowLastColumn="0" w:lastRowFirstColumn="0" w:lastRowLastColumn="0"/>
            </w:pPr>
            <w:r>
              <w:t xml:space="preserve">Als de studenten tijdens de praktijklessen </w:t>
            </w:r>
            <w:r w:rsidR="00A42867">
              <w:t xml:space="preserve">de theorie toepassen is dit leerdoel voldoende behaald. </w:t>
            </w:r>
          </w:p>
        </w:tc>
      </w:tr>
    </w:tbl>
    <w:p w14:paraId="2F88060A" w14:textId="77777777" w:rsidR="00C24CD1" w:rsidRDefault="00C24CD1" w:rsidP="00CF6886">
      <w:pPr>
        <w:pStyle w:val="Geenafstand"/>
        <w:rPr>
          <w:color w:val="FF0000"/>
        </w:rPr>
      </w:pPr>
    </w:p>
    <w:tbl>
      <w:tblPr>
        <w:tblStyle w:val="Rastertabel5donker-Accent1"/>
        <w:tblW w:w="9918" w:type="dxa"/>
        <w:tblLook w:val="04A0" w:firstRow="1" w:lastRow="0" w:firstColumn="1" w:lastColumn="0" w:noHBand="0" w:noVBand="1"/>
      </w:tblPr>
      <w:tblGrid>
        <w:gridCol w:w="869"/>
        <w:gridCol w:w="1932"/>
        <w:gridCol w:w="3431"/>
        <w:gridCol w:w="3686"/>
      </w:tblGrid>
      <w:tr w:rsidR="00C24CD1" w14:paraId="60E40CE4" w14:textId="77777777" w:rsidTr="005229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tcPr>
          <w:p w14:paraId="105C7F3C" w14:textId="77777777" w:rsidR="00C24CD1" w:rsidRDefault="001B64F7" w:rsidP="00C24CD1">
            <w:r w:rsidRPr="00B42E92">
              <w:rPr>
                <w:sz w:val="24"/>
              </w:rPr>
              <w:t>Les 7</w:t>
            </w:r>
          </w:p>
        </w:tc>
        <w:tc>
          <w:tcPr>
            <w:tcW w:w="1932" w:type="dxa"/>
          </w:tcPr>
          <w:p w14:paraId="4789CCDB" w14:textId="77777777" w:rsidR="00C24CD1" w:rsidRDefault="00C24CD1" w:rsidP="00C24CD1">
            <w:pPr>
              <w:cnfStyle w:val="100000000000" w:firstRow="1" w:lastRow="0" w:firstColumn="0" w:lastColumn="0" w:oddVBand="0" w:evenVBand="0" w:oddHBand="0" w:evenHBand="0" w:firstRowFirstColumn="0" w:firstRowLastColumn="0" w:lastRowFirstColumn="0" w:lastRowLastColumn="0"/>
            </w:pPr>
            <w:r>
              <w:t>Beheersingsniveau</w:t>
            </w:r>
          </w:p>
        </w:tc>
        <w:tc>
          <w:tcPr>
            <w:tcW w:w="3431" w:type="dxa"/>
          </w:tcPr>
          <w:p w14:paraId="0C84BFE9" w14:textId="77777777" w:rsidR="00C24CD1" w:rsidRDefault="00C24CD1" w:rsidP="00C24CD1">
            <w:pPr>
              <w:cnfStyle w:val="100000000000" w:firstRow="1" w:lastRow="0" w:firstColumn="0" w:lastColumn="0" w:oddVBand="0" w:evenVBand="0" w:oddHBand="0" w:evenHBand="0" w:firstRowFirstColumn="0" w:firstRowLastColumn="0" w:lastRowFirstColumn="0" w:lastRowLastColumn="0"/>
            </w:pPr>
            <w:r>
              <w:t>Beschrijving van het niveau</w:t>
            </w:r>
          </w:p>
        </w:tc>
        <w:tc>
          <w:tcPr>
            <w:tcW w:w="3686" w:type="dxa"/>
          </w:tcPr>
          <w:p w14:paraId="5BC2F2A8" w14:textId="77777777" w:rsidR="00C24CD1" w:rsidRDefault="00C24CD1" w:rsidP="00C24CD1">
            <w:pPr>
              <w:cnfStyle w:val="100000000000" w:firstRow="1" w:lastRow="0" w:firstColumn="0" w:lastColumn="0" w:oddVBand="0" w:evenVBand="0" w:oddHBand="0" w:evenHBand="0" w:firstRowFirstColumn="0" w:firstRowLastColumn="0" w:lastRowFirstColumn="0" w:lastRowLastColumn="0"/>
            </w:pPr>
            <w:r>
              <w:t>Meting van leerresultaat</w:t>
            </w:r>
          </w:p>
        </w:tc>
      </w:tr>
      <w:tr w:rsidR="00C24CD1" w14:paraId="113D7677" w14:textId="77777777"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restart"/>
          </w:tcPr>
          <w:p w14:paraId="27CF7C51" w14:textId="77777777" w:rsidR="00C24CD1" w:rsidRDefault="00C24CD1" w:rsidP="00C24CD1">
            <w:r>
              <w:t>Lagere orde</w:t>
            </w:r>
          </w:p>
        </w:tc>
        <w:tc>
          <w:tcPr>
            <w:tcW w:w="1932" w:type="dxa"/>
          </w:tcPr>
          <w:p w14:paraId="5DE10212" w14:textId="77777777" w:rsidR="00C24CD1" w:rsidRDefault="00C24CD1" w:rsidP="00AB543D">
            <w:pPr>
              <w:pStyle w:val="Lijstalinea"/>
              <w:numPr>
                <w:ilvl w:val="0"/>
                <w:numId w:val="9"/>
              </w:numPr>
              <w:cnfStyle w:val="000000100000" w:firstRow="0" w:lastRow="0" w:firstColumn="0" w:lastColumn="0" w:oddVBand="0" w:evenVBand="0" w:oddHBand="1" w:evenHBand="0" w:firstRowFirstColumn="0" w:firstRowLastColumn="0" w:lastRowFirstColumn="0" w:lastRowLastColumn="0"/>
            </w:pPr>
            <w:r>
              <w:t>Kennis</w:t>
            </w:r>
          </w:p>
        </w:tc>
        <w:tc>
          <w:tcPr>
            <w:tcW w:w="3431" w:type="dxa"/>
          </w:tcPr>
          <w:p w14:paraId="1C1953CB" w14:textId="77777777" w:rsidR="00C24CD1" w:rsidRDefault="00B104DA" w:rsidP="00C24CD1">
            <w:pPr>
              <w:cnfStyle w:val="000000100000" w:firstRow="0" w:lastRow="0" w:firstColumn="0" w:lastColumn="0" w:oddVBand="0" w:evenVBand="0" w:oddHBand="1" w:evenHBand="0" w:firstRowFirstColumn="0" w:firstRowLastColumn="0" w:lastRowFirstColumn="0" w:lastRowLastColumn="0"/>
            </w:pPr>
            <w:r>
              <w:t>De studenten kennen de verschillende soorten schoonmaakmiddelen</w:t>
            </w:r>
          </w:p>
        </w:tc>
        <w:tc>
          <w:tcPr>
            <w:tcW w:w="3686" w:type="dxa"/>
          </w:tcPr>
          <w:p w14:paraId="12B051C4" w14:textId="77777777" w:rsidR="00C24CD1" w:rsidRDefault="00A42867" w:rsidP="00C24CD1">
            <w:pPr>
              <w:cnfStyle w:val="000000100000" w:firstRow="0" w:lastRow="0" w:firstColumn="0" w:lastColumn="0" w:oddVBand="0" w:evenVBand="0" w:oddHBand="1" w:evenHBand="0" w:firstRowFirstColumn="0" w:firstRowLastColumn="0" w:lastRowFirstColumn="0" w:lastRowLastColumn="0"/>
            </w:pPr>
            <w:r>
              <w:t>Dit leerdoel wordt gemeten door middel van vraag 7.2 van les 7. Als deze vraag goed beantwoord wordt is dit leerdoel voldoende behaald.</w:t>
            </w:r>
          </w:p>
        </w:tc>
      </w:tr>
      <w:tr w:rsidR="00C24CD1" w14:paraId="06C07F41" w14:textId="77777777" w:rsidTr="00522988">
        <w:tc>
          <w:tcPr>
            <w:cnfStyle w:val="001000000000" w:firstRow="0" w:lastRow="0" w:firstColumn="1" w:lastColumn="0" w:oddVBand="0" w:evenVBand="0" w:oddHBand="0" w:evenHBand="0" w:firstRowFirstColumn="0" w:firstRowLastColumn="0" w:lastRowFirstColumn="0" w:lastRowLastColumn="0"/>
            <w:tcW w:w="869" w:type="dxa"/>
            <w:vMerge/>
          </w:tcPr>
          <w:p w14:paraId="7DF677C9" w14:textId="77777777" w:rsidR="00C24CD1" w:rsidRDefault="00C24CD1" w:rsidP="00C24CD1"/>
        </w:tc>
        <w:tc>
          <w:tcPr>
            <w:tcW w:w="1932" w:type="dxa"/>
          </w:tcPr>
          <w:p w14:paraId="735E61F0" w14:textId="77777777" w:rsidR="00C24CD1" w:rsidRDefault="00C24CD1" w:rsidP="00AB543D">
            <w:pPr>
              <w:pStyle w:val="Lijstalinea"/>
              <w:numPr>
                <w:ilvl w:val="0"/>
                <w:numId w:val="9"/>
              </w:numPr>
              <w:cnfStyle w:val="000000000000" w:firstRow="0" w:lastRow="0" w:firstColumn="0" w:lastColumn="0" w:oddVBand="0" w:evenVBand="0" w:oddHBand="0" w:evenHBand="0" w:firstRowFirstColumn="0" w:firstRowLastColumn="0" w:lastRowFirstColumn="0" w:lastRowLastColumn="0"/>
            </w:pPr>
            <w:r>
              <w:t>Begrip</w:t>
            </w:r>
          </w:p>
        </w:tc>
        <w:tc>
          <w:tcPr>
            <w:tcW w:w="3431" w:type="dxa"/>
          </w:tcPr>
          <w:p w14:paraId="06E02136" w14:textId="77777777" w:rsidR="00C24CD1" w:rsidRDefault="00B104DA" w:rsidP="00C24CD1">
            <w:pPr>
              <w:cnfStyle w:val="000000000000" w:firstRow="0" w:lastRow="0" w:firstColumn="0" w:lastColumn="0" w:oddVBand="0" w:evenVBand="0" w:oddHBand="0" w:evenHBand="0" w:firstRowFirstColumn="0" w:firstRowLastColumn="0" w:lastRowFirstColumn="0" w:lastRowLastColumn="0"/>
            </w:pPr>
            <w:r>
              <w:t>De studenten weten waar de verschillende soorten schoonmaakmiddelen voor gebruikt worden.</w:t>
            </w:r>
          </w:p>
        </w:tc>
        <w:tc>
          <w:tcPr>
            <w:tcW w:w="3686" w:type="dxa"/>
          </w:tcPr>
          <w:p w14:paraId="5F66D32E" w14:textId="77777777" w:rsidR="00C24CD1" w:rsidRDefault="00A42867" w:rsidP="00C24CD1">
            <w:pPr>
              <w:cnfStyle w:val="000000000000" w:firstRow="0" w:lastRow="0" w:firstColumn="0" w:lastColumn="0" w:oddVBand="0" w:evenVBand="0" w:oddHBand="0" w:evenHBand="0" w:firstRowFirstColumn="0" w:firstRowLastColumn="0" w:lastRowFirstColumn="0" w:lastRowLastColumn="0"/>
            </w:pPr>
            <w:r>
              <w:t>Dit leerdoel wordt gemeten door middel van opdracht 7.1 van les 7. Als de vragen a t/m d goed beantwoord worden is het leerdoel voldoende behaald.</w:t>
            </w:r>
          </w:p>
        </w:tc>
      </w:tr>
      <w:tr w:rsidR="00C24CD1" w14:paraId="3BEA0953" w14:textId="77777777"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tcPr>
          <w:p w14:paraId="21DE978A" w14:textId="77777777" w:rsidR="00C24CD1" w:rsidRDefault="00C24CD1" w:rsidP="00C24CD1"/>
        </w:tc>
        <w:tc>
          <w:tcPr>
            <w:tcW w:w="1932" w:type="dxa"/>
          </w:tcPr>
          <w:p w14:paraId="73684213" w14:textId="77777777" w:rsidR="00C24CD1" w:rsidRDefault="00C24CD1" w:rsidP="00AB543D">
            <w:pPr>
              <w:pStyle w:val="Lijstalinea"/>
              <w:numPr>
                <w:ilvl w:val="0"/>
                <w:numId w:val="9"/>
              </w:numPr>
              <w:cnfStyle w:val="000000100000" w:firstRow="0" w:lastRow="0" w:firstColumn="0" w:lastColumn="0" w:oddVBand="0" w:evenVBand="0" w:oddHBand="1" w:evenHBand="0" w:firstRowFirstColumn="0" w:firstRowLastColumn="0" w:lastRowFirstColumn="0" w:lastRowLastColumn="0"/>
            </w:pPr>
            <w:r>
              <w:t>Toepassing</w:t>
            </w:r>
          </w:p>
        </w:tc>
        <w:tc>
          <w:tcPr>
            <w:tcW w:w="3431" w:type="dxa"/>
          </w:tcPr>
          <w:p w14:paraId="01BBD4E8" w14:textId="77777777" w:rsidR="00C24CD1" w:rsidRDefault="00B104DA" w:rsidP="00C24CD1">
            <w:pPr>
              <w:cnfStyle w:val="000000100000" w:firstRow="0" w:lastRow="0" w:firstColumn="0" w:lastColumn="0" w:oddVBand="0" w:evenVBand="0" w:oddHBand="1" w:evenHBand="0" w:firstRowFirstColumn="0" w:firstRowLastColumn="0" w:lastRowFirstColumn="0" w:lastRowLastColumn="0"/>
            </w:pPr>
            <w:r>
              <w:t>De studenten kunnen met desinfectiemiddelen omgaan.</w:t>
            </w:r>
          </w:p>
        </w:tc>
        <w:tc>
          <w:tcPr>
            <w:tcW w:w="3686" w:type="dxa"/>
          </w:tcPr>
          <w:p w14:paraId="1DE38174" w14:textId="77777777" w:rsidR="00C24CD1" w:rsidRDefault="00A42867" w:rsidP="00C24CD1">
            <w:pPr>
              <w:cnfStyle w:val="000000100000" w:firstRow="0" w:lastRow="0" w:firstColumn="0" w:lastColumn="0" w:oddVBand="0" w:evenVBand="0" w:oddHBand="1" w:evenHBand="0" w:firstRowFirstColumn="0" w:firstRowLastColumn="0" w:lastRowFirstColumn="0" w:lastRowLastColumn="0"/>
            </w:pPr>
            <w:r>
              <w:t xml:space="preserve">Als de studenten vraag 7.7 van les 7 kunnen beantwoorden en de theorie kunnen toepassen in de praktijk lessen is dit leerdoel voldoende behaald. </w:t>
            </w:r>
          </w:p>
        </w:tc>
      </w:tr>
      <w:tr w:rsidR="00C24CD1" w14:paraId="4C6D1036" w14:textId="77777777" w:rsidTr="00522988">
        <w:tc>
          <w:tcPr>
            <w:cnfStyle w:val="001000000000" w:firstRow="0" w:lastRow="0" w:firstColumn="1" w:lastColumn="0" w:oddVBand="0" w:evenVBand="0" w:oddHBand="0" w:evenHBand="0" w:firstRowFirstColumn="0" w:firstRowLastColumn="0" w:lastRowFirstColumn="0" w:lastRowLastColumn="0"/>
            <w:tcW w:w="869" w:type="dxa"/>
            <w:vMerge w:val="restart"/>
          </w:tcPr>
          <w:p w14:paraId="1C7478E4" w14:textId="77777777" w:rsidR="00C24CD1" w:rsidRDefault="00C24CD1" w:rsidP="00C24CD1">
            <w:r>
              <w:t>Hogere orde</w:t>
            </w:r>
          </w:p>
        </w:tc>
        <w:tc>
          <w:tcPr>
            <w:tcW w:w="1932" w:type="dxa"/>
          </w:tcPr>
          <w:p w14:paraId="3B4E7E19" w14:textId="77777777" w:rsidR="00C24CD1" w:rsidRDefault="00C24CD1" w:rsidP="00AB543D">
            <w:pPr>
              <w:pStyle w:val="Lijstalinea"/>
              <w:numPr>
                <w:ilvl w:val="0"/>
                <w:numId w:val="9"/>
              </w:numPr>
              <w:cnfStyle w:val="000000000000" w:firstRow="0" w:lastRow="0" w:firstColumn="0" w:lastColumn="0" w:oddVBand="0" w:evenVBand="0" w:oddHBand="0" w:evenHBand="0" w:firstRowFirstColumn="0" w:firstRowLastColumn="0" w:lastRowFirstColumn="0" w:lastRowLastColumn="0"/>
            </w:pPr>
            <w:r>
              <w:t>Analyse</w:t>
            </w:r>
          </w:p>
        </w:tc>
        <w:tc>
          <w:tcPr>
            <w:tcW w:w="3431" w:type="dxa"/>
          </w:tcPr>
          <w:p w14:paraId="4D48528F" w14:textId="77777777" w:rsidR="00C24CD1" w:rsidRDefault="00A42867" w:rsidP="00C24CD1">
            <w:pPr>
              <w:cnfStyle w:val="000000000000" w:firstRow="0" w:lastRow="0" w:firstColumn="0" w:lastColumn="0" w:oddVBand="0" w:evenVBand="0" w:oddHBand="0" w:evenHBand="0" w:firstRowFirstColumn="0" w:firstRowLastColumn="0" w:lastRowFirstColumn="0" w:lastRowLastColumn="0"/>
            </w:pPr>
            <w:r>
              <w:t>De studenten weten hoe ze met schoonmaakmiddelen moeten omgaan.</w:t>
            </w:r>
          </w:p>
        </w:tc>
        <w:tc>
          <w:tcPr>
            <w:tcW w:w="3686" w:type="dxa"/>
          </w:tcPr>
          <w:p w14:paraId="6A940ABE" w14:textId="77777777" w:rsidR="00C24CD1" w:rsidRDefault="00A42867" w:rsidP="00C24CD1">
            <w:pPr>
              <w:cnfStyle w:val="000000000000" w:firstRow="0" w:lastRow="0" w:firstColumn="0" w:lastColumn="0" w:oddVBand="0" w:evenVBand="0" w:oddHBand="0" w:evenHBand="0" w:firstRowFirstColumn="0" w:firstRowLastColumn="0" w:lastRowFirstColumn="0" w:lastRowLastColumn="0"/>
            </w:pPr>
            <w:r>
              <w:t xml:space="preserve">Als de studenten kunnen aangeven dat schoonmaakmiddelen goed opgeborgen moeten worden na gebruik is dit leerdoel voldoende behaald. </w:t>
            </w:r>
          </w:p>
        </w:tc>
      </w:tr>
      <w:tr w:rsidR="00C24CD1" w14:paraId="67105673" w14:textId="77777777"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tcPr>
          <w:p w14:paraId="0F13C4C2" w14:textId="77777777" w:rsidR="00C24CD1" w:rsidRDefault="00C24CD1" w:rsidP="00C24CD1"/>
        </w:tc>
        <w:tc>
          <w:tcPr>
            <w:tcW w:w="1932" w:type="dxa"/>
          </w:tcPr>
          <w:p w14:paraId="046FF17D" w14:textId="77777777" w:rsidR="00C24CD1" w:rsidRDefault="00C24CD1" w:rsidP="00AB543D">
            <w:pPr>
              <w:pStyle w:val="Lijstalinea"/>
              <w:numPr>
                <w:ilvl w:val="0"/>
                <w:numId w:val="9"/>
              </w:numPr>
              <w:cnfStyle w:val="000000100000" w:firstRow="0" w:lastRow="0" w:firstColumn="0" w:lastColumn="0" w:oddVBand="0" w:evenVBand="0" w:oddHBand="1" w:evenHBand="0" w:firstRowFirstColumn="0" w:firstRowLastColumn="0" w:lastRowFirstColumn="0" w:lastRowLastColumn="0"/>
            </w:pPr>
            <w:r>
              <w:t>Evaluatie</w:t>
            </w:r>
          </w:p>
        </w:tc>
        <w:tc>
          <w:tcPr>
            <w:tcW w:w="3431" w:type="dxa"/>
          </w:tcPr>
          <w:p w14:paraId="559005ED" w14:textId="77777777" w:rsidR="00C24CD1" w:rsidRDefault="00A42867" w:rsidP="00C24CD1">
            <w:pPr>
              <w:cnfStyle w:val="000000100000" w:firstRow="0" w:lastRow="0" w:firstColumn="0" w:lastColumn="0" w:oddVBand="0" w:evenVBand="0" w:oddHBand="1" w:evenHBand="0" w:firstRowFirstColumn="0" w:firstRowLastColumn="0" w:lastRowFirstColumn="0" w:lastRowLastColumn="0"/>
            </w:pPr>
            <w:r>
              <w:t>Deze les wordt plenair besproken/geëvalueerd.</w:t>
            </w:r>
          </w:p>
        </w:tc>
        <w:tc>
          <w:tcPr>
            <w:tcW w:w="3686" w:type="dxa"/>
          </w:tcPr>
          <w:p w14:paraId="114033CF" w14:textId="77777777" w:rsidR="00C24CD1" w:rsidRDefault="00A42867" w:rsidP="00C24CD1">
            <w:pPr>
              <w:cnfStyle w:val="000000100000" w:firstRow="0" w:lastRow="0" w:firstColumn="0" w:lastColumn="0" w:oddVBand="0" w:evenVBand="0" w:oddHBand="1" w:evenHBand="0" w:firstRowFirstColumn="0" w:firstRowLastColumn="0" w:lastRowFirstColumn="0" w:lastRowLastColumn="0"/>
            </w:pPr>
            <w:r>
              <w:t>Actieve deelname van de studenten door middel van interactief behandelen van evaluatie vragen.</w:t>
            </w:r>
          </w:p>
        </w:tc>
      </w:tr>
      <w:tr w:rsidR="00C24CD1" w14:paraId="5275D19D" w14:textId="77777777" w:rsidTr="00522988">
        <w:tc>
          <w:tcPr>
            <w:cnfStyle w:val="001000000000" w:firstRow="0" w:lastRow="0" w:firstColumn="1" w:lastColumn="0" w:oddVBand="0" w:evenVBand="0" w:oddHBand="0" w:evenHBand="0" w:firstRowFirstColumn="0" w:firstRowLastColumn="0" w:lastRowFirstColumn="0" w:lastRowLastColumn="0"/>
            <w:tcW w:w="869" w:type="dxa"/>
            <w:vMerge/>
          </w:tcPr>
          <w:p w14:paraId="78D17A34" w14:textId="77777777" w:rsidR="00C24CD1" w:rsidRDefault="00C24CD1" w:rsidP="00C24CD1"/>
        </w:tc>
        <w:tc>
          <w:tcPr>
            <w:tcW w:w="1932" w:type="dxa"/>
          </w:tcPr>
          <w:p w14:paraId="174A0378" w14:textId="77777777" w:rsidR="00C24CD1" w:rsidRDefault="00C24CD1" w:rsidP="00AB543D">
            <w:pPr>
              <w:pStyle w:val="Lijstalinea"/>
              <w:numPr>
                <w:ilvl w:val="0"/>
                <w:numId w:val="9"/>
              </w:numPr>
              <w:cnfStyle w:val="000000000000" w:firstRow="0" w:lastRow="0" w:firstColumn="0" w:lastColumn="0" w:oddVBand="0" w:evenVBand="0" w:oddHBand="0" w:evenHBand="0" w:firstRowFirstColumn="0" w:firstRowLastColumn="0" w:lastRowFirstColumn="0" w:lastRowLastColumn="0"/>
            </w:pPr>
            <w:r>
              <w:t>Creatie</w:t>
            </w:r>
          </w:p>
        </w:tc>
        <w:tc>
          <w:tcPr>
            <w:tcW w:w="3431" w:type="dxa"/>
          </w:tcPr>
          <w:p w14:paraId="0D73DFB3" w14:textId="77777777" w:rsidR="00C24CD1" w:rsidRDefault="00A42867" w:rsidP="00C24CD1">
            <w:pPr>
              <w:cnfStyle w:val="000000000000" w:firstRow="0" w:lastRow="0" w:firstColumn="0" w:lastColumn="0" w:oddVBand="0" w:evenVBand="0" w:oddHBand="0" w:evenHBand="0" w:firstRowFirstColumn="0" w:firstRowLastColumn="0" w:lastRowFirstColumn="0" w:lastRowLastColumn="0"/>
            </w:pPr>
            <w:r>
              <w:t>De studenten kunnen het geleerde tijdens deze les ook later in de praktijk lessen toepassen.</w:t>
            </w:r>
          </w:p>
        </w:tc>
        <w:tc>
          <w:tcPr>
            <w:tcW w:w="3686" w:type="dxa"/>
          </w:tcPr>
          <w:p w14:paraId="315985FC" w14:textId="77777777" w:rsidR="00C24CD1" w:rsidRDefault="00A42867" w:rsidP="00C24CD1">
            <w:pPr>
              <w:cnfStyle w:val="000000000000" w:firstRow="0" w:lastRow="0" w:firstColumn="0" w:lastColumn="0" w:oddVBand="0" w:evenVBand="0" w:oddHBand="0" w:evenHBand="0" w:firstRowFirstColumn="0" w:firstRowLastColumn="0" w:lastRowFirstColumn="0" w:lastRowLastColumn="0"/>
            </w:pPr>
            <w:r>
              <w:t>Als de studenten tijdens de praktijklessen de theorie toepassen is dit leerdoel voldoende behaald.</w:t>
            </w:r>
          </w:p>
        </w:tc>
      </w:tr>
    </w:tbl>
    <w:p w14:paraId="0CF74F4D" w14:textId="77777777" w:rsidR="00C24CD1" w:rsidRDefault="00C24CD1" w:rsidP="00CF6886">
      <w:pPr>
        <w:pStyle w:val="Geenafstand"/>
        <w:rPr>
          <w:color w:val="FF0000"/>
        </w:rPr>
      </w:pPr>
    </w:p>
    <w:p w14:paraId="06A9F998" w14:textId="77777777" w:rsidR="00A42867" w:rsidRDefault="00A42867" w:rsidP="00CF6886">
      <w:pPr>
        <w:pStyle w:val="Geenafstand"/>
        <w:rPr>
          <w:color w:val="FF0000"/>
        </w:rPr>
      </w:pPr>
    </w:p>
    <w:p w14:paraId="41D8EDAC" w14:textId="77777777" w:rsidR="00A42867" w:rsidRDefault="00A42867" w:rsidP="00CF6886">
      <w:pPr>
        <w:pStyle w:val="Geenafstand"/>
        <w:rPr>
          <w:color w:val="FF0000"/>
        </w:rPr>
      </w:pPr>
    </w:p>
    <w:tbl>
      <w:tblPr>
        <w:tblStyle w:val="Rastertabel5donker-Accent1"/>
        <w:tblW w:w="9776" w:type="dxa"/>
        <w:tblLook w:val="04A0" w:firstRow="1" w:lastRow="0" w:firstColumn="1" w:lastColumn="0" w:noHBand="0" w:noVBand="1"/>
      </w:tblPr>
      <w:tblGrid>
        <w:gridCol w:w="869"/>
        <w:gridCol w:w="1932"/>
        <w:gridCol w:w="3006"/>
        <w:gridCol w:w="3969"/>
      </w:tblGrid>
      <w:tr w:rsidR="00171E81" w14:paraId="1D6B8652" w14:textId="77777777" w:rsidTr="005229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tcPr>
          <w:p w14:paraId="3A22B4D4" w14:textId="77777777" w:rsidR="00C24CD1" w:rsidRDefault="001B64F7" w:rsidP="00C24CD1">
            <w:r w:rsidRPr="00B42E92">
              <w:rPr>
                <w:sz w:val="24"/>
              </w:rPr>
              <w:lastRenderedPageBreak/>
              <w:t>Les 8</w:t>
            </w:r>
          </w:p>
        </w:tc>
        <w:tc>
          <w:tcPr>
            <w:tcW w:w="1932" w:type="dxa"/>
          </w:tcPr>
          <w:p w14:paraId="607FFE95" w14:textId="77777777" w:rsidR="00C24CD1" w:rsidRDefault="00C24CD1" w:rsidP="00C24CD1">
            <w:pPr>
              <w:cnfStyle w:val="100000000000" w:firstRow="1" w:lastRow="0" w:firstColumn="0" w:lastColumn="0" w:oddVBand="0" w:evenVBand="0" w:oddHBand="0" w:evenHBand="0" w:firstRowFirstColumn="0" w:firstRowLastColumn="0" w:lastRowFirstColumn="0" w:lastRowLastColumn="0"/>
            </w:pPr>
            <w:r>
              <w:t>Beheersingsniveau</w:t>
            </w:r>
          </w:p>
        </w:tc>
        <w:tc>
          <w:tcPr>
            <w:tcW w:w="3006" w:type="dxa"/>
          </w:tcPr>
          <w:p w14:paraId="2956849B" w14:textId="77777777" w:rsidR="00C24CD1" w:rsidRDefault="00C24CD1" w:rsidP="00C24CD1">
            <w:pPr>
              <w:cnfStyle w:val="100000000000" w:firstRow="1" w:lastRow="0" w:firstColumn="0" w:lastColumn="0" w:oddVBand="0" w:evenVBand="0" w:oddHBand="0" w:evenHBand="0" w:firstRowFirstColumn="0" w:firstRowLastColumn="0" w:lastRowFirstColumn="0" w:lastRowLastColumn="0"/>
            </w:pPr>
            <w:r>
              <w:t>Beschrijving van het niveau</w:t>
            </w:r>
          </w:p>
        </w:tc>
        <w:tc>
          <w:tcPr>
            <w:tcW w:w="3969" w:type="dxa"/>
          </w:tcPr>
          <w:p w14:paraId="7729E60D" w14:textId="77777777" w:rsidR="00C24CD1" w:rsidRDefault="00C24CD1" w:rsidP="00C24CD1">
            <w:pPr>
              <w:cnfStyle w:val="100000000000" w:firstRow="1" w:lastRow="0" w:firstColumn="0" w:lastColumn="0" w:oddVBand="0" w:evenVBand="0" w:oddHBand="0" w:evenHBand="0" w:firstRowFirstColumn="0" w:firstRowLastColumn="0" w:lastRowFirstColumn="0" w:lastRowLastColumn="0"/>
            </w:pPr>
            <w:r>
              <w:t>Meting van leerresultaat</w:t>
            </w:r>
          </w:p>
        </w:tc>
      </w:tr>
      <w:tr w:rsidR="00171E81" w14:paraId="3E0A050C" w14:textId="77777777"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restart"/>
          </w:tcPr>
          <w:p w14:paraId="410CCC89" w14:textId="77777777" w:rsidR="00C24CD1" w:rsidRDefault="00C24CD1" w:rsidP="00C24CD1">
            <w:r>
              <w:t>Lagere orde</w:t>
            </w:r>
          </w:p>
        </w:tc>
        <w:tc>
          <w:tcPr>
            <w:tcW w:w="1932" w:type="dxa"/>
          </w:tcPr>
          <w:p w14:paraId="230F67F5" w14:textId="77777777" w:rsidR="00C24CD1" w:rsidRDefault="00C24CD1" w:rsidP="00AB543D">
            <w:pPr>
              <w:pStyle w:val="Lijstalinea"/>
              <w:numPr>
                <w:ilvl w:val="0"/>
                <w:numId w:val="10"/>
              </w:numPr>
              <w:cnfStyle w:val="000000100000" w:firstRow="0" w:lastRow="0" w:firstColumn="0" w:lastColumn="0" w:oddVBand="0" w:evenVBand="0" w:oddHBand="1" w:evenHBand="0" w:firstRowFirstColumn="0" w:firstRowLastColumn="0" w:lastRowFirstColumn="0" w:lastRowLastColumn="0"/>
            </w:pPr>
            <w:r>
              <w:t>Kennis</w:t>
            </w:r>
          </w:p>
        </w:tc>
        <w:tc>
          <w:tcPr>
            <w:tcW w:w="3006" w:type="dxa"/>
          </w:tcPr>
          <w:p w14:paraId="2113E0B9" w14:textId="77777777" w:rsidR="00C24CD1" w:rsidRDefault="00A42867" w:rsidP="00C24CD1">
            <w:pPr>
              <w:cnfStyle w:val="000000100000" w:firstRow="0" w:lastRow="0" w:firstColumn="0" w:lastColumn="0" w:oddVBand="0" w:evenVBand="0" w:oddHBand="1" w:evenHBand="0" w:firstRowFirstColumn="0" w:firstRowLastColumn="0" w:lastRowFirstColumn="0" w:lastRowLastColumn="0"/>
            </w:pPr>
            <w:r>
              <w:t>De studenten weten na deze les hoe ze tafellinnen naar de stomerij kunnen brengen/laten ophalen.</w:t>
            </w:r>
          </w:p>
        </w:tc>
        <w:tc>
          <w:tcPr>
            <w:tcW w:w="3969" w:type="dxa"/>
          </w:tcPr>
          <w:p w14:paraId="12A0CDF6" w14:textId="77777777" w:rsidR="00C24CD1" w:rsidRDefault="00A42867" w:rsidP="00C24CD1">
            <w:pPr>
              <w:cnfStyle w:val="000000100000" w:firstRow="0" w:lastRow="0" w:firstColumn="0" w:lastColumn="0" w:oddVBand="0" w:evenVBand="0" w:oddHBand="1" w:evenHBand="0" w:firstRowFirstColumn="0" w:firstRowLastColumn="0" w:lastRowFirstColumn="0" w:lastRowLastColumn="0"/>
            </w:pPr>
            <w:r>
              <w:t>Als de studente</w:t>
            </w:r>
            <w:r w:rsidR="006A0007">
              <w:t xml:space="preserve">n kunnen aangeven hoe dit moet is dit leerdoel voldoende behaald. </w:t>
            </w:r>
          </w:p>
        </w:tc>
      </w:tr>
      <w:tr w:rsidR="00171E81" w14:paraId="49E1690C" w14:textId="77777777" w:rsidTr="00522988">
        <w:tc>
          <w:tcPr>
            <w:cnfStyle w:val="001000000000" w:firstRow="0" w:lastRow="0" w:firstColumn="1" w:lastColumn="0" w:oddVBand="0" w:evenVBand="0" w:oddHBand="0" w:evenHBand="0" w:firstRowFirstColumn="0" w:firstRowLastColumn="0" w:lastRowFirstColumn="0" w:lastRowLastColumn="0"/>
            <w:tcW w:w="869" w:type="dxa"/>
            <w:vMerge/>
          </w:tcPr>
          <w:p w14:paraId="21707D6B" w14:textId="77777777" w:rsidR="00C24CD1" w:rsidRDefault="00C24CD1" w:rsidP="00C24CD1"/>
        </w:tc>
        <w:tc>
          <w:tcPr>
            <w:tcW w:w="1932" w:type="dxa"/>
          </w:tcPr>
          <w:p w14:paraId="73884676" w14:textId="77777777" w:rsidR="00C24CD1" w:rsidRDefault="00C24CD1" w:rsidP="00AB543D">
            <w:pPr>
              <w:pStyle w:val="Lijstalinea"/>
              <w:numPr>
                <w:ilvl w:val="0"/>
                <w:numId w:val="10"/>
              </w:numPr>
              <w:cnfStyle w:val="000000000000" w:firstRow="0" w:lastRow="0" w:firstColumn="0" w:lastColumn="0" w:oddVBand="0" w:evenVBand="0" w:oddHBand="0" w:evenHBand="0" w:firstRowFirstColumn="0" w:firstRowLastColumn="0" w:lastRowFirstColumn="0" w:lastRowLastColumn="0"/>
            </w:pPr>
            <w:r>
              <w:t>Begrip</w:t>
            </w:r>
          </w:p>
        </w:tc>
        <w:tc>
          <w:tcPr>
            <w:tcW w:w="3006" w:type="dxa"/>
          </w:tcPr>
          <w:p w14:paraId="4E041FD7" w14:textId="77777777" w:rsidR="00C24CD1" w:rsidRDefault="006A0007" w:rsidP="00C24CD1">
            <w:pPr>
              <w:cnfStyle w:val="000000000000" w:firstRow="0" w:lastRow="0" w:firstColumn="0" w:lastColumn="0" w:oddVBand="0" w:evenVBand="0" w:oddHBand="0" w:evenHBand="0" w:firstRowFirstColumn="0" w:firstRowLastColumn="0" w:lastRowFirstColumn="0" w:lastRowLastColumn="0"/>
            </w:pPr>
            <w:r>
              <w:t xml:space="preserve">De studenten weten </w:t>
            </w:r>
            <w:r w:rsidR="00034349">
              <w:t xml:space="preserve">met </w:t>
            </w:r>
            <w:r w:rsidR="001E3F0C">
              <w:t>welke dieren</w:t>
            </w:r>
            <w:r>
              <w:t xml:space="preserve"> </w:t>
            </w:r>
            <w:r w:rsidR="001E3F0C">
              <w:t>(</w:t>
            </w:r>
            <w:r>
              <w:t>de categorie ongedierte/plaagdieren</w:t>
            </w:r>
            <w:r w:rsidR="001E3F0C">
              <w:t>) je in een bedrijf te maken kan krijgen.</w:t>
            </w:r>
          </w:p>
        </w:tc>
        <w:tc>
          <w:tcPr>
            <w:tcW w:w="3969" w:type="dxa"/>
          </w:tcPr>
          <w:p w14:paraId="0F46686E" w14:textId="77777777" w:rsidR="00C24CD1" w:rsidRDefault="001E3F0C" w:rsidP="00C24CD1">
            <w:pPr>
              <w:cnfStyle w:val="000000000000" w:firstRow="0" w:lastRow="0" w:firstColumn="0" w:lastColumn="0" w:oddVBand="0" w:evenVBand="0" w:oddHBand="0" w:evenHBand="0" w:firstRowFirstColumn="0" w:firstRowLastColumn="0" w:lastRowFirstColumn="0" w:lastRowLastColumn="0"/>
            </w:pPr>
            <w:r>
              <w:t xml:space="preserve">Dit leerdoel wordt gemeten door opdracht 8.1.2 </w:t>
            </w:r>
          </w:p>
          <w:p w14:paraId="1B20F7F7" w14:textId="77777777" w:rsidR="001E3F0C" w:rsidRDefault="001E3F0C" w:rsidP="00C24CD1">
            <w:pPr>
              <w:cnfStyle w:val="000000000000" w:firstRow="0" w:lastRow="0" w:firstColumn="0" w:lastColumn="0" w:oddVBand="0" w:evenVBand="0" w:oddHBand="0" w:evenHBand="0" w:firstRowFirstColumn="0" w:firstRowLastColumn="0" w:lastRowFirstColumn="0" w:lastRowLastColumn="0"/>
            </w:pPr>
          </w:p>
          <w:p w14:paraId="5AD57474" w14:textId="77777777" w:rsidR="001E3F0C" w:rsidRDefault="001E3F0C" w:rsidP="00C24CD1">
            <w:pPr>
              <w:cnfStyle w:val="000000000000" w:firstRow="0" w:lastRow="0" w:firstColumn="0" w:lastColumn="0" w:oddVBand="0" w:evenVBand="0" w:oddHBand="0" w:evenHBand="0" w:firstRowFirstColumn="0" w:firstRowLastColumn="0" w:lastRowFirstColumn="0" w:lastRowLastColumn="0"/>
            </w:pPr>
            <w:r>
              <w:t xml:space="preserve">Als de studenten deze vraag correct  beantwoorden is dit leerdoel voldoende behaald. </w:t>
            </w:r>
          </w:p>
        </w:tc>
      </w:tr>
      <w:tr w:rsidR="00171E81" w14:paraId="756DC40D" w14:textId="77777777"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tcPr>
          <w:p w14:paraId="6787C234" w14:textId="77777777" w:rsidR="00C24CD1" w:rsidRDefault="00C24CD1" w:rsidP="00C24CD1"/>
        </w:tc>
        <w:tc>
          <w:tcPr>
            <w:tcW w:w="1932" w:type="dxa"/>
          </w:tcPr>
          <w:p w14:paraId="5E3244B7" w14:textId="77777777" w:rsidR="00C24CD1" w:rsidRDefault="00C24CD1" w:rsidP="00AB543D">
            <w:pPr>
              <w:pStyle w:val="Lijstalinea"/>
              <w:numPr>
                <w:ilvl w:val="0"/>
                <w:numId w:val="10"/>
              </w:numPr>
              <w:cnfStyle w:val="000000100000" w:firstRow="0" w:lastRow="0" w:firstColumn="0" w:lastColumn="0" w:oddVBand="0" w:evenVBand="0" w:oddHBand="1" w:evenHBand="0" w:firstRowFirstColumn="0" w:firstRowLastColumn="0" w:lastRowFirstColumn="0" w:lastRowLastColumn="0"/>
            </w:pPr>
            <w:r>
              <w:t>Toepassing</w:t>
            </w:r>
          </w:p>
        </w:tc>
        <w:tc>
          <w:tcPr>
            <w:tcW w:w="3006" w:type="dxa"/>
          </w:tcPr>
          <w:p w14:paraId="49831C09" w14:textId="77777777" w:rsidR="00C24CD1" w:rsidRDefault="001E3F0C" w:rsidP="00C24CD1">
            <w:pPr>
              <w:cnfStyle w:val="000000100000" w:firstRow="0" w:lastRow="0" w:firstColumn="0" w:lastColumn="0" w:oddVBand="0" w:evenVBand="0" w:oddHBand="1" w:evenHBand="0" w:firstRowFirstColumn="0" w:firstRowLastColumn="0" w:lastRowFirstColumn="0" w:lastRowLastColumn="0"/>
            </w:pPr>
            <w:r>
              <w:t>De studenten weten hoe ze afval moeten sorteren.</w:t>
            </w:r>
          </w:p>
        </w:tc>
        <w:tc>
          <w:tcPr>
            <w:tcW w:w="3969" w:type="dxa"/>
          </w:tcPr>
          <w:p w14:paraId="45D77344" w14:textId="77777777" w:rsidR="00C24CD1" w:rsidRDefault="001E3F0C" w:rsidP="00C24CD1">
            <w:pPr>
              <w:cnfStyle w:val="000000100000" w:firstRow="0" w:lastRow="0" w:firstColumn="0" w:lastColumn="0" w:oddVBand="0" w:evenVBand="0" w:oddHBand="1" w:evenHBand="0" w:firstRowFirstColumn="0" w:firstRowLastColumn="0" w:lastRowFirstColumn="0" w:lastRowLastColumn="0"/>
            </w:pPr>
            <w:r>
              <w:t xml:space="preserve">De studenten passen in de praktijklessen de opgedane kennis toe. Dat wil zeggen dat ze het afval sorteren. </w:t>
            </w:r>
          </w:p>
        </w:tc>
      </w:tr>
      <w:tr w:rsidR="00171E81" w14:paraId="10149BF0" w14:textId="77777777" w:rsidTr="00522988">
        <w:tc>
          <w:tcPr>
            <w:cnfStyle w:val="001000000000" w:firstRow="0" w:lastRow="0" w:firstColumn="1" w:lastColumn="0" w:oddVBand="0" w:evenVBand="0" w:oddHBand="0" w:evenHBand="0" w:firstRowFirstColumn="0" w:firstRowLastColumn="0" w:lastRowFirstColumn="0" w:lastRowLastColumn="0"/>
            <w:tcW w:w="869" w:type="dxa"/>
            <w:vMerge w:val="restart"/>
          </w:tcPr>
          <w:p w14:paraId="0F072A73" w14:textId="77777777" w:rsidR="00C24CD1" w:rsidRDefault="00C24CD1" w:rsidP="00C24CD1">
            <w:r>
              <w:t>Hogere orde</w:t>
            </w:r>
          </w:p>
        </w:tc>
        <w:tc>
          <w:tcPr>
            <w:tcW w:w="1932" w:type="dxa"/>
          </w:tcPr>
          <w:p w14:paraId="20F43DD8" w14:textId="77777777" w:rsidR="00C24CD1" w:rsidRDefault="00C24CD1" w:rsidP="00AB543D">
            <w:pPr>
              <w:pStyle w:val="Lijstalinea"/>
              <w:numPr>
                <w:ilvl w:val="0"/>
                <w:numId w:val="10"/>
              </w:numPr>
              <w:cnfStyle w:val="000000000000" w:firstRow="0" w:lastRow="0" w:firstColumn="0" w:lastColumn="0" w:oddVBand="0" w:evenVBand="0" w:oddHBand="0" w:evenHBand="0" w:firstRowFirstColumn="0" w:firstRowLastColumn="0" w:lastRowFirstColumn="0" w:lastRowLastColumn="0"/>
            </w:pPr>
            <w:r>
              <w:t>Analyse</w:t>
            </w:r>
          </w:p>
        </w:tc>
        <w:tc>
          <w:tcPr>
            <w:tcW w:w="3006" w:type="dxa"/>
          </w:tcPr>
          <w:p w14:paraId="54F5468F" w14:textId="77777777" w:rsidR="00C24CD1" w:rsidRDefault="001E3F0C" w:rsidP="00C24CD1">
            <w:pPr>
              <w:cnfStyle w:val="000000000000" w:firstRow="0" w:lastRow="0" w:firstColumn="0" w:lastColumn="0" w:oddVBand="0" w:evenVBand="0" w:oddHBand="0" w:evenHBand="0" w:firstRowFirstColumn="0" w:firstRowLastColumn="0" w:lastRowFirstColumn="0" w:lastRowLastColumn="0"/>
            </w:pPr>
            <w:r>
              <w:t xml:space="preserve">De studenten weten waarom al het eten op het einde van een dienst uit de keuken gehaald moet worden. </w:t>
            </w:r>
          </w:p>
        </w:tc>
        <w:tc>
          <w:tcPr>
            <w:tcW w:w="3969" w:type="dxa"/>
          </w:tcPr>
          <w:p w14:paraId="60A0B38A" w14:textId="77777777" w:rsidR="00C24CD1" w:rsidRPr="001E3F0C" w:rsidRDefault="001E3F0C" w:rsidP="00C24CD1">
            <w:pPr>
              <w:cnfStyle w:val="000000000000" w:firstRow="0" w:lastRow="0" w:firstColumn="0" w:lastColumn="0" w:oddVBand="0" w:evenVBand="0" w:oddHBand="0" w:evenHBand="0" w:firstRowFirstColumn="0" w:firstRowLastColumn="0" w:lastRowFirstColumn="0" w:lastRowLastColumn="0"/>
              <w:rPr>
                <w:b/>
              </w:rPr>
            </w:pPr>
            <w:r>
              <w:t xml:space="preserve">Het antwoord hierop is; </w:t>
            </w:r>
            <w:r>
              <w:rPr>
                <w:b/>
              </w:rPr>
              <w:t>als etenswaren blijven liggen trekt dat ongedierte aan.</w:t>
            </w:r>
            <w:r w:rsidR="006F15A2">
              <w:rPr>
                <w:b/>
              </w:rPr>
              <w:t xml:space="preserve"> (</w:t>
            </w:r>
            <w:r w:rsidR="006F15A2">
              <w:t>Zie opdracht 9.5.1).</w:t>
            </w:r>
            <w:r>
              <w:rPr>
                <w:b/>
              </w:rPr>
              <w:t xml:space="preserve"> </w:t>
            </w:r>
          </w:p>
        </w:tc>
      </w:tr>
      <w:tr w:rsidR="00171E81" w14:paraId="302EDCB6" w14:textId="77777777"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tcPr>
          <w:p w14:paraId="01AF01C2" w14:textId="77777777" w:rsidR="006F15A2" w:rsidRDefault="006F15A2" w:rsidP="006F15A2"/>
        </w:tc>
        <w:tc>
          <w:tcPr>
            <w:tcW w:w="1932" w:type="dxa"/>
          </w:tcPr>
          <w:p w14:paraId="31E33277" w14:textId="77777777" w:rsidR="006F15A2" w:rsidRDefault="006F15A2" w:rsidP="00AB543D">
            <w:pPr>
              <w:pStyle w:val="Lijstalinea"/>
              <w:numPr>
                <w:ilvl w:val="0"/>
                <w:numId w:val="10"/>
              </w:numPr>
              <w:cnfStyle w:val="000000100000" w:firstRow="0" w:lastRow="0" w:firstColumn="0" w:lastColumn="0" w:oddVBand="0" w:evenVBand="0" w:oddHBand="1" w:evenHBand="0" w:firstRowFirstColumn="0" w:firstRowLastColumn="0" w:lastRowFirstColumn="0" w:lastRowLastColumn="0"/>
            </w:pPr>
            <w:r>
              <w:t>Evaluatie</w:t>
            </w:r>
          </w:p>
        </w:tc>
        <w:tc>
          <w:tcPr>
            <w:tcW w:w="3006" w:type="dxa"/>
          </w:tcPr>
          <w:p w14:paraId="7413C18B" w14:textId="77777777" w:rsidR="006F15A2" w:rsidRDefault="006F15A2" w:rsidP="006F15A2">
            <w:pPr>
              <w:cnfStyle w:val="000000100000" w:firstRow="0" w:lastRow="0" w:firstColumn="0" w:lastColumn="0" w:oddVBand="0" w:evenVBand="0" w:oddHBand="1" w:evenHBand="0" w:firstRowFirstColumn="0" w:firstRowLastColumn="0" w:lastRowFirstColumn="0" w:lastRowLastColumn="0"/>
            </w:pPr>
            <w:r>
              <w:t>Deze les wordt plenair besproken/geëvalueerd.</w:t>
            </w:r>
          </w:p>
        </w:tc>
        <w:tc>
          <w:tcPr>
            <w:tcW w:w="3969" w:type="dxa"/>
          </w:tcPr>
          <w:p w14:paraId="34F4D8D3" w14:textId="77777777" w:rsidR="006F15A2" w:rsidRDefault="006F15A2" w:rsidP="006F15A2">
            <w:pPr>
              <w:cnfStyle w:val="000000100000" w:firstRow="0" w:lastRow="0" w:firstColumn="0" w:lastColumn="0" w:oddVBand="0" w:evenVBand="0" w:oddHBand="1" w:evenHBand="0" w:firstRowFirstColumn="0" w:firstRowLastColumn="0" w:lastRowFirstColumn="0" w:lastRowLastColumn="0"/>
            </w:pPr>
            <w:r>
              <w:t>Actieve deelname van de studenten door middel van interactief behandelen van evaluatie vragen.</w:t>
            </w:r>
          </w:p>
        </w:tc>
      </w:tr>
      <w:tr w:rsidR="00171E81" w14:paraId="3B9C225A" w14:textId="77777777" w:rsidTr="00522988">
        <w:tc>
          <w:tcPr>
            <w:cnfStyle w:val="001000000000" w:firstRow="0" w:lastRow="0" w:firstColumn="1" w:lastColumn="0" w:oddVBand="0" w:evenVBand="0" w:oddHBand="0" w:evenHBand="0" w:firstRowFirstColumn="0" w:firstRowLastColumn="0" w:lastRowFirstColumn="0" w:lastRowLastColumn="0"/>
            <w:tcW w:w="869" w:type="dxa"/>
            <w:vMerge/>
          </w:tcPr>
          <w:p w14:paraId="10D60597" w14:textId="77777777" w:rsidR="006F15A2" w:rsidRDefault="006F15A2" w:rsidP="006F15A2"/>
        </w:tc>
        <w:tc>
          <w:tcPr>
            <w:tcW w:w="1932" w:type="dxa"/>
          </w:tcPr>
          <w:p w14:paraId="7DA132AA" w14:textId="77777777" w:rsidR="006F15A2" w:rsidRDefault="006F15A2" w:rsidP="00AB543D">
            <w:pPr>
              <w:pStyle w:val="Lijstalinea"/>
              <w:numPr>
                <w:ilvl w:val="0"/>
                <w:numId w:val="10"/>
              </w:numPr>
              <w:cnfStyle w:val="000000000000" w:firstRow="0" w:lastRow="0" w:firstColumn="0" w:lastColumn="0" w:oddVBand="0" w:evenVBand="0" w:oddHBand="0" w:evenHBand="0" w:firstRowFirstColumn="0" w:firstRowLastColumn="0" w:lastRowFirstColumn="0" w:lastRowLastColumn="0"/>
            </w:pPr>
            <w:r>
              <w:t>Creatie</w:t>
            </w:r>
          </w:p>
        </w:tc>
        <w:tc>
          <w:tcPr>
            <w:tcW w:w="3006" w:type="dxa"/>
          </w:tcPr>
          <w:p w14:paraId="2C21A888" w14:textId="77777777" w:rsidR="006F15A2" w:rsidRDefault="006F15A2" w:rsidP="006F15A2">
            <w:pPr>
              <w:cnfStyle w:val="000000000000" w:firstRow="0" w:lastRow="0" w:firstColumn="0" w:lastColumn="0" w:oddVBand="0" w:evenVBand="0" w:oddHBand="0" w:evenHBand="0" w:firstRowFirstColumn="0" w:firstRowLastColumn="0" w:lastRowFirstColumn="0" w:lastRowLastColumn="0"/>
            </w:pPr>
            <w:r>
              <w:t>De studenten kunnen het geleerde tijdens deze les ook later in de praktijk lessen toepassen.</w:t>
            </w:r>
          </w:p>
        </w:tc>
        <w:tc>
          <w:tcPr>
            <w:tcW w:w="3969" w:type="dxa"/>
          </w:tcPr>
          <w:p w14:paraId="224B3E27" w14:textId="77777777" w:rsidR="006F15A2" w:rsidRDefault="006F15A2" w:rsidP="006F15A2">
            <w:pPr>
              <w:cnfStyle w:val="000000000000" w:firstRow="0" w:lastRow="0" w:firstColumn="0" w:lastColumn="0" w:oddVBand="0" w:evenVBand="0" w:oddHBand="0" w:evenHBand="0" w:firstRowFirstColumn="0" w:firstRowLastColumn="0" w:lastRowFirstColumn="0" w:lastRowLastColumn="0"/>
            </w:pPr>
            <w:r>
              <w:t>Als de studenten tijdens de praktijklessen de theorie toepassen is dit leerdoel voldoende behaald.</w:t>
            </w:r>
          </w:p>
        </w:tc>
      </w:tr>
    </w:tbl>
    <w:p w14:paraId="6FDEBBC5" w14:textId="77777777" w:rsidR="00171E81" w:rsidRDefault="00171E81" w:rsidP="00CF6886">
      <w:pPr>
        <w:pStyle w:val="Geenafstand"/>
        <w:rPr>
          <w:color w:val="FF0000"/>
        </w:rPr>
      </w:pPr>
    </w:p>
    <w:p w14:paraId="4ED6760B" w14:textId="77777777" w:rsidR="00C24CD1" w:rsidRPr="00866F6D" w:rsidRDefault="00B5158C" w:rsidP="00866F6D">
      <w:r>
        <w:br w:type="page"/>
      </w:r>
    </w:p>
    <w:tbl>
      <w:tblPr>
        <w:tblStyle w:val="Rastertabel5donker-Accent1"/>
        <w:tblW w:w="9776" w:type="dxa"/>
        <w:tblLook w:val="04A0" w:firstRow="1" w:lastRow="0" w:firstColumn="1" w:lastColumn="0" w:noHBand="0" w:noVBand="1"/>
      </w:tblPr>
      <w:tblGrid>
        <w:gridCol w:w="869"/>
        <w:gridCol w:w="1961"/>
        <w:gridCol w:w="2977"/>
        <w:gridCol w:w="3969"/>
      </w:tblGrid>
      <w:tr w:rsidR="00866F6D" w14:paraId="09572CCC" w14:textId="77777777" w:rsidTr="005229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tcPr>
          <w:p w14:paraId="147B590B" w14:textId="77777777" w:rsidR="00C24CD1" w:rsidRDefault="001B64F7" w:rsidP="00C24CD1">
            <w:r w:rsidRPr="00B42E92">
              <w:rPr>
                <w:sz w:val="24"/>
              </w:rPr>
              <w:lastRenderedPageBreak/>
              <w:t>Les 9</w:t>
            </w:r>
          </w:p>
        </w:tc>
        <w:tc>
          <w:tcPr>
            <w:tcW w:w="1961" w:type="dxa"/>
          </w:tcPr>
          <w:p w14:paraId="5B13B4B1" w14:textId="77777777" w:rsidR="00C24CD1" w:rsidRDefault="00C24CD1" w:rsidP="00C24CD1">
            <w:pPr>
              <w:cnfStyle w:val="100000000000" w:firstRow="1" w:lastRow="0" w:firstColumn="0" w:lastColumn="0" w:oddVBand="0" w:evenVBand="0" w:oddHBand="0" w:evenHBand="0" w:firstRowFirstColumn="0" w:firstRowLastColumn="0" w:lastRowFirstColumn="0" w:lastRowLastColumn="0"/>
            </w:pPr>
            <w:r>
              <w:t>Beheersingsniveau</w:t>
            </w:r>
          </w:p>
        </w:tc>
        <w:tc>
          <w:tcPr>
            <w:tcW w:w="2977" w:type="dxa"/>
          </w:tcPr>
          <w:p w14:paraId="1E07BEE6" w14:textId="77777777" w:rsidR="00C24CD1" w:rsidRDefault="00C24CD1" w:rsidP="00C24CD1">
            <w:pPr>
              <w:cnfStyle w:val="100000000000" w:firstRow="1" w:lastRow="0" w:firstColumn="0" w:lastColumn="0" w:oddVBand="0" w:evenVBand="0" w:oddHBand="0" w:evenHBand="0" w:firstRowFirstColumn="0" w:firstRowLastColumn="0" w:lastRowFirstColumn="0" w:lastRowLastColumn="0"/>
            </w:pPr>
            <w:r>
              <w:t>Beschrijving van het niveau</w:t>
            </w:r>
          </w:p>
        </w:tc>
        <w:tc>
          <w:tcPr>
            <w:tcW w:w="3969" w:type="dxa"/>
          </w:tcPr>
          <w:p w14:paraId="2A3333CE" w14:textId="77777777" w:rsidR="00C24CD1" w:rsidRDefault="00C24CD1" w:rsidP="00C24CD1">
            <w:pPr>
              <w:cnfStyle w:val="100000000000" w:firstRow="1" w:lastRow="0" w:firstColumn="0" w:lastColumn="0" w:oddVBand="0" w:evenVBand="0" w:oddHBand="0" w:evenHBand="0" w:firstRowFirstColumn="0" w:firstRowLastColumn="0" w:lastRowFirstColumn="0" w:lastRowLastColumn="0"/>
            </w:pPr>
            <w:r>
              <w:t>Meting van leerresultaat</w:t>
            </w:r>
          </w:p>
        </w:tc>
      </w:tr>
      <w:tr w:rsidR="00866F6D" w14:paraId="331B6350" w14:textId="77777777"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val="restart"/>
          </w:tcPr>
          <w:p w14:paraId="705E421B" w14:textId="77777777" w:rsidR="00C24CD1" w:rsidRDefault="00C24CD1" w:rsidP="00C24CD1">
            <w:r>
              <w:t>Lagere orde</w:t>
            </w:r>
          </w:p>
        </w:tc>
        <w:tc>
          <w:tcPr>
            <w:tcW w:w="1961" w:type="dxa"/>
          </w:tcPr>
          <w:p w14:paraId="6B1B0842" w14:textId="77777777" w:rsidR="00C24CD1" w:rsidRDefault="00C24CD1" w:rsidP="00AB543D">
            <w:pPr>
              <w:pStyle w:val="Lijstalinea"/>
              <w:numPr>
                <w:ilvl w:val="0"/>
                <w:numId w:val="11"/>
              </w:numPr>
              <w:cnfStyle w:val="000000100000" w:firstRow="0" w:lastRow="0" w:firstColumn="0" w:lastColumn="0" w:oddVBand="0" w:evenVBand="0" w:oddHBand="1" w:evenHBand="0" w:firstRowFirstColumn="0" w:firstRowLastColumn="0" w:lastRowFirstColumn="0" w:lastRowLastColumn="0"/>
            </w:pPr>
            <w:r>
              <w:t>Kennis</w:t>
            </w:r>
          </w:p>
        </w:tc>
        <w:tc>
          <w:tcPr>
            <w:tcW w:w="2977" w:type="dxa"/>
          </w:tcPr>
          <w:p w14:paraId="0718AEF6" w14:textId="77777777" w:rsidR="00C24CD1" w:rsidRDefault="006F15A2" w:rsidP="00C24CD1">
            <w:pPr>
              <w:cnfStyle w:val="000000100000" w:firstRow="0" w:lastRow="0" w:firstColumn="0" w:lastColumn="0" w:oddVBand="0" w:evenVBand="0" w:oddHBand="1" w:evenHBand="0" w:firstRowFirstColumn="0" w:firstRowLastColumn="0" w:lastRowFirstColumn="0" w:lastRowLastColumn="0"/>
            </w:pPr>
            <w:r>
              <w:t>De studenten kennen de verschillende afval soorten</w:t>
            </w:r>
          </w:p>
        </w:tc>
        <w:tc>
          <w:tcPr>
            <w:tcW w:w="3969" w:type="dxa"/>
          </w:tcPr>
          <w:p w14:paraId="58FCC4E5" w14:textId="77777777" w:rsidR="006F15A2" w:rsidRDefault="006F15A2" w:rsidP="00C24CD1">
            <w:pPr>
              <w:cnfStyle w:val="000000100000" w:firstRow="0" w:lastRow="0" w:firstColumn="0" w:lastColumn="0" w:oddVBand="0" w:evenVBand="0" w:oddHBand="1" w:evenHBand="0" w:firstRowFirstColumn="0" w:firstRowLastColumn="0" w:lastRowFirstColumn="0" w:lastRowLastColumn="0"/>
            </w:pPr>
            <w:r>
              <w:t xml:space="preserve">Dit wordt gemeten door middel van opdracht 9.2.1 </w:t>
            </w:r>
          </w:p>
          <w:p w14:paraId="741A6180" w14:textId="77777777" w:rsidR="00171E81" w:rsidRDefault="00171E81" w:rsidP="00C24CD1">
            <w:pPr>
              <w:cnfStyle w:val="000000100000" w:firstRow="0" w:lastRow="0" w:firstColumn="0" w:lastColumn="0" w:oddVBand="0" w:evenVBand="0" w:oddHBand="1" w:evenHBand="0" w:firstRowFirstColumn="0" w:firstRowLastColumn="0" w:lastRowFirstColumn="0" w:lastRowLastColumn="0"/>
            </w:pPr>
            <w:r>
              <w:t>Bij een correct antwoord is het leerdoel voldoende behaald.</w:t>
            </w:r>
          </w:p>
        </w:tc>
      </w:tr>
      <w:tr w:rsidR="00522988" w14:paraId="44D8FE6E" w14:textId="77777777" w:rsidTr="00522988">
        <w:tc>
          <w:tcPr>
            <w:cnfStyle w:val="001000000000" w:firstRow="0" w:lastRow="0" w:firstColumn="1" w:lastColumn="0" w:oddVBand="0" w:evenVBand="0" w:oddHBand="0" w:evenHBand="0" w:firstRowFirstColumn="0" w:firstRowLastColumn="0" w:lastRowFirstColumn="0" w:lastRowLastColumn="0"/>
            <w:tcW w:w="869" w:type="dxa"/>
            <w:vMerge/>
          </w:tcPr>
          <w:p w14:paraId="3CBDB89F" w14:textId="77777777" w:rsidR="006F15A2" w:rsidRDefault="006F15A2" w:rsidP="006F15A2"/>
        </w:tc>
        <w:tc>
          <w:tcPr>
            <w:tcW w:w="1961" w:type="dxa"/>
          </w:tcPr>
          <w:p w14:paraId="55608D51" w14:textId="77777777" w:rsidR="006F15A2" w:rsidRDefault="006F15A2" w:rsidP="00AB543D">
            <w:pPr>
              <w:pStyle w:val="Lijstalinea"/>
              <w:numPr>
                <w:ilvl w:val="0"/>
                <w:numId w:val="11"/>
              </w:numPr>
              <w:cnfStyle w:val="000000000000" w:firstRow="0" w:lastRow="0" w:firstColumn="0" w:lastColumn="0" w:oddVBand="0" w:evenVBand="0" w:oddHBand="0" w:evenHBand="0" w:firstRowFirstColumn="0" w:firstRowLastColumn="0" w:lastRowFirstColumn="0" w:lastRowLastColumn="0"/>
            </w:pPr>
            <w:r>
              <w:t>Begrip</w:t>
            </w:r>
          </w:p>
        </w:tc>
        <w:tc>
          <w:tcPr>
            <w:tcW w:w="2977" w:type="dxa"/>
          </w:tcPr>
          <w:p w14:paraId="741A494B" w14:textId="77777777" w:rsidR="006F15A2" w:rsidRDefault="006F15A2" w:rsidP="006F15A2">
            <w:pPr>
              <w:cnfStyle w:val="000000000000" w:firstRow="0" w:lastRow="0" w:firstColumn="0" w:lastColumn="0" w:oddVBand="0" w:evenVBand="0" w:oddHBand="0" w:evenHBand="0" w:firstRowFirstColumn="0" w:firstRowLastColumn="0" w:lastRowFirstColumn="0" w:lastRowLastColumn="0"/>
            </w:pPr>
            <w:r>
              <w:t>De studenten weten na deze les hoe ze afval moeten sorteren en begrijpen waarom ze dat moeten doen.</w:t>
            </w:r>
          </w:p>
        </w:tc>
        <w:tc>
          <w:tcPr>
            <w:tcW w:w="3969" w:type="dxa"/>
          </w:tcPr>
          <w:p w14:paraId="2F7ABF87" w14:textId="77777777" w:rsidR="006F15A2" w:rsidRDefault="006F15A2" w:rsidP="006F15A2">
            <w:pPr>
              <w:cnfStyle w:val="000000000000" w:firstRow="0" w:lastRow="0" w:firstColumn="0" w:lastColumn="0" w:oddVBand="0" w:evenVBand="0" w:oddHBand="0" w:evenHBand="0" w:firstRowFirstColumn="0" w:firstRowLastColumn="0" w:lastRowFirstColumn="0" w:lastRowLastColumn="0"/>
            </w:pPr>
            <w:r>
              <w:t>Dit wordt gemeten door middel van opdracht 9.2.2</w:t>
            </w:r>
          </w:p>
          <w:p w14:paraId="13126C7F" w14:textId="77777777" w:rsidR="00171E81" w:rsidRDefault="00171E81" w:rsidP="006F15A2">
            <w:pPr>
              <w:cnfStyle w:val="000000000000" w:firstRow="0" w:lastRow="0" w:firstColumn="0" w:lastColumn="0" w:oddVBand="0" w:evenVBand="0" w:oddHBand="0" w:evenHBand="0" w:firstRowFirstColumn="0" w:firstRowLastColumn="0" w:lastRowFirstColumn="0" w:lastRowLastColumn="0"/>
            </w:pPr>
            <w:r>
              <w:t>Bij een correct antwoord is het leerdoel voldoende behaald.</w:t>
            </w:r>
          </w:p>
        </w:tc>
      </w:tr>
      <w:tr w:rsidR="00522988" w14:paraId="2F2414B6" w14:textId="77777777"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tcPr>
          <w:p w14:paraId="53A5A7F0" w14:textId="77777777" w:rsidR="006F15A2" w:rsidRDefault="006F15A2" w:rsidP="006F15A2"/>
        </w:tc>
        <w:tc>
          <w:tcPr>
            <w:tcW w:w="1961" w:type="dxa"/>
          </w:tcPr>
          <w:p w14:paraId="15288432" w14:textId="77777777" w:rsidR="006F15A2" w:rsidRDefault="006F15A2" w:rsidP="00AB543D">
            <w:pPr>
              <w:pStyle w:val="Lijstalinea"/>
              <w:numPr>
                <w:ilvl w:val="0"/>
                <w:numId w:val="11"/>
              </w:numPr>
              <w:cnfStyle w:val="000000100000" w:firstRow="0" w:lastRow="0" w:firstColumn="0" w:lastColumn="0" w:oddVBand="0" w:evenVBand="0" w:oddHBand="1" w:evenHBand="0" w:firstRowFirstColumn="0" w:firstRowLastColumn="0" w:lastRowFirstColumn="0" w:lastRowLastColumn="0"/>
            </w:pPr>
            <w:r>
              <w:t>Toepassing</w:t>
            </w:r>
          </w:p>
        </w:tc>
        <w:tc>
          <w:tcPr>
            <w:tcW w:w="2977" w:type="dxa"/>
          </w:tcPr>
          <w:p w14:paraId="4E643C1E" w14:textId="77777777" w:rsidR="006F15A2" w:rsidRDefault="00171E81" w:rsidP="006F15A2">
            <w:pPr>
              <w:cnfStyle w:val="000000100000" w:firstRow="0" w:lastRow="0" w:firstColumn="0" w:lastColumn="0" w:oddVBand="0" w:evenVBand="0" w:oddHBand="1" w:evenHBand="0" w:firstRowFirstColumn="0" w:firstRowLastColumn="0" w:lastRowFirstColumn="0" w:lastRowLastColumn="0"/>
            </w:pPr>
            <w:r>
              <w:t>De studenten kunnen afval op de juiste manier sorteren en passen dit in de praktijk toe.</w:t>
            </w:r>
          </w:p>
        </w:tc>
        <w:tc>
          <w:tcPr>
            <w:tcW w:w="3969" w:type="dxa"/>
          </w:tcPr>
          <w:p w14:paraId="76632F73" w14:textId="77777777" w:rsidR="006F15A2" w:rsidRDefault="00171E81" w:rsidP="006F15A2">
            <w:pPr>
              <w:cnfStyle w:val="000000100000" w:firstRow="0" w:lastRow="0" w:firstColumn="0" w:lastColumn="0" w:oddVBand="0" w:evenVBand="0" w:oddHBand="1" w:evenHBand="0" w:firstRowFirstColumn="0" w:firstRowLastColumn="0" w:lastRowFirstColumn="0" w:lastRowLastColumn="0"/>
            </w:pPr>
            <w:r>
              <w:t xml:space="preserve">Dit wordt gemeten door in de praktijk lessen te letten op de studenten bij het weggooien van afval. </w:t>
            </w:r>
          </w:p>
          <w:p w14:paraId="562045D6" w14:textId="77777777" w:rsidR="00171E81" w:rsidRDefault="00171E81" w:rsidP="006F15A2">
            <w:pPr>
              <w:cnfStyle w:val="000000100000" w:firstRow="0" w:lastRow="0" w:firstColumn="0" w:lastColumn="0" w:oddVBand="0" w:evenVBand="0" w:oddHBand="1" w:evenHBand="0" w:firstRowFirstColumn="0" w:firstRowLastColumn="0" w:lastRowFirstColumn="0" w:lastRowLastColumn="0"/>
            </w:pPr>
            <w:r>
              <w:t xml:space="preserve">Sorteert de student afval op de juiste manier dan is dit leerdoel met een voldoende behaald. </w:t>
            </w:r>
          </w:p>
        </w:tc>
      </w:tr>
      <w:tr w:rsidR="00522988" w14:paraId="02161E91" w14:textId="77777777" w:rsidTr="00522988">
        <w:tc>
          <w:tcPr>
            <w:cnfStyle w:val="001000000000" w:firstRow="0" w:lastRow="0" w:firstColumn="1" w:lastColumn="0" w:oddVBand="0" w:evenVBand="0" w:oddHBand="0" w:evenHBand="0" w:firstRowFirstColumn="0" w:firstRowLastColumn="0" w:lastRowFirstColumn="0" w:lastRowLastColumn="0"/>
            <w:tcW w:w="869" w:type="dxa"/>
            <w:vMerge w:val="restart"/>
          </w:tcPr>
          <w:p w14:paraId="163B4829" w14:textId="77777777" w:rsidR="006F15A2" w:rsidRDefault="006F15A2" w:rsidP="006F15A2">
            <w:r>
              <w:t>Hogere orde</w:t>
            </w:r>
          </w:p>
        </w:tc>
        <w:tc>
          <w:tcPr>
            <w:tcW w:w="1961" w:type="dxa"/>
          </w:tcPr>
          <w:p w14:paraId="7B4C0FA7" w14:textId="77777777" w:rsidR="006F15A2" w:rsidRDefault="006F15A2" w:rsidP="00AB543D">
            <w:pPr>
              <w:pStyle w:val="Lijstalinea"/>
              <w:numPr>
                <w:ilvl w:val="0"/>
                <w:numId w:val="11"/>
              </w:numPr>
              <w:cnfStyle w:val="000000000000" w:firstRow="0" w:lastRow="0" w:firstColumn="0" w:lastColumn="0" w:oddVBand="0" w:evenVBand="0" w:oddHBand="0" w:evenHBand="0" w:firstRowFirstColumn="0" w:firstRowLastColumn="0" w:lastRowFirstColumn="0" w:lastRowLastColumn="0"/>
            </w:pPr>
            <w:r>
              <w:t>Analyse</w:t>
            </w:r>
          </w:p>
        </w:tc>
        <w:tc>
          <w:tcPr>
            <w:tcW w:w="2977" w:type="dxa"/>
          </w:tcPr>
          <w:p w14:paraId="300173CD" w14:textId="77777777" w:rsidR="006F15A2" w:rsidRDefault="00171E81" w:rsidP="006F15A2">
            <w:pPr>
              <w:cnfStyle w:val="000000000000" w:firstRow="0" w:lastRow="0" w:firstColumn="0" w:lastColumn="0" w:oddVBand="0" w:evenVBand="0" w:oddHBand="0" w:evenHBand="0" w:firstRowFirstColumn="0" w:firstRowLastColumn="0" w:lastRowFirstColumn="0" w:lastRowLastColumn="0"/>
            </w:pPr>
            <w:r>
              <w:t>De studenten begrijpen waarom afval verwijdering belangrijk is.</w:t>
            </w:r>
          </w:p>
        </w:tc>
        <w:tc>
          <w:tcPr>
            <w:tcW w:w="3969" w:type="dxa"/>
          </w:tcPr>
          <w:p w14:paraId="42C45C4F" w14:textId="77777777" w:rsidR="006F15A2" w:rsidRDefault="00171E81" w:rsidP="006F15A2">
            <w:pPr>
              <w:cnfStyle w:val="000000000000" w:firstRow="0" w:lastRow="0" w:firstColumn="0" w:lastColumn="0" w:oddVBand="0" w:evenVBand="0" w:oddHBand="0" w:evenHBand="0" w:firstRowFirstColumn="0" w:firstRowLastColumn="0" w:lastRowFirstColumn="0" w:lastRowLastColumn="0"/>
            </w:pPr>
            <w:r>
              <w:t xml:space="preserve"> Als de studenten tijdens de plenaire bespreking op het eind van de les in eigen woorden kunnen uitleggen waarom het sorteren van afval belangrijk is, is dit leerdoel met een voldoende behaald. </w:t>
            </w:r>
          </w:p>
        </w:tc>
      </w:tr>
      <w:tr w:rsidR="00522988" w14:paraId="59CFC3BE" w14:textId="77777777" w:rsidTr="005229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9" w:type="dxa"/>
            <w:vMerge/>
          </w:tcPr>
          <w:p w14:paraId="259F4851" w14:textId="77777777" w:rsidR="00171E81" w:rsidRDefault="00171E81" w:rsidP="00171E81"/>
        </w:tc>
        <w:tc>
          <w:tcPr>
            <w:tcW w:w="1961" w:type="dxa"/>
          </w:tcPr>
          <w:p w14:paraId="6AA60246" w14:textId="77777777" w:rsidR="00171E81" w:rsidRDefault="00171E81" w:rsidP="00AB543D">
            <w:pPr>
              <w:pStyle w:val="Lijstalinea"/>
              <w:numPr>
                <w:ilvl w:val="0"/>
                <w:numId w:val="11"/>
              </w:numPr>
              <w:cnfStyle w:val="000000100000" w:firstRow="0" w:lastRow="0" w:firstColumn="0" w:lastColumn="0" w:oddVBand="0" w:evenVBand="0" w:oddHBand="1" w:evenHBand="0" w:firstRowFirstColumn="0" w:firstRowLastColumn="0" w:lastRowFirstColumn="0" w:lastRowLastColumn="0"/>
            </w:pPr>
            <w:r>
              <w:t>Evaluatie</w:t>
            </w:r>
          </w:p>
        </w:tc>
        <w:tc>
          <w:tcPr>
            <w:tcW w:w="2977" w:type="dxa"/>
          </w:tcPr>
          <w:p w14:paraId="7DB226C5" w14:textId="77777777" w:rsidR="00171E81" w:rsidRDefault="00171E81" w:rsidP="00171E81">
            <w:pPr>
              <w:cnfStyle w:val="000000100000" w:firstRow="0" w:lastRow="0" w:firstColumn="0" w:lastColumn="0" w:oddVBand="0" w:evenVBand="0" w:oddHBand="1" w:evenHBand="0" w:firstRowFirstColumn="0" w:firstRowLastColumn="0" w:lastRowFirstColumn="0" w:lastRowLastColumn="0"/>
            </w:pPr>
            <w:r>
              <w:t>Deze les wordt plenair besproken/geëvalueerd.</w:t>
            </w:r>
          </w:p>
        </w:tc>
        <w:tc>
          <w:tcPr>
            <w:tcW w:w="3969" w:type="dxa"/>
          </w:tcPr>
          <w:p w14:paraId="3686509F" w14:textId="77777777" w:rsidR="00171E81" w:rsidRDefault="00171E81" w:rsidP="00171E81">
            <w:pPr>
              <w:cnfStyle w:val="000000100000" w:firstRow="0" w:lastRow="0" w:firstColumn="0" w:lastColumn="0" w:oddVBand="0" w:evenVBand="0" w:oddHBand="1" w:evenHBand="0" w:firstRowFirstColumn="0" w:firstRowLastColumn="0" w:lastRowFirstColumn="0" w:lastRowLastColumn="0"/>
            </w:pPr>
            <w:r>
              <w:t>Actieve deelname van de studenten door middel van interactief behandelen van evaluatie vragen.</w:t>
            </w:r>
          </w:p>
        </w:tc>
      </w:tr>
      <w:tr w:rsidR="00522988" w14:paraId="3B5902FB" w14:textId="77777777" w:rsidTr="00522988">
        <w:tc>
          <w:tcPr>
            <w:cnfStyle w:val="001000000000" w:firstRow="0" w:lastRow="0" w:firstColumn="1" w:lastColumn="0" w:oddVBand="0" w:evenVBand="0" w:oddHBand="0" w:evenHBand="0" w:firstRowFirstColumn="0" w:firstRowLastColumn="0" w:lastRowFirstColumn="0" w:lastRowLastColumn="0"/>
            <w:tcW w:w="869" w:type="dxa"/>
            <w:vMerge/>
          </w:tcPr>
          <w:p w14:paraId="12954404" w14:textId="77777777" w:rsidR="00171E81" w:rsidRDefault="00171E81" w:rsidP="00171E81"/>
        </w:tc>
        <w:tc>
          <w:tcPr>
            <w:tcW w:w="1961" w:type="dxa"/>
          </w:tcPr>
          <w:p w14:paraId="035F07D4" w14:textId="77777777" w:rsidR="00171E81" w:rsidRDefault="00171E81" w:rsidP="00AB543D">
            <w:pPr>
              <w:pStyle w:val="Lijstalinea"/>
              <w:numPr>
                <w:ilvl w:val="0"/>
                <w:numId w:val="11"/>
              </w:numPr>
              <w:cnfStyle w:val="000000000000" w:firstRow="0" w:lastRow="0" w:firstColumn="0" w:lastColumn="0" w:oddVBand="0" w:evenVBand="0" w:oddHBand="0" w:evenHBand="0" w:firstRowFirstColumn="0" w:firstRowLastColumn="0" w:lastRowFirstColumn="0" w:lastRowLastColumn="0"/>
            </w:pPr>
            <w:r>
              <w:t>Creatie</w:t>
            </w:r>
          </w:p>
        </w:tc>
        <w:tc>
          <w:tcPr>
            <w:tcW w:w="2977" w:type="dxa"/>
          </w:tcPr>
          <w:p w14:paraId="6FBBF03B" w14:textId="77777777" w:rsidR="00171E81" w:rsidRDefault="00171E81" w:rsidP="00171E81">
            <w:pPr>
              <w:cnfStyle w:val="000000000000" w:firstRow="0" w:lastRow="0" w:firstColumn="0" w:lastColumn="0" w:oddVBand="0" w:evenVBand="0" w:oddHBand="0" w:evenHBand="0" w:firstRowFirstColumn="0" w:firstRowLastColumn="0" w:lastRowFirstColumn="0" w:lastRowLastColumn="0"/>
            </w:pPr>
            <w:r>
              <w:t>De studenten kunnen het geleerde tijdens deze les ook later in de praktijk lessen toepassen.</w:t>
            </w:r>
          </w:p>
        </w:tc>
        <w:tc>
          <w:tcPr>
            <w:tcW w:w="3969" w:type="dxa"/>
          </w:tcPr>
          <w:p w14:paraId="17FC0BAF" w14:textId="77777777" w:rsidR="00171E81" w:rsidRDefault="00171E81" w:rsidP="00171E81">
            <w:pPr>
              <w:cnfStyle w:val="000000000000" w:firstRow="0" w:lastRow="0" w:firstColumn="0" w:lastColumn="0" w:oddVBand="0" w:evenVBand="0" w:oddHBand="0" w:evenHBand="0" w:firstRowFirstColumn="0" w:firstRowLastColumn="0" w:lastRowFirstColumn="0" w:lastRowLastColumn="0"/>
            </w:pPr>
            <w:r>
              <w:t>Als de studenten tijdens de praktijklessen de theorie toepassen is dit leerdoel voldoende behaald.</w:t>
            </w:r>
          </w:p>
        </w:tc>
      </w:tr>
    </w:tbl>
    <w:p w14:paraId="60D418D2" w14:textId="77777777" w:rsidR="00C24CD1" w:rsidRDefault="00C24CD1" w:rsidP="00CF6886">
      <w:pPr>
        <w:pStyle w:val="Geenafstand"/>
        <w:rPr>
          <w:color w:val="FF0000"/>
        </w:rPr>
      </w:pPr>
    </w:p>
    <w:p w14:paraId="43C90EA0" w14:textId="77777777" w:rsidR="00594C27" w:rsidRDefault="00594C27" w:rsidP="00CF6886">
      <w:pPr>
        <w:pStyle w:val="Geenafstand"/>
        <w:rPr>
          <w:color w:val="FF0000"/>
        </w:rPr>
      </w:pPr>
    </w:p>
    <w:p w14:paraId="1342DDE7" w14:textId="77777777" w:rsidR="00CF6886" w:rsidRPr="00CF6886" w:rsidRDefault="00CF6886" w:rsidP="00CF6886"/>
    <w:p w14:paraId="0747AF3A" w14:textId="77777777" w:rsidR="00015E75" w:rsidRDefault="00015E75" w:rsidP="00015E75">
      <w:r>
        <w:br w:type="page"/>
      </w:r>
    </w:p>
    <w:p w14:paraId="641A0269" w14:textId="77777777" w:rsidR="00015E75" w:rsidRDefault="00522988" w:rsidP="00AB543D">
      <w:pPr>
        <w:pStyle w:val="Kop2"/>
        <w:numPr>
          <w:ilvl w:val="0"/>
          <w:numId w:val="58"/>
        </w:numPr>
      </w:pPr>
      <w:bookmarkStart w:id="101" w:name="_Toc514084616"/>
      <w:r>
        <w:lastRenderedPageBreak/>
        <w:t>Lessenserie</w:t>
      </w:r>
      <w:bookmarkEnd w:id="101"/>
      <w:r>
        <w:t xml:space="preserve"> </w:t>
      </w:r>
    </w:p>
    <w:p w14:paraId="54DB54C7" w14:textId="77777777" w:rsidR="00522988" w:rsidRDefault="00522988" w:rsidP="00522988">
      <w:r>
        <w:t xml:space="preserve">In dit hoofdstuk staat de lessenserie volledig uitgeschreven. Om het overzichtelijk te maken voor de betreffende docent zijn de instructies </w:t>
      </w:r>
      <w:r w:rsidR="00503F46">
        <w:t xml:space="preserve">in het algemeen en vervolgens ook </w:t>
      </w:r>
      <w:r>
        <w:t>per les beschreven. Ook begint elke les met een korte instructie, dit heeft betrekking tot de</w:t>
      </w:r>
      <w:r w:rsidR="00503F46">
        <w:t xml:space="preserve"> </w:t>
      </w:r>
      <w:r>
        <w:t xml:space="preserve"> tijdsduur </w:t>
      </w:r>
      <w:r w:rsidR="00503F46">
        <w:t>per les, benodigde materialen,</w:t>
      </w:r>
      <w:r>
        <w:t xml:space="preserve"> doelen</w:t>
      </w:r>
      <w:r w:rsidR="00503F46">
        <w:t xml:space="preserve"> en voorbereidingen, die door de docent getroffen dienen te worden</w:t>
      </w:r>
      <w:r>
        <w:t xml:space="preserve">. Vervolgens staan de lessen, met de daarvoor benodigde informatie uitgeschreven. </w:t>
      </w:r>
    </w:p>
    <w:p w14:paraId="7D503FF0" w14:textId="77777777" w:rsidR="00503F46" w:rsidRDefault="00503F46" w:rsidP="00503F46"/>
    <w:tbl>
      <w:tblPr>
        <w:tblStyle w:val="Tabelraster"/>
        <w:tblW w:w="0" w:type="auto"/>
        <w:tblLook w:val="04A0" w:firstRow="1" w:lastRow="0" w:firstColumn="1" w:lastColumn="0" w:noHBand="0" w:noVBand="1"/>
      </w:tblPr>
      <w:tblGrid>
        <w:gridCol w:w="1555"/>
        <w:gridCol w:w="7507"/>
      </w:tblGrid>
      <w:tr w:rsidR="00503F46" w14:paraId="64BAB892" w14:textId="77777777" w:rsidTr="006D58FA">
        <w:tc>
          <w:tcPr>
            <w:tcW w:w="9062" w:type="dxa"/>
            <w:gridSpan w:val="2"/>
          </w:tcPr>
          <w:p w14:paraId="0AB1DEBD" w14:textId="77777777" w:rsidR="00503F46" w:rsidRPr="00863730" w:rsidRDefault="00503F46" w:rsidP="006D58FA">
            <w:pPr>
              <w:rPr>
                <w:b/>
              </w:rPr>
            </w:pPr>
            <w:r>
              <w:rPr>
                <w:b/>
              </w:rPr>
              <w:t>HACCP Lessenserie:</w:t>
            </w:r>
          </w:p>
        </w:tc>
      </w:tr>
      <w:tr w:rsidR="00503F46" w14:paraId="4CA2F1F1" w14:textId="77777777" w:rsidTr="006D58FA">
        <w:tc>
          <w:tcPr>
            <w:tcW w:w="1555" w:type="dxa"/>
          </w:tcPr>
          <w:p w14:paraId="6A47B6EB" w14:textId="77777777" w:rsidR="00503F46" w:rsidRDefault="00503F46" w:rsidP="006D58FA">
            <w:r>
              <w:t>Titel:</w:t>
            </w:r>
          </w:p>
        </w:tc>
        <w:tc>
          <w:tcPr>
            <w:tcW w:w="7507" w:type="dxa"/>
          </w:tcPr>
          <w:p w14:paraId="5C413534" w14:textId="77777777" w:rsidR="00503F46" w:rsidRDefault="00503F46" w:rsidP="006D58FA">
            <w:r>
              <w:t>HACCP</w:t>
            </w:r>
          </w:p>
        </w:tc>
      </w:tr>
      <w:tr w:rsidR="00503F46" w14:paraId="4F8DE14E" w14:textId="77777777" w:rsidTr="006D58FA">
        <w:tc>
          <w:tcPr>
            <w:tcW w:w="1555" w:type="dxa"/>
          </w:tcPr>
          <w:p w14:paraId="22289387" w14:textId="77777777" w:rsidR="00503F46" w:rsidRDefault="00503F46" w:rsidP="006D58FA">
            <w:r>
              <w:t>Soort:</w:t>
            </w:r>
          </w:p>
        </w:tc>
        <w:tc>
          <w:tcPr>
            <w:tcW w:w="7507" w:type="dxa"/>
          </w:tcPr>
          <w:p w14:paraId="09B067E1" w14:textId="77777777" w:rsidR="00503F46" w:rsidRDefault="00503F46" w:rsidP="006D58FA">
            <w:r>
              <w:t>Lessenserie</w:t>
            </w:r>
          </w:p>
        </w:tc>
      </w:tr>
      <w:tr w:rsidR="00503F46" w14:paraId="3EC0C0AF" w14:textId="77777777" w:rsidTr="006D58FA">
        <w:tc>
          <w:tcPr>
            <w:tcW w:w="1555" w:type="dxa"/>
          </w:tcPr>
          <w:p w14:paraId="11093A84" w14:textId="77777777" w:rsidR="00503F46" w:rsidRDefault="00503F46" w:rsidP="006D58FA">
            <w:r>
              <w:t>Werksituatie:</w:t>
            </w:r>
          </w:p>
        </w:tc>
        <w:tc>
          <w:tcPr>
            <w:tcW w:w="7507" w:type="dxa"/>
          </w:tcPr>
          <w:p w14:paraId="2A1690E1" w14:textId="77777777" w:rsidR="00503F46" w:rsidRDefault="00503F46" w:rsidP="006D58FA">
            <w:r>
              <w:t xml:space="preserve">Verpleeg en verzorging tehuizen, thuiszorg, ziekenhuiszorg, geestelijke gezondheidszorg, kinderopvang, basisonderwijs, supermarkten, restaurants </w:t>
            </w:r>
          </w:p>
        </w:tc>
      </w:tr>
      <w:tr w:rsidR="00503F46" w14:paraId="754BBA79" w14:textId="77777777" w:rsidTr="006D58FA">
        <w:tc>
          <w:tcPr>
            <w:tcW w:w="1555" w:type="dxa"/>
          </w:tcPr>
          <w:p w14:paraId="03ACD537" w14:textId="77777777" w:rsidR="00503F46" w:rsidRDefault="00503F46" w:rsidP="006D58FA">
            <w:r>
              <w:t>Eindproduct:</w:t>
            </w:r>
          </w:p>
        </w:tc>
        <w:tc>
          <w:tcPr>
            <w:tcW w:w="7507" w:type="dxa"/>
          </w:tcPr>
          <w:p w14:paraId="187C5814" w14:textId="77777777" w:rsidR="00503F46" w:rsidRDefault="00503F46" w:rsidP="006D58FA">
            <w:r>
              <w:t>Toets</w:t>
            </w:r>
          </w:p>
        </w:tc>
      </w:tr>
      <w:tr w:rsidR="00503F46" w14:paraId="153FCBF8" w14:textId="77777777" w:rsidTr="006D58FA">
        <w:tc>
          <w:tcPr>
            <w:tcW w:w="1555" w:type="dxa"/>
          </w:tcPr>
          <w:p w14:paraId="753DB189" w14:textId="77777777" w:rsidR="00503F46" w:rsidRDefault="00503F46" w:rsidP="006D58FA">
            <w:r>
              <w:t>Beroepstaak</w:t>
            </w:r>
          </w:p>
        </w:tc>
        <w:tc>
          <w:tcPr>
            <w:tcW w:w="7507" w:type="dxa"/>
          </w:tcPr>
          <w:p w14:paraId="5AD0BF17" w14:textId="77777777" w:rsidR="00503F46" w:rsidRDefault="00503F46" w:rsidP="006D58FA">
            <w:r>
              <w:t>Keuzedeel</w:t>
            </w:r>
          </w:p>
        </w:tc>
      </w:tr>
      <w:tr w:rsidR="00503F46" w14:paraId="31F90571" w14:textId="77777777" w:rsidTr="006D58FA">
        <w:tc>
          <w:tcPr>
            <w:tcW w:w="1555" w:type="dxa"/>
          </w:tcPr>
          <w:p w14:paraId="4B80B12D" w14:textId="77777777" w:rsidR="00503F46" w:rsidRDefault="00503F46" w:rsidP="006D58FA">
            <w:r>
              <w:t>Niveau:</w:t>
            </w:r>
          </w:p>
        </w:tc>
        <w:tc>
          <w:tcPr>
            <w:tcW w:w="7507" w:type="dxa"/>
          </w:tcPr>
          <w:p w14:paraId="2319DB26" w14:textId="77777777" w:rsidR="00503F46" w:rsidRDefault="00503F46" w:rsidP="006D58FA">
            <w:r>
              <w:t>1&amp;2</w:t>
            </w:r>
          </w:p>
        </w:tc>
      </w:tr>
      <w:tr w:rsidR="00503F46" w14:paraId="797DFF70" w14:textId="77777777" w:rsidTr="006D58FA">
        <w:tc>
          <w:tcPr>
            <w:tcW w:w="1555" w:type="dxa"/>
          </w:tcPr>
          <w:p w14:paraId="39528237" w14:textId="77777777" w:rsidR="00503F46" w:rsidRDefault="00503F46" w:rsidP="006D58FA">
            <w:r>
              <w:t>KD (kerndoel)</w:t>
            </w:r>
          </w:p>
        </w:tc>
        <w:tc>
          <w:tcPr>
            <w:tcW w:w="7507" w:type="dxa"/>
          </w:tcPr>
          <w:p w14:paraId="2D5A3A5E" w14:textId="77777777" w:rsidR="00503F46" w:rsidRDefault="00503F46" w:rsidP="006D58FA">
            <w:r>
              <w:t>Entree Assistent dienstverlening en zorg &amp; Dienstverlener Breed</w:t>
            </w:r>
          </w:p>
        </w:tc>
      </w:tr>
      <w:tr w:rsidR="00503F46" w14:paraId="17C6FE94" w14:textId="77777777" w:rsidTr="006D58FA">
        <w:tc>
          <w:tcPr>
            <w:tcW w:w="1555" w:type="dxa"/>
          </w:tcPr>
          <w:p w14:paraId="71BD5CFA" w14:textId="77777777" w:rsidR="00503F46" w:rsidRDefault="00503F46" w:rsidP="006D58FA">
            <w:r>
              <w:t>Competenties:</w:t>
            </w:r>
          </w:p>
        </w:tc>
        <w:tc>
          <w:tcPr>
            <w:tcW w:w="7507" w:type="dxa"/>
          </w:tcPr>
          <w:p w14:paraId="08A4D53D" w14:textId="77777777" w:rsidR="00503F46" w:rsidRDefault="00503F46" w:rsidP="006D58FA">
            <w:r>
              <w:t>Vakdeskundigheid toepassen</w:t>
            </w:r>
          </w:p>
          <w:p w14:paraId="369546B9" w14:textId="77777777" w:rsidR="00503F46" w:rsidRDefault="00503F46" w:rsidP="006D58FA">
            <w:r>
              <w:t>Instructies en procedures toepassen</w:t>
            </w:r>
          </w:p>
        </w:tc>
      </w:tr>
      <w:tr w:rsidR="00503F46" w14:paraId="45EF4A25" w14:textId="77777777" w:rsidTr="006D58FA">
        <w:tc>
          <w:tcPr>
            <w:tcW w:w="1555" w:type="dxa"/>
          </w:tcPr>
          <w:p w14:paraId="48211F4C" w14:textId="77777777" w:rsidR="00503F46" w:rsidRDefault="00503F46" w:rsidP="006D58FA">
            <w:r>
              <w:t>Kerntaak 1</w:t>
            </w:r>
          </w:p>
        </w:tc>
        <w:tc>
          <w:tcPr>
            <w:tcW w:w="7507" w:type="dxa"/>
          </w:tcPr>
          <w:p w14:paraId="39BA94E8" w14:textId="77777777" w:rsidR="00503F46" w:rsidRDefault="00503F46" w:rsidP="006D58FA">
            <w:r>
              <w:t>Voorbereiden, uitvoeren en afronden assisterende werkzaamheden</w:t>
            </w:r>
          </w:p>
        </w:tc>
      </w:tr>
      <w:tr w:rsidR="00503F46" w14:paraId="6CAB1D51" w14:textId="77777777" w:rsidTr="006D58FA">
        <w:tc>
          <w:tcPr>
            <w:tcW w:w="1555" w:type="dxa"/>
          </w:tcPr>
          <w:p w14:paraId="07FC3A52" w14:textId="77777777" w:rsidR="00503F46" w:rsidRDefault="00503F46" w:rsidP="006D58FA">
            <w:r>
              <w:t>Kerntaak 3</w:t>
            </w:r>
          </w:p>
        </w:tc>
        <w:tc>
          <w:tcPr>
            <w:tcW w:w="7507" w:type="dxa"/>
          </w:tcPr>
          <w:p w14:paraId="72561D33" w14:textId="77777777" w:rsidR="00503F46" w:rsidRDefault="00503F46" w:rsidP="006D58FA">
            <w:r>
              <w:t>Maakt (werk) ruimtes gebruiksklaar</w:t>
            </w:r>
          </w:p>
        </w:tc>
      </w:tr>
      <w:tr w:rsidR="00503F46" w14:paraId="541A7BCB" w14:textId="77777777" w:rsidTr="006D58FA">
        <w:tc>
          <w:tcPr>
            <w:tcW w:w="1555" w:type="dxa"/>
          </w:tcPr>
          <w:p w14:paraId="7B90ACED" w14:textId="77777777" w:rsidR="00503F46" w:rsidRDefault="00503F46" w:rsidP="006D58FA">
            <w:r>
              <w:t>Kenwoorden:</w:t>
            </w:r>
          </w:p>
        </w:tc>
        <w:tc>
          <w:tcPr>
            <w:tcW w:w="7507" w:type="dxa"/>
          </w:tcPr>
          <w:p w14:paraId="7846EDB7" w14:textId="77777777" w:rsidR="00503F46" w:rsidRDefault="00503F46" w:rsidP="006D58FA">
            <w:r>
              <w:t xml:space="preserve">HACCP,PH waarde, vochtgehalte, temperatuur, Hygiënecode, NVWA, </w:t>
            </w:r>
          </w:p>
        </w:tc>
      </w:tr>
      <w:tr w:rsidR="00503F46" w14:paraId="514C9F25" w14:textId="77777777" w:rsidTr="006D58FA">
        <w:tc>
          <w:tcPr>
            <w:tcW w:w="1555" w:type="dxa"/>
          </w:tcPr>
          <w:p w14:paraId="170BED65" w14:textId="77777777" w:rsidR="00503F46" w:rsidRDefault="00503F46" w:rsidP="006D58FA">
            <w:r>
              <w:t>Tijdsduur:</w:t>
            </w:r>
          </w:p>
        </w:tc>
        <w:tc>
          <w:tcPr>
            <w:tcW w:w="7507" w:type="dxa"/>
          </w:tcPr>
          <w:p w14:paraId="3F9EFC94" w14:textId="77777777" w:rsidR="00503F46" w:rsidRDefault="00503F46" w:rsidP="006D58FA">
            <w:r>
              <w:t>20 klokuren</w:t>
            </w:r>
          </w:p>
        </w:tc>
      </w:tr>
    </w:tbl>
    <w:p w14:paraId="03821F11" w14:textId="77777777" w:rsidR="00503F46" w:rsidRDefault="00503F46" w:rsidP="00503F46"/>
    <w:p w14:paraId="31EE93BD" w14:textId="77777777" w:rsidR="00503F46" w:rsidRPr="00E14964" w:rsidRDefault="00503F46" w:rsidP="00503F46">
      <w:pPr>
        <w:rPr>
          <w:b/>
        </w:rPr>
      </w:pPr>
      <w:r>
        <w:rPr>
          <w:b/>
        </w:rPr>
        <w:t>Inleiding lessenserie</w:t>
      </w:r>
      <w:r w:rsidRPr="00E14964">
        <w:rPr>
          <w:b/>
        </w:rPr>
        <w:t>:</w:t>
      </w:r>
    </w:p>
    <w:p w14:paraId="28A674DB" w14:textId="77777777" w:rsidR="00503F46" w:rsidRDefault="00503F46" w:rsidP="00503F46">
      <w:r>
        <w:t>Een klassengesprek met de deelnemers voeren waarin de accent wordt gelegd op de hygiënecode op de werkvloer. Als assistent dienstverlener wordt  van je verwacht dat je werkruimtes gebruiksklaar kunt maken of voorbereiden en uitvoeren van assisterende werkzaamheden.</w:t>
      </w:r>
    </w:p>
    <w:p w14:paraId="14DDBC12" w14:textId="77777777" w:rsidR="00503F46" w:rsidRDefault="00503F46" w:rsidP="00503F46">
      <w:r>
        <w:t>lesplanning: Bij het inplannen van de HACCP lessen  kunt u uitgaan van de volgende verdeling:</w:t>
      </w:r>
    </w:p>
    <w:tbl>
      <w:tblPr>
        <w:tblStyle w:val="Tabelraster"/>
        <w:tblW w:w="0" w:type="auto"/>
        <w:tblLook w:val="04A0" w:firstRow="1" w:lastRow="0" w:firstColumn="1" w:lastColumn="0" w:noHBand="0" w:noVBand="1"/>
      </w:tblPr>
      <w:tblGrid>
        <w:gridCol w:w="1413"/>
        <w:gridCol w:w="7649"/>
      </w:tblGrid>
      <w:tr w:rsidR="00503F46" w14:paraId="6EB32447" w14:textId="77777777" w:rsidTr="006D58FA">
        <w:tc>
          <w:tcPr>
            <w:tcW w:w="1413" w:type="dxa"/>
          </w:tcPr>
          <w:p w14:paraId="1984AF18" w14:textId="77777777" w:rsidR="00503F46" w:rsidRDefault="00503F46" w:rsidP="006D58FA">
            <w:r>
              <w:t>Totaal:</w:t>
            </w:r>
          </w:p>
        </w:tc>
        <w:tc>
          <w:tcPr>
            <w:tcW w:w="7649" w:type="dxa"/>
          </w:tcPr>
          <w:p w14:paraId="123DFA2C" w14:textId="77777777" w:rsidR="00503F46" w:rsidRDefault="00503F46" w:rsidP="006D58FA">
            <w:r>
              <w:t>20 klok uren</w:t>
            </w:r>
          </w:p>
        </w:tc>
      </w:tr>
      <w:tr w:rsidR="00503F46" w14:paraId="6B16613A" w14:textId="77777777" w:rsidTr="006D58FA">
        <w:tc>
          <w:tcPr>
            <w:tcW w:w="1413" w:type="dxa"/>
          </w:tcPr>
          <w:p w14:paraId="69839DC5" w14:textId="77777777" w:rsidR="00503F46" w:rsidRDefault="00503F46" w:rsidP="006D58FA">
            <w:r>
              <w:t>Docententijd (instructie, inleiding,  afronding</w:t>
            </w:r>
          </w:p>
        </w:tc>
        <w:tc>
          <w:tcPr>
            <w:tcW w:w="7649" w:type="dxa"/>
          </w:tcPr>
          <w:p w14:paraId="794870A5" w14:textId="77777777" w:rsidR="00503F46" w:rsidRDefault="00503F46" w:rsidP="006D58FA">
            <w:r>
              <w:t>10 uur</w:t>
            </w:r>
          </w:p>
        </w:tc>
      </w:tr>
      <w:tr w:rsidR="00503F46" w14:paraId="2092CE11" w14:textId="77777777" w:rsidTr="006D58FA">
        <w:tc>
          <w:tcPr>
            <w:tcW w:w="1413" w:type="dxa"/>
          </w:tcPr>
          <w:p w14:paraId="549CCE81" w14:textId="77777777" w:rsidR="00503F46" w:rsidRDefault="00503F46" w:rsidP="006D58FA">
            <w:r>
              <w:t>Opdrachten:</w:t>
            </w:r>
          </w:p>
        </w:tc>
        <w:tc>
          <w:tcPr>
            <w:tcW w:w="7649" w:type="dxa"/>
          </w:tcPr>
          <w:p w14:paraId="1EAAFC03" w14:textId="77777777" w:rsidR="00503F46" w:rsidRDefault="00503F46" w:rsidP="006D58FA">
            <w:r>
              <w:t xml:space="preserve"> 2 uur</w:t>
            </w:r>
          </w:p>
        </w:tc>
      </w:tr>
      <w:tr w:rsidR="00503F46" w14:paraId="4875FAD9" w14:textId="77777777" w:rsidTr="006D58FA">
        <w:tc>
          <w:tcPr>
            <w:tcW w:w="1413" w:type="dxa"/>
          </w:tcPr>
          <w:p w14:paraId="3AF826E3" w14:textId="77777777" w:rsidR="00503F46" w:rsidRDefault="00503F46" w:rsidP="006D58FA">
            <w:r>
              <w:t>Toets:</w:t>
            </w:r>
          </w:p>
        </w:tc>
        <w:tc>
          <w:tcPr>
            <w:tcW w:w="7649" w:type="dxa"/>
          </w:tcPr>
          <w:p w14:paraId="5CF89B98" w14:textId="77777777" w:rsidR="00503F46" w:rsidRDefault="00503F46" w:rsidP="006D58FA">
            <w:r>
              <w:t>1 uur</w:t>
            </w:r>
          </w:p>
        </w:tc>
      </w:tr>
      <w:tr w:rsidR="00503F46" w14:paraId="4F50C12A" w14:textId="77777777" w:rsidTr="006D58FA">
        <w:tc>
          <w:tcPr>
            <w:tcW w:w="1413" w:type="dxa"/>
          </w:tcPr>
          <w:p w14:paraId="71252E7F" w14:textId="77777777" w:rsidR="00503F46" w:rsidRDefault="00503F46" w:rsidP="006D58FA">
            <w:r>
              <w:t>Leren voor de toets:</w:t>
            </w:r>
          </w:p>
        </w:tc>
        <w:tc>
          <w:tcPr>
            <w:tcW w:w="7649" w:type="dxa"/>
          </w:tcPr>
          <w:p w14:paraId="3A75ABE8" w14:textId="77777777" w:rsidR="00503F46" w:rsidRDefault="00503F46" w:rsidP="006D58FA">
            <w:r>
              <w:t>7 uur</w:t>
            </w:r>
          </w:p>
        </w:tc>
      </w:tr>
    </w:tbl>
    <w:p w14:paraId="680F58F3" w14:textId="77777777" w:rsidR="00866F6D" w:rsidRDefault="00866F6D" w:rsidP="00522988"/>
    <w:p w14:paraId="2FD44350" w14:textId="77777777" w:rsidR="00866F6D" w:rsidRDefault="00866F6D" w:rsidP="00616BDD">
      <w:pPr>
        <w:pStyle w:val="Kop2"/>
      </w:pPr>
      <w:bookmarkStart w:id="102" w:name="_Toc514084617"/>
      <w:r>
        <w:lastRenderedPageBreak/>
        <w:t>Les 1:HACCP</w:t>
      </w:r>
      <w:bookmarkEnd w:id="102"/>
    </w:p>
    <w:p w14:paraId="7D271027" w14:textId="77777777" w:rsidR="00866F6D" w:rsidRPr="00E65E18" w:rsidRDefault="00866F6D" w:rsidP="00E65E18">
      <w:pPr>
        <w:pStyle w:val="Geenafstand"/>
        <w:rPr>
          <w:b/>
        </w:rPr>
      </w:pPr>
      <w:r w:rsidRPr="00E65E18">
        <w:rPr>
          <w:b/>
        </w:rPr>
        <w:t>Beginsituatie</w:t>
      </w:r>
    </w:p>
    <w:p w14:paraId="5EA39BEE" w14:textId="77777777" w:rsidR="00866F6D" w:rsidRDefault="00866F6D" w:rsidP="00AB543D">
      <w:pPr>
        <w:pStyle w:val="Lijstalinea"/>
        <w:numPr>
          <w:ilvl w:val="0"/>
          <w:numId w:val="13"/>
        </w:numPr>
      </w:pPr>
      <w:r>
        <w:t>De studenten kunnen schoonmaak werkzaamheden voeren op de werkvloer.</w:t>
      </w:r>
    </w:p>
    <w:p w14:paraId="45A1EBBA" w14:textId="77777777" w:rsidR="00866F6D" w:rsidRPr="00E65E18" w:rsidRDefault="00866F6D" w:rsidP="00E65E18">
      <w:pPr>
        <w:pStyle w:val="Geenafstand"/>
        <w:rPr>
          <w:b/>
        </w:rPr>
      </w:pPr>
      <w:r w:rsidRPr="00E65E18">
        <w:rPr>
          <w:b/>
        </w:rPr>
        <w:t>Doelstellingen</w:t>
      </w:r>
    </w:p>
    <w:p w14:paraId="6FDD187B" w14:textId="77777777" w:rsidR="00866F6D" w:rsidRPr="001C4CAE" w:rsidRDefault="004277D5" w:rsidP="00AB543D">
      <w:pPr>
        <w:pStyle w:val="Lijstalinea"/>
        <w:numPr>
          <w:ilvl w:val="0"/>
          <w:numId w:val="13"/>
        </w:numPr>
        <w:rPr>
          <w:rFonts w:ascii="Calibri" w:eastAsia="Calibri" w:hAnsi="Calibri" w:cs="Times New Roman"/>
        </w:rPr>
      </w:pPr>
      <w:r>
        <w:rPr>
          <w:rFonts w:ascii="Calibri" w:eastAsia="Calibri" w:hAnsi="Calibri" w:cs="Times New Roman"/>
        </w:rPr>
        <w:t>De studenten weten</w:t>
      </w:r>
      <w:r w:rsidR="00866F6D" w:rsidRPr="001C4CAE">
        <w:rPr>
          <w:rFonts w:ascii="Calibri" w:eastAsia="Calibri" w:hAnsi="Calibri" w:cs="Times New Roman"/>
        </w:rPr>
        <w:t xml:space="preserve"> waar de letters HACCP voor staan</w:t>
      </w:r>
    </w:p>
    <w:p w14:paraId="100125B1" w14:textId="77777777" w:rsidR="00866F6D" w:rsidRDefault="004277D5" w:rsidP="00AB543D">
      <w:pPr>
        <w:pStyle w:val="Lijstalinea"/>
        <w:numPr>
          <w:ilvl w:val="0"/>
          <w:numId w:val="13"/>
        </w:numPr>
        <w:spacing w:after="0" w:line="240" w:lineRule="auto"/>
        <w:rPr>
          <w:rFonts w:ascii="Calibri" w:eastAsia="Calibri" w:hAnsi="Calibri" w:cs="Times New Roman"/>
        </w:rPr>
      </w:pPr>
      <w:r>
        <w:rPr>
          <w:rFonts w:ascii="Calibri" w:eastAsia="Calibri" w:hAnsi="Calibri" w:cs="Times New Roman"/>
        </w:rPr>
        <w:t>De studenten weten wat</w:t>
      </w:r>
      <w:r w:rsidR="00866F6D">
        <w:rPr>
          <w:rFonts w:ascii="Calibri" w:eastAsia="Calibri" w:hAnsi="Calibri" w:cs="Times New Roman"/>
        </w:rPr>
        <w:t xml:space="preserve"> de oorsprong van HACCP</w:t>
      </w:r>
      <w:r>
        <w:rPr>
          <w:rFonts w:ascii="Calibri" w:eastAsia="Calibri" w:hAnsi="Calibri" w:cs="Times New Roman"/>
        </w:rPr>
        <w:t xml:space="preserve"> is</w:t>
      </w:r>
    </w:p>
    <w:p w14:paraId="170FA649" w14:textId="77777777" w:rsidR="00866F6D" w:rsidRDefault="00866F6D" w:rsidP="00AB543D">
      <w:pPr>
        <w:pStyle w:val="Lijstalinea"/>
        <w:numPr>
          <w:ilvl w:val="0"/>
          <w:numId w:val="13"/>
        </w:numPr>
        <w:spacing w:after="0" w:line="240" w:lineRule="auto"/>
        <w:rPr>
          <w:rFonts w:ascii="Calibri" w:eastAsia="Calibri" w:hAnsi="Calibri" w:cs="Times New Roman"/>
        </w:rPr>
      </w:pPr>
      <w:r w:rsidRPr="00863730">
        <w:rPr>
          <w:rFonts w:ascii="Calibri" w:eastAsia="Calibri" w:hAnsi="Calibri" w:cs="Times New Roman"/>
        </w:rPr>
        <w:t xml:space="preserve"> </w:t>
      </w:r>
      <w:r>
        <w:rPr>
          <w:rFonts w:ascii="Calibri" w:eastAsia="Calibri" w:hAnsi="Calibri" w:cs="Times New Roman"/>
        </w:rPr>
        <w:t>De</w:t>
      </w:r>
      <w:r w:rsidR="00E65E18">
        <w:rPr>
          <w:rFonts w:ascii="Calibri" w:eastAsia="Calibri" w:hAnsi="Calibri" w:cs="Times New Roman"/>
        </w:rPr>
        <w:t xml:space="preserve"> studenten zijn bekend met de controlerende instantie</w:t>
      </w:r>
    </w:p>
    <w:p w14:paraId="4E6AEDB9" w14:textId="77777777" w:rsidR="00E65E18" w:rsidRPr="00E65E18" w:rsidRDefault="00E65E18" w:rsidP="00E65E18">
      <w:pPr>
        <w:pStyle w:val="Lijstalinea"/>
        <w:spacing w:after="0" w:line="240" w:lineRule="auto"/>
        <w:rPr>
          <w:rFonts w:ascii="Calibri" w:eastAsia="Calibri" w:hAnsi="Calibri" w:cs="Times New Roman"/>
        </w:rPr>
      </w:pPr>
    </w:p>
    <w:p w14:paraId="772EBCAD" w14:textId="77777777" w:rsidR="00866F6D" w:rsidRPr="00E65E18" w:rsidRDefault="00866F6D" w:rsidP="00E65E18">
      <w:pPr>
        <w:pStyle w:val="Geenafstand"/>
        <w:rPr>
          <w:rFonts w:eastAsia="Calibri"/>
          <w:b/>
        </w:rPr>
      </w:pPr>
      <w:r w:rsidRPr="00E65E18">
        <w:rPr>
          <w:rFonts w:eastAsia="Calibri"/>
          <w:b/>
        </w:rPr>
        <w:t>Voorbereiding</w:t>
      </w:r>
    </w:p>
    <w:p w14:paraId="57093D52" w14:textId="77777777" w:rsidR="00866F6D" w:rsidRDefault="00866F6D" w:rsidP="00AB543D">
      <w:pPr>
        <w:pStyle w:val="Lijstalinea"/>
        <w:numPr>
          <w:ilvl w:val="0"/>
          <w:numId w:val="14"/>
        </w:numPr>
        <w:spacing w:after="0" w:line="240" w:lineRule="auto"/>
        <w:rPr>
          <w:rFonts w:ascii="Calibri" w:eastAsia="Calibri" w:hAnsi="Calibri" w:cs="Times New Roman"/>
        </w:rPr>
      </w:pPr>
      <w:r>
        <w:rPr>
          <w:rFonts w:ascii="Calibri" w:eastAsia="Calibri" w:hAnsi="Calibri" w:cs="Times New Roman"/>
        </w:rPr>
        <w:t>Achtergrondinformatie  en docentenhandleiding doorlezen</w:t>
      </w:r>
    </w:p>
    <w:p w14:paraId="18825207" w14:textId="77777777" w:rsidR="00866F6D" w:rsidRDefault="00866F6D" w:rsidP="00AB543D">
      <w:pPr>
        <w:pStyle w:val="Lijstalinea"/>
        <w:numPr>
          <w:ilvl w:val="0"/>
          <w:numId w:val="14"/>
        </w:numPr>
        <w:spacing w:after="0" w:line="240" w:lineRule="auto"/>
        <w:rPr>
          <w:rFonts w:ascii="Calibri" w:eastAsia="Calibri" w:hAnsi="Calibri" w:cs="Times New Roman"/>
        </w:rPr>
      </w:pPr>
      <w:r>
        <w:rPr>
          <w:rFonts w:ascii="Calibri" w:eastAsia="Calibri" w:hAnsi="Calibri" w:cs="Times New Roman"/>
        </w:rPr>
        <w:t xml:space="preserve">Visuele materiaal zoals filmpje over het onderwerp ( HACCP) van youtube (  </w:t>
      </w:r>
      <w:hyperlink r:id="rId15" w:history="1">
        <w:r w:rsidRPr="00850AA3">
          <w:rPr>
            <w:rStyle w:val="Hyperlink"/>
            <w:rFonts w:ascii="Calibri" w:eastAsia="Calibri" w:hAnsi="Calibri" w:cs="Times New Roman"/>
          </w:rPr>
          <w:t>https://www.youtube.com/watch?v=SI_iAfXeB7U</w:t>
        </w:r>
      </w:hyperlink>
      <w:r>
        <w:rPr>
          <w:rFonts w:ascii="Calibri" w:eastAsia="Calibri" w:hAnsi="Calibri" w:cs="Times New Roman"/>
        </w:rPr>
        <w:t xml:space="preserve">) </w:t>
      </w:r>
      <w:hyperlink r:id="rId16" w:history="1">
        <w:r w:rsidRPr="00391BC0">
          <w:rPr>
            <w:rStyle w:val="Hyperlink"/>
            <w:rFonts w:ascii="Calibri" w:eastAsia="Calibri" w:hAnsi="Calibri" w:cs="Times New Roman"/>
          </w:rPr>
          <w:t>https://www.facebook.com/werkenvoornederland/videos/1283585871709232/</w:t>
        </w:r>
      </w:hyperlink>
      <w:r>
        <w:rPr>
          <w:rFonts w:ascii="Calibri" w:eastAsia="Calibri" w:hAnsi="Calibri" w:cs="Times New Roman"/>
        </w:rPr>
        <w:t xml:space="preserve"> </w:t>
      </w:r>
    </w:p>
    <w:p w14:paraId="5A9184D9" w14:textId="77777777" w:rsidR="00866F6D" w:rsidRPr="00863730" w:rsidRDefault="00866F6D" w:rsidP="00AB543D">
      <w:pPr>
        <w:pStyle w:val="Lijstalinea"/>
        <w:numPr>
          <w:ilvl w:val="0"/>
          <w:numId w:val="14"/>
        </w:numPr>
        <w:spacing w:after="0" w:line="240" w:lineRule="auto"/>
        <w:rPr>
          <w:rFonts w:ascii="Calibri" w:eastAsia="Calibri" w:hAnsi="Calibri" w:cs="Times New Roman"/>
        </w:rPr>
      </w:pPr>
      <w:r>
        <w:rPr>
          <w:rFonts w:ascii="Calibri" w:eastAsia="Calibri" w:hAnsi="Calibri" w:cs="Times New Roman"/>
        </w:rPr>
        <w:t>Digibord en eventueel PowerPoint presentatie maken</w:t>
      </w:r>
    </w:p>
    <w:p w14:paraId="1BA25C6A" w14:textId="77777777" w:rsidR="00866F6D" w:rsidRDefault="00866F6D" w:rsidP="00AB543D">
      <w:pPr>
        <w:pStyle w:val="Lijstalinea"/>
        <w:numPr>
          <w:ilvl w:val="0"/>
          <w:numId w:val="14"/>
        </w:numPr>
        <w:spacing w:after="0" w:line="240" w:lineRule="auto"/>
        <w:rPr>
          <w:rFonts w:ascii="Calibri" w:eastAsia="Calibri" w:hAnsi="Calibri" w:cs="Times New Roman"/>
        </w:rPr>
      </w:pPr>
      <w:r>
        <w:rPr>
          <w:rFonts w:ascii="Calibri" w:eastAsia="Calibri" w:hAnsi="Calibri" w:cs="Times New Roman"/>
        </w:rPr>
        <w:t>Lesplaning uitdelen</w:t>
      </w:r>
    </w:p>
    <w:p w14:paraId="3EC01158" w14:textId="77777777" w:rsidR="0092763F" w:rsidRDefault="0092763F" w:rsidP="0092763F">
      <w:pPr>
        <w:pStyle w:val="Lijstalinea"/>
        <w:spacing w:after="0" w:line="240" w:lineRule="auto"/>
        <w:rPr>
          <w:rFonts w:ascii="Calibri" w:eastAsia="Calibri" w:hAnsi="Calibri" w:cs="Times New Roman"/>
        </w:rPr>
      </w:pPr>
    </w:p>
    <w:p w14:paraId="696637B4" w14:textId="77777777" w:rsidR="0092763F" w:rsidRDefault="0092763F">
      <w:pPr>
        <w:rPr>
          <w:rFonts w:ascii="Calibri" w:eastAsia="Calibri" w:hAnsi="Calibri" w:cs="Times New Roman"/>
          <w:b/>
          <w:sz w:val="22"/>
        </w:rPr>
      </w:pPr>
      <w:r>
        <w:rPr>
          <w:rFonts w:ascii="Calibri" w:eastAsia="Calibri" w:hAnsi="Calibri" w:cs="Times New Roman"/>
          <w:b/>
          <w:sz w:val="22"/>
        </w:rPr>
        <w:br w:type="page"/>
      </w:r>
    </w:p>
    <w:p w14:paraId="1173F353" w14:textId="77777777" w:rsidR="00866F6D" w:rsidRPr="0092763F" w:rsidRDefault="00866F6D" w:rsidP="00F07223">
      <w:pPr>
        <w:pStyle w:val="Kop3"/>
        <w:rPr>
          <w:rFonts w:eastAsia="Calibri"/>
        </w:rPr>
      </w:pPr>
      <w:bookmarkStart w:id="103" w:name="_Toc514084618"/>
      <w:r w:rsidRPr="0092763F">
        <w:rPr>
          <w:rFonts w:eastAsia="Calibri"/>
        </w:rPr>
        <w:lastRenderedPageBreak/>
        <w:t>Lesschema</w:t>
      </w:r>
      <w:r w:rsidR="0092763F">
        <w:rPr>
          <w:rFonts w:eastAsia="Calibri"/>
        </w:rPr>
        <w:t xml:space="preserve"> les 1: HACCP</w:t>
      </w:r>
      <w:bookmarkEnd w:id="103"/>
    </w:p>
    <w:p w14:paraId="284A5F17" w14:textId="77777777" w:rsidR="00866F6D" w:rsidRPr="00F07223" w:rsidRDefault="00866F6D" w:rsidP="00866F6D">
      <w:pPr>
        <w:spacing w:after="0" w:line="240" w:lineRule="auto"/>
        <w:rPr>
          <w:rFonts w:ascii="Calibri" w:eastAsia="Calibri" w:hAnsi="Calibri" w:cs="Times New Roman"/>
          <w:b/>
        </w:rPr>
      </w:pPr>
      <w:r w:rsidRPr="00F07223">
        <w:rPr>
          <w:rFonts w:ascii="Calibri" w:eastAsia="Calibri" w:hAnsi="Calibri" w:cs="Times New Roman"/>
          <w:b/>
        </w:rPr>
        <w:t>Les 1. 16-02-2018</w:t>
      </w:r>
    </w:p>
    <w:tbl>
      <w:tblPr>
        <w:tblStyle w:val="Tabelraster"/>
        <w:tblW w:w="9933" w:type="dxa"/>
        <w:tblLayout w:type="fixed"/>
        <w:tblLook w:val="04A0" w:firstRow="1" w:lastRow="0" w:firstColumn="1" w:lastColumn="0" w:noHBand="0" w:noVBand="1"/>
      </w:tblPr>
      <w:tblGrid>
        <w:gridCol w:w="1392"/>
        <w:gridCol w:w="1438"/>
        <w:gridCol w:w="1843"/>
        <w:gridCol w:w="2410"/>
        <w:gridCol w:w="2850"/>
      </w:tblGrid>
      <w:tr w:rsidR="00866F6D" w14:paraId="38E3AA2F" w14:textId="77777777" w:rsidTr="00E65E18">
        <w:tc>
          <w:tcPr>
            <w:tcW w:w="1392" w:type="dxa"/>
          </w:tcPr>
          <w:p w14:paraId="482EC813" w14:textId="77777777" w:rsidR="00866F6D" w:rsidRDefault="00866F6D" w:rsidP="006D58FA">
            <w:pPr>
              <w:rPr>
                <w:rFonts w:ascii="Calibri" w:eastAsia="Calibri" w:hAnsi="Calibri" w:cs="Times New Roman"/>
              </w:rPr>
            </w:pPr>
            <w:r>
              <w:rPr>
                <w:rFonts w:ascii="Calibri" w:eastAsia="Calibri" w:hAnsi="Calibri" w:cs="Times New Roman"/>
              </w:rPr>
              <w:t>Tijdfasering</w:t>
            </w:r>
          </w:p>
        </w:tc>
        <w:tc>
          <w:tcPr>
            <w:tcW w:w="1438" w:type="dxa"/>
          </w:tcPr>
          <w:p w14:paraId="45BE6F1F" w14:textId="77777777" w:rsidR="00866F6D" w:rsidRDefault="00866F6D" w:rsidP="006D58FA">
            <w:pPr>
              <w:rPr>
                <w:rFonts w:ascii="Calibri" w:eastAsia="Calibri" w:hAnsi="Calibri" w:cs="Times New Roman"/>
              </w:rPr>
            </w:pPr>
            <w:r>
              <w:rPr>
                <w:rFonts w:ascii="Calibri" w:eastAsia="Calibri" w:hAnsi="Calibri" w:cs="Times New Roman"/>
              </w:rPr>
              <w:t>Leerling activiteit</w:t>
            </w:r>
          </w:p>
        </w:tc>
        <w:tc>
          <w:tcPr>
            <w:tcW w:w="1843" w:type="dxa"/>
          </w:tcPr>
          <w:p w14:paraId="35B9D985" w14:textId="77777777" w:rsidR="00866F6D" w:rsidRDefault="00866F6D" w:rsidP="006D58FA">
            <w:pPr>
              <w:rPr>
                <w:rFonts w:ascii="Calibri" w:eastAsia="Calibri" w:hAnsi="Calibri" w:cs="Times New Roman"/>
              </w:rPr>
            </w:pPr>
            <w:r>
              <w:rPr>
                <w:rFonts w:ascii="Calibri" w:eastAsia="Calibri" w:hAnsi="Calibri" w:cs="Times New Roman"/>
              </w:rPr>
              <w:t>Docentactiviteit</w:t>
            </w:r>
          </w:p>
        </w:tc>
        <w:tc>
          <w:tcPr>
            <w:tcW w:w="2410" w:type="dxa"/>
          </w:tcPr>
          <w:p w14:paraId="35DA9451" w14:textId="77777777" w:rsidR="00866F6D" w:rsidRDefault="00866F6D" w:rsidP="006D58FA">
            <w:pPr>
              <w:rPr>
                <w:rFonts w:ascii="Calibri" w:eastAsia="Calibri" w:hAnsi="Calibri" w:cs="Times New Roman"/>
              </w:rPr>
            </w:pPr>
            <w:r>
              <w:rPr>
                <w:rFonts w:ascii="Calibri" w:eastAsia="Calibri" w:hAnsi="Calibri" w:cs="Times New Roman"/>
              </w:rPr>
              <w:t>Leerinhouden</w:t>
            </w:r>
          </w:p>
        </w:tc>
        <w:tc>
          <w:tcPr>
            <w:tcW w:w="2850" w:type="dxa"/>
          </w:tcPr>
          <w:p w14:paraId="1D78A877" w14:textId="77777777" w:rsidR="00866F6D" w:rsidRDefault="00866F6D" w:rsidP="006D58FA">
            <w:pPr>
              <w:rPr>
                <w:rFonts w:ascii="Calibri" w:eastAsia="Calibri" w:hAnsi="Calibri" w:cs="Times New Roman"/>
              </w:rPr>
            </w:pPr>
            <w:r>
              <w:rPr>
                <w:rFonts w:ascii="Calibri" w:eastAsia="Calibri" w:hAnsi="Calibri" w:cs="Times New Roman"/>
              </w:rPr>
              <w:t>Leer-en hulpmiddelen</w:t>
            </w:r>
          </w:p>
        </w:tc>
      </w:tr>
      <w:tr w:rsidR="00866F6D" w:rsidRPr="0085570A" w14:paraId="40C25D45" w14:textId="77777777" w:rsidTr="00E65E18">
        <w:tc>
          <w:tcPr>
            <w:tcW w:w="1392" w:type="dxa"/>
          </w:tcPr>
          <w:p w14:paraId="11049575" w14:textId="77777777" w:rsidR="00866F6D" w:rsidRDefault="00866F6D" w:rsidP="006D58FA">
            <w:pPr>
              <w:rPr>
                <w:rFonts w:ascii="Calibri" w:eastAsia="Calibri" w:hAnsi="Calibri" w:cs="Times New Roman"/>
              </w:rPr>
            </w:pPr>
            <w:r>
              <w:rPr>
                <w:rFonts w:ascii="Calibri" w:eastAsia="Calibri" w:hAnsi="Calibri" w:cs="Times New Roman"/>
              </w:rPr>
              <w:t>Motivatiefase: 10 min.</w:t>
            </w:r>
          </w:p>
        </w:tc>
        <w:tc>
          <w:tcPr>
            <w:tcW w:w="1438" w:type="dxa"/>
          </w:tcPr>
          <w:p w14:paraId="77E66ECF" w14:textId="77777777" w:rsidR="00866F6D" w:rsidRDefault="00866F6D" w:rsidP="006D58FA">
            <w:pPr>
              <w:rPr>
                <w:rFonts w:ascii="Calibri" w:eastAsia="Calibri" w:hAnsi="Calibri" w:cs="Times New Roman"/>
              </w:rPr>
            </w:pPr>
            <w:r>
              <w:rPr>
                <w:rFonts w:ascii="Calibri" w:eastAsia="Calibri" w:hAnsi="Calibri" w:cs="Times New Roman"/>
              </w:rPr>
              <w:t>Luisteren</w:t>
            </w:r>
          </w:p>
        </w:tc>
        <w:tc>
          <w:tcPr>
            <w:tcW w:w="1843" w:type="dxa"/>
          </w:tcPr>
          <w:p w14:paraId="5E35FC13" w14:textId="77777777" w:rsidR="00866F6D" w:rsidRDefault="00866F6D" w:rsidP="006D58FA">
            <w:pPr>
              <w:rPr>
                <w:rFonts w:ascii="Calibri" w:eastAsia="Calibri" w:hAnsi="Calibri" w:cs="Times New Roman"/>
              </w:rPr>
            </w:pPr>
            <w:r>
              <w:rPr>
                <w:rFonts w:ascii="Calibri" w:eastAsia="Calibri" w:hAnsi="Calibri" w:cs="Times New Roman"/>
              </w:rPr>
              <w:t>uitleggen</w:t>
            </w:r>
          </w:p>
        </w:tc>
        <w:tc>
          <w:tcPr>
            <w:tcW w:w="2410" w:type="dxa"/>
          </w:tcPr>
          <w:p w14:paraId="58144EED" w14:textId="77777777" w:rsidR="00866F6D" w:rsidRDefault="00866F6D" w:rsidP="006D58FA">
            <w:pPr>
              <w:rPr>
                <w:rFonts w:ascii="Calibri" w:eastAsia="Calibri" w:hAnsi="Calibri" w:cs="Times New Roman"/>
              </w:rPr>
            </w:pPr>
            <w:r>
              <w:rPr>
                <w:rFonts w:ascii="Calibri" w:eastAsia="Calibri" w:hAnsi="Calibri" w:cs="Times New Roman"/>
              </w:rPr>
              <w:t>Lesopzet presenteren</w:t>
            </w:r>
          </w:p>
          <w:p w14:paraId="1E24B4C3" w14:textId="77777777" w:rsidR="00866F6D" w:rsidRDefault="00866F6D" w:rsidP="006D58FA">
            <w:pPr>
              <w:rPr>
                <w:rFonts w:ascii="Calibri" w:eastAsia="Calibri" w:hAnsi="Calibri" w:cs="Times New Roman"/>
              </w:rPr>
            </w:pPr>
            <w:r>
              <w:rPr>
                <w:rFonts w:ascii="Calibri" w:eastAsia="Calibri" w:hAnsi="Calibri" w:cs="Times New Roman"/>
              </w:rPr>
              <w:t xml:space="preserve"> Met behulp van een Power Point</w:t>
            </w:r>
          </w:p>
          <w:p w14:paraId="01376E71" w14:textId="77777777" w:rsidR="00866F6D" w:rsidRDefault="00866F6D" w:rsidP="006D58FA">
            <w:pPr>
              <w:rPr>
                <w:rFonts w:ascii="Calibri" w:eastAsia="Calibri" w:hAnsi="Calibri" w:cs="Times New Roman"/>
              </w:rPr>
            </w:pPr>
          </w:p>
        </w:tc>
        <w:tc>
          <w:tcPr>
            <w:tcW w:w="2850" w:type="dxa"/>
          </w:tcPr>
          <w:p w14:paraId="4694911C" w14:textId="77777777" w:rsidR="00866F6D" w:rsidRPr="0085570A" w:rsidRDefault="00866F6D" w:rsidP="006D58FA">
            <w:pPr>
              <w:rPr>
                <w:rFonts w:ascii="Calibri" w:eastAsia="Calibri" w:hAnsi="Calibri" w:cs="Times New Roman"/>
                <w:lang w:val="en-US"/>
                <w:rPrChange w:id="104" w:author="Teekens-Schuurman, F.C." w:date="2018-05-24T13:44:00Z">
                  <w:rPr>
                    <w:rFonts w:ascii="Calibri" w:eastAsia="Calibri" w:hAnsi="Calibri" w:cs="Times New Roman"/>
                  </w:rPr>
                </w:rPrChange>
              </w:rPr>
            </w:pPr>
            <w:r w:rsidRPr="0085570A">
              <w:rPr>
                <w:rFonts w:ascii="Calibri" w:eastAsia="Calibri" w:hAnsi="Calibri" w:cs="Times New Roman"/>
                <w:lang w:val="en-US"/>
                <w:rPrChange w:id="105" w:author="Teekens-Schuurman, F.C." w:date="2018-05-24T13:44:00Z">
                  <w:rPr>
                    <w:rFonts w:ascii="Calibri" w:eastAsia="Calibri" w:hAnsi="Calibri" w:cs="Times New Roman"/>
                  </w:rPr>
                </w:rPrChange>
              </w:rPr>
              <w:t xml:space="preserve">Digibord </w:t>
            </w:r>
          </w:p>
          <w:p w14:paraId="4C8FB185" w14:textId="77777777" w:rsidR="00866F6D" w:rsidRPr="0085570A" w:rsidRDefault="00866F6D" w:rsidP="006D58FA">
            <w:pPr>
              <w:rPr>
                <w:rFonts w:ascii="Calibri" w:eastAsia="Calibri" w:hAnsi="Calibri" w:cs="Times New Roman"/>
                <w:lang w:val="en-US"/>
                <w:rPrChange w:id="106" w:author="Teekens-Schuurman, F.C." w:date="2018-05-24T13:44:00Z">
                  <w:rPr>
                    <w:rFonts w:ascii="Calibri" w:eastAsia="Calibri" w:hAnsi="Calibri" w:cs="Times New Roman"/>
                  </w:rPr>
                </w:rPrChange>
              </w:rPr>
            </w:pPr>
            <w:r w:rsidRPr="0085570A">
              <w:rPr>
                <w:rFonts w:ascii="Calibri" w:eastAsia="Calibri" w:hAnsi="Calibri" w:cs="Times New Roman"/>
                <w:lang w:val="en-US"/>
                <w:rPrChange w:id="107" w:author="Teekens-Schuurman, F.C." w:date="2018-05-24T13:44:00Z">
                  <w:rPr>
                    <w:rFonts w:ascii="Calibri" w:eastAsia="Calibri" w:hAnsi="Calibri" w:cs="Times New Roman"/>
                  </w:rPr>
                </w:rPrChange>
              </w:rPr>
              <w:t>Les planning</w:t>
            </w:r>
          </w:p>
          <w:p w14:paraId="3F9A1229" w14:textId="77777777" w:rsidR="00866F6D" w:rsidRPr="0085570A" w:rsidRDefault="00866F6D" w:rsidP="006D58FA">
            <w:pPr>
              <w:rPr>
                <w:rFonts w:ascii="Calibri" w:eastAsia="Calibri" w:hAnsi="Calibri" w:cs="Times New Roman"/>
                <w:lang w:val="en-US"/>
                <w:rPrChange w:id="108" w:author="Teekens-Schuurman, F.C." w:date="2018-05-24T13:44:00Z">
                  <w:rPr>
                    <w:rFonts w:ascii="Calibri" w:eastAsia="Calibri" w:hAnsi="Calibri" w:cs="Times New Roman"/>
                  </w:rPr>
                </w:rPrChange>
              </w:rPr>
            </w:pPr>
            <w:r w:rsidRPr="0085570A">
              <w:rPr>
                <w:rFonts w:ascii="Calibri" w:eastAsia="Calibri" w:hAnsi="Calibri" w:cs="Times New Roman"/>
                <w:lang w:val="en-US"/>
                <w:rPrChange w:id="109" w:author="Teekens-Schuurman, F.C." w:date="2018-05-24T13:44:00Z">
                  <w:rPr>
                    <w:rFonts w:ascii="Calibri" w:eastAsia="Calibri" w:hAnsi="Calibri" w:cs="Times New Roman"/>
                  </w:rPr>
                </w:rPrChange>
              </w:rPr>
              <w:t>Werkboekje</w:t>
            </w:r>
          </w:p>
          <w:p w14:paraId="14B77661" w14:textId="77777777" w:rsidR="00866F6D" w:rsidRPr="0085570A" w:rsidRDefault="0085570A" w:rsidP="006D58FA">
            <w:pPr>
              <w:rPr>
                <w:rFonts w:ascii="Calibri" w:eastAsia="Calibri" w:hAnsi="Calibri" w:cs="Times New Roman"/>
                <w:lang w:val="en-US"/>
                <w:rPrChange w:id="110" w:author="Teekens-Schuurman, F.C." w:date="2018-05-24T13:44:00Z">
                  <w:rPr>
                    <w:rFonts w:ascii="Calibri" w:eastAsia="Calibri" w:hAnsi="Calibri" w:cs="Times New Roman"/>
                  </w:rPr>
                </w:rPrChange>
              </w:rPr>
            </w:pPr>
            <w:r>
              <w:fldChar w:fldCharType="begin"/>
            </w:r>
            <w:r w:rsidRPr="0085570A">
              <w:rPr>
                <w:lang w:val="en-US"/>
                <w:rPrChange w:id="111" w:author="Teekens-Schuurman, F.C." w:date="2018-05-24T13:44:00Z">
                  <w:rPr/>
                </w:rPrChange>
              </w:rPr>
              <w:instrText xml:space="preserve"> HYPERLINK "https://www.youtube.com/watch?v=SI_iAfXeB7U" </w:instrText>
            </w:r>
            <w:r>
              <w:fldChar w:fldCharType="separate"/>
            </w:r>
            <w:r w:rsidR="00866F6D" w:rsidRPr="0085570A">
              <w:rPr>
                <w:rStyle w:val="Hyperlink"/>
                <w:rFonts w:ascii="Calibri" w:eastAsia="Calibri" w:hAnsi="Calibri" w:cs="Times New Roman"/>
                <w:lang w:val="en-US"/>
                <w:rPrChange w:id="112" w:author="Teekens-Schuurman, F.C." w:date="2018-05-24T13:44:00Z">
                  <w:rPr>
                    <w:rStyle w:val="Hyperlink"/>
                    <w:rFonts w:ascii="Calibri" w:eastAsia="Calibri" w:hAnsi="Calibri" w:cs="Times New Roman"/>
                  </w:rPr>
                </w:rPrChange>
              </w:rPr>
              <w:t>https://www.youtube.com/watch?v=SI_iAfXeB7U</w:t>
            </w:r>
            <w:r>
              <w:rPr>
                <w:rStyle w:val="Hyperlink"/>
                <w:rFonts w:ascii="Calibri" w:eastAsia="Calibri" w:hAnsi="Calibri" w:cs="Times New Roman"/>
              </w:rPr>
              <w:fldChar w:fldCharType="end"/>
            </w:r>
          </w:p>
          <w:p w14:paraId="5D4525A7" w14:textId="77777777" w:rsidR="00866F6D" w:rsidRPr="0085570A" w:rsidRDefault="00866F6D" w:rsidP="006D58FA">
            <w:pPr>
              <w:rPr>
                <w:rFonts w:ascii="Calibri" w:eastAsia="Calibri" w:hAnsi="Calibri" w:cs="Times New Roman"/>
                <w:lang w:val="en-US"/>
                <w:rPrChange w:id="113" w:author="Teekens-Schuurman, F.C." w:date="2018-05-24T13:44:00Z">
                  <w:rPr>
                    <w:rFonts w:ascii="Calibri" w:eastAsia="Calibri" w:hAnsi="Calibri" w:cs="Times New Roman"/>
                  </w:rPr>
                </w:rPrChange>
              </w:rPr>
            </w:pPr>
            <w:r w:rsidRPr="0085570A">
              <w:rPr>
                <w:rFonts w:ascii="Calibri" w:eastAsia="Calibri" w:hAnsi="Calibri" w:cs="Times New Roman"/>
                <w:lang w:val="en-US"/>
                <w:rPrChange w:id="114" w:author="Teekens-Schuurman, F.C." w:date="2018-05-24T13:44:00Z">
                  <w:rPr>
                    <w:rFonts w:ascii="Calibri" w:eastAsia="Calibri" w:hAnsi="Calibri" w:cs="Times New Roman"/>
                  </w:rPr>
                </w:rPrChange>
              </w:rPr>
              <w:t xml:space="preserve"> laptop</w:t>
            </w:r>
          </w:p>
        </w:tc>
      </w:tr>
      <w:tr w:rsidR="00866F6D" w14:paraId="53E31698" w14:textId="77777777" w:rsidTr="00E65E18">
        <w:tc>
          <w:tcPr>
            <w:tcW w:w="1392" w:type="dxa"/>
          </w:tcPr>
          <w:p w14:paraId="7B810597" w14:textId="77777777" w:rsidR="00866F6D" w:rsidRDefault="00866F6D" w:rsidP="006D58FA">
            <w:pPr>
              <w:rPr>
                <w:rFonts w:ascii="Calibri" w:eastAsia="Calibri" w:hAnsi="Calibri" w:cs="Times New Roman"/>
              </w:rPr>
            </w:pPr>
            <w:r>
              <w:rPr>
                <w:rFonts w:ascii="Calibri" w:eastAsia="Calibri" w:hAnsi="Calibri" w:cs="Times New Roman"/>
              </w:rPr>
              <w:t>Leerfase 1</w:t>
            </w:r>
          </w:p>
        </w:tc>
        <w:tc>
          <w:tcPr>
            <w:tcW w:w="1438" w:type="dxa"/>
          </w:tcPr>
          <w:p w14:paraId="1FC076C8" w14:textId="77777777" w:rsidR="00866F6D" w:rsidRDefault="00866F6D" w:rsidP="006D58FA">
            <w:pPr>
              <w:rPr>
                <w:rFonts w:ascii="Calibri" w:eastAsia="Calibri" w:hAnsi="Calibri" w:cs="Times New Roman"/>
              </w:rPr>
            </w:pPr>
            <w:r>
              <w:rPr>
                <w:rFonts w:ascii="Calibri" w:eastAsia="Calibri" w:hAnsi="Calibri" w:cs="Times New Roman"/>
              </w:rPr>
              <w:t>Antwoorden</w:t>
            </w:r>
          </w:p>
        </w:tc>
        <w:tc>
          <w:tcPr>
            <w:tcW w:w="1843" w:type="dxa"/>
          </w:tcPr>
          <w:p w14:paraId="35999320" w14:textId="77777777" w:rsidR="00866F6D" w:rsidRDefault="00866F6D" w:rsidP="006D58FA">
            <w:pPr>
              <w:rPr>
                <w:rFonts w:ascii="Calibri" w:eastAsia="Calibri" w:hAnsi="Calibri" w:cs="Times New Roman"/>
              </w:rPr>
            </w:pPr>
            <w:r>
              <w:rPr>
                <w:rFonts w:ascii="Calibri" w:eastAsia="Calibri" w:hAnsi="Calibri" w:cs="Times New Roman"/>
              </w:rPr>
              <w:t>Vragen stellen</w:t>
            </w:r>
          </w:p>
        </w:tc>
        <w:tc>
          <w:tcPr>
            <w:tcW w:w="2410" w:type="dxa"/>
          </w:tcPr>
          <w:p w14:paraId="5FADFC81" w14:textId="77777777" w:rsidR="00866F6D" w:rsidRDefault="00866F6D" w:rsidP="006D58FA">
            <w:pPr>
              <w:rPr>
                <w:rFonts w:ascii="Calibri" w:eastAsia="Calibri" w:hAnsi="Calibri" w:cs="Times New Roman"/>
              </w:rPr>
            </w:pPr>
            <w:r>
              <w:rPr>
                <w:rFonts w:ascii="Calibri" w:eastAsia="Calibri" w:hAnsi="Calibri" w:cs="Times New Roman"/>
              </w:rPr>
              <w:t>Voorkennis peilen</w:t>
            </w:r>
          </w:p>
        </w:tc>
        <w:tc>
          <w:tcPr>
            <w:tcW w:w="2850" w:type="dxa"/>
          </w:tcPr>
          <w:p w14:paraId="30BCBE73" w14:textId="77777777" w:rsidR="00866F6D" w:rsidRDefault="00866F6D" w:rsidP="006D58FA">
            <w:pPr>
              <w:rPr>
                <w:rFonts w:ascii="Calibri" w:eastAsia="Calibri" w:hAnsi="Calibri" w:cs="Times New Roman"/>
              </w:rPr>
            </w:pPr>
            <w:r>
              <w:rPr>
                <w:rFonts w:ascii="Calibri" w:eastAsia="Calibri" w:hAnsi="Calibri" w:cs="Times New Roman"/>
              </w:rPr>
              <w:t>Digibord, werkboekje + schrift</w:t>
            </w:r>
          </w:p>
        </w:tc>
      </w:tr>
      <w:tr w:rsidR="00866F6D" w14:paraId="1C3B3526" w14:textId="77777777" w:rsidTr="00E65E18">
        <w:tc>
          <w:tcPr>
            <w:tcW w:w="1392" w:type="dxa"/>
          </w:tcPr>
          <w:p w14:paraId="49E6B6BC" w14:textId="77777777" w:rsidR="00866F6D" w:rsidRDefault="00866F6D" w:rsidP="006D58FA">
            <w:pPr>
              <w:rPr>
                <w:rFonts w:ascii="Calibri" w:eastAsia="Calibri" w:hAnsi="Calibri" w:cs="Times New Roman"/>
              </w:rPr>
            </w:pPr>
            <w:r>
              <w:rPr>
                <w:rFonts w:ascii="Calibri" w:eastAsia="Calibri" w:hAnsi="Calibri" w:cs="Times New Roman"/>
              </w:rPr>
              <w:t>Verwerven</w:t>
            </w:r>
          </w:p>
          <w:p w14:paraId="32FD2B41" w14:textId="77777777" w:rsidR="00866F6D" w:rsidRDefault="00866F6D" w:rsidP="006D58FA">
            <w:pPr>
              <w:rPr>
                <w:rFonts w:ascii="Calibri" w:eastAsia="Calibri" w:hAnsi="Calibri" w:cs="Times New Roman"/>
              </w:rPr>
            </w:pPr>
            <w:r>
              <w:rPr>
                <w:rFonts w:ascii="Calibri" w:eastAsia="Calibri" w:hAnsi="Calibri" w:cs="Times New Roman"/>
              </w:rPr>
              <w:t>15 min.</w:t>
            </w:r>
          </w:p>
        </w:tc>
        <w:tc>
          <w:tcPr>
            <w:tcW w:w="1438" w:type="dxa"/>
          </w:tcPr>
          <w:p w14:paraId="3571381A" w14:textId="77777777" w:rsidR="00866F6D" w:rsidRDefault="00866F6D" w:rsidP="006D58FA">
            <w:pPr>
              <w:rPr>
                <w:rFonts w:ascii="Calibri" w:eastAsia="Calibri" w:hAnsi="Calibri" w:cs="Times New Roman"/>
              </w:rPr>
            </w:pPr>
            <w:r>
              <w:rPr>
                <w:rFonts w:ascii="Calibri" w:eastAsia="Calibri" w:hAnsi="Calibri" w:cs="Times New Roman"/>
              </w:rPr>
              <w:t>Cognitief opnemen</w:t>
            </w:r>
          </w:p>
          <w:p w14:paraId="53820EF7" w14:textId="77777777" w:rsidR="00866F6D" w:rsidRDefault="00866F6D" w:rsidP="006D58FA">
            <w:pPr>
              <w:rPr>
                <w:rFonts w:ascii="Calibri" w:eastAsia="Calibri" w:hAnsi="Calibri" w:cs="Times New Roman"/>
              </w:rPr>
            </w:pPr>
            <w:r>
              <w:rPr>
                <w:rFonts w:ascii="Calibri" w:eastAsia="Calibri" w:hAnsi="Calibri" w:cs="Times New Roman"/>
              </w:rPr>
              <w:t>.Actief luisteren.</w:t>
            </w:r>
          </w:p>
          <w:p w14:paraId="3F850B8C" w14:textId="77777777" w:rsidR="00866F6D" w:rsidRDefault="00866F6D" w:rsidP="006D58FA">
            <w:pPr>
              <w:rPr>
                <w:rFonts w:ascii="Calibri" w:eastAsia="Calibri" w:hAnsi="Calibri" w:cs="Times New Roman"/>
              </w:rPr>
            </w:pPr>
            <w:r>
              <w:rPr>
                <w:rFonts w:ascii="Calibri" w:eastAsia="Calibri" w:hAnsi="Calibri" w:cs="Times New Roman"/>
              </w:rPr>
              <w:t>Vragen stellen</w:t>
            </w:r>
          </w:p>
        </w:tc>
        <w:tc>
          <w:tcPr>
            <w:tcW w:w="1843" w:type="dxa"/>
          </w:tcPr>
          <w:p w14:paraId="6E18D053" w14:textId="77777777" w:rsidR="00866F6D" w:rsidRDefault="00866F6D" w:rsidP="006D58FA">
            <w:pPr>
              <w:rPr>
                <w:rFonts w:ascii="Calibri" w:eastAsia="Calibri" w:hAnsi="Calibri" w:cs="Times New Roman"/>
              </w:rPr>
            </w:pPr>
            <w:r>
              <w:rPr>
                <w:rFonts w:ascii="Calibri" w:eastAsia="Calibri" w:hAnsi="Calibri" w:cs="Times New Roman"/>
              </w:rPr>
              <w:t>Info aanbieden. Vragen stellen</w:t>
            </w:r>
          </w:p>
          <w:p w14:paraId="48FCF185" w14:textId="77777777" w:rsidR="00866F6D" w:rsidRDefault="00866F6D" w:rsidP="006D58FA">
            <w:pPr>
              <w:rPr>
                <w:rFonts w:ascii="Calibri" w:eastAsia="Calibri" w:hAnsi="Calibri" w:cs="Times New Roman"/>
              </w:rPr>
            </w:pPr>
            <w:r>
              <w:rPr>
                <w:rFonts w:ascii="Calibri" w:eastAsia="Calibri" w:hAnsi="Calibri" w:cs="Times New Roman"/>
              </w:rPr>
              <w:t>Luisteren</w:t>
            </w:r>
          </w:p>
          <w:p w14:paraId="2ACA4E6A" w14:textId="77777777" w:rsidR="00866F6D" w:rsidRDefault="00866F6D" w:rsidP="006D58FA">
            <w:pPr>
              <w:rPr>
                <w:rFonts w:ascii="Calibri" w:eastAsia="Calibri" w:hAnsi="Calibri" w:cs="Times New Roman"/>
              </w:rPr>
            </w:pPr>
            <w:r>
              <w:rPr>
                <w:rFonts w:ascii="Calibri" w:eastAsia="Calibri" w:hAnsi="Calibri" w:cs="Times New Roman"/>
              </w:rPr>
              <w:t>Antwoord geven</w:t>
            </w:r>
          </w:p>
          <w:p w14:paraId="2E2EFCD8" w14:textId="77777777" w:rsidR="00866F6D" w:rsidRDefault="00866F6D" w:rsidP="006D58FA">
            <w:pPr>
              <w:rPr>
                <w:rFonts w:ascii="Calibri" w:eastAsia="Calibri" w:hAnsi="Calibri" w:cs="Times New Roman"/>
              </w:rPr>
            </w:pPr>
            <w:r>
              <w:rPr>
                <w:rFonts w:ascii="Calibri" w:eastAsia="Calibri" w:hAnsi="Calibri" w:cs="Times New Roman"/>
              </w:rPr>
              <w:t>Samen vatten.</w:t>
            </w:r>
          </w:p>
        </w:tc>
        <w:tc>
          <w:tcPr>
            <w:tcW w:w="2410" w:type="dxa"/>
          </w:tcPr>
          <w:p w14:paraId="5BA6B71E" w14:textId="77777777" w:rsidR="00866F6D" w:rsidRDefault="00866F6D" w:rsidP="006D58FA">
            <w:pPr>
              <w:rPr>
                <w:rFonts w:ascii="Calibri" w:eastAsia="Calibri" w:hAnsi="Calibri" w:cs="Times New Roman"/>
              </w:rPr>
            </w:pPr>
            <w:r>
              <w:rPr>
                <w:rFonts w:ascii="Calibri" w:eastAsia="Calibri" w:hAnsi="Calibri" w:cs="Times New Roman"/>
              </w:rPr>
              <w:t>Onderwijsleer gesprek over de hygiëne code HACCP</w:t>
            </w:r>
          </w:p>
        </w:tc>
        <w:tc>
          <w:tcPr>
            <w:tcW w:w="2850" w:type="dxa"/>
          </w:tcPr>
          <w:p w14:paraId="25CBF322" w14:textId="77777777" w:rsidR="00866F6D" w:rsidRDefault="00866F6D" w:rsidP="006D58FA">
            <w:pPr>
              <w:rPr>
                <w:rFonts w:ascii="Calibri" w:eastAsia="Calibri" w:hAnsi="Calibri" w:cs="Times New Roman"/>
              </w:rPr>
            </w:pPr>
            <w:r>
              <w:rPr>
                <w:rFonts w:ascii="Calibri" w:eastAsia="Calibri" w:hAnsi="Calibri" w:cs="Times New Roman"/>
              </w:rPr>
              <w:t>Digibord, werkboekje. Laptop, Opdrachten +schrift</w:t>
            </w:r>
          </w:p>
        </w:tc>
      </w:tr>
      <w:tr w:rsidR="00866F6D" w14:paraId="537C37EE" w14:textId="77777777" w:rsidTr="00E65E18">
        <w:tc>
          <w:tcPr>
            <w:tcW w:w="1392" w:type="dxa"/>
          </w:tcPr>
          <w:p w14:paraId="2672A575" w14:textId="77777777" w:rsidR="00866F6D" w:rsidRDefault="00866F6D" w:rsidP="006D58FA">
            <w:pPr>
              <w:rPr>
                <w:rFonts w:ascii="Calibri" w:eastAsia="Calibri" w:hAnsi="Calibri" w:cs="Times New Roman"/>
              </w:rPr>
            </w:pPr>
            <w:r>
              <w:rPr>
                <w:rFonts w:ascii="Calibri" w:eastAsia="Calibri" w:hAnsi="Calibri" w:cs="Times New Roman"/>
              </w:rPr>
              <w:t>Verwerken 30 min.</w:t>
            </w:r>
          </w:p>
        </w:tc>
        <w:tc>
          <w:tcPr>
            <w:tcW w:w="1438" w:type="dxa"/>
          </w:tcPr>
          <w:p w14:paraId="17424B41" w14:textId="77777777" w:rsidR="00866F6D" w:rsidRDefault="00866F6D" w:rsidP="006D58FA">
            <w:pPr>
              <w:rPr>
                <w:rFonts w:ascii="Calibri" w:eastAsia="Calibri" w:hAnsi="Calibri" w:cs="Times New Roman"/>
              </w:rPr>
            </w:pPr>
            <w:r>
              <w:rPr>
                <w:rFonts w:ascii="Calibri" w:eastAsia="Calibri" w:hAnsi="Calibri" w:cs="Times New Roman"/>
              </w:rPr>
              <w:t>Actief mee doen</w:t>
            </w:r>
          </w:p>
          <w:p w14:paraId="654DB69B" w14:textId="77777777" w:rsidR="00866F6D" w:rsidRDefault="00866F6D" w:rsidP="006D58FA">
            <w:pPr>
              <w:rPr>
                <w:rFonts w:ascii="Calibri" w:eastAsia="Calibri" w:hAnsi="Calibri" w:cs="Times New Roman"/>
              </w:rPr>
            </w:pPr>
            <w:r>
              <w:rPr>
                <w:rFonts w:ascii="Calibri" w:eastAsia="Calibri" w:hAnsi="Calibri" w:cs="Times New Roman"/>
              </w:rPr>
              <w:t>Verbanden leggen opdrachten maken</w:t>
            </w:r>
          </w:p>
        </w:tc>
        <w:tc>
          <w:tcPr>
            <w:tcW w:w="1843" w:type="dxa"/>
          </w:tcPr>
          <w:p w14:paraId="716348C6" w14:textId="77777777" w:rsidR="00866F6D" w:rsidRDefault="00866F6D" w:rsidP="006D58FA">
            <w:pPr>
              <w:rPr>
                <w:rFonts w:ascii="Calibri" w:eastAsia="Calibri" w:hAnsi="Calibri" w:cs="Times New Roman"/>
              </w:rPr>
            </w:pPr>
            <w:r>
              <w:rPr>
                <w:rFonts w:ascii="Calibri" w:eastAsia="Calibri" w:hAnsi="Calibri" w:cs="Times New Roman"/>
              </w:rPr>
              <w:t>Luisteren, begeleiden, instrueren, stimuleren,</w:t>
            </w:r>
          </w:p>
          <w:p w14:paraId="08EBC66C" w14:textId="77777777" w:rsidR="00866F6D" w:rsidRDefault="00866F6D" w:rsidP="006D58FA">
            <w:pPr>
              <w:rPr>
                <w:rFonts w:ascii="Calibri" w:eastAsia="Calibri" w:hAnsi="Calibri" w:cs="Times New Roman"/>
              </w:rPr>
            </w:pPr>
            <w:r>
              <w:rPr>
                <w:rFonts w:ascii="Calibri" w:eastAsia="Calibri" w:hAnsi="Calibri" w:cs="Times New Roman"/>
              </w:rPr>
              <w:t>Complimenteren</w:t>
            </w:r>
          </w:p>
          <w:p w14:paraId="5827E5B0" w14:textId="77777777" w:rsidR="00866F6D" w:rsidRDefault="00866F6D" w:rsidP="006D58FA">
            <w:pPr>
              <w:rPr>
                <w:rFonts w:ascii="Calibri" w:eastAsia="Calibri" w:hAnsi="Calibri" w:cs="Times New Roman"/>
              </w:rPr>
            </w:pPr>
          </w:p>
        </w:tc>
        <w:tc>
          <w:tcPr>
            <w:tcW w:w="2410" w:type="dxa"/>
          </w:tcPr>
          <w:p w14:paraId="0DA38395" w14:textId="77777777" w:rsidR="00866F6D" w:rsidRDefault="00866F6D" w:rsidP="006D58FA">
            <w:pPr>
              <w:rPr>
                <w:rFonts w:ascii="Calibri" w:eastAsia="Calibri" w:hAnsi="Calibri" w:cs="Times New Roman"/>
              </w:rPr>
            </w:pPr>
            <w:r>
              <w:rPr>
                <w:rFonts w:ascii="Calibri" w:eastAsia="Calibri" w:hAnsi="Calibri" w:cs="Times New Roman"/>
              </w:rPr>
              <w:t>Samen werken in twee talen of groepjes van drie</w:t>
            </w:r>
          </w:p>
        </w:tc>
        <w:tc>
          <w:tcPr>
            <w:tcW w:w="2850" w:type="dxa"/>
          </w:tcPr>
          <w:p w14:paraId="54FB9B28" w14:textId="77777777" w:rsidR="00866F6D" w:rsidRDefault="00866F6D" w:rsidP="006D58FA">
            <w:pPr>
              <w:rPr>
                <w:rFonts w:ascii="Calibri" w:eastAsia="Calibri" w:hAnsi="Calibri" w:cs="Times New Roman"/>
              </w:rPr>
            </w:pPr>
            <w:r>
              <w:rPr>
                <w:rFonts w:ascii="Calibri" w:eastAsia="Calibri" w:hAnsi="Calibri" w:cs="Times New Roman"/>
              </w:rPr>
              <w:t>Werkboekje, laptop + schrift</w:t>
            </w:r>
          </w:p>
        </w:tc>
      </w:tr>
      <w:tr w:rsidR="00866F6D" w14:paraId="399A5168" w14:textId="77777777" w:rsidTr="00E65E18">
        <w:tc>
          <w:tcPr>
            <w:tcW w:w="1392" w:type="dxa"/>
          </w:tcPr>
          <w:p w14:paraId="5F7A7C9A" w14:textId="77777777" w:rsidR="00866F6D" w:rsidRDefault="00866F6D" w:rsidP="006D58FA">
            <w:pPr>
              <w:rPr>
                <w:rFonts w:ascii="Calibri" w:eastAsia="Calibri" w:hAnsi="Calibri" w:cs="Times New Roman"/>
              </w:rPr>
            </w:pPr>
            <w:r>
              <w:rPr>
                <w:rFonts w:ascii="Calibri" w:eastAsia="Calibri" w:hAnsi="Calibri" w:cs="Times New Roman"/>
              </w:rPr>
              <w:t xml:space="preserve">Evaluatiefase 5 min. </w:t>
            </w:r>
          </w:p>
        </w:tc>
        <w:tc>
          <w:tcPr>
            <w:tcW w:w="1438" w:type="dxa"/>
          </w:tcPr>
          <w:p w14:paraId="790B034C" w14:textId="77777777" w:rsidR="00866F6D" w:rsidRDefault="00866F6D" w:rsidP="006D58FA">
            <w:pPr>
              <w:rPr>
                <w:rFonts w:ascii="Calibri" w:eastAsia="Calibri" w:hAnsi="Calibri" w:cs="Times New Roman"/>
              </w:rPr>
            </w:pPr>
            <w:r>
              <w:rPr>
                <w:rFonts w:ascii="Calibri" w:eastAsia="Calibri" w:hAnsi="Calibri" w:cs="Times New Roman"/>
              </w:rPr>
              <w:t>Mening geven Luisteren</w:t>
            </w:r>
            <w:r>
              <w:rPr>
                <w:rFonts w:ascii="Calibri" w:eastAsia="Calibri" w:hAnsi="Calibri" w:cs="Times New Roman"/>
              </w:rPr>
              <w:br/>
              <w:t>Verwoorden</w:t>
            </w:r>
          </w:p>
        </w:tc>
        <w:tc>
          <w:tcPr>
            <w:tcW w:w="1843" w:type="dxa"/>
          </w:tcPr>
          <w:p w14:paraId="368A7545" w14:textId="77777777" w:rsidR="00866F6D" w:rsidRDefault="00866F6D" w:rsidP="006D58FA">
            <w:pPr>
              <w:rPr>
                <w:rFonts w:ascii="Calibri" w:eastAsia="Calibri" w:hAnsi="Calibri" w:cs="Times New Roman"/>
              </w:rPr>
            </w:pPr>
            <w:r>
              <w:rPr>
                <w:rFonts w:ascii="Calibri" w:eastAsia="Calibri" w:hAnsi="Calibri" w:cs="Times New Roman"/>
              </w:rPr>
              <w:t>Inventariseren Evalueren</w:t>
            </w:r>
          </w:p>
        </w:tc>
        <w:tc>
          <w:tcPr>
            <w:tcW w:w="2410" w:type="dxa"/>
          </w:tcPr>
          <w:p w14:paraId="78C198E0" w14:textId="77777777" w:rsidR="00866F6D" w:rsidRDefault="00866F6D" w:rsidP="006D58FA">
            <w:pPr>
              <w:rPr>
                <w:rFonts w:ascii="Calibri" w:eastAsia="Calibri" w:hAnsi="Calibri" w:cs="Times New Roman"/>
              </w:rPr>
            </w:pPr>
            <w:r>
              <w:rPr>
                <w:rFonts w:ascii="Calibri" w:eastAsia="Calibri" w:hAnsi="Calibri" w:cs="Times New Roman"/>
              </w:rPr>
              <w:t>Samen vatten d.m.v. klassengesprek achterhalen of de doelen zijn behaald.</w:t>
            </w:r>
          </w:p>
        </w:tc>
        <w:tc>
          <w:tcPr>
            <w:tcW w:w="2850" w:type="dxa"/>
          </w:tcPr>
          <w:p w14:paraId="3612CE26" w14:textId="77777777" w:rsidR="00866F6D" w:rsidRDefault="00866F6D" w:rsidP="006D58FA">
            <w:pPr>
              <w:rPr>
                <w:rFonts w:ascii="Calibri" w:eastAsia="Calibri" w:hAnsi="Calibri" w:cs="Times New Roman"/>
              </w:rPr>
            </w:pPr>
            <w:r>
              <w:rPr>
                <w:rFonts w:ascii="Calibri" w:eastAsia="Calibri" w:hAnsi="Calibri" w:cs="Times New Roman"/>
              </w:rPr>
              <w:t>Alle materialen (eigen inzicht)</w:t>
            </w:r>
          </w:p>
          <w:p w14:paraId="0A7B5C8D" w14:textId="77777777" w:rsidR="00866F6D" w:rsidRDefault="00866F6D" w:rsidP="006D58FA">
            <w:pPr>
              <w:rPr>
                <w:rFonts w:ascii="Calibri" w:eastAsia="Calibri" w:hAnsi="Calibri" w:cs="Times New Roman"/>
              </w:rPr>
            </w:pPr>
          </w:p>
        </w:tc>
      </w:tr>
      <w:tr w:rsidR="00866F6D" w14:paraId="0FBF3451" w14:textId="77777777" w:rsidTr="00866F6D">
        <w:tc>
          <w:tcPr>
            <w:tcW w:w="9933" w:type="dxa"/>
            <w:gridSpan w:val="5"/>
          </w:tcPr>
          <w:p w14:paraId="7031E7DB" w14:textId="77777777" w:rsidR="00866F6D" w:rsidRDefault="00866F6D" w:rsidP="006D58FA">
            <w:pPr>
              <w:rPr>
                <w:rFonts w:ascii="Calibri" w:eastAsia="Calibri" w:hAnsi="Calibri" w:cs="Times New Roman"/>
              </w:rPr>
            </w:pPr>
            <w:r w:rsidRPr="000B418B">
              <w:rPr>
                <w:rFonts w:ascii="Calibri" w:eastAsia="Calibri" w:hAnsi="Calibri" w:cs="Times New Roman"/>
                <w:b/>
              </w:rPr>
              <w:t>Evaluatie vragen</w:t>
            </w:r>
            <w:r w:rsidR="00062551">
              <w:rPr>
                <w:rFonts w:ascii="Calibri" w:eastAsia="Calibri" w:hAnsi="Calibri" w:cs="Times New Roman"/>
                <w:b/>
              </w:rPr>
              <w:t xml:space="preserve"> </w:t>
            </w:r>
            <w:r w:rsidR="00062551" w:rsidRPr="00062551">
              <w:rPr>
                <w:b/>
                <w:szCs w:val="24"/>
              </w:rPr>
              <w:t>Plenair bespreken</w:t>
            </w:r>
            <w:r>
              <w:rPr>
                <w:rFonts w:ascii="Calibri" w:eastAsia="Calibri" w:hAnsi="Calibri" w:cs="Times New Roman"/>
              </w:rPr>
              <w:t xml:space="preserve">: Wat kunnen jullie allemaal vertellen over HACCP? </w:t>
            </w:r>
          </w:p>
          <w:p w14:paraId="4598BE09" w14:textId="77777777" w:rsidR="00E65E18" w:rsidRDefault="00E65E18" w:rsidP="006D58FA">
            <w:pPr>
              <w:rPr>
                <w:rFonts w:ascii="Calibri" w:eastAsia="Calibri" w:hAnsi="Calibri" w:cs="Times New Roman"/>
              </w:rPr>
            </w:pPr>
            <w:r>
              <w:rPr>
                <w:rFonts w:ascii="Calibri" w:eastAsia="Calibri" w:hAnsi="Calibri" w:cs="Times New Roman"/>
              </w:rPr>
              <w:t xml:space="preserve">Wat weten jullie over de controlerende instantie te vertellen; wat controleert de NVWA, hoe vaak vind een dergelijke controle plaats, hoe gaat dit in zijn werking en bij welke bedrijven wordt er door de NVWA gecontroleerd? </w:t>
            </w:r>
          </w:p>
        </w:tc>
      </w:tr>
    </w:tbl>
    <w:p w14:paraId="3546C11F" w14:textId="77777777" w:rsidR="00866F6D" w:rsidRDefault="00866F6D" w:rsidP="00866F6D"/>
    <w:p w14:paraId="766B96DA" w14:textId="77777777" w:rsidR="0092763F" w:rsidRDefault="0092763F">
      <w:pPr>
        <w:rPr>
          <w:b/>
        </w:rPr>
      </w:pPr>
      <w:r>
        <w:rPr>
          <w:b/>
        </w:rPr>
        <w:br w:type="page"/>
      </w:r>
    </w:p>
    <w:p w14:paraId="18872C2C" w14:textId="77777777" w:rsidR="00866F6D" w:rsidRDefault="00866F6D" w:rsidP="00866F6D">
      <w:pPr>
        <w:rPr>
          <w:b/>
        </w:rPr>
      </w:pPr>
      <w:r w:rsidRPr="0092763F">
        <w:rPr>
          <w:b/>
          <w:sz w:val="22"/>
        </w:rPr>
        <w:lastRenderedPageBreak/>
        <w:t>Antwoorden les 1 HACCP</w:t>
      </w:r>
    </w:p>
    <w:p w14:paraId="14B65AF2" w14:textId="77777777" w:rsidR="00866F6D" w:rsidRPr="009556D7" w:rsidRDefault="00866F6D" w:rsidP="00866F6D">
      <w:pPr>
        <w:rPr>
          <w:b/>
        </w:rPr>
      </w:pPr>
      <w:r>
        <w:rPr>
          <w:b/>
        </w:rPr>
        <w:t xml:space="preserve"> </w:t>
      </w:r>
      <w:r w:rsidRPr="009556D7">
        <w:rPr>
          <w:b/>
        </w:rPr>
        <w:t xml:space="preserve">Opdracht 1.01 </w:t>
      </w:r>
    </w:p>
    <w:p w14:paraId="32CBA9EA" w14:textId="77777777" w:rsidR="00866F6D" w:rsidRDefault="00866F6D" w:rsidP="00866F6D">
      <w:r>
        <w:t>1 schrijf</w:t>
      </w:r>
      <w:r w:rsidRPr="006F4639">
        <w:t xml:space="preserve"> de afkorting HACCP voluit.</w:t>
      </w:r>
    </w:p>
    <w:p w14:paraId="4A425218" w14:textId="77777777" w:rsidR="00866F6D" w:rsidRPr="0085570A" w:rsidRDefault="00866F6D" w:rsidP="00866F6D">
      <w:pPr>
        <w:rPr>
          <w:lang w:val="en-US"/>
          <w:rPrChange w:id="115" w:author="Teekens-Schuurman, F.C." w:date="2018-05-24T13:44:00Z">
            <w:rPr/>
          </w:rPrChange>
        </w:rPr>
      </w:pPr>
      <w:r w:rsidRPr="0085570A">
        <w:rPr>
          <w:lang w:val="en-US"/>
          <w:rPrChange w:id="116" w:author="Teekens-Schuurman, F.C." w:date="2018-05-24T13:44:00Z">
            <w:rPr/>
          </w:rPrChange>
        </w:rPr>
        <w:t xml:space="preserve">Hazard Analysis Critical Control Points. </w:t>
      </w:r>
    </w:p>
    <w:p w14:paraId="6D54459F" w14:textId="77777777" w:rsidR="00866F6D" w:rsidRPr="006F4639" w:rsidRDefault="00866F6D" w:rsidP="00866F6D">
      <w:r>
        <w:t>2</w:t>
      </w:r>
      <w:r w:rsidRPr="006F4639">
        <w:t xml:space="preserve"> . Waar zijn de regels van de HACCP ontstaan? </w:t>
      </w:r>
    </w:p>
    <w:p w14:paraId="54FFDBF9" w14:textId="77777777" w:rsidR="00866F6D" w:rsidRPr="00B63988" w:rsidRDefault="00866F6D" w:rsidP="00866F6D">
      <w:r w:rsidRPr="00B63988">
        <w:t xml:space="preserve">Bij de Amerikaanse ruimteorganisatie NASA. </w:t>
      </w:r>
    </w:p>
    <w:p w14:paraId="76A6B8FE" w14:textId="77777777" w:rsidR="00866F6D" w:rsidRDefault="00866F6D" w:rsidP="00866F6D">
      <w:r>
        <w:t>3</w:t>
      </w:r>
      <w:r w:rsidRPr="006F4639">
        <w:t xml:space="preserve">. Noteer voor wie het HACCP systeem bedoelt is. </w:t>
      </w:r>
    </w:p>
    <w:p w14:paraId="7513EACC" w14:textId="77777777" w:rsidR="00866F6D" w:rsidRPr="00B63988" w:rsidRDefault="00866F6D" w:rsidP="00866F6D">
      <w:r w:rsidRPr="00B63988">
        <w:t>Alle bedrijven die te maken hebben met het verwerken van voedsel.</w:t>
      </w:r>
    </w:p>
    <w:p w14:paraId="18237E23" w14:textId="77777777" w:rsidR="00866F6D" w:rsidRPr="006F4639" w:rsidRDefault="00866F6D" w:rsidP="00866F6D">
      <w:r>
        <w:t>4</w:t>
      </w:r>
      <w:r w:rsidRPr="006F4639">
        <w:t xml:space="preserve"> . Noteer  vier sectoren die de HACCP-regels toe moeten passen. </w:t>
      </w:r>
    </w:p>
    <w:p w14:paraId="24AAB917" w14:textId="77777777" w:rsidR="00866F6D" w:rsidRDefault="00866F6D" w:rsidP="00866F6D">
      <w:r w:rsidRPr="00B63988">
        <w:t>Zuivel bedrijven, Ei-verwekkende bedrijven, Poeliers en Slachterijen</w:t>
      </w:r>
    </w:p>
    <w:p w14:paraId="448B7FEC" w14:textId="77777777" w:rsidR="00866F6D" w:rsidRPr="009556D7" w:rsidRDefault="00866F6D" w:rsidP="00866F6D">
      <w:pPr>
        <w:rPr>
          <w:b/>
        </w:rPr>
      </w:pPr>
      <w:r w:rsidRPr="009556D7">
        <w:rPr>
          <w:b/>
        </w:rPr>
        <w:t xml:space="preserve">Opdracht 1.02 </w:t>
      </w:r>
    </w:p>
    <w:p w14:paraId="36B74F09" w14:textId="77777777" w:rsidR="00866F6D" w:rsidRPr="006F4639" w:rsidRDefault="00866F6D" w:rsidP="00866F6D">
      <w:r w:rsidRPr="006F4639">
        <w:t xml:space="preserve">A . Wat betekend de afkorting NVWA </w:t>
      </w:r>
      <w:r>
        <w:t>?</w:t>
      </w:r>
    </w:p>
    <w:p w14:paraId="315FDEFE" w14:textId="77777777" w:rsidR="00866F6D" w:rsidRPr="00B63988" w:rsidRDefault="00866F6D" w:rsidP="00866F6D">
      <w:r w:rsidRPr="00B63988">
        <w:t>Nederlandse voedsel en warenautoriteit</w:t>
      </w:r>
    </w:p>
    <w:p w14:paraId="45FA7E21" w14:textId="77777777" w:rsidR="00866F6D" w:rsidRDefault="00866F6D" w:rsidP="00866F6D">
      <w:r w:rsidRPr="006F4639">
        <w:t xml:space="preserve">B. Omschrijf in je eigen woorden wat de NVWA allemaal doet . </w:t>
      </w:r>
    </w:p>
    <w:p w14:paraId="35C5993F" w14:textId="77777777" w:rsidR="00866F6D" w:rsidRPr="00B63988" w:rsidRDefault="00866F6D" w:rsidP="00866F6D">
      <w:r w:rsidRPr="00B63988">
        <w:t>NVWA controleert dingen zoals voedselproducerende – en verwekkende bedrijven.</w:t>
      </w:r>
    </w:p>
    <w:p w14:paraId="7894D6E2" w14:textId="77777777" w:rsidR="00866F6D" w:rsidRDefault="00866F6D" w:rsidP="00866F6D">
      <w:r w:rsidRPr="006F4639">
        <w:t xml:space="preserve">C . Noteer vijf punten waarop de NVWA controleert. </w:t>
      </w:r>
    </w:p>
    <w:p w14:paraId="01048382" w14:textId="77777777" w:rsidR="00866F6D" w:rsidRPr="00B63988" w:rsidRDefault="00866F6D" w:rsidP="00866F6D">
      <w:r w:rsidRPr="00B63988">
        <w:t>De naleving van het rookverbod op de werk vloer.</w:t>
      </w:r>
    </w:p>
    <w:p w14:paraId="2535B8D1" w14:textId="77777777" w:rsidR="00866F6D" w:rsidRPr="00B63988" w:rsidRDefault="00866F6D" w:rsidP="00866F6D">
      <w:r>
        <w:t xml:space="preserve">Het dierenwelzijn </w:t>
      </w:r>
      <w:r w:rsidRPr="00B63988">
        <w:t xml:space="preserve">voor exportcertificering reststromen voor diervoeders en dierlijke bijproducten </w:t>
      </w:r>
    </w:p>
    <w:p w14:paraId="18FFF24F" w14:textId="77777777" w:rsidR="00866F6D" w:rsidRPr="00B63988" w:rsidRDefault="00866F6D" w:rsidP="00866F6D">
      <w:r w:rsidRPr="00B63988">
        <w:t>De algemene productveiligheid.</w:t>
      </w:r>
    </w:p>
    <w:p w14:paraId="2DFF9183" w14:textId="77777777" w:rsidR="00866F6D" w:rsidRDefault="00866F6D" w:rsidP="00866F6D">
      <w:r>
        <w:t>V</w:t>
      </w:r>
      <w:r w:rsidRPr="00B63988">
        <w:t>oedselproducerende – en verwekkende bedrijven.</w:t>
      </w:r>
    </w:p>
    <w:p w14:paraId="407E1164" w14:textId="77777777" w:rsidR="00866F6D" w:rsidRDefault="00866F6D" w:rsidP="00522988"/>
    <w:p w14:paraId="3F6DED67" w14:textId="77777777" w:rsidR="00E65E18" w:rsidRDefault="00E65E18" w:rsidP="00522988"/>
    <w:p w14:paraId="77394FE6" w14:textId="77777777" w:rsidR="00E65E18" w:rsidRDefault="00E65E18" w:rsidP="00522988"/>
    <w:p w14:paraId="6CBB0F55" w14:textId="77777777" w:rsidR="00E65E18" w:rsidRDefault="00E65E18" w:rsidP="00E65E18"/>
    <w:p w14:paraId="5F48158E" w14:textId="77777777" w:rsidR="00E65E18" w:rsidRDefault="00E65E18" w:rsidP="00E65E18"/>
    <w:p w14:paraId="6B6FD528" w14:textId="77777777" w:rsidR="00E65E18" w:rsidRDefault="00E65E18" w:rsidP="00E65E18"/>
    <w:p w14:paraId="3C5140F0" w14:textId="77777777" w:rsidR="00E65E18" w:rsidRDefault="00E65E18" w:rsidP="00E65E18"/>
    <w:p w14:paraId="14351620" w14:textId="77777777" w:rsidR="00E65E18" w:rsidRPr="00E65E18" w:rsidRDefault="0092763F" w:rsidP="00E65E18">
      <w:r>
        <w:br w:type="page"/>
      </w:r>
    </w:p>
    <w:p w14:paraId="539E826B" w14:textId="77777777" w:rsidR="00E65E18" w:rsidRDefault="00E65E18" w:rsidP="00E65E18">
      <w:pPr>
        <w:pStyle w:val="Kop2"/>
      </w:pPr>
      <w:bookmarkStart w:id="117" w:name="_Toc514084619"/>
      <w:r>
        <w:lastRenderedPageBreak/>
        <w:t>Les 2: persoonlijke hygiëne</w:t>
      </w:r>
      <w:bookmarkEnd w:id="117"/>
    </w:p>
    <w:p w14:paraId="02FE36F0" w14:textId="77777777" w:rsidR="00E65E18" w:rsidRDefault="00E65E18" w:rsidP="00E65E18">
      <w:pPr>
        <w:rPr>
          <w:b/>
        </w:rPr>
      </w:pPr>
      <w:r w:rsidRPr="00F13290">
        <w:rPr>
          <w:b/>
        </w:rPr>
        <w:t>Beginsituatie</w:t>
      </w:r>
    </w:p>
    <w:p w14:paraId="6D8E5686" w14:textId="77777777" w:rsidR="00E65E18" w:rsidRDefault="00E65E18" w:rsidP="00E65E18">
      <w:r>
        <w:t>De studenten kennen het begrip persoonlijke hygiëne</w:t>
      </w:r>
    </w:p>
    <w:p w14:paraId="089A3B83" w14:textId="77777777" w:rsidR="00E65E18" w:rsidRPr="004277D5" w:rsidRDefault="004277D5" w:rsidP="004277D5">
      <w:pPr>
        <w:pStyle w:val="Geenafstand"/>
        <w:rPr>
          <w:b/>
        </w:rPr>
      </w:pPr>
      <w:r>
        <w:rPr>
          <w:b/>
        </w:rPr>
        <w:t>Doelstellingen</w:t>
      </w:r>
    </w:p>
    <w:p w14:paraId="1FE9B921" w14:textId="77777777" w:rsidR="00E65E18" w:rsidRPr="004277D5" w:rsidRDefault="004277D5" w:rsidP="00AB543D">
      <w:pPr>
        <w:pStyle w:val="Lijstalinea"/>
        <w:numPr>
          <w:ilvl w:val="0"/>
          <w:numId w:val="15"/>
        </w:numPr>
        <w:spacing w:before="0" w:after="160" w:line="259" w:lineRule="auto"/>
      </w:pPr>
      <w:r w:rsidRPr="004277D5">
        <w:t>De studenten weten</w:t>
      </w:r>
      <w:r w:rsidR="00E65E18" w:rsidRPr="004277D5">
        <w:t xml:space="preserve"> hoe ze</w:t>
      </w:r>
      <w:r w:rsidRPr="004277D5">
        <w:t xml:space="preserve"> hun huid</w:t>
      </w:r>
      <w:r w:rsidR="00E65E18" w:rsidRPr="004277D5">
        <w:t xml:space="preserve"> verzorgen</w:t>
      </w:r>
    </w:p>
    <w:p w14:paraId="646FE4BA" w14:textId="77777777" w:rsidR="00E65E18" w:rsidRPr="004277D5" w:rsidRDefault="004277D5" w:rsidP="00AB543D">
      <w:pPr>
        <w:pStyle w:val="Lijstalinea"/>
        <w:numPr>
          <w:ilvl w:val="0"/>
          <w:numId w:val="15"/>
        </w:numPr>
        <w:spacing w:before="0" w:after="160" w:line="259" w:lineRule="auto"/>
      </w:pPr>
      <w:r w:rsidRPr="004277D5">
        <w:t>De studenten weten</w:t>
      </w:r>
      <w:r w:rsidR="00E65E18" w:rsidRPr="004277D5">
        <w:t xml:space="preserve"> hoe ze  hun</w:t>
      </w:r>
      <w:r w:rsidRPr="004277D5">
        <w:t xml:space="preserve"> handen</w:t>
      </w:r>
      <w:r w:rsidR="00E65E18" w:rsidRPr="004277D5">
        <w:t xml:space="preserve"> verzorgen</w:t>
      </w:r>
    </w:p>
    <w:p w14:paraId="33A6A730" w14:textId="77777777" w:rsidR="00E65E18" w:rsidRPr="004277D5" w:rsidRDefault="00E65E18" w:rsidP="00AB543D">
      <w:pPr>
        <w:pStyle w:val="Lijstalinea"/>
        <w:numPr>
          <w:ilvl w:val="0"/>
          <w:numId w:val="15"/>
        </w:numPr>
        <w:spacing w:before="0" w:after="160" w:line="259" w:lineRule="auto"/>
      </w:pPr>
      <w:r w:rsidRPr="004277D5">
        <w:t xml:space="preserve">De studenten </w:t>
      </w:r>
      <w:r w:rsidR="004277D5" w:rsidRPr="004277D5">
        <w:t>kunnen</w:t>
      </w:r>
      <w:r w:rsidRPr="004277D5">
        <w:t xml:space="preserve">  haar kunnen verzorgen</w:t>
      </w:r>
    </w:p>
    <w:p w14:paraId="1B689A55" w14:textId="77777777" w:rsidR="00E65E18" w:rsidRPr="004277D5" w:rsidRDefault="004277D5" w:rsidP="00AB543D">
      <w:pPr>
        <w:pStyle w:val="Lijstalinea"/>
        <w:numPr>
          <w:ilvl w:val="0"/>
          <w:numId w:val="15"/>
        </w:numPr>
        <w:spacing w:before="0" w:after="160" w:line="259" w:lineRule="auto"/>
      </w:pPr>
      <w:r>
        <w:t>De Studenten kunnen</w:t>
      </w:r>
      <w:r w:rsidR="00E65E18" w:rsidRPr="004277D5">
        <w:t xml:space="preserve"> hun mond kunnen verzorgen</w:t>
      </w:r>
    </w:p>
    <w:p w14:paraId="16F563B5" w14:textId="77777777" w:rsidR="00E65E18" w:rsidRPr="004277D5" w:rsidRDefault="004277D5" w:rsidP="00AB543D">
      <w:pPr>
        <w:pStyle w:val="Lijstalinea"/>
        <w:numPr>
          <w:ilvl w:val="0"/>
          <w:numId w:val="15"/>
        </w:numPr>
        <w:spacing w:before="0" w:after="160" w:line="259" w:lineRule="auto"/>
      </w:pPr>
      <w:r>
        <w:t xml:space="preserve">De studenten weten </w:t>
      </w:r>
      <w:r w:rsidR="000B418B">
        <w:t>waarom er gebruik wordt gemaakt van bedrijfskleding</w:t>
      </w:r>
    </w:p>
    <w:p w14:paraId="5EFECC67" w14:textId="77777777" w:rsidR="00E65E18" w:rsidRPr="000B418B" w:rsidRDefault="00E65E18" w:rsidP="000B418B">
      <w:pPr>
        <w:pStyle w:val="Geenafstand"/>
        <w:rPr>
          <w:b/>
        </w:rPr>
      </w:pPr>
      <w:r w:rsidRPr="000B418B">
        <w:rPr>
          <w:b/>
        </w:rPr>
        <w:t>Voorbereiding</w:t>
      </w:r>
    </w:p>
    <w:p w14:paraId="6FF4675A" w14:textId="77777777" w:rsidR="00E65E18" w:rsidRDefault="00E65E18" w:rsidP="00AB543D">
      <w:pPr>
        <w:pStyle w:val="Lijstalinea"/>
        <w:numPr>
          <w:ilvl w:val="0"/>
          <w:numId w:val="14"/>
        </w:numPr>
        <w:spacing w:before="0" w:after="0" w:line="240" w:lineRule="auto"/>
        <w:rPr>
          <w:rFonts w:ascii="Calibri" w:eastAsia="Calibri" w:hAnsi="Calibri" w:cs="Times New Roman"/>
        </w:rPr>
      </w:pPr>
      <w:r>
        <w:rPr>
          <w:rFonts w:ascii="Calibri" w:eastAsia="Calibri" w:hAnsi="Calibri" w:cs="Times New Roman"/>
        </w:rPr>
        <w:t>Achtergrondinformatie  en docentenhandleiding doorlezen</w:t>
      </w:r>
    </w:p>
    <w:p w14:paraId="0E2DE308" w14:textId="77777777" w:rsidR="00E65E18" w:rsidRDefault="00E65E18" w:rsidP="00AB543D">
      <w:pPr>
        <w:pStyle w:val="Lijstalinea"/>
        <w:numPr>
          <w:ilvl w:val="0"/>
          <w:numId w:val="14"/>
        </w:numPr>
        <w:spacing w:before="0" w:after="0" w:line="240" w:lineRule="auto"/>
        <w:rPr>
          <w:rFonts w:ascii="Calibri" w:eastAsia="Calibri" w:hAnsi="Calibri" w:cs="Times New Roman"/>
        </w:rPr>
      </w:pPr>
      <w:r>
        <w:rPr>
          <w:rFonts w:ascii="Calibri" w:eastAsia="Calibri" w:hAnsi="Calibri" w:cs="Times New Roman"/>
        </w:rPr>
        <w:t xml:space="preserve">Visuele materiaal zoals filmpje over het onderwerp ( persoonlijke hygiëne) van YouTube ( </w:t>
      </w:r>
      <w:hyperlink r:id="rId17" w:history="1">
        <w:r w:rsidRPr="00850AA3">
          <w:rPr>
            <w:rStyle w:val="Hyperlink"/>
            <w:rFonts w:ascii="Calibri" w:eastAsia="Calibri" w:hAnsi="Calibri" w:cs="Times New Roman"/>
          </w:rPr>
          <w:t>https://www.youtube.com/watch?v=oBdhRVFl8zY</w:t>
        </w:r>
      </w:hyperlink>
      <w:r>
        <w:rPr>
          <w:rFonts w:ascii="Calibri" w:eastAsia="Calibri" w:hAnsi="Calibri" w:cs="Times New Roman"/>
        </w:rPr>
        <w:t xml:space="preserve">)  </w:t>
      </w:r>
    </w:p>
    <w:p w14:paraId="116B5CC9" w14:textId="77777777" w:rsidR="00E65E18" w:rsidRPr="00863730" w:rsidRDefault="00E65E18" w:rsidP="00AB543D">
      <w:pPr>
        <w:pStyle w:val="Lijstalinea"/>
        <w:numPr>
          <w:ilvl w:val="0"/>
          <w:numId w:val="14"/>
        </w:numPr>
        <w:spacing w:before="0" w:after="0" w:line="240" w:lineRule="auto"/>
        <w:rPr>
          <w:rFonts w:ascii="Calibri" w:eastAsia="Calibri" w:hAnsi="Calibri" w:cs="Times New Roman"/>
        </w:rPr>
      </w:pPr>
      <w:r>
        <w:rPr>
          <w:rFonts w:ascii="Calibri" w:eastAsia="Calibri" w:hAnsi="Calibri" w:cs="Times New Roman"/>
        </w:rPr>
        <w:t>Digibord en eventueel PowerPoint presentatie maken</w:t>
      </w:r>
    </w:p>
    <w:p w14:paraId="5ED34B4E" w14:textId="77777777" w:rsidR="00E65E18" w:rsidRPr="0092763F" w:rsidRDefault="0092763F" w:rsidP="00AB543D">
      <w:pPr>
        <w:pStyle w:val="Lijstalinea"/>
        <w:numPr>
          <w:ilvl w:val="0"/>
          <w:numId w:val="14"/>
        </w:numPr>
        <w:rPr>
          <w:rFonts w:ascii="Calibri" w:eastAsia="Calibri" w:hAnsi="Calibri" w:cs="Times New Roman"/>
        </w:rPr>
      </w:pPr>
      <w:r>
        <w:rPr>
          <w:rFonts w:ascii="Calibri" w:eastAsia="Calibri" w:hAnsi="Calibri" w:cs="Times New Roman"/>
        </w:rPr>
        <w:t>Eventuele</w:t>
      </w:r>
      <w:r w:rsidR="00E65E18" w:rsidRPr="0092763F">
        <w:rPr>
          <w:rFonts w:ascii="Calibri" w:eastAsia="Calibri" w:hAnsi="Calibri" w:cs="Times New Roman"/>
        </w:rPr>
        <w:t xml:space="preserve"> Lespla</w:t>
      </w:r>
      <w:r>
        <w:rPr>
          <w:rFonts w:ascii="Calibri" w:eastAsia="Calibri" w:hAnsi="Calibri" w:cs="Times New Roman"/>
        </w:rPr>
        <w:t>n</w:t>
      </w:r>
      <w:r w:rsidR="00E65E18" w:rsidRPr="0092763F">
        <w:rPr>
          <w:rFonts w:ascii="Calibri" w:eastAsia="Calibri" w:hAnsi="Calibri" w:cs="Times New Roman"/>
        </w:rPr>
        <w:t>ning uitdelen aan de studenten die</w:t>
      </w:r>
      <w:r>
        <w:rPr>
          <w:rFonts w:ascii="Calibri" w:eastAsia="Calibri" w:hAnsi="Calibri" w:cs="Times New Roman"/>
        </w:rPr>
        <w:t xml:space="preserve">  de</w:t>
      </w:r>
      <w:r w:rsidR="00E65E18" w:rsidRPr="0092763F">
        <w:rPr>
          <w:rFonts w:ascii="Calibri" w:eastAsia="Calibri" w:hAnsi="Calibri" w:cs="Times New Roman"/>
        </w:rPr>
        <w:t xml:space="preserve"> eerste les </w:t>
      </w:r>
      <w:r>
        <w:rPr>
          <w:rFonts w:ascii="Calibri" w:eastAsia="Calibri" w:hAnsi="Calibri" w:cs="Times New Roman"/>
        </w:rPr>
        <w:t>afwezig</w:t>
      </w:r>
      <w:r w:rsidR="00E65E18" w:rsidRPr="0092763F">
        <w:rPr>
          <w:rFonts w:ascii="Calibri" w:eastAsia="Calibri" w:hAnsi="Calibri" w:cs="Times New Roman"/>
        </w:rPr>
        <w:t xml:space="preserve"> waren.</w:t>
      </w:r>
    </w:p>
    <w:p w14:paraId="6AFCE9B1" w14:textId="77777777" w:rsidR="0092763F" w:rsidRDefault="0092763F">
      <w:pPr>
        <w:rPr>
          <w:b/>
          <w:sz w:val="22"/>
        </w:rPr>
      </w:pPr>
      <w:r>
        <w:rPr>
          <w:b/>
          <w:sz w:val="22"/>
        </w:rPr>
        <w:br w:type="page"/>
      </w:r>
    </w:p>
    <w:p w14:paraId="039E1CE5" w14:textId="77777777" w:rsidR="00E65E18" w:rsidRPr="00E65E18" w:rsidRDefault="00E65E18" w:rsidP="00F07223">
      <w:pPr>
        <w:pStyle w:val="Kop3"/>
      </w:pPr>
      <w:bookmarkStart w:id="118" w:name="_Toc514084620"/>
      <w:r w:rsidRPr="00062551">
        <w:lastRenderedPageBreak/>
        <w:t>Lesschema</w:t>
      </w:r>
      <w:r w:rsidR="00062551" w:rsidRPr="00062551">
        <w:t xml:space="preserve"> </w:t>
      </w:r>
      <w:r w:rsidRPr="00062551">
        <w:t>Les 2: persoonlijke Hygiëne</w:t>
      </w:r>
      <w:bookmarkEnd w:id="118"/>
    </w:p>
    <w:p w14:paraId="63C73EC0" w14:textId="77777777" w:rsidR="00F07223" w:rsidRDefault="00F07223" w:rsidP="00E65E18">
      <w:pPr>
        <w:pStyle w:val="Geenafstand"/>
        <w:rPr>
          <w:b/>
        </w:rPr>
      </w:pPr>
    </w:p>
    <w:p w14:paraId="6DBF497A" w14:textId="77777777" w:rsidR="00E65E18" w:rsidRPr="00F07223" w:rsidRDefault="00F07223" w:rsidP="00F07223">
      <w:pPr>
        <w:pStyle w:val="Geenafstand"/>
        <w:rPr>
          <w:b/>
        </w:rPr>
      </w:pPr>
      <w:r>
        <w:rPr>
          <w:b/>
        </w:rPr>
        <w:t xml:space="preserve">Les 2. </w:t>
      </w:r>
      <w:r w:rsidR="00E65E18" w:rsidRPr="00F07223">
        <w:rPr>
          <w:b/>
        </w:rPr>
        <w:t>23</w:t>
      </w:r>
      <w:r w:rsidRPr="00F07223">
        <w:rPr>
          <w:b/>
        </w:rPr>
        <w:t>-02-2018</w:t>
      </w:r>
    </w:p>
    <w:tbl>
      <w:tblPr>
        <w:tblStyle w:val="Tabelraster"/>
        <w:tblpPr w:leftFromText="141" w:rightFromText="141" w:vertAnchor="text" w:horzAnchor="page" w:tblpX="991" w:tblpY="344"/>
        <w:tblW w:w="10259" w:type="dxa"/>
        <w:tblLayout w:type="fixed"/>
        <w:tblLook w:val="04A0" w:firstRow="1" w:lastRow="0" w:firstColumn="1" w:lastColumn="0" w:noHBand="0" w:noVBand="1"/>
      </w:tblPr>
      <w:tblGrid>
        <w:gridCol w:w="1696"/>
        <w:gridCol w:w="1985"/>
        <w:gridCol w:w="2268"/>
        <w:gridCol w:w="2126"/>
        <w:gridCol w:w="2184"/>
      </w:tblGrid>
      <w:tr w:rsidR="00E65E18" w:rsidRPr="0092763F" w14:paraId="5FEFC558" w14:textId="77777777" w:rsidTr="000B418B">
        <w:trPr>
          <w:trHeight w:val="570"/>
        </w:trPr>
        <w:tc>
          <w:tcPr>
            <w:tcW w:w="1696" w:type="dxa"/>
          </w:tcPr>
          <w:p w14:paraId="5E72C594" w14:textId="77777777" w:rsidR="00E65E18" w:rsidRPr="0092763F" w:rsidRDefault="00E65E18" w:rsidP="006D58FA">
            <w:pPr>
              <w:rPr>
                <w:b/>
              </w:rPr>
            </w:pPr>
            <w:r w:rsidRPr="0092763F">
              <w:rPr>
                <w:b/>
              </w:rPr>
              <w:t>tijdfasering</w:t>
            </w:r>
          </w:p>
        </w:tc>
        <w:tc>
          <w:tcPr>
            <w:tcW w:w="1985" w:type="dxa"/>
          </w:tcPr>
          <w:p w14:paraId="7412AD22" w14:textId="77777777" w:rsidR="00E65E18" w:rsidRPr="0092763F" w:rsidRDefault="00E65E18" w:rsidP="006D58FA">
            <w:pPr>
              <w:rPr>
                <w:b/>
              </w:rPr>
            </w:pPr>
            <w:r w:rsidRPr="0092763F">
              <w:rPr>
                <w:b/>
              </w:rPr>
              <w:t>Leerling activiteit</w:t>
            </w:r>
          </w:p>
        </w:tc>
        <w:tc>
          <w:tcPr>
            <w:tcW w:w="2268" w:type="dxa"/>
          </w:tcPr>
          <w:p w14:paraId="0B88E08C" w14:textId="77777777" w:rsidR="00E65E18" w:rsidRPr="0092763F" w:rsidRDefault="00E65E18" w:rsidP="006D58FA">
            <w:pPr>
              <w:rPr>
                <w:b/>
              </w:rPr>
            </w:pPr>
            <w:r w:rsidRPr="0092763F">
              <w:rPr>
                <w:b/>
              </w:rPr>
              <w:t>Docentactiviteit</w:t>
            </w:r>
          </w:p>
        </w:tc>
        <w:tc>
          <w:tcPr>
            <w:tcW w:w="2126" w:type="dxa"/>
          </w:tcPr>
          <w:p w14:paraId="1D1B239E" w14:textId="77777777" w:rsidR="00E65E18" w:rsidRPr="0092763F" w:rsidRDefault="00E65E18" w:rsidP="006D58FA">
            <w:pPr>
              <w:rPr>
                <w:b/>
              </w:rPr>
            </w:pPr>
            <w:r w:rsidRPr="0092763F">
              <w:rPr>
                <w:b/>
              </w:rPr>
              <w:t>Leerinhouden</w:t>
            </w:r>
          </w:p>
        </w:tc>
        <w:tc>
          <w:tcPr>
            <w:tcW w:w="2184" w:type="dxa"/>
          </w:tcPr>
          <w:p w14:paraId="35322630" w14:textId="77777777" w:rsidR="00E65E18" w:rsidRPr="0092763F" w:rsidRDefault="00E65E18" w:rsidP="006D58FA">
            <w:pPr>
              <w:rPr>
                <w:b/>
              </w:rPr>
            </w:pPr>
            <w:r w:rsidRPr="0092763F">
              <w:rPr>
                <w:b/>
              </w:rPr>
              <w:t>Leer-en hulpmiddelen</w:t>
            </w:r>
          </w:p>
        </w:tc>
      </w:tr>
      <w:tr w:rsidR="00E65E18" w:rsidRPr="0092763F" w14:paraId="755E8C00" w14:textId="77777777" w:rsidTr="000B418B">
        <w:trPr>
          <w:trHeight w:val="1762"/>
        </w:trPr>
        <w:tc>
          <w:tcPr>
            <w:tcW w:w="1696" w:type="dxa"/>
          </w:tcPr>
          <w:p w14:paraId="0C72ACDE" w14:textId="77777777" w:rsidR="00E65E18" w:rsidRPr="0092763F" w:rsidRDefault="00E65E18" w:rsidP="006D58FA">
            <w:pPr>
              <w:rPr>
                <w:b/>
              </w:rPr>
            </w:pPr>
            <w:r w:rsidRPr="0092763F">
              <w:rPr>
                <w:b/>
              </w:rPr>
              <w:t>Motivatiefase:10 min</w:t>
            </w:r>
          </w:p>
        </w:tc>
        <w:tc>
          <w:tcPr>
            <w:tcW w:w="1985" w:type="dxa"/>
          </w:tcPr>
          <w:p w14:paraId="265E89B5" w14:textId="77777777" w:rsidR="00E65E18" w:rsidRPr="0092763F" w:rsidRDefault="00E65E18" w:rsidP="006D58FA">
            <w:r w:rsidRPr="0092763F">
              <w:t>luisteren</w:t>
            </w:r>
          </w:p>
        </w:tc>
        <w:tc>
          <w:tcPr>
            <w:tcW w:w="2268" w:type="dxa"/>
          </w:tcPr>
          <w:p w14:paraId="13D59C0E" w14:textId="77777777" w:rsidR="00E65E18" w:rsidRPr="0092763F" w:rsidRDefault="00E65E18" w:rsidP="006D58FA">
            <w:r w:rsidRPr="0092763F">
              <w:t>Uitleggen</w:t>
            </w:r>
          </w:p>
        </w:tc>
        <w:tc>
          <w:tcPr>
            <w:tcW w:w="2126" w:type="dxa"/>
          </w:tcPr>
          <w:p w14:paraId="04D07A84" w14:textId="77777777" w:rsidR="00E65E18" w:rsidRPr="0092763F" w:rsidRDefault="00E65E18" w:rsidP="006D58FA">
            <w:r w:rsidRPr="0092763F">
              <w:t>Lesopzet presenteren</w:t>
            </w:r>
          </w:p>
        </w:tc>
        <w:tc>
          <w:tcPr>
            <w:tcW w:w="2184" w:type="dxa"/>
          </w:tcPr>
          <w:p w14:paraId="4CF8BA9F" w14:textId="77777777" w:rsidR="00E65E18" w:rsidRPr="0092763F" w:rsidRDefault="00E65E18" w:rsidP="006D58FA">
            <w:r w:rsidRPr="0092763F">
              <w:t>Digibord, werkboekje</w:t>
            </w:r>
          </w:p>
          <w:p w14:paraId="7D1C4717" w14:textId="77777777" w:rsidR="00E65E18" w:rsidRPr="0092763F" w:rsidRDefault="00961C4A" w:rsidP="006D58FA">
            <w:pPr>
              <w:rPr>
                <w:rFonts w:eastAsia="Calibri" w:cs="Times New Roman"/>
              </w:rPr>
            </w:pPr>
            <w:hyperlink r:id="rId18" w:history="1">
              <w:r w:rsidR="00E65E18" w:rsidRPr="0092763F">
                <w:rPr>
                  <w:rStyle w:val="Hyperlink"/>
                  <w:rFonts w:eastAsia="Calibri" w:cs="Times New Roman"/>
                </w:rPr>
                <w:t>https://www.youtube.com/watch?v=oBdhRVFl8zY</w:t>
              </w:r>
            </w:hyperlink>
          </w:p>
          <w:p w14:paraId="40E03BAF" w14:textId="77777777" w:rsidR="00E65E18" w:rsidRPr="0092763F" w:rsidRDefault="00E65E18" w:rsidP="006D58FA">
            <w:r w:rsidRPr="0092763F">
              <w:rPr>
                <w:rFonts w:eastAsia="Calibri" w:cs="Times New Roman"/>
              </w:rPr>
              <w:t>lesplaner, schriftje</w:t>
            </w:r>
          </w:p>
        </w:tc>
      </w:tr>
      <w:tr w:rsidR="00E65E18" w:rsidRPr="0092763F" w14:paraId="3CB7A71B" w14:textId="77777777" w:rsidTr="000B418B">
        <w:trPr>
          <w:trHeight w:val="570"/>
        </w:trPr>
        <w:tc>
          <w:tcPr>
            <w:tcW w:w="1696" w:type="dxa"/>
          </w:tcPr>
          <w:p w14:paraId="472DDDA0" w14:textId="77777777" w:rsidR="00E65E18" w:rsidRPr="0092763F" w:rsidRDefault="00E65E18" w:rsidP="006D58FA">
            <w:pPr>
              <w:rPr>
                <w:b/>
              </w:rPr>
            </w:pPr>
            <w:r w:rsidRPr="0092763F">
              <w:rPr>
                <w:b/>
              </w:rPr>
              <w:t>Leerfase 1: 5 min</w:t>
            </w:r>
          </w:p>
        </w:tc>
        <w:tc>
          <w:tcPr>
            <w:tcW w:w="1985" w:type="dxa"/>
          </w:tcPr>
          <w:p w14:paraId="459C2641" w14:textId="77777777" w:rsidR="00E65E18" w:rsidRPr="0092763F" w:rsidRDefault="00E65E18" w:rsidP="006D58FA">
            <w:r w:rsidRPr="0092763F">
              <w:t>Antwoorden</w:t>
            </w:r>
          </w:p>
        </w:tc>
        <w:tc>
          <w:tcPr>
            <w:tcW w:w="2268" w:type="dxa"/>
          </w:tcPr>
          <w:p w14:paraId="1274715E" w14:textId="77777777" w:rsidR="00E65E18" w:rsidRPr="0092763F" w:rsidRDefault="00E65E18" w:rsidP="006D58FA">
            <w:r w:rsidRPr="0092763F">
              <w:t>Vragen stellen</w:t>
            </w:r>
          </w:p>
        </w:tc>
        <w:tc>
          <w:tcPr>
            <w:tcW w:w="2126" w:type="dxa"/>
          </w:tcPr>
          <w:p w14:paraId="182DF041" w14:textId="77777777" w:rsidR="00E65E18" w:rsidRPr="0092763F" w:rsidRDefault="00E65E18" w:rsidP="006D58FA">
            <w:r w:rsidRPr="0092763F">
              <w:t>Voorkennis peilen</w:t>
            </w:r>
          </w:p>
        </w:tc>
        <w:tc>
          <w:tcPr>
            <w:tcW w:w="2184" w:type="dxa"/>
          </w:tcPr>
          <w:p w14:paraId="35669D92" w14:textId="77777777" w:rsidR="00E65E18" w:rsidRPr="0092763F" w:rsidRDefault="00E65E18" w:rsidP="006D58FA">
            <w:pPr>
              <w:rPr>
                <w:b/>
              </w:rPr>
            </w:pPr>
          </w:p>
        </w:tc>
      </w:tr>
      <w:tr w:rsidR="00E65E18" w:rsidRPr="0092763F" w14:paraId="0DF39B24" w14:textId="77777777" w:rsidTr="000B418B">
        <w:trPr>
          <w:trHeight w:val="293"/>
        </w:trPr>
        <w:tc>
          <w:tcPr>
            <w:tcW w:w="1696" w:type="dxa"/>
          </w:tcPr>
          <w:p w14:paraId="6C929212" w14:textId="77777777" w:rsidR="00E65E18" w:rsidRPr="0092763F" w:rsidRDefault="00E65E18" w:rsidP="006D58FA">
            <w:pPr>
              <w:rPr>
                <w:b/>
              </w:rPr>
            </w:pPr>
            <w:r w:rsidRPr="0092763F">
              <w:rPr>
                <w:b/>
              </w:rPr>
              <w:t>Verwerven: 15 min</w:t>
            </w:r>
          </w:p>
        </w:tc>
        <w:tc>
          <w:tcPr>
            <w:tcW w:w="1985" w:type="dxa"/>
          </w:tcPr>
          <w:p w14:paraId="4DFA9F85" w14:textId="77777777" w:rsidR="00E65E18" w:rsidRPr="0092763F" w:rsidRDefault="00E65E18" w:rsidP="006D58FA">
            <w:r w:rsidRPr="0092763F">
              <w:t>Cognitief opnemen actief meedoen.</w:t>
            </w:r>
          </w:p>
          <w:p w14:paraId="22C68936" w14:textId="77777777" w:rsidR="00E65E18" w:rsidRPr="0092763F" w:rsidRDefault="00E65E18" w:rsidP="006D58FA">
            <w:r w:rsidRPr="0092763F">
              <w:t>Luisteren</w:t>
            </w:r>
          </w:p>
          <w:p w14:paraId="358A9291" w14:textId="77777777" w:rsidR="00E65E18" w:rsidRPr="0092763F" w:rsidRDefault="00E65E18" w:rsidP="006D58FA">
            <w:r w:rsidRPr="0092763F">
              <w:t>Vragen stellen</w:t>
            </w:r>
          </w:p>
        </w:tc>
        <w:tc>
          <w:tcPr>
            <w:tcW w:w="2268" w:type="dxa"/>
          </w:tcPr>
          <w:p w14:paraId="20259620" w14:textId="77777777" w:rsidR="00E65E18" w:rsidRPr="0092763F" w:rsidRDefault="00E65E18" w:rsidP="006D58FA">
            <w:r w:rsidRPr="0092763F">
              <w:t>Info aanbieden. Vragen stellen. Luisteren</w:t>
            </w:r>
          </w:p>
          <w:p w14:paraId="5CFD0E1C" w14:textId="77777777" w:rsidR="00E65E18" w:rsidRPr="0092763F" w:rsidRDefault="00E65E18" w:rsidP="006D58FA">
            <w:r w:rsidRPr="0092763F">
              <w:t>Antwoord geven. Samen vatten.</w:t>
            </w:r>
          </w:p>
        </w:tc>
        <w:tc>
          <w:tcPr>
            <w:tcW w:w="2126" w:type="dxa"/>
          </w:tcPr>
          <w:p w14:paraId="731322C2" w14:textId="77777777" w:rsidR="00E65E18" w:rsidRPr="0092763F" w:rsidRDefault="00E65E18" w:rsidP="006D58FA">
            <w:r w:rsidRPr="0092763F">
              <w:t>Onderwijsleer-gesprek: persoonlijke hygiëne</w:t>
            </w:r>
          </w:p>
        </w:tc>
        <w:tc>
          <w:tcPr>
            <w:tcW w:w="2184" w:type="dxa"/>
          </w:tcPr>
          <w:p w14:paraId="40295D78" w14:textId="77777777" w:rsidR="00E65E18" w:rsidRPr="0092763F" w:rsidRDefault="00E65E18" w:rsidP="006D58FA">
            <w:r w:rsidRPr="0092763F">
              <w:t>Werkboekje + schrift. Laptop. opdrachten</w:t>
            </w:r>
          </w:p>
        </w:tc>
      </w:tr>
      <w:tr w:rsidR="00E65E18" w:rsidRPr="0092763F" w14:paraId="4BA50C6F" w14:textId="77777777" w:rsidTr="000B418B">
        <w:trPr>
          <w:trHeight w:val="276"/>
        </w:trPr>
        <w:tc>
          <w:tcPr>
            <w:tcW w:w="1696" w:type="dxa"/>
          </w:tcPr>
          <w:p w14:paraId="55935FAF" w14:textId="77777777" w:rsidR="00E65E18" w:rsidRPr="0092763F" w:rsidRDefault="00E65E18" w:rsidP="006D58FA">
            <w:pPr>
              <w:rPr>
                <w:b/>
              </w:rPr>
            </w:pPr>
            <w:r w:rsidRPr="0092763F">
              <w:rPr>
                <w:b/>
              </w:rPr>
              <w:t>Verwerken: 30 min</w:t>
            </w:r>
          </w:p>
        </w:tc>
        <w:tc>
          <w:tcPr>
            <w:tcW w:w="1985" w:type="dxa"/>
          </w:tcPr>
          <w:p w14:paraId="11CAB1D7" w14:textId="77777777" w:rsidR="00E65E18" w:rsidRPr="0092763F" w:rsidRDefault="00E65E18" w:rsidP="006D58FA">
            <w:r w:rsidRPr="0092763F">
              <w:t>Actief meedoen</w:t>
            </w:r>
          </w:p>
          <w:p w14:paraId="281542D9" w14:textId="77777777" w:rsidR="00E65E18" w:rsidRPr="0092763F" w:rsidRDefault="00E65E18" w:rsidP="006D58FA">
            <w:r w:rsidRPr="0092763F">
              <w:t>Verbanden leggen</w:t>
            </w:r>
          </w:p>
          <w:p w14:paraId="52B24C15" w14:textId="77777777" w:rsidR="00E65E18" w:rsidRPr="0092763F" w:rsidRDefault="00E65E18" w:rsidP="006D58FA">
            <w:r w:rsidRPr="0092763F">
              <w:t>Opdrachten maken</w:t>
            </w:r>
          </w:p>
        </w:tc>
        <w:tc>
          <w:tcPr>
            <w:tcW w:w="2268" w:type="dxa"/>
          </w:tcPr>
          <w:p w14:paraId="1D1DA5E3" w14:textId="77777777" w:rsidR="00E65E18" w:rsidRPr="0092763F" w:rsidRDefault="00E65E18" w:rsidP="006D58FA">
            <w:r w:rsidRPr="0092763F">
              <w:t>Luisteren begeleiden</w:t>
            </w:r>
          </w:p>
          <w:p w14:paraId="1571AA4B" w14:textId="77777777" w:rsidR="00E65E18" w:rsidRPr="0092763F" w:rsidRDefault="00E65E18" w:rsidP="006D58FA">
            <w:r w:rsidRPr="0092763F">
              <w:t>Instrueren</w:t>
            </w:r>
          </w:p>
          <w:p w14:paraId="449EB4E5" w14:textId="77777777" w:rsidR="00E65E18" w:rsidRPr="0092763F" w:rsidRDefault="00E65E18" w:rsidP="006D58FA">
            <w:r w:rsidRPr="0092763F">
              <w:t>Stimuleren</w:t>
            </w:r>
          </w:p>
          <w:p w14:paraId="178E9122" w14:textId="77777777" w:rsidR="00E65E18" w:rsidRPr="0092763F" w:rsidRDefault="00E65E18" w:rsidP="006D58FA">
            <w:r w:rsidRPr="0092763F">
              <w:t>complementeren</w:t>
            </w:r>
          </w:p>
        </w:tc>
        <w:tc>
          <w:tcPr>
            <w:tcW w:w="2126" w:type="dxa"/>
          </w:tcPr>
          <w:p w14:paraId="536273F5" w14:textId="77777777" w:rsidR="00E65E18" w:rsidRPr="0092763F" w:rsidRDefault="00E65E18" w:rsidP="006D58FA">
            <w:r w:rsidRPr="0092763F">
              <w:t>Samen werken in groepjes van drie of in twee talen</w:t>
            </w:r>
          </w:p>
        </w:tc>
        <w:tc>
          <w:tcPr>
            <w:tcW w:w="2184" w:type="dxa"/>
          </w:tcPr>
          <w:p w14:paraId="03075719" w14:textId="77777777" w:rsidR="00E65E18" w:rsidRPr="0092763F" w:rsidRDefault="00E65E18" w:rsidP="006D58FA">
            <w:r w:rsidRPr="0092763F">
              <w:t>Opdrachten, schriftje, werkboekje en laptop</w:t>
            </w:r>
          </w:p>
        </w:tc>
      </w:tr>
      <w:tr w:rsidR="00E65E18" w:rsidRPr="0092763F" w14:paraId="0726EF76" w14:textId="77777777" w:rsidTr="000B418B">
        <w:trPr>
          <w:trHeight w:val="276"/>
        </w:trPr>
        <w:tc>
          <w:tcPr>
            <w:tcW w:w="1696" w:type="dxa"/>
          </w:tcPr>
          <w:p w14:paraId="15DADA91" w14:textId="77777777" w:rsidR="00E65E18" w:rsidRPr="0092763F" w:rsidRDefault="00E65E18" w:rsidP="006D58FA">
            <w:r w:rsidRPr="0092763F">
              <w:rPr>
                <w:b/>
              </w:rPr>
              <w:t>Evaluatiefase:</w:t>
            </w:r>
            <w:r w:rsidRPr="0092763F">
              <w:t xml:space="preserve"> 5 min</w:t>
            </w:r>
          </w:p>
        </w:tc>
        <w:tc>
          <w:tcPr>
            <w:tcW w:w="1985" w:type="dxa"/>
          </w:tcPr>
          <w:p w14:paraId="07FFA7CC" w14:textId="77777777" w:rsidR="00E65E18" w:rsidRPr="0092763F" w:rsidRDefault="00E65E18" w:rsidP="006D58FA">
            <w:r w:rsidRPr="0092763F">
              <w:t>Mening geven luisteren verwoorden</w:t>
            </w:r>
          </w:p>
        </w:tc>
        <w:tc>
          <w:tcPr>
            <w:tcW w:w="2268" w:type="dxa"/>
          </w:tcPr>
          <w:p w14:paraId="75D4FCA5" w14:textId="77777777" w:rsidR="00E65E18" w:rsidRPr="0092763F" w:rsidRDefault="00E65E18" w:rsidP="006D58FA">
            <w:r w:rsidRPr="0092763F">
              <w:t>Inventariseren. Evalueren</w:t>
            </w:r>
          </w:p>
        </w:tc>
        <w:tc>
          <w:tcPr>
            <w:tcW w:w="2126" w:type="dxa"/>
          </w:tcPr>
          <w:p w14:paraId="06ED4759" w14:textId="77777777" w:rsidR="00E65E18" w:rsidRPr="0092763F" w:rsidRDefault="00E65E18" w:rsidP="006D58FA">
            <w:r w:rsidRPr="0092763F">
              <w:t>Samenvatten d.m.v. klassengesprek</w:t>
            </w:r>
          </w:p>
          <w:p w14:paraId="57D6C91E" w14:textId="77777777" w:rsidR="00E65E18" w:rsidRPr="0092763F" w:rsidRDefault="00E65E18" w:rsidP="006D58FA">
            <w:r w:rsidRPr="0092763F">
              <w:t>Achterhalen of de doelen zijn behaald</w:t>
            </w:r>
          </w:p>
        </w:tc>
        <w:tc>
          <w:tcPr>
            <w:tcW w:w="2184" w:type="dxa"/>
          </w:tcPr>
          <w:p w14:paraId="65EE6F0B" w14:textId="77777777" w:rsidR="00E65E18" w:rsidRPr="0092763F" w:rsidRDefault="00E65E18" w:rsidP="006D58FA">
            <w:r w:rsidRPr="0092763F">
              <w:t>Alle materialen eigen inzicht</w:t>
            </w:r>
          </w:p>
        </w:tc>
      </w:tr>
      <w:tr w:rsidR="004277D5" w:rsidRPr="0092763F" w14:paraId="08C516B1" w14:textId="77777777" w:rsidTr="000B418B">
        <w:trPr>
          <w:trHeight w:val="276"/>
        </w:trPr>
        <w:tc>
          <w:tcPr>
            <w:tcW w:w="1696" w:type="dxa"/>
          </w:tcPr>
          <w:p w14:paraId="7BBD3C02" w14:textId="77777777" w:rsidR="004277D5" w:rsidRPr="0092763F" w:rsidRDefault="004277D5" w:rsidP="006D58FA">
            <w:r w:rsidRPr="0092763F">
              <w:rPr>
                <w:b/>
              </w:rPr>
              <w:t>Evaluatie vragen</w:t>
            </w:r>
          </w:p>
          <w:p w14:paraId="25B41722" w14:textId="77777777" w:rsidR="00062551" w:rsidRPr="0092763F" w:rsidRDefault="00062551" w:rsidP="006D58FA">
            <w:r w:rsidRPr="0092763F">
              <w:rPr>
                <w:b/>
              </w:rPr>
              <w:t>Plenair bespreken:</w:t>
            </w:r>
          </w:p>
        </w:tc>
        <w:tc>
          <w:tcPr>
            <w:tcW w:w="8563" w:type="dxa"/>
            <w:gridSpan w:val="4"/>
          </w:tcPr>
          <w:p w14:paraId="08E83751" w14:textId="77777777" w:rsidR="000B418B" w:rsidRPr="0092763F" w:rsidRDefault="000B418B" w:rsidP="000B418B">
            <w:pPr>
              <w:pStyle w:val="Geenafstand"/>
              <w:rPr>
                <w:b/>
              </w:rPr>
            </w:pPr>
            <w:r w:rsidRPr="0092763F">
              <w:rPr>
                <w:b/>
              </w:rPr>
              <w:t>We gaan het nog even hebben over wat jullie vandaag hebben geleerd:</w:t>
            </w:r>
          </w:p>
          <w:p w14:paraId="4F9EC83C" w14:textId="77777777" w:rsidR="004277D5" w:rsidRPr="0092763F" w:rsidRDefault="004277D5" w:rsidP="00AB543D">
            <w:pPr>
              <w:pStyle w:val="Lijstalinea"/>
              <w:numPr>
                <w:ilvl w:val="0"/>
                <w:numId w:val="12"/>
              </w:numPr>
            </w:pPr>
            <w:r w:rsidRPr="0092763F">
              <w:t xml:space="preserve">Hoe wordt het huid verzorgd? </w:t>
            </w:r>
          </w:p>
          <w:p w14:paraId="19748D47" w14:textId="77777777" w:rsidR="004277D5" w:rsidRPr="0092763F" w:rsidRDefault="000B418B" w:rsidP="00AB543D">
            <w:pPr>
              <w:pStyle w:val="Lijstalinea"/>
              <w:numPr>
                <w:ilvl w:val="0"/>
                <w:numId w:val="12"/>
              </w:numPr>
            </w:pPr>
            <w:r w:rsidRPr="0092763F">
              <w:t>Hoe wort het haar verzorgd?</w:t>
            </w:r>
          </w:p>
          <w:p w14:paraId="275C8A5A" w14:textId="77777777" w:rsidR="000B418B" w:rsidRPr="0092763F" w:rsidRDefault="000B418B" w:rsidP="00AB543D">
            <w:pPr>
              <w:pStyle w:val="Lijstalinea"/>
              <w:numPr>
                <w:ilvl w:val="0"/>
                <w:numId w:val="12"/>
              </w:numPr>
            </w:pPr>
            <w:r w:rsidRPr="0092763F">
              <w:t xml:space="preserve">Hoe verzorg je je mond? </w:t>
            </w:r>
          </w:p>
          <w:p w14:paraId="243462F5" w14:textId="77777777" w:rsidR="000B418B" w:rsidRPr="0092763F" w:rsidRDefault="000B418B" w:rsidP="00AB543D">
            <w:pPr>
              <w:pStyle w:val="Lijstalinea"/>
              <w:numPr>
                <w:ilvl w:val="0"/>
                <w:numId w:val="12"/>
              </w:numPr>
            </w:pPr>
            <w:r w:rsidRPr="0092763F">
              <w:t xml:space="preserve">Waarom wordt er gebruik gemaakt van bedrijfskleding? </w:t>
            </w:r>
          </w:p>
        </w:tc>
      </w:tr>
    </w:tbl>
    <w:p w14:paraId="0C0434EF" w14:textId="77777777" w:rsidR="000B418B" w:rsidRPr="0092763F" w:rsidRDefault="000B418B" w:rsidP="00E65E18">
      <w:pPr>
        <w:rPr>
          <w:b/>
        </w:rPr>
      </w:pPr>
    </w:p>
    <w:p w14:paraId="186F63E2" w14:textId="77777777" w:rsidR="0092763F" w:rsidRDefault="0092763F" w:rsidP="00E65E18">
      <w:pPr>
        <w:rPr>
          <w:b/>
          <w:sz w:val="22"/>
        </w:rPr>
      </w:pPr>
    </w:p>
    <w:p w14:paraId="04578B47" w14:textId="77777777" w:rsidR="0092763F" w:rsidRDefault="0092763F">
      <w:pPr>
        <w:rPr>
          <w:b/>
          <w:sz w:val="22"/>
        </w:rPr>
      </w:pPr>
      <w:r>
        <w:rPr>
          <w:b/>
          <w:sz w:val="22"/>
        </w:rPr>
        <w:br w:type="page"/>
      </w:r>
    </w:p>
    <w:p w14:paraId="2D86E2C8" w14:textId="77777777" w:rsidR="00E65E18" w:rsidRPr="0092763F" w:rsidRDefault="00E65E18" w:rsidP="00E65E18">
      <w:pPr>
        <w:rPr>
          <w:b/>
          <w:sz w:val="22"/>
        </w:rPr>
      </w:pPr>
      <w:r w:rsidRPr="0092763F">
        <w:rPr>
          <w:b/>
          <w:sz w:val="22"/>
        </w:rPr>
        <w:lastRenderedPageBreak/>
        <w:t xml:space="preserve">Antwoorden les 2: persoonlijke hygiëne </w:t>
      </w:r>
    </w:p>
    <w:p w14:paraId="2AB6F124" w14:textId="77777777" w:rsidR="00E65E18" w:rsidRPr="006D58FA" w:rsidRDefault="00E65E18" w:rsidP="006D58FA">
      <w:pPr>
        <w:pStyle w:val="Geenafstand"/>
        <w:rPr>
          <w:b/>
        </w:rPr>
      </w:pPr>
      <w:r w:rsidRPr="006D58FA">
        <w:rPr>
          <w:b/>
        </w:rPr>
        <w:t>1.  Waarom mag je gee</w:t>
      </w:r>
      <w:r w:rsidR="006D58FA" w:rsidRPr="006D58FA">
        <w:rPr>
          <w:b/>
        </w:rPr>
        <w:t>n sieraden dragen in de keuken?</w:t>
      </w:r>
    </w:p>
    <w:p w14:paraId="474DCDCA" w14:textId="77777777" w:rsidR="00E65E18" w:rsidRPr="0092763F" w:rsidRDefault="00E65E18" w:rsidP="00E65E18">
      <w:r w:rsidRPr="0092763F">
        <w:t>Onder handsieraden kunnen zich vuil ophopen. Hieronder kunnen  bacteriën gaan groeien die mogelijk in het eten terechtkomen. En je kunt ergens achter blijven haken. Dit is zeer gevaarlijk en kan lelijke wonden veroorzaken.</w:t>
      </w:r>
    </w:p>
    <w:p w14:paraId="0EDCA4D0" w14:textId="77777777" w:rsidR="00E65E18" w:rsidRPr="006D58FA" w:rsidRDefault="00E65E18" w:rsidP="006D58FA">
      <w:pPr>
        <w:pStyle w:val="Geenafstand"/>
        <w:rPr>
          <w:b/>
        </w:rPr>
      </w:pPr>
      <w:r w:rsidRPr="006D58FA">
        <w:rPr>
          <w:b/>
        </w:rPr>
        <w:t>2 . leg uit waarom ze in de keuken</w:t>
      </w:r>
      <w:r w:rsidR="006D58FA" w:rsidRPr="006D58FA">
        <w:rPr>
          <w:b/>
        </w:rPr>
        <w:t xml:space="preserve"> gekleurde pleisters gebruiken?</w:t>
      </w:r>
    </w:p>
    <w:p w14:paraId="41AB7EA7" w14:textId="77777777" w:rsidR="0092763F" w:rsidRPr="0092763F" w:rsidRDefault="00E65E18" w:rsidP="00E65E18">
      <w:r w:rsidRPr="0092763F">
        <w:t xml:space="preserve">Omdat gekleurde pleisters waterafstotend zijn. En dus stoot het water af. Gebruik naast gekleurde pleisters ook een vingercondoom </w:t>
      </w:r>
    </w:p>
    <w:p w14:paraId="6B26A442" w14:textId="77777777" w:rsidR="00E65E18" w:rsidRPr="006D58FA" w:rsidRDefault="00E65E18" w:rsidP="006D58FA">
      <w:pPr>
        <w:pStyle w:val="Geenafstand"/>
        <w:rPr>
          <w:b/>
        </w:rPr>
      </w:pPr>
      <w:r w:rsidRPr="006D58FA">
        <w:rPr>
          <w:b/>
        </w:rPr>
        <w:t>3 . wat zijn de voordelen</w:t>
      </w:r>
      <w:r w:rsidR="006D58FA" w:rsidRPr="006D58FA">
        <w:rPr>
          <w:b/>
        </w:rPr>
        <w:t xml:space="preserve"> van waterafstotende pleisters?</w:t>
      </w:r>
    </w:p>
    <w:p w14:paraId="44785EC7" w14:textId="77777777" w:rsidR="00E65E18" w:rsidRPr="0092763F" w:rsidRDefault="00E65E18" w:rsidP="00AB543D">
      <w:pPr>
        <w:numPr>
          <w:ilvl w:val="0"/>
          <w:numId w:val="16"/>
        </w:numPr>
        <w:spacing w:before="0" w:after="160" w:line="259" w:lineRule="auto"/>
        <w:contextualSpacing/>
      </w:pPr>
      <w:r w:rsidRPr="0092763F">
        <w:t>ze worden van binnen niet nat</w:t>
      </w:r>
    </w:p>
    <w:p w14:paraId="58D8DA39" w14:textId="77777777" w:rsidR="00E65E18" w:rsidRPr="0092763F" w:rsidRDefault="00E65E18" w:rsidP="00AB543D">
      <w:pPr>
        <w:numPr>
          <w:ilvl w:val="0"/>
          <w:numId w:val="16"/>
        </w:numPr>
        <w:spacing w:before="0" w:after="160" w:line="259" w:lineRule="auto"/>
        <w:contextualSpacing/>
      </w:pPr>
      <w:r w:rsidRPr="0092763F">
        <w:t>ze zijn beter voor de hygiëne</w:t>
      </w:r>
    </w:p>
    <w:p w14:paraId="1238A60F" w14:textId="77777777" w:rsidR="006D58FA" w:rsidRPr="0092763F" w:rsidRDefault="00E65E18" w:rsidP="00AB543D">
      <w:pPr>
        <w:numPr>
          <w:ilvl w:val="0"/>
          <w:numId w:val="16"/>
        </w:numPr>
        <w:spacing w:before="0" w:after="160" w:line="259" w:lineRule="auto"/>
        <w:contextualSpacing/>
      </w:pPr>
      <w:r w:rsidRPr="0092763F">
        <w:t>en voorkomt besmettingen</w:t>
      </w:r>
    </w:p>
    <w:p w14:paraId="22474FC3" w14:textId="77777777" w:rsidR="00E65E18" w:rsidRPr="006D58FA" w:rsidRDefault="00E65E18" w:rsidP="006D58FA">
      <w:pPr>
        <w:pStyle w:val="Geenafstand"/>
        <w:rPr>
          <w:b/>
        </w:rPr>
      </w:pPr>
      <w:r w:rsidRPr="006D58FA">
        <w:rPr>
          <w:b/>
        </w:rPr>
        <w:t xml:space="preserve"> 4 . wat zijn  de voordelen van kortgeknipte haren of haar in een staart</w:t>
      </w:r>
      <w:r w:rsidR="006D58FA" w:rsidRPr="006D58FA">
        <w:rPr>
          <w:b/>
        </w:rPr>
        <w:t>?</w:t>
      </w:r>
    </w:p>
    <w:p w14:paraId="24CBBC2A" w14:textId="77777777" w:rsidR="00E65E18" w:rsidRPr="0092763F" w:rsidRDefault="00E65E18" w:rsidP="00AB543D">
      <w:pPr>
        <w:numPr>
          <w:ilvl w:val="0"/>
          <w:numId w:val="17"/>
        </w:numPr>
        <w:spacing w:before="0" w:after="160" w:line="259" w:lineRule="auto"/>
        <w:contextualSpacing/>
      </w:pPr>
      <w:r w:rsidRPr="0092763F">
        <w:t>het is hygiënischer.</w:t>
      </w:r>
    </w:p>
    <w:p w14:paraId="36FE664F" w14:textId="77777777" w:rsidR="00E65E18" w:rsidRPr="0092763F" w:rsidRDefault="00E65E18" w:rsidP="00AB543D">
      <w:pPr>
        <w:numPr>
          <w:ilvl w:val="0"/>
          <w:numId w:val="17"/>
        </w:numPr>
        <w:spacing w:before="0" w:after="160" w:line="259" w:lineRule="auto"/>
        <w:contextualSpacing/>
      </w:pPr>
      <w:r w:rsidRPr="0092763F">
        <w:t>er vallen geen haren in het eten en dat is onsmakelijk.</w:t>
      </w:r>
    </w:p>
    <w:p w14:paraId="58A7B060" w14:textId="77777777" w:rsidR="006D58FA" w:rsidRPr="0092763F" w:rsidRDefault="00E65E18" w:rsidP="00AB543D">
      <w:pPr>
        <w:numPr>
          <w:ilvl w:val="0"/>
          <w:numId w:val="17"/>
        </w:numPr>
        <w:spacing w:before="0" w:after="160" w:line="259" w:lineRule="auto"/>
        <w:contextualSpacing/>
      </w:pPr>
      <w:r w:rsidRPr="0092763F">
        <w:t>Het laat je gezicht beter zien.</w:t>
      </w:r>
    </w:p>
    <w:p w14:paraId="34263E40" w14:textId="77777777" w:rsidR="00E65E18" w:rsidRPr="006D58FA" w:rsidRDefault="00E65E18" w:rsidP="006D58FA">
      <w:pPr>
        <w:pStyle w:val="Geenafstand"/>
        <w:rPr>
          <w:b/>
        </w:rPr>
      </w:pPr>
      <w:r w:rsidRPr="006D58FA">
        <w:rPr>
          <w:b/>
        </w:rPr>
        <w:t>5 . waarom moet je veilighe</w:t>
      </w:r>
      <w:r w:rsidR="006D58FA" w:rsidRPr="006D58FA">
        <w:rPr>
          <w:b/>
        </w:rPr>
        <w:t>id schoenen dragen in de keuken?</w:t>
      </w:r>
    </w:p>
    <w:p w14:paraId="3A2EDBE4" w14:textId="77777777" w:rsidR="00E65E18" w:rsidRPr="0092763F" w:rsidRDefault="00E65E18" w:rsidP="00E65E18">
      <w:r w:rsidRPr="0092763F">
        <w:t>Omdat je er de hele dag op moet lopen. De schoenen moeten stalle neuzen hebben voor als er iets zwaars valt. Gebruik schoenen niet buiten die je in de keuken draagt dat is onhygiënisch. Draag schoenen met antislip.</w:t>
      </w:r>
    </w:p>
    <w:p w14:paraId="32B68DF9" w14:textId="77777777" w:rsidR="00E65E18" w:rsidRPr="006D58FA" w:rsidRDefault="00E65E18" w:rsidP="006D58FA">
      <w:pPr>
        <w:pStyle w:val="Geenafstand"/>
        <w:rPr>
          <w:b/>
        </w:rPr>
      </w:pPr>
      <w:r w:rsidRPr="006D58FA">
        <w:rPr>
          <w:b/>
        </w:rPr>
        <w:t xml:space="preserve">6. Moet jij op school </w:t>
      </w:r>
      <w:r w:rsidR="006D58FA">
        <w:rPr>
          <w:b/>
        </w:rPr>
        <w:t>of stage bedrijfskleding dragen?</w:t>
      </w:r>
    </w:p>
    <w:p w14:paraId="207162A0" w14:textId="77777777" w:rsidR="00E65E18" w:rsidRPr="0092763F" w:rsidRDefault="00E65E18" w:rsidP="00E65E18">
      <w:r w:rsidRPr="0092763F">
        <w:t xml:space="preserve">Antwoord van de student </w:t>
      </w:r>
    </w:p>
    <w:p w14:paraId="38E14D72" w14:textId="77777777" w:rsidR="00E65E18" w:rsidRPr="006D58FA" w:rsidRDefault="00E65E18" w:rsidP="006D58FA">
      <w:pPr>
        <w:pStyle w:val="Geenafstand"/>
        <w:rPr>
          <w:b/>
        </w:rPr>
      </w:pPr>
      <w:r w:rsidRPr="006D58FA">
        <w:rPr>
          <w:b/>
        </w:rPr>
        <w:t>7 . welke afspraken met betrekking tot bedrijfskleding zijn er nog m</w:t>
      </w:r>
      <w:r w:rsidR="006D58FA" w:rsidRPr="006D58FA">
        <w:rPr>
          <w:b/>
        </w:rPr>
        <w:t>eer gemaakt op school of stage?</w:t>
      </w:r>
    </w:p>
    <w:p w14:paraId="3664E688" w14:textId="77777777" w:rsidR="00E65E18" w:rsidRPr="0092763F" w:rsidRDefault="00E65E18" w:rsidP="00E65E18">
      <w:r w:rsidRPr="0092763F">
        <w:t xml:space="preserve">b.b.b bedekt  ( buik,billen,borst bedekt </w:t>
      </w:r>
    </w:p>
    <w:p w14:paraId="57ECBA42" w14:textId="77777777" w:rsidR="00E65E18" w:rsidRDefault="00E65E18" w:rsidP="00522988"/>
    <w:p w14:paraId="2FB2616D" w14:textId="77777777" w:rsidR="00442FA7" w:rsidRDefault="00442FA7" w:rsidP="00522988"/>
    <w:p w14:paraId="69505834" w14:textId="77777777" w:rsidR="00442FA7" w:rsidRDefault="0092763F" w:rsidP="00522988">
      <w:r>
        <w:br w:type="page"/>
      </w:r>
    </w:p>
    <w:p w14:paraId="4A54B947" w14:textId="77777777" w:rsidR="00442FA7" w:rsidRDefault="00616BDD" w:rsidP="00616BDD">
      <w:pPr>
        <w:pStyle w:val="Kop2"/>
      </w:pPr>
      <w:bookmarkStart w:id="119" w:name="_Toc514084621"/>
      <w:r>
        <w:lastRenderedPageBreak/>
        <w:t xml:space="preserve">Les 3 </w:t>
      </w:r>
      <w:r w:rsidR="00442FA7" w:rsidRPr="00C21553">
        <w:t>levensmiddelen hygiëne</w:t>
      </w:r>
      <w:bookmarkEnd w:id="119"/>
    </w:p>
    <w:p w14:paraId="2F54B255" w14:textId="77777777" w:rsidR="00442FA7" w:rsidRPr="00616BDD" w:rsidRDefault="00442FA7" w:rsidP="00442FA7">
      <w:pPr>
        <w:rPr>
          <w:szCs w:val="24"/>
        </w:rPr>
      </w:pPr>
      <w:r w:rsidRPr="00616BDD">
        <w:rPr>
          <w:b/>
          <w:szCs w:val="24"/>
        </w:rPr>
        <w:t xml:space="preserve">Beginsituatie  </w:t>
      </w:r>
    </w:p>
    <w:p w14:paraId="5F4A430A" w14:textId="77777777" w:rsidR="00442FA7" w:rsidRDefault="00442FA7" w:rsidP="00442FA7">
      <w:pPr>
        <w:rPr>
          <w:sz w:val="24"/>
          <w:szCs w:val="24"/>
        </w:rPr>
      </w:pPr>
      <w:r>
        <w:rPr>
          <w:sz w:val="24"/>
          <w:szCs w:val="24"/>
        </w:rPr>
        <w:t>De studenten kennen de begrippen first in first out, THT en TGT</w:t>
      </w:r>
    </w:p>
    <w:p w14:paraId="3EFAC082" w14:textId="77777777" w:rsidR="00442FA7" w:rsidRPr="00616BDD" w:rsidRDefault="00442FA7" w:rsidP="00442FA7">
      <w:pPr>
        <w:rPr>
          <w:b/>
          <w:szCs w:val="24"/>
        </w:rPr>
      </w:pPr>
      <w:r w:rsidRPr="00616BDD">
        <w:rPr>
          <w:b/>
          <w:szCs w:val="24"/>
        </w:rPr>
        <w:t xml:space="preserve">Doelstellingen </w:t>
      </w:r>
    </w:p>
    <w:p w14:paraId="34B807F4" w14:textId="77777777" w:rsidR="00442FA7" w:rsidRPr="002E32BF" w:rsidRDefault="00062551" w:rsidP="00AB543D">
      <w:pPr>
        <w:pStyle w:val="Geenafstand"/>
        <w:numPr>
          <w:ilvl w:val="0"/>
          <w:numId w:val="24"/>
        </w:numPr>
        <w:spacing w:before="0"/>
      </w:pPr>
      <w:r>
        <w:t>De studenten weten</w:t>
      </w:r>
      <w:r w:rsidR="00442FA7" w:rsidRPr="002E32BF">
        <w:t xml:space="preserve"> wat na besmettingen zijn</w:t>
      </w:r>
    </w:p>
    <w:p w14:paraId="1315F57C" w14:textId="77777777" w:rsidR="00442FA7" w:rsidRPr="002E32BF" w:rsidRDefault="00062551" w:rsidP="00AB543D">
      <w:pPr>
        <w:pStyle w:val="Geenafstand"/>
        <w:numPr>
          <w:ilvl w:val="0"/>
          <w:numId w:val="24"/>
        </w:numPr>
        <w:spacing w:before="0"/>
      </w:pPr>
      <w:r>
        <w:t>De studenten weten</w:t>
      </w:r>
      <w:r w:rsidR="00442FA7">
        <w:t xml:space="preserve"> </w:t>
      </w:r>
      <w:r w:rsidR="00442FA7" w:rsidRPr="002E32BF">
        <w:t xml:space="preserve"> wat voedselbesmettingen zijn;</w:t>
      </w:r>
    </w:p>
    <w:p w14:paraId="4C77415B" w14:textId="77777777" w:rsidR="00442FA7" w:rsidRPr="002E32BF" w:rsidRDefault="00442FA7" w:rsidP="00AB543D">
      <w:pPr>
        <w:pStyle w:val="Geenafstand"/>
        <w:numPr>
          <w:ilvl w:val="0"/>
          <w:numId w:val="24"/>
        </w:numPr>
        <w:spacing w:before="0"/>
      </w:pPr>
      <w:r>
        <w:t>De studenten</w:t>
      </w:r>
      <w:r w:rsidR="00062551" w:rsidRPr="00062551">
        <w:t xml:space="preserve"> </w:t>
      </w:r>
      <w:r w:rsidR="00062551">
        <w:t>weten</w:t>
      </w:r>
      <w:r w:rsidR="00062551" w:rsidRPr="002E32BF">
        <w:t xml:space="preserve"> </w:t>
      </w:r>
      <w:r w:rsidRPr="002E32BF">
        <w:t xml:space="preserve">wat voedselinfectie is </w:t>
      </w:r>
    </w:p>
    <w:p w14:paraId="16131973" w14:textId="77777777" w:rsidR="00442FA7" w:rsidRPr="002E32BF" w:rsidRDefault="00442FA7" w:rsidP="00AB543D">
      <w:pPr>
        <w:pStyle w:val="Geenafstand"/>
        <w:numPr>
          <w:ilvl w:val="0"/>
          <w:numId w:val="24"/>
        </w:numPr>
        <w:spacing w:before="0"/>
      </w:pPr>
      <w:r>
        <w:t xml:space="preserve">De studenten </w:t>
      </w:r>
      <w:r w:rsidR="00062551">
        <w:t>weten</w:t>
      </w:r>
      <w:r>
        <w:t xml:space="preserve"> </w:t>
      </w:r>
      <w:r w:rsidRPr="002E32BF">
        <w:t>wat voedsel bederf inhoud;</w:t>
      </w:r>
    </w:p>
    <w:p w14:paraId="75C41F00" w14:textId="77777777" w:rsidR="00442FA7" w:rsidRPr="002E32BF" w:rsidRDefault="00062551" w:rsidP="00AB543D">
      <w:pPr>
        <w:pStyle w:val="Geenafstand"/>
        <w:numPr>
          <w:ilvl w:val="0"/>
          <w:numId w:val="24"/>
        </w:numPr>
        <w:spacing w:before="0"/>
      </w:pPr>
      <w:r>
        <w:t xml:space="preserve">De studenten kunnen  </w:t>
      </w:r>
      <w:r w:rsidR="00442FA7" w:rsidRPr="002E32BF">
        <w:t>voedsel vergiftiging</w:t>
      </w:r>
      <w:r>
        <w:t xml:space="preserve"> herkennen</w:t>
      </w:r>
      <w:r w:rsidR="00442FA7" w:rsidRPr="002E32BF">
        <w:t>;</w:t>
      </w:r>
    </w:p>
    <w:p w14:paraId="7FE6351D" w14:textId="77777777" w:rsidR="00442FA7" w:rsidRDefault="00062551" w:rsidP="00AB543D">
      <w:pPr>
        <w:pStyle w:val="Geenafstand"/>
        <w:numPr>
          <w:ilvl w:val="0"/>
          <w:numId w:val="24"/>
        </w:numPr>
        <w:spacing w:before="0"/>
      </w:pPr>
      <w:r>
        <w:t>De studenten kennen</w:t>
      </w:r>
      <w:r w:rsidR="00442FA7">
        <w:t xml:space="preserve"> </w:t>
      </w:r>
      <w:r w:rsidR="00442FA7" w:rsidRPr="002E32BF">
        <w:t>de levensvoorwaarden van bacteriën.</w:t>
      </w:r>
      <w:r>
        <w:t xml:space="preserve"> </w:t>
      </w:r>
    </w:p>
    <w:p w14:paraId="3D908BF3" w14:textId="77777777" w:rsidR="00FA5192" w:rsidRPr="002E32BF" w:rsidRDefault="00062551" w:rsidP="00FA5192">
      <w:pPr>
        <w:pStyle w:val="Geenafstand"/>
        <w:spacing w:before="0"/>
        <w:ind w:left="720"/>
      </w:pPr>
      <w:r>
        <w:t xml:space="preserve"> </w:t>
      </w:r>
    </w:p>
    <w:p w14:paraId="6D55D133" w14:textId="77777777" w:rsidR="00442FA7" w:rsidRDefault="00442FA7" w:rsidP="00442FA7">
      <w:pPr>
        <w:pStyle w:val="Geenafstand"/>
        <w:rPr>
          <w:b/>
        </w:rPr>
      </w:pPr>
      <w:r>
        <w:rPr>
          <w:b/>
        </w:rPr>
        <w:t xml:space="preserve">Voorbereiding </w:t>
      </w:r>
    </w:p>
    <w:p w14:paraId="10478F43" w14:textId="77777777" w:rsidR="00442FA7" w:rsidRDefault="00442FA7" w:rsidP="00AB543D">
      <w:pPr>
        <w:pStyle w:val="Geenafstand"/>
        <w:numPr>
          <w:ilvl w:val="0"/>
          <w:numId w:val="25"/>
        </w:numPr>
        <w:spacing w:before="0"/>
      </w:pPr>
      <w:r w:rsidRPr="002E32BF">
        <w:t>Achtergrondinformatie</w:t>
      </w:r>
      <w:r>
        <w:t xml:space="preserve"> verzamelen en de docenten handleiding doorlezen</w:t>
      </w:r>
    </w:p>
    <w:p w14:paraId="244FA906" w14:textId="77777777" w:rsidR="00442FA7" w:rsidRDefault="00442FA7" w:rsidP="00AB543D">
      <w:pPr>
        <w:pStyle w:val="Geenafstand"/>
        <w:numPr>
          <w:ilvl w:val="0"/>
          <w:numId w:val="25"/>
        </w:numPr>
        <w:spacing w:before="0"/>
      </w:pPr>
      <w:r>
        <w:t>Materiaal verzamelen en meenemen (o.a.  geschimmeld brood, kaas bedorven melk)</w:t>
      </w:r>
    </w:p>
    <w:p w14:paraId="1F14210D" w14:textId="77777777" w:rsidR="00442FA7" w:rsidRPr="00A74B72" w:rsidRDefault="00442FA7" w:rsidP="00AB543D">
      <w:pPr>
        <w:pStyle w:val="Geenafstand"/>
        <w:numPr>
          <w:ilvl w:val="0"/>
          <w:numId w:val="25"/>
        </w:numPr>
        <w:spacing w:before="0"/>
      </w:pPr>
      <w:r>
        <w:rPr>
          <w:rFonts w:ascii="Calibri" w:eastAsia="Calibri" w:hAnsi="Calibri" w:cs="Times New Roman"/>
        </w:rPr>
        <w:t>Visuele materiaal zoals filmpje over het onderwerp (levensmiddelen hygiëne) YouTube</w:t>
      </w:r>
      <w:r w:rsidRPr="00A74B72">
        <w:t xml:space="preserve"> </w:t>
      </w:r>
      <w:hyperlink r:id="rId19" w:history="1">
        <w:r w:rsidRPr="00391BC0">
          <w:rPr>
            <w:rStyle w:val="Hyperlink"/>
            <w:rFonts w:ascii="Calibri" w:eastAsia="Calibri" w:hAnsi="Calibri" w:cs="Times New Roman"/>
          </w:rPr>
          <w:t>https://www.youtube.com/watch?v=LLqZ-mj1Usw</w:t>
        </w:r>
      </w:hyperlink>
      <w:r>
        <w:rPr>
          <w:rFonts w:ascii="Calibri" w:eastAsia="Calibri" w:hAnsi="Calibri" w:cs="Times New Roman"/>
        </w:rPr>
        <w:t xml:space="preserve"> </w:t>
      </w:r>
    </w:p>
    <w:p w14:paraId="6244A957" w14:textId="77777777" w:rsidR="00FA5192" w:rsidRDefault="00442FA7" w:rsidP="00AB543D">
      <w:pPr>
        <w:pStyle w:val="Geenafstand"/>
        <w:numPr>
          <w:ilvl w:val="0"/>
          <w:numId w:val="25"/>
        </w:numPr>
        <w:spacing w:before="0"/>
      </w:pPr>
      <w:r>
        <w:t>Lesplanner en de opdrachten klaar leg</w:t>
      </w:r>
      <w:r w:rsidR="00FA5192">
        <w:t xml:space="preserve">gen </w:t>
      </w:r>
    </w:p>
    <w:p w14:paraId="7F216297" w14:textId="77777777" w:rsidR="00FA5192" w:rsidRDefault="00FA5192" w:rsidP="00FA5192">
      <w:pPr>
        <w:pStyle w:val="Geenafstand"/>
        <w:spacing w:before="0"/>
        <w:ind w:left="720"/>
      </w:pPr>
    </w:p>
    <w:p w14:paraId="3ED041F4" w14:textId="77777777" w:rsidR="00062551" w:rsidRDefault="00062551">
      <w:pPr>
        <w:rPr>
          <w:b/>
          <w:sz w:val="22"/>
        </w:rPr>
      </w:pPr>
      <w:r>
        <w:rPr>
          <w:b/>
          <w:sz w:val="22"/>
        </w:rPr>
        <w:br w:type="page"/>
      </w:r>
    </w:p>
    <w:p w14:paraId="567EF44C" w14:textId="77777777" w:rsidR="00442FA7" w:rsidRPr="00062551" w:rsidRDefault="00062551" w:rsidP="00F07223">
      <w:pPr>
        <w:pStyle w:val="Kop3"/>
      </w:pPr>
      <w:bookmarkStart w:id="120" w:name="_Toc514084622"/>
      <w:r>
        <w:lastRenderedPageBreak/>
        <w:t xml:space="preserve">Lesschema </w:t>
      </w:r>
      <w:r w:rsidR="00442FA7" w:rsidRPr="00062551">
        <w:t>Les 3</w:t>
      </w:r>
      <w:bookmarkEnd w:id="120"/>
    </w:p>
    <w:p w14:paraId="5F6EEC76" w14:textId="77777777" w:rsidR="00442FA7" w:rsidRPr="00F07223" w:rsidRDefault="00F07223" w:rsidP="00442FA7">
      <w:pPr>
        <w:rPr>
          <w:b/>
          <w:szCs w:val="24"/>
        </w:rPr>
      </w:pPr>
      <w:r>
        <w:rPr>
          <w:b/>
          <w:szCs w:val="24"/>
        </w:rPr>
        <w:t xml:space="preserve">Les 3. </w:t>
      </w:r>
      <w:r w:rsidR="00442FA7" w:rsidRPr="00F07223">
        <w:rPr>
          <w:b/>
          <w:szCs w:val="24"/>
        </w:rPr>
        <w:t>16-03-2018</w:t>
      </w:r>
    </w:p>
    <w:tbl>
      <w:tblPr>
        <w:tblStyle w:val="Tabelraster"/>
        <w:tblW w:w="9776" w:type="dxa"/>
        <w:tblLook w:val="04A0" w:firstRow="1" w:lastRow="0" w:firstColumn="1" w:lastColumn="0" w:noHBand="0" w:noVBand="1"/>
      </w:tblPr>
      <w:tblGrid>
        <w:gridCol w:w="1803"/>
        <w:gridCol w:w="1789"/>
        <w:gridCol w:w="1839"/>
        <w:gridCol w:w="1831"/>
        <w:gridCol w:w="2514"/>
      </w:tblGrid>
      <w:tr w:rsidR="00442FA7" w14:paraId="068392ED" w14:textId="77777777" w:rsidTr="00062551">
        <w:tc>
          <w:tcPr>
            <w:tcW w:w="1803" w:type="dxa"/>
          </w:tcPr>
          <w:p w14:paraId="3D725770" w14:textId="77777777" w:rsidR="00442FA7" w:rsidRPr="00062551" w:rsidRDefault="00442FA7" w:rsidP="006D58FA">
            <w:pPr>
              <w:rPr>
                <w:b/>
                <w:szCs w:val="24"/>
              </w:rPr>
            </w:pPr>
            <w:r w:rsidRPr="00062551">
              <w:rPr>
                <w:b/>
                <w:szCs w:val="24"/>
              </w:rPr>
              <w:t>Tijdfasering</w:t>
            </w:r>
          </w:p>
        </w:tc>
        <w:tc>
          <w:tcPr>
            <w:tcW w:w="1789" w:type="dxa"/>
          </w:tcPr>
          <w:p w14:paraId="66914518" w14:textId="77777777" w:rsidR="00442FA7" w:rsidRPr="00062551" w:rsidRDefault="00442FA7" w:rsidP="006D58FA">
            <w:pPr>
              <w:rPr>
                <w:b/>
                <w:szCs w:val="24"/>
              </w:rPr>
            </w:pPr>
            <w:r w:rsidRPr="00062551">
              <w:rPr>
                <w:b/>
                <w:szCs w:val="24"/>
              </w:rPr>
              <w:t>Leerling activiteit</w:t>
            </w:r>
          </w:p>
        </w:tc>
        <w:tc>
          <w:tcPr>
            <w:tcW w:w="1839" w:type="dxa"/>
          </w:tcPr>
          <w:p w14:paraId="6E1488A7" w14:textId="77777777" w:rsidR="00442FA7" w:rsidRPr="00062551" w:rsidRDefault="00442FA7" w:rsidP="006D58FA">
            <w:pPr>
              <w:rPr>
                <w:b/>
                <w:szCs w:val="24"/>
              </w:rPr>
            </w:pPr>
            <w:r w:rsidRPr="00062551">
              <w:rPr>
                <w:b/>
                <w:szCs w:val="24"/>
              </w:rPr>
              <w:t>Docentactiviteit</w:t>
            </w:r>
          </w:p>
        </w:tc>
        <w:tc>
          <w:tcPr>
            <w:tcW w:w="1831" w:type="dxa"/>
          </w:tcPr>
          <w:p w14:paraId="24CB4DD4" w14:textId="77777777" w:rsidR="00442FA7" w:rsidRPr="00062551" w:rsidRDefault="00442FA7" w:rsidP="006D58FA">
            <w:pPr>
              <w:rPr>
                <w:b/>
                <w:szCs w:val="24"/>
              </w:rPr>
            </w:pPr>
            <w:r w:rsidRPr="00062551">
              <w:rPr>
                <w:b/>
                <w:szCs w:val="24"/>
              </w:rPr>
              <w:t>Leerinhouden</w:t>
            </w:r>
          </w:p>
        </w:tc>
        <w:tc>
          <w:tcPr>
            <w:tcW w:w="2514" w:type="dxa"/>
          </w:tcPr>
          <w:p w14:paraId="26758BDE" w14:textId="77777777" w:rsidR="00442FA7" w:rsidRPr="00062551" w:rsidRDefault="00442FA7" w:rsidP="006D58FA">
            <w:pPr>
              <w:rPr>
                <w:b/>
                <w:szCs w:val="24"/>
              </w:rPr>
            </w:pPr>
            <w:r w:rsidRPr="00062551">
              <w:rPr>
                <w:b/>
                <w:szCs w:val="24"/>
              </w:rPr>
              <w:t>Leer en hulpmiddelen</w:t>
            </w:r>
          </w:p>
        </w:tc>
      </w:tr>
      <w:tr w:rsidR="00442FA7" w14:paraId="64CF5C99" w14:textId="77777777" w:rsidTr="00062551">
        <w:tc>
          <w:tcPr>
            <w:tcW w:w="1803" w:type="dxa"/>
          </w:tcPr>
          <w:p w14:paraId="00A84852" w14:textId="77777777" w:rsidR="00442FA7" w:rsidRPr="00062551" w:rsidRDefault="00442FA7" w:rsidP="006D58FA">
            <w:pPr>
              <w:rPr>
                <w:b/>
                <w:szCs w:val="24"/>
              </w:rPr>
            </w:pPr>
            <w:r w:rsidRPr="00062551">
              <w:rPr>
                <w:b/>
                <w:szCs w:val="24"/>
              </w:rPr>
              <w:t>Motivatiefase: 10 min</w:t>
            </w:r>
          </w:p>
        </w:tc>
        <w:tc>
          <w:tcPr>
            <w:tcW w:w="1789" w:type="dxa"/>
          </w:tcPr>
          <w:p w14:paraId="52EB2A6F" w14:textId="77777777" w:rsidR="00442FA7" w:rsidRPr="00062551" w:rsidRDefault="00442FA7" w:rsidP="006D58FA">
            <w:pPr>
              <w:rPr>
                <w:szCs w:val="24"/>
              </w:rPr>
            </w:pPr>
            <w:r w:rsidRPr="00062551">
              <w:rPr>
                <w:szCs w:val="24"/>
              </w:rPr>
              <w:t>Luisteren</w:t>
            </w:r>
          </w:p>
        </w:tc>
        <w:tc>
          <w:tcPr>
            <w:tcW w:w="1839" w:type="dxa"/>
          </w:tcPr>
          <w:p w14:paraId="22C7CA74" w14:textId="77777777" w:rsidR="00442FA7" w:rsidRPr="00062551" w:rsidRDefault="00442FA7" w:rsidP="006D58FA">
            <w:pPr>
              <w:rPr>
                <w:szCs w:val="24"/>
              </w:rPr>
            </w:pPr>
            <w:r w:rsidRPr="00062551">
              <w:rPr>
                <w:szCs w:val="24"/>
              </w:rPr>
              <w:t>Uitleggen</w:t>
            </w:r>
          </w:p>
        </w:tc>
        <w:tc>
          <w:tcPr>
            <w:tcW w:w="1831" w:type="dxa"/>
          </w:tcPr>
          <w:p w14:paraId="65AE992F" w14:textId="77777777" w:rsidR="00442FA7" w:rsidRPr="00062551" w:rsidRDefault="00442FA7" w:rsidP="006D58FA">
            <w:pPr>
              <w:rPr>
                <w:szCs w:val="24"/>
              </w:rPr>
            </w:pPr>
            <w:r w:rsidRPr="00062551">
              <w:rPr>
                <w:szCs w:val="24"/>
              </w:rPr>
              <w:t>Lesopzet presenteren</w:t>
            </w:r>
          </w:p>
        </w:tc>
        <w:tc>
          <w:tcPr>
            <w:tcW w:w="2514" w:type="dxa"/>
          </w:tcPr>
          <w:p w14:paraId="76378021" w14:textId="77777777" w:rsidR="00062551" w:rsidRDefault="00442FA7" w:rsidP="006D58FA">
            <w:pPr>
              <w:rPr>
                <w:szCs w:val="24"/>
              </w:rPr>
            </w:pPr>
            <w:r w:rsidRPr="00062551">
              <w:rPr>
                <w:szCs w:val="24"/>
              </w:rPr>
              <w:t xml:space="preserve">Digibord, </w:t>
            </w:r>
          </w:p>
          <w:p w14:paraId="4A3B6CF2" w14:textId="77777777" w:rsidR="00442FA7" w:rsidRPr="00062551" w:rsidRDefault="00442FA7" w:rsidP="006D58FA">
            <w:pPr>
              <w:rPr>
                <w:szCs w:val="24"/>
              </w:rPr>
            </w:pPr>
            <w:r w:rsidRPr="00062551">
              <w:rPr>
                <w:szCs w:val="24"/>
              </w:rPr>
              <w:t>werkboekje, filmpje</w:t>
            </w:r>
            <w:r w:rsidR="00062551">
              <w:rPr>
                <w:szCs w:val="24"/>
              </w:rPr>
              <w:t xml:space="preserve"> (zie voorbereiding les 3)</w:t>
            </w:r>
            <w:r w:rsidRPr="00062551">
              <w:rPr>
                <w:szCs w:val="24"/>
              </w:rPr>
              <w:t xml:space="preserve">, lesplaner, schriftje (voorwerpen geschimmeld brood, kaas en bedorven melk) </w:t>
            </w:r>
          </w:p>
        </w:tc>
      </w:tr>
      <w:tr w:rsidR="00442FA7" w14:paraId="7DFCF290" w14:textId="77777777" w:rsidTr="00062551">
        <w:tc>
          <w:tcPr>
            <w:tcW w:w="1803" w:type="dxa"/>
          </w:tcPr>
          <w:p w14:paraId="02204DE0" w14:textId="77777777" w:rsidR="00442FA7" w:rsidRPr="00062551" w:rsidRDefault="00442FA7" w:rsidP="006D58FA">
            <w:pPr>
              <w:rPr>
                <w:b/>
                <w:szCs w:val="24"/>
              </w:rPr>
            </w:pPr>
            <w:r w:rsidRPr="00062551">
              <w:rPr>
                <w:b/>
                <w:szCs w:val="24"/>
              </w:rPr>
              <w:t xml:space="preserve">Leerfase 1: </w:t>
            </w:r>
          </w:p>
          <w:p w14:paraId="2C583A41" w14:textId="77777777" w:rsidR="00442FA7" w:rsidRPr="00062551" w:rsidRDefault="00442FA7" w:rsidP="006D58FA">
            <w:pPr>
              <w:rPr>
                <w:b/>
                <w:szCs w:val="24"/>
              </w:rPr>
            </w:pPr>
            <w:r w:rsidRPr="00062551">
              <w:rPr>
                <w:b/>
                <w:szCs w:val="24"/>
              </w:rPr>
              <w:t>5 min</w:t>
            </w:r>
          </w:p>
        </w:tc>
        <w:tc>
          <w:tcPr>
            <w:tcW w:w="1789" w:type="dxa"/>
          </w:tcPr>
          <w:p w14:paraId="4FBFAC14" w14:textId="77777777" w:rsidR="00442FA7" w:rsidRPr="00062551" w:rsidRDefault="00442FA7" w:rsidP="006D58FA">
            <w:pPr>
              <w:rPr>
                <w:szCs w:val="24"/>
              </w:rPr>
            </w:pPr>
            <w:r w:rsidRPr="00062551">
              <w:rPr>
                <w:szCs w:val="24"/>
              </w:rPr>
              <w:t>Antwoorden</w:t>
            </w:r>
          </w:p>
        </w:tc>
        <w:tc>
          <w:tcPr>
            <w:tcW w:w="1839" w:type="dxa"/>
          </w:tcPr>
          <w:p w14:paraId="07394B4B" w14:textId="77777777" w:rsidR="00442FA7" w:rsidRPr="00062551" w:rsidRDefault="00442FA7" w:rsidP="006D58FA">
            <w:pPr>
              <w:rPr>
                <w:szCs w:val="24"/>
              </w:rPr>
            </w:pPr>
            <w:r w:rsidRPr="00062551">
              <w:rPr>
                <w:szCs w:val="24"/>
              </w:rPr>
              <w:t>Vragen stellen</w:t>
            </w:r>
          </w:p>
        </w:tc>
        <w:tc>
          <w:tcPr>
            <w:tcW w:w="1831" w:type="dxa"/>
          </w:tcPr>
          <w:p w14:paraId="3C0A2F6C" w14:textId="77777777" w:rsidR="00442FA7" w:rsidRPr="00062551" w:rsidRDefault="00442FA7" w:rsidP="006D58FA">
            <w:pPr>
              <w:rPr>
                <w:szCs w:val="24"/>
              </w:rPr>
            </w:pPr>
            <w:r w:rsidRPr="00062551">
              <w:rPr>
                <w:szCs w:val="24"/>
              </w:rPr>
              <w:t>Voor kennis peilen</w:t>
            </w:r>
          </w:p>
        </w:tc>
        <w:tc>
          <w:tcPr>
            <w:tcW w:w="2514" w:type="dxa"/>
          </w:tcPr>
          <w:p w14:paraId="6DCA1E65" w14:textId="77777777" w:rsidR="00442FA7" w:rsidRPr="00062551" w:rsidRDefault="00442FA7" w:rsidP="006D58FA">
            <w:pPr>
              <w:rPr>
                <w:szCs w:val="24"/>
              </w:rPr>
            </w:pPr>
          </w:p>
        </w:tc>
      </w:tr>
      <w:tr w:rsidR="00442FA7" w14:paraId="2D4108B5" w14:textId="77777777" w:rsidTr="00062551">
        <w:tc>
          <w:tcPr>
            <w:tcW w:w="1803" w:type="dxa"/>
          </w:tcPr>
          <w:p w14:paraId="6BF2717A" w14:textId="77777777" w:rsidR="00442FA7" w:rsidRPr="00062551" w:rsidRDefault="00442FA7" w:rsidP="006D58FA">
            <w:pPr>
              <w:rPr>
                <w:b/>
                <w:szCs w:val="24"/>
              </w:rPr>
            </w:pPr>
            <w:r w:rsidRPr="00062551">
              <w:rPr>
                <w:b/>
                <w:szCs w:val="24"/>
              </w:rPr>
              <w:t xml:space="preserve">Verwerven: </w:t>
            </w:r>
          </w:p>
          <w:p w14:paraId="4EF83634" w14:textId="77777777" w:rsidR="00442FA7" w:rsidRPr="00062551" w:rsidRDefault="00442FA7" w:rsidP="006D58FA">
            <w:pPr>
              <w:rPr>
                <w:b/>
                <w:szCs w:val="24"/>
              </w:rPr>
            </w:pPr>
            <w:r w:rsidRPr="00062551">
              <w:rPr>
                <w:b/>
                <w:szCs w:val="24"/>
              </w:rPr>
              <w:t>15 min</w:t>
            </w:r>
          </w:p>
          <w:p w14:paraId="23443D7D" w14:textId="77777777" w:rsidR="00442FA7" w:rsidRPr="00062551" w:rsidRDefault="00442FA7" w:rsidP="006D58FA">
            <w:pPr>
              <w:rPr>
                <w:szCs w:val="24"/>
              </w:rPr>
            </w:pPr>
          </w:p>
        </w:tc>
        <w:tc>
          <w:tcPr>
            <w:tcW w:w="1789" w:type="dxa"/>
          </w:tcPr>
          <w:p w14:paraId="0BF79AA9" w14:textId="77777777" w:rsidR="00442FA7" w:rsidRPr="00062551" w:rsidRDefault="00442FA7" w:rsidP="006D58FA">
            <w:pPr>
              <w:rPr>
                <w:szCs w:val="24"/>
              </w:rPr>
            </w:pPr>
            <w:r w:rsidRPr="00062551">
              <w:rPr>
                <w:szCs w:val="24"/>
              </w:rPr>
              <w:t>Cognitief opnemen. Actief meedoen. Luisteren. Vragen stellen</w:t>
            </w:r>
          </w:p>
        </w:tc>
        <w:tc>
          <w:tcPr>
            <w:tcW w:w="1839" w:type="dxa"/>
          </w:tcPr>
          <w:p w14:paraId="34F50C5A" w14:textId="77777777" w:rsidR="00442FA7" w:rsidRPr="00062551" w:rsidRDefault="00442FA7" w:rsidP="006D58FA">
            <w:pPr>
              <w:rPr>
                <w:szCs w:val="24"/>
              </w:rPr>
            </w:pPr>
            <w:r w:rsidRPr="00062551">
              <w:rPr>
                <w:szCs w:val="24"/>
              </w:rPr>
              <w:t>Info aanbieden</w:t>
            </w:r>
          </w:p>
          <w:p w14:paraId="37E7B30F" w14:textId="77777777" w:rsidR="00442FA7" w:rsidRPr="00062551" w:rsidRDefault="00442FA7" w:rsidP="006D58FA">
            <w:pPr>
              <w:rPr>
                <w:szCs w:val="24"/>
              </w:rPr>
            </w:pPr>
            <w:r w:rsidRPr="00062551">
              <w:rPr>
                <w:szCs w:val="24"/>
              </w:rPr>
              <w:t>Vragen stellen</w:t>
            </w:r>
          </w:p>
          <w:p w14:paraId="4ECD2289" w14:textId="77777777" w:rsidR="00442FA7" w:rsidRPr="00062551" w:rsidRDefault="00442FA7" w:rsidP="006D58FA">
            <w:pPr>
              <w:rPr>
                <w:szCs w:val="24"/>
              </w:rPr>
            </w:pPr>
            <w:r w:rsidRPr="00062551">
              <w:rPr>
                <w:szCs w:val="24"/>
              </w:rPr>
              <w:t>Luisteren</w:t>
            </w:r>
          </w:p>
          <w:p w14:paraId="2EB2C4AD" w14:textId="77777777" w:rsidR="00442FA7" w:rsidRPr="00062551" w:rsidRDefault="00442FA7" w:rsidP="006D58FA">
            <w:pPr>
              <w:rPr>
                <w:szCs w:val="24"/>
              </w:rPr>
            </w:pPr>
            <w:r w:rsidRPr="00062551">
              <w:rPr>
                <w:szCs w:val="24"/>
              </w:rPr>
              <w:t xml:space="preserve">Antwoord geven samenvatten </w:t>
            </w:r>
          </w:p>
        </w:tc>
        <w:tc>
          <w:tcPr>
            <w:tcW w:w="1831" w:type="dxa"/>
          </w:tcPr>
          <w:p w14:paraId="1B2FF1B3" w14:textId="77777777" w:rsidR="00442FA7" w:rsidRPr="00062551" w:rsidRDefault="00442FA7" w:rsidP="006D58FA">
            <w:pPr>
              <w:rPr>
                <w:szCs w:val="24"/>
              </w:rPr>
            </w:pPr>
            <w:r w:rsidRPr="00062551">
              <w:rPr>
                <w:szCs w:val="24"/>
              </w:rPr>
              <w:t>Onderwijsleer-gesprek levensmiddelen- hygiëne.</w:t>
            </w:r>
          </w:p>
        </w:tc>
        <w:tc>
          <w:tcPr>
            <w:tcW w:w="2514" w:type="dxa"/>
          </w:tcPr>
          <w:p w14:paraId="19581322" w14:textId="77777777" w:rsidR="00442FA7" w:rsidRPr="00062551" w:rsidRDefault="00442FA7" w:rsidP="006D58FA">
            <w:pPr>
              <w:rPr>
                <w:szCs w:val="24"/>
              </w:rPr>
            </w:pPr>
            <w:r w:rsidRPr="00062551">
              <w:rPr>
                <w:szCs w:val="24"/>
              </w:rPr>
              <w:t>Werkboekje +schrift</w:t>
            </w:r>
          </w:p>
          <w:p w14:paraId="62E2AE2E" w14:textId="77777777" w:rsidR="00442FA7" w:rsidRPr="00062551" w:rsidRDefault="00442FA7" w:rsidP="006D58FA">
            <w:pPr>
              <w:rPr>
                <w:szCs w:val="24"/>
              </w:rPr>
            </w:pPr>
            <w:r w:rsidRPr="00062551">
              <w:rPr>
                <w:szCs w:val="24"/>
              </w:rPr>
              <w:t>Geschimmeld brood ,kaas en bedorven melk</w:t>
            </w:r>
          </w:p>
        </w:tc>
      </w:tr>
      <w:tr w:rsidR="00442FA7" w14:paraId="63DE00B7" w14:textId="77777777" w:rsidTr="00062551">
        <w:tc>
          <w:tcPr>
            <w:tcW w:w="1803" w:type="dxa"/>
          </w:tcPr>
          <w:p w14:paraId="32F7D41B" w14:textId="77777777" w:rsidR="00442FA7" w:rsidRPr="00062551" w:rsidRDefault="00442FA7" w:rsidP="006D58FA">
            <w:pPr>
              <w:rPr>
                <w:b/>
                <w:szCs w:val="24"/>
              </w:rPr>
            </w:pPr>
            <w:r w:rsidRPr="00062551">
              <w:rPr>
                <w:b/>
                <w:szCs w:val="24"/>
              </w:rPr>
              <w:t>Verwerken:</w:t>
            </w:r>
          </w:p>
          <w:p w14:paraId="6890ED2B" w14:textId="77777777" w:rsidR="00442FA7" w:rsidRPr="00062551" w:rsidRDefault="00442FA7" w:rsidP="006D58FA">
            <w:pPr>
              <w:rPr>
                <w:szCs w:val="24"/>
              </w:rPr>
            </w:pPr>
            <w:r w:rsidRPr="00062551">
              <w:rPr>
                <w:b/>
                <w:szCs w:val="24"/>
              </w:rPr>
              <w:t>25 min</w:t>
            </w:r>
          </w:p>
        </w:tc>
        <w:tc>
          <w:tcPr>
            <w:tcW w:w="1789" w:type="dxa"/>
          </w:tcPr>
          <w:p w14:paraId="1AE770E7" w14:textId="77777777" w:rsidR="00442FA7" w:rsidRPr="00062551" w:rsidRDefault="00442FA7" w:rsidP="006D58FA">
            <w:pPr>
              <w:rPr>
                <w:szCs w:val="24"/>
              </w:rPr>
            </w:pPr>
            <w:r w:rsidRPr="00062551">
              <w:rPr>
                <w:szCs w:val="24"/>
              </w:rPr>
              <w:t>Actief meedoen. Verbanden leggen opdrachten maken</w:t>
            </w:r>
          </w:p>
        </w:tc>
        <w:tc>
          <w:tcPr>
            <w:tcW w:w="1839" w:type="dxa"/>
          </w:tcPr>
          <w:p w14:paraId="3BE2FF12" w14:textId="77777777" w:rsidR="00442FA7" w:rsidRPr="00062551" w:rsidRDefault="00442FA7" w:rsidP="006D58FA">
            <w:pPr>
              <w:rPr>
                <w:szCs w:val="24"/>
              </w:rPr>
            </w:pPr>
            <w:r w:rsidRPr="00062551">
              <w:rPr>
                <w:szCs w:val="24"/>
              </w:rPr>
              <w:t>Luisteren. Begeleiden</w:t>
            </w:r>
          </w:p>
          <w:p w14:paraId="0E603560" w14:textId="77777777" w:rsidR="00442FA7" w:rsidRPr="00062551" w:rsidRDefault="00442FA7" w:rsidP="006D58FA">
            <w:pPr>
              <w:rPr>
                <w:szCs w:val="24"/>
              </w:rPr>
            </w:pPr>
            <w:r w:rsidRPr="00062551">
              <w:rPr>
                <w:szCs w:val="24"/>
              </w:rPr>
              <w:t>Instrueren stimuleren complimenteren</w:t>
            </w:r>
          </w:p>
        </w:tc>
        <w:tc>
          <w:tcPr>
            <w:tcW w:w="1831" w:type="dxa"/>
          </w:tcPr>
          <w:p w14:paraId="1BEC6391" w14:textId="77777777" w:rsidR="00442FA7" w:rsidRPr="00062551" w:rsidRDefault="00442FA7" w:rsidP="006D58FA">
            <w:pPr>
              <w:rPr>
                <w:szCs w:val="24"/>
              </w:rPr>
            </w:pPr>
            <w:r w:rsidRPr="00062551">
              <w:rPr>
                <w:szCs w:val="24"/>
              </w:rPr>
              <w:t>Samen verken in twee talen of in groepjes van drie</w:t>
            </w:r>
          </w:p>
        </w:tc>
        <w:tc>
          <w:tcPr>
            <w:tcW w:w="2514" w:type="dxa"/>
          </w:tcPr>
          <w:p w14:paraId="56B47449" w14:textId="77777777" w:rsidR="00442FA7" w:rsidRPr="00062551" w:rsidRDefault="00442FA7" w:rsidP="006D58FA">
            <w:pPr>
              <w:rPr>
                <w:szCs w:val="24"/>
              </w:rPr>
            </w:pPr>
            <w:r w:rsidRPr="00062551">
              <w:rPr>
                <w:szCs w:val="24"/>
              </w:rPr>
              <w:t>Werkboekje. Opdrachten+ schrift, laptop</w:t>
            </w:r>
          </w:p>
        </w:tc>
      </w:tr>
      <w:tr w:rsidR="00442FA7" w14:paraId="599F1C1D" w14:textId="77777777" w:rsidTr="00062551">
        <w:tc>
          <w:tcPr>
            <w:tcW w:w="1803" w:type="dxa"/>
          </w:tcPr>
          <w:p w14:paraId="56CE5168" w14:textId="77777777" w:rsidR="00442FA7" w:rsidRPr="00062551" w:rsidRDefault="00442FA7" w:rsidP="006D58FA">
            <w:pPr>
              <w:rPr>
                <w:szCs w:val="24"/>
              </w:rPr>
            </w:pPr>
            <w:r w:rsidRPr="00062551">
              <w:rPr>
                <w:szCs w:val="24"/>
              </w:rPr>
              <w:t xml:space="preserve"> </w:t>
            </w:r>
            <w:r w:rsidRPr="00062551">
              <w:rPr>
                <w:b/>
                <w:szCs w:val="24"/>
              </w:rPr>
              <w:t>Evaluatiefase:</w:t>
            </w:r>
            <w:r w:rsidRPr="00062551">
              <w:rPr>
                <w:szCs w:val="24"/>
              </w:rPr>
              <w:t xml:space="preserve"> </w:t>
            </w:r>
            <w:r w:rsidRPr="00062551">
              <w:rPr>
                <w:b/>
                <w:szCs w:val="24"/>
              </w:rPr>
              <w:t>5 min</w:t>
            </w:r>
          </w:p>
        </w:tc>
        <w:tc>
          <w:tcPr>
            <w:tcW w:w="1789" w:type="dxa"/>
          </w:tcPr>
          <w:p w14:paraId="4415F652" w14:textId="77777777" w:rsidR="00442FA7" w:rsidRPr="00062551" w:rsidRDefault="00442FA7" w:rsidP="006D58FA">
            <w:pPr>
              <w:rPr>
                <w:szCs w:val="24"/>
              </w:rPr>
            </w:pPr>
            <w:r w:rsidRPr="00062551">
              <w:rPr>
                <w:szCs w:val="24"/>
              </w:rPr>
              <w:t>Mening geven</w:t>
            </w:r>
          </w:p>
          <w:p w14:paraId="19978514" w14:textId="77777777" w:rsidR="00442FA7" w:rsidRPr="00062551" w:rsidRDefault="00442FA7" w:rsidP="006D58FA">
            <w:pPr>
              <w:rPr>
                <w:szCs w:val="24"/>
              </w:rPr>
            </w:pPr>
            <w:r w:rsidRPr="00062551">
              <w:rPr>
                <w:szCs w:val="24"/>
              </w:rPr>
              <w:t>Luisteren</w:t>
            </w:r>
          </w:p>
          <w:p w14:paraId="64D90936" w14:textId="77777777" w:rsidR="00442FA7" w:rsidRPr="00062551" w:rsidRDefault="00442FA7" w:rsidP="006D58FA">
            <w:pPr>
              <w:rPr>
                <w:szCs w:val="24"/>
              </w:rPr>
            </w:pPr>
            <w:r w:rsidRPr="00062551">
              <w:rPr>
                <w:szCs w:val="24"/>
              </w:rPr>
              <w:t>Verwoorden</w:t>
            </w:r>
          </w:p>
        </w:tc>
        <w:tc>
          <w:tcPr>
            <w:tcW w:w="1839" w:type="dxa"/>
          </w:tcPr>
          <w:p w14:paraId="75433840" w14:textId="77777777" w:rsidR="00442FA7" w:rsidRPr="00062551" w:rsidRDefault="00442FA7" w:rsidP="006D58FA">
            <w:pPr>
              <w:rPr>
                <w:szCs w:val="24"/>
              </w:rPr>
            </w:pPr>
            <w:r w:rsidRPr="00062551">
              <w:rPr>
                <w:szCs w:val="24"/>
              </w:rPr>
              <w:t>Inventariseren</w:t>
            </w:r>
          </w:p>
          <w:p w14:paraId="2ED1F513" w14:textId="77777777" w:rsidR="00442FA7" w:rsidRPr="00062551" w:rsidRDefault="00442FA7" w:rsidP="006D58FA">
            <w:pPr>
              <w:rPr>
                <w:szCs w:val="24"/>
              </w:rPr>
            </w:pPr>
            <w:r w:rsidRPr="00062551">
              <w:rPr>
                <w:szCs w:val="24"/>
              </w:rPr>
              <w:t>Evalueren</w:t>
            </w:r>
          </w:p>
        </w:tc>
        <w:tc>
          <w:tcPr>
            <w:tcW w:w="1831" w:type="dxa"/>
          </w:tcPr>
          <w:p w14:paraId="47B39D43" w14:textId="77777777" w:rsidR="00442FA7" w:rsidRPr="00062551" w:rsidRDefault="00442FA7" w:rsidP="006D58FA">
            <w:pPr>
              <w:rPr>
                <w:szCs w:val="24"/>
              </w:rPr>
            </w:pPr>
            <w:r w:rsidRPr="00062551">
              <w:rPr>
                <w:szCs w:val="24"/>
              </w:rPr>
              <w:t>Samenvatten d.m.v klassengesprek</w:t>
            </w:r>
          </w:p>
          <w:p w14:paraId="50A4F87E" w14:textId="77777777" w:rsidR="00442FA7" w:rsidRPr="00062551" w:rsidRDefault="00442FA7" w:rsidP="006D58FA">
            <w:pPr>
              <w:rPr>
                <w:szCs w:val="24"/>
              </w:rPr>
            </w:pPr>
            <w:r w:rsidRPr="00062551">
              <w:rPr>
                <w:szCs w:val="24"/>
              </w:rPr>
              <w:t>Achterhalen of de doelen zijn gehaald</w:t>
            </w:r>
          </w:p>
        </w:tc>
        <w:tc>
          <w:tcPr>
            <w:tcW w:w="2514" w:type="dxa"/>
          </w:tcPr>
          <w:p w14:paraId="63DDDBDA" w14:textId="77777777" w:rsidR="00442FA7" w:rsidRPr="00062551" w:rsidRDefault="00442FA7" w:rsidP="006D58FA">
            <w:pPr>
              <w:rPr>
                <w:szCs w:val="24"/>
              </w:rPr>
            </w:pPr>
            <w:r w:rsidRPr="00062551">
              <w:rPr>
                <w:szCs w:val="24"/>
              </w:rPr>
              <w:t>Alle materialen eigen inzicht</w:t>
            </w:r>
          </w:p>
          <w:p w14:paraId="5148317B" w14:textId="77777777" w:rsidR="00442FA7" w:rsidRPr="00062551" w:rsidRDefault="00442FA7" w:rsidP="006D58FA">
            <w:pPr>
              <w:rPr>
                <w:szCs w:val="24"/>
              </w:rPr>
            </w:pPr>
          </w:p>
        </w:tc>
      </w:tr>
      <w:tr w:rsidR="00062551" w14:paraId="2063B0F2" w14:textId="77777777" w:rsidTr="00062551">
        <w:tc>
          <w:tcPr>
            <w:tcW w:w="1803" w:type="dxa"/>
          </w:tcPr>
          <w:p w14:paraId="48067BF8" w14:textId="77777777" w:rsidR="00062551" w:rsidRPr="00062551" w:rsidRDefault="00062551" w:rsidP="006D58FA">
            <w:pPr>
              <w:rPr>
                <w:b/>
                <w:szCs w:val="24"/>
              </w:rPr>
            </w:pPr>
            <w:r w:rsidRPr="00062551">
              <w:rPr>
                <w:b/>
                <w:szCs w:val="24"/>
              </w:rPr>
              <w:t>Evaluatie vragen:</w:t>
            </w:r>
          </w:p>
          <w:p w14:paraId="3BCEC777" w14:textId="77777777" w:rsidR="00062551" w:rsidRPr="00062551" w:rsidRDefault="00062551" w:rsidP="006D58FA">
            <w:pPr>
              <w:rPr>
                <w:b/>
                <w:szCs w:val="24"/>
              </w:rPr>
            </w:pPr>
            <w:r w:rsidRPr="00062551">
              <w:rPr>
                <w:b/>
                <w:szCs w:val="24"/>
              </w:rPr>
              <w:t>Plenair bespreken</w:t>
            </w:r>
          </w:p>
        </w:tc>
        <w:tc>
          <w:tcPr>
            <w:tcW w:w="7973" w:type="dxa"/>
            <w:gridSpan w:val="4"/>
          </w:tcPr>
          <w:p w14:paraId="06C6E911" w14:textId="77777777" w:rsidR="00062551" w:rsidRPr="00062551" w:rsidRDefault="00062551" w:rsidP="00062551">
            <w:pPr>
              <w:pStyle w:val="Geenafstand"/>
              <w:rPr>
                <w:b/>
              </w:rPr>
            </w:pPr>
            <w:r w:rsidRPr="00062551">
              <w:rPr>
                <w:b/>
              </w:rPr>
              <w:t>We gaan het nog even hebben over wat jullie vandaag hebben geleerd:</w:t>
            </w:r>
          </w:p>
          <w:p w14:paraId="17E7D392" w14:textId="77777777" w:rsidR="00062551" w:rsidRDefault="00062551" w:rsidP="00AB543D">
            <w:pPr>
              <w:pStyle w:val="Lijstalinea"/>
              <w:numPr>
                <w:ilvl w:val="0"/>
                <w:numId w:val="12"/>
              </w:numPr>
              <w:rPr>
                <w:szCs w:val="24"/>
              </w:rPr>
            </w:pPr>
            <w:r w:rsidRPr="00062551">
              <w:rPr>
                <w:szCs w:val="24"/>
              </w:rPr>
              <w:t>Wie kan mij vertellen wat na besmettingen zijn</w:t>
            </w:r>
            <w:r>
              <w:rPr>
                <w:szCs w:val="24"/>
              </w:rPr>
              <w:t>?</w:t>
            </w:r>
          </w:p>
          <w:p w14:paraId="33AC49D4" w14:textId="77777777" w:rsidR="00062551" w:rsidRDefault="00062551" w:rsidP="00AB543D">
            <w:pPr>
              <w:pStyle w:val="Lijstalinea"/>
              <w:numPr>
                <w:ilvl w:val="0"/>
                <w:numId w:val="12"/>
              </w:numPr>
              <w:rPr>
                <w:szCs w:val="24"/>
              </w:rPr>
            </w:pPr>
            <w:r>
              <w:rPr>
                <w:szCs w:val="24"/>
              </w:rPr>
              <w:t xml:space="preserve">Wat zijn voedselbesmettingen? </w:t>
            </w:r>
          </w:p>
          <w:p w14:paraId="73990FEC" w14:textId="77777777" w:rsidR="00062551" w:rsidRDefault="00062551" w:rsidP="00AB543D">
            <w:pPr>
              <w:pStyle w:val="Lijstalinea"/>
              <w:numPr>
                <w:ilvl w:val="0"/>
                <w:numId w:val="12"/>
              </w:numPr>
              <w:rPr>
                <w:szCs w:val="24"/>
              </w:rPr>
            </w:pPr>
            <w:r>
              <w:rPr>
                <w:szCs w:val="24"/>
              </w:rPr>
              <w:t>Wie kan mij het verschil tussen voedsel infectie en voedsel bederf uitleggen?</w:t>
            </w:r>
          </w:p>
          <w:p w14:paraId="5204BCA1" w14:textId="77777777" w:rsidR="00062551" w:rsidRDefault="00062551" w:rsidP="00AB543D">
            <w:pPr>
              <w:pStyle w:val="Lijstalinea"/>
              <w:numPr>
                <w:ilvl w:val="0"/>
                <w:numId w:val="12"/>
              </w:numPr>
              <w:rPr>
                <w:szCs w:val="24"/>
              </w:rPr>
            </w:pPr>
            <w:r>
              <w:rPr>
                <w:szCs w:val="24"/>
              </w:rPr>
              <w:t xml:space="preserve">Waaraan herken je voedselvergiftiging? </w:t>
            </w:r>
          </w:p>
          <w:p w14:paraId="1AC55BE9" w14:textId="77777777" w:rsidR="00062551" w:rsidRPr="00062551" w:rsidRDefault="00062551" w:rsidP="00AB543D">
            <w:pPr>
              <w:pStyle w:val="Lijstalinea"/>
              <w:numPr>
                <w:ilvl w:val="0"/>
                <w:numId w:val="12"/>
              </w:numPr>
              <w:rPr>
                <w:szCs w:val="24"/>
              </w:rPr>
            </w:pPr>
            <w:r>
              <w:rPr>
                <w:szCs w:val="24"/>
              </w:rPr>
              <w:t xml:space="preserve">Onder welke omstandigheden groeien bacteriën het best? </w:t>
            </w:r>
          </w:p>
        </w:tc>
      </w:tr>
    </w:tbl>
    <w:p w14:paraId="2B87E957" w14:textId="77777777" w:rsidR="0092763F" w:rsidRDefault="0092763F" w:rsidP="00442FA7">
      <w:pPr>
        <w:rPr>
          <w:b/>
          <w:sz w:val="22"/>
        </w:rPr>
      </w:pPr>
    </w:p>
    <w:p w14:paraId="180F75A4" w14:textId="77777777" w:rsidR="0092763F" w:rsidRDefault="0092763F" w:rsidP="00442FA7">
      <w:pPr>
        <w:rPr>
          <w:b/>
          <w:sz w:val="22"/>
        </w:rPr>
      </w:pPr>
    </w:p>
    <w:p w14:paraId="2420CF8C" w14:textId="77777777" w:rsidR="0092763F" w:rsidRDefault="0092763F" w:rsidP="00442FA7">
      <w:pPr>
        <w:rPr>
          <w:b/>
          <w:sz w:val="22"/>
        </w:rPr>
      </w:pPr>
    </w:p>
    <w:p w14:paraId="19C705D4" w14:textId="77777777" w:rsidR="0092763F" w:rsidRDefault="0092763F" w:rsidP="00442FA7">
      <w:pPr>
        <w:rPr>
          <w:b/>
          <w:sz w:val="22"/>
        </w:rPr>
      </w:pPr>
    </w:p>
    <w:p w14:paraId="033752F0" w14:textId="77777777" w:rsidR="0092763F" w:rsidRDefault="0092763F" w:rsidP="00442FA7">
      <w:pPr>
        <w:rPr>
          <w:b/>
          <w:sz w:val="22"/>
        </w:rPr>
      </w:pPr>
    </w:p>
    <w:p w14:paraId="7C756826" w14:textId="77777777" w:rsidR="0092763F" w:rsidRDefault="0092763F" w:rsidP="00442FA7">
      <w:pPr>
        <w:rPr>
          <w:b/>
          <w:sz w:val="22"/>
        </w:rPr>
      </w:pPr>
    </w:p>
    <w:p w14:paraId="3F296508" w14:textId="77777777" w:rsidR="0092763F" w:rsidRDefault="0092763F" w:rsidP="00442FA7">
      <w:pPr>
        <w:rPr>
          <w:b/>
          <w:sz w:val="22"/>
        </w:rPr>
      </w:pPr>
    </w:p>
    <w:p w14:paraId="3215AB9D" w14:textId="77777777" w:rsidR="0092763F" w:rsidRDefault="0092763F" w:rsidP="00442FA7">
      <w:pPr>
        <w:rPr>
          <w:b/>
          <w:sz w:val="22"/>
        </w:rPr>
      </w:pPr>
    </w:p>
    <w:p w14:paraId="0465795C" w14:textId="77777777" w:rsidR="00442FA7" w:rsidRPr="0092763F" w:rsidRDefault="00442FA7" w:rsidP="00442FA7">
      <w:pPr>
        <w:rPr>
          <w:b/>
          <w:sz w:val="22"/>
        </w:rPr>
      </w:pPr>
      <w:r w:rsidRPr="0092763F">
        <w:rPr>
          <w:b/>
          <w:sz w:val="22"/>
        </w:rPr>
        <w:lastRenderedPageBreak/>
        <w:t xml:space="preserve">Antwoorden les 3 levensmiddelen hygiëne </w:t>
      </w:r>
    </w:p>
    <w:p w14:paraId="43ED714C" w14:textId="77777777" w:rsidR="00442FA7" w:rsidRPr="006D58FA" w:rsidRDefault="00442FA7" w:rsidP="006D58FA">
      <w:pPr>
        <w:pStyle w:val="Geenafstand"/>
        <w:rPr>
          <w:b/>
        </w:rPr>
      </w:pPr>
      <w:r w:rsidRPr="006D58FA">
        <w:rPr>
          <w:b/>
        </w:rPr>
        <w:t>1. Noteer twee bact</w:t>
      </w:r>
      <w:r w:rsidR="006D58FA" w:rsidRPr="006D58FA">
        <w:rPr>
          <w:b/>
        </w:rPr>
        <w:t>eriën  die je ziek kunnen maken?</w:t>
      </w:r>
    </w:p>
    <w:p w14:paraId="07205744" w14:textId="77777777" w:rsidR="00442FA7" w:rsidRPr="00062551" w:rsidRDefault="00442FA7" w:rsidP="00AB543D">
      <w:pPr>
        <w:numPr>
          <w:ilvl w:val="0"/>
          <w:numId w:val="18"/>
        </w:numPr>
        <w:spacing w:before="0" w:after="160" w:line="259" w:lineRule="auto"/>
        <w:contextualSpacing/>
      </w:pPr>
      <w:r w:rsidRPr="00062551">
        <w:t xml:space="preserve">Parasieten </w:t>
      </w:r>
    </w:p>
    <w:p w14:paraId="7EC07955" w14:textId="77777777" w:rsidR="006D58FA" w:rsidRPr="006D58FA" w:rsidRDefault="00442FA7" w:rsidP="00AB543D">
      <w:pPr>
        <w:numPr>
          <w:ilvl w:val="0"/>
          <w:numId w:val="18"/>
        </w:numPr>
        <w:spacing w:before="0" w:after="160" w:line="259" w:lineRule="auto"/>
        <w:contextualSpacing/>
        <w:rPr>
          <w:b/>
        </w:rPr>
      </w:pPr>
      <w:r w:rsidRPr="00062551">
        <w:t xml:space="preserve">Virussen </w:t>
      </w:r>
    </w:p>
    <w:p w14:paraId="38FBA379" w14:textId="77777777" w:rsidR="00442FA7" w:rsidRPr="006D58FA" w:rsidRDefault="00442FA7" w:rsidP="006D58FA">
      <w:pPr>
        <w:pStyle w:val="Geenafstand"/>
        <w:rPr>
          <w:b/>
        </w:rPr>
      </w:pPr>
      <w:r w:rsidRPr="006D58FA">
        <w:rPr>
          <w:b/>
        </w:rPr>
        <w:t xml:space="preserve">2 . Voor welke producten worden nuttige bacteriën gebruikt? </w:t>
      </w:r>
    </w:p>
    <w:p w14:paraId="28BB1A85" w14:textId="77777777" w:rsidR="00442FA7" w:rsidRPr="00062551" w:rsidRDefault="00442FA7" w:rsidP="00AB543D">
      <w:pPr>
        <w:numPr>
          <w:ilvl w:val="0"/>
          <w:numId w:val="19"/>
        </w:numPr>
        <w:spacing w:before="0" w:after="160" w:line="259" w:lineRule="auto"/>
        <w:contextualSpacing/>
      </w:pPr>
      <w:r w:rsidRPr="00062551">
        <w:t xml:space="preserve">Kaassoorten </w:t>
      </w:r>
    </w:p>
    <w:p w14:paraId="2CF537AF" w14:textId="77777777" w:rsidR="00442FA7" w:rsidRPr="00062551" w:rsidRDefault="00442FA7" w:rsidP="00AB543D">
      <w:pPr>
        <w:numPr>
          <w:ilvl w:val="0"/>
          <w:numId w:val="19"/>
        </w:numPr>
        <w:spacing w:before="0" w:after="160" w:line="259" w:lineRule="auto"/>
        <w:contextualSpacing/>
      </w:pPr>
      <w:r w:rsidRPr="00062551">
        <w:t>Yoghurt</w:t>
      </w:r>
    </w:p>
    <w:p w14:paraId="56660678" w14:textId="77777777" w:rsidR="0092763F" w:rsidRPr="00062551" w:rsidRDefault="00442FA7" w:rsidP="00AB543D">
      <w:pPr>
        <w:numPr>
          <w:ilvl w:val="0"/>
          <w:numId w:val="19"/>
        </w:numPr>
        <w:spacing w:before="0" w:after="160" w:line="259" w:lineRule="auto"/>
        <w:contextualSpacing/>
      </w:pPr>
      <w:r w:rsidRPr="00062551">
        <w:t xml:space="preserve">Wijn/bier </w:t>
      </w:r>
    </w:p>
    <w:p w14:paraId="231317E4" w14:textId="77777777" w:rsidR="00442FA7" w:rsidRPr="006D58FA" w:rsidRDefault="00442FA7" w:rsidP="006D58FA">
      <w:pPr>
        <w:pStyle w:val="Geenafstand"/>
        <w:rPr>
          <w:b/>
        </w:rPr>
      </w:pPr>
      <w:r w:rsidRPr="006D58FA">
        <w:rPr>
          <w:b/>
        </w:rPr>
        <w:t>3 .   Wat is een spore?</w:t>
      </w:r>
    </w:p>
    <w:p w14:paraId="2E8847B1" w14:textId="77777777" w:rsidR="00442FA7" w:rsidRPr="00062551" w:rsidRDefault="00442FA7" w:rsidP="00442FA7">
      <w:r w:rsidRPr="00062551">
        <w:t>Dit</w:t>
      </w:r>
      <w:r w:rsidR="00062551" w:rsidRPr="00062551">
        <w:t xml:space="preserve"> is een soort onderduikstadium.</w:t>
      </w:r>
    </w:p>
    <w:p w14:paraId="3D331E2D" w14:textId="77777777" w:rsidR="00442FA7" w:rsidRPr="006D58FA" w:rsidRDefault="00442FA7" w:rsidP="006D58FA">
      <w:pPr>
        <w:pStyle w:val="Geenafstand"/>
        <w:rPr>
          <w:b/>
        </w:rPr>
      </w:pPr>
      <w:r w:rsidRPr="006D58FA">
        <w:rPr>
          <w:b/>
        </w:rPr>
        <w:t>4 . Overleven bacteriën de kou van de vriezer?</w:t>
      </w:r>
    </w:p>
    <w:p w14:paraId="6D198C1F" w14:textId="77777777" w:rsidR="00442FA7" w:rsidRPr="00062551" w:rsidRDefault="00442FA7" w:rsidP="00442FA7">
      <w:r w:rsidRPr="00062551">
        <w:t xml:space="preserve">Alleen als ze vacuüm verpakt zijn. Want dan zijn ze langer houdbaar </w:t>
      </w:r>
    </w:p>
    <w:p w14:paraId="0821710F" w14:textId="77777777" w:rsidR="00442FA7" w:rsidRPr="006D58FA" w:rsidRDefault="00442FA7" w:rsidP="006D58FA">
      <w:pPr>
        <w:pStyle w:val="Geenafstand"/>
        <w:rPr>
          <w:b/>
        </w:rPr>
      </w:pPr>
      <w:r w:rsidRPr="006D58FA">
        <w:rPr>
          <w:b/>
        </w:rPr>
        <w:t>5 . Hoe vaak deelt een bacterie zich onder de</w:t>
      </w:r>
      <w:r w:rsidR="006D58FA" w:rsidRPr="006D58FA">
        <w:rPr>
          <w:b/>
        </w:rPr>
        <w:t xml:space="preserve"> meest  optimale omstandigheden?</w:t>
      </w:r>
    </w:p>
    <w:p w14:paraId="05FB003B" w14:textId="77777777" w:rsidR="00442FA7" w:rsidRPr="00062551" w:rsidRDefault="00442FA7" w:rsidP="00442FA7">
      <w:r w:rsidRPr="00062551">
        <w:t xml:space="preserve">16 miljoen keer </w:t>
      </w:r>
    </w:p>
    <w:p w14:paraId="09447841" w14:textId="77777777" w:rsidR="00442FA7" w:rsidRPr="006D58FA" w:rsidRDefault="00442FA7" w:rsidP="006D58FA">
      <w:pPr>
        <w:pStyle w:val="Geenafstand"/>
        <w:rPr>
          <w:b/>
        </w:rPr>
      </w:pPr>
      <w:r w:rsidRPr="006D58FA">
        <w:rPr>
          <w:b/>
        </w:rPr>
        <w:t>6 . Omschrijf in je eigen woorden. De meest ideale omstandigheden voor bacteriën</w:t>
      </w:r>
      <w:r w:rsidR="006D58FA" w:rsidRPr="006D58FA">
        <w:rPr>
          <w:b/>
        </w:rPr>
        <w:t>?</w:t>
      </w:r>
    </w:p>
    <w:p w14:paraId="22C61E85" w14:textId="77777777" w:rsidR="00442FA7" w:rsidRPr="00062551" w:rsidRDefault="00442FA7" w:rsidP="00442FA7">
      <w:r w:rsidRPr="00062551">
        <w:t>Kamertempratuur. Zo kunnen bacteriën zich het best verdelen.</w:t>
      </w:r>
    </w:p>
    <w:p w14:paraId="258DA40B" w14:textId="77777777" w:rsidR="00442FA7" w:rsidRPr="006D58FA" w:rsidRDefault="00442FA7" w:rsidP="006D58FA">
      <w:pPr>
        <w:pStyle w:val="Geenafstand"/>
        <w:rPr>
          <w:b/>
        </w:rPr>
      </w:pPr>
      <w:r w:rsidRPr="006D58FA">
        <w:rPr>
          <w:b/>
        </w:rPr>
        <w:t>7. Waar zouden meer bacteriën op groeien denk je</w:t>
      </w:r>
      <w:r w:rsidR="006D58FA" w:rsidRPr="006D58FA">
        <w:rPr>
          <w:b/>
        </w:rPr>
        <w:t>? : een lolly of een plakje ham?</w:t>
      </w:r>
    </w:p>
    <w:p w14:paraId="45DAF7A9" w14:textId="77777777" w:rsidR="00442FA7" w:rsidRPr="00062551" w:rsidRDefault="00442FA7" w:rsidP="00442FA7">
      <w:r w:rsidRPr="00062551">
        <w:t xml:space="preserve">Een plakje ham. Want bacteriën houden niet van zoet, vlink zout of vlink zuur   </w:t>
      </w:r>
    </w:p>
    <w:p w14:paraId="7C5BFB0A" w14:textId="77777777" w:rsidR="00442FA7" w:rsidRPr="006D58FA" w:rsidRDefault="00442FA7" w:rsidP="006D58FA">
      <w:pPr>
        <w:pStyle w:val="Geenafstand"/>
        <w:rPr>
          <w:b/>
        </w:rPr>
      </w:pPr>
      <w:r w:rsidRPr="006D58FA">
        <w:rPr>
          <w:b/>
        </w:rPr>
        <w:t>8 . Houden bacteriën van vocht of juist niet</w:t>
      </w:r>
      <w:r w:rsidR="006D58FA" w:rsidRPr="006D58FA">
        <w:rPr>
          <w:b/>
        </w:rPr>
        <w:t>?</w:t>
      </w:r>
    </w:p>
    <w:p w14:paraId="6FBA9701" w14:textId="77777777" w:rsidR="00442FA7" w:rsidRPr="00062551" w:rsidRDefault="00442FA7" w:rsidP="00442FA7">
      <w:r w:rsidRPr="00062551">
        <w:t xml:space="preserve">Bacteriën houden van vocht. Zonder vocht kunnen bacteriën niet groeien. </w:t>
      </w:r>
    </w:p>
    <w:p w14:paraId="6440029D" w14:textId="77777777" w:rsidR="00442FA7" w:rsidRPr="006D58FA" w:rsidRDefault="00442FA7" w:rsidP="006D58FA">
      <w:pPr>
        <w:pStyle w:val="Geenafstand"/>
        <w:rPr>
          <w:b/>
        </w:rPr>
      </w:pPr>
      <w:r w:rsidRPr="006D58FA">
        <w:rPr>
          <w:b/>
        </w:rPr>
        <w:t>9. Wat zijn micro-organismen?</w:t>
      </w:r>
    </w:p>
    <w:p w14:paraId="06B1279E" w14:textId="77777777" w:rsidR="00442FA7" w:rsidRPr="00062551" w:rsidRDefault="00442FA7" w:rsidP="00442FA7">
      <w:r w:rsidRPr="00062551">
        <w:t xml:space="preserve">Dit zijn levende wezens die zo klein zijn dat je ze met het blote oog niet kunt zien. je kunt ze alleen zien onder een microscoop. Hierin zit het woordje micro “wat zeer klein betekend. </w:t>
      </w:r>
    </w:p>
    <w:p w14:paraId="55497F0F" w14:textId="77777777" w:rsidR="00442FA7" w:rsidRPr="006D58FA" w:rsidRDefault="00442FA7" w:rsidP="006D58FA">
      <w:pPr>
        <w:pStyle w:val="Geenafstand"/>
        <w:rPr>
          <w:b/>
        </w:rPr>
      </w:pPr>
      <w:r w:rsidRPr="006D58FA">
        <w:rPr>
          <w:b/>
        </w:rPr>
        <w:t>10 . Welke twee soorten micro- organismen ken jij?</w:t>
      </w:r>
    </w:p>
    <w:p w14:paraId="7F9C5828" w14:textId="77777777" w:rsidR="00442FA7" w:rsidRPr="00062551" w:rsidRDefault="00442FA7" w:rsidP="00AB543D">
      <w:pPr>
        <w:numPr>
          <w:ilvl w:val="0"/>
          <w:numId w:val="20"/>
        </w:numPr>
        <w:spacing w:before="0" w:after="160" w:line="256" w:lineRule="auto"/>
        <w:contextualSpacing/>
      </w:pPr>
      <w:r w:rsidRPr="00062551">
        <w:t xml:space="preserve">Gisten </w:t>
      </w:r>
    </w:p>
    <w:p w14:paraId="2BEF0472" w14:textId="77777777" w:rsidR="006D58FA" w:rsidRPr="00062551" w:rsidRDefault="00442FA7" w:rsidP="00AB543D">
      <w:pPr>
        <w:numPr>
          <w:ilvl w:val="0"/>
          <w:numId w:val="20"/>
        </w:numPr>
        <w:spacing w:before="0" w:after="160" w:line="256" w:lineRule="auto"/>
        <w:contextualSpacing/>
      </w:pPr>
      <w:r w:rsidRPr="00062551">
        <w:t xml:space="preserve">Schimmels </w:t>
      </w:r>
    </w:p>
    <w:p w14:paraId="0B8A6475" w14:textId="77777777" w:rsidR="00442FA7" w:rsidRPr="006D58FA" w:rsidRDefault="00442FA7" w:rsidP="006D58FA">
      <w:pPr>
        <w:pStyle w:val="Geenafstand"/>
        <w:rPr>
          <w:b/>
        </w:rPr>
      </w:pPr>
      <w:r w:rsidRPr="006D58FA">
        <w:rPr>
          <w:b/>
        </w:rPr>
        <w:t xml:space="preserve"> 11 . Waar aan herken je schimmels op een product? </w:t>
      </w:r>
    </w:p>
    <w:p w14:paraId="573C8437" w14:textId="77777777" w:rsidR="00442FA7" w:rsidRPr="00062551" w:rsidRDefault="00442FA7" w:rsidP="00442FA7">
      <w:r w:rsidRPr="00062551">
        <w:t>Beetje wollig en draderig.</w:t>
      </w:r>
    </w:p>
    <w:p w14:paraId="47A91629" w14:textId="77777777" w:rsidR="00442FA7" w:rsidRPr="006D58FA" w:rsidRDefault="00442FA7" w:rsidP="006D58FA">
      <w:pPr>
        <w:pStyle w:val="Geenafstand"/>
        <w:rPr>
          <w:b/>
        </w:rPr>
      </w:pPr>
      <w:r w:rsidRPr="006D58FA">
        <w:rPr>
          <w:b/>
        </w:rPr>
        <w:t xml:space="preserve">12 .  </w:t>
      </w:r>
      <w:r w:rsidR="006D58FA" w:rsidRPr="006D58FA">
        <w:rPr>
          <w:b/>
        </w:rPr>
        <w:t>Hoe kan het dat sla bruin wordt?</w:t>
      </w:r>
    </w:p>
    <w:p w14:paraId="3CC3F71D" w14:textId="77777777" w:rsidR="00442FA7" w:rsidRPr="00062551" w:rsidRDefault="00442FA7" w:rsidP="00442FA7">
      <w:r w:rsidRPr="00062551">
        <w:t>Omdat de micro- organismen aan getast is dit komt meestal door verkeerde opslag of een verkeerde behandeling.</w:t>
      </w:r>
    </w:p>
    <w:p w14:paraId="44EBF3AB" w14:textId="77777777" w:rsidR="00442FA7" w:rsidRPr="006D58FA" w:rsidRDefault="00442FA7" w:rsidP="006D58FA">
      <w:pPr>
        <w:pStyle w:val="Geenafstand"/>
        <w:rPr>
          <w:b/>
        </w:rPr>
      </w:pPr>
      <w:r w:rsidRPr="006D58FA">
        <w:rPr>
          <w:b/>
        </w:rPr>
        <w:t>13. Wat is het verschil tussen aerobe en anaerobe bacteriën?</w:t>
      </w:r>
    </w:p>
    <w:p w14:paraId="2AEFC2AF" w14:textId="77777777" w:rsidR="00442FA7" w:rsidRPr="00062551" w:rsidRDefault="00442FA7" w:rsidP="00AB543D">
      <w:pPr>
        <w:numPr>
          <w:ilvl w:val="0"/>
          <w:numId w:val="21"/>
        </w:numPr>
        <w:spacing w:before="0" w:after="160" w:line="256" w:lineRule="auto"/>
        <w:contextualSpacing/>
      </w:pPr>
      <w:r w:rsidRPr="00062551">
        <w:t>Aerobe is een bacterie die niet kan leven zonder zuurstof.</w:t>
      </w:r>
    </w:p>
    <w:p w14:paraId="4B0C8C10" w14:textId="77777777" w:rsidR="006D58FA" w:rsidRPr="00062551" w:rsidRDefault="00442FA7" w:rsidP="00AB543D">
      <w:pPr>
        <w:numPr>
          <w:ilvl w:val="0"/>
          <w:numId w:val="21"/>
        </w:numPr>
        <w:spacing w:before="0" w:after="160" w:line="256" w:lineRule="auto"/>
        <w:contextualSpacing/>
      </w:pPr>
      <w:r w:rsidRPr="00062551">
        <w:t>Anaerobe is een bacterie die juist wel kan leven zonder zuurstof.</w:t>
      </w:r>
    </w:p>
    <w:p w14:paraId="3B662F82" w14:textId="77777777" w:rsidR="00442FA7" w:rsidRPr="006D58FA" w:rsidRDefault="00442FA7" w:rsidP="006D58FA">
      <w:pPr>
        <w:pStyle w:val="Geenafstand"/>
        <w:rPr>
          <w:b/>
        </w:rPr>
      </w:pPr>
      <w:r w:rsidRPr="006D58FA">
        <w:rPr>
          <w:b/>
        </w:rPr>
        <w:t>14 . Vacuüm verpakken is een manier om de groei van bacteriën tegen</w:t>
      </w:r>
      <w:r w:rsidR="006D58FA" w:rsidRPr="006D58FA">
        <w:rPr>
          <w:b/>
        </w:rPr>
        <w:t xml:space="preserve"> te gaan, maar is dat voldoende?</w:t>
      </w:r>
    </w:p>
    <w:p w14:paraId="5A396511" w14:textId="77777777" w:rsidR="00442FA7" w:rsidRDefault="00442FA7" w:rsidP="00442FA7">
      <w:r w:rsidRPr="00062551">
        <w:t>Nee want er zijn ook bacteriën die zonder zuurstof kunnen leven.</w:t>
      </w:r>
    </w:p>
    <w:p w14:paraId="66E72B05" w14:textId="77777777" w:rsidR="006D58FA" w:rsidRPr="00062551" w:rsidRDefault="006D58FA" w:rsidP="00442FA7"/>
    <w:p w14:paraId="4D6A4398" w14:textId="77777777" w:rsidR="00442FA7" w:rsidRPr="006D58FA" w:rsidRDefault="00442FA7" w:rsidP="006D58FA">
      <w:pPr>
        <w:pStyle w:val="Geenafstand"/>
        <w:rPr>
          <w:b/>
        </w:rPr>
      </w:pPr>
      <w:r w:rsidRPr="006D58FA">
        <w:rPr>
          <w:b/>
        </w:rPr>
        <w:lastRenderedPageBreak/>
        <w:t xml:space="preserve">15 .Noteer twee voedingsmiddelen die door gist </w:t>
      </w:r>
      <w:r w:rsidR="006D58FA" w:rsidRPr="006D58FA">
        <w:rPr>
          <w:b/>
        </w:rPr>
        <w:t>hun  specifieke kenmerk krijgen?</w:t>
      </w:r>
    </w:p>
    <w:p w14:paraId="00B003D3" w14:textId="77777777" w:rsidR="006D58FA" w:rsidRDefault="006D58FA" w:rsidP="00AB543D">
      <w:pPr>
        <w:numPr>
          <w:ilvl w:val="0"/>
          <w:numId w:val="22"/>
        </w:numPr>
        <w:spacing w:before="0" w:after="160" w:line="256" w:lineRule="auto"/>
        <w:contextualSpacing/>
      </w:pPr>
      <w:r>
        <w:t>Wijn</w:t>
      </w:r>
    </w:p>
    <w:p w14:paraId="7B8F74D0" w14:textId="77777777" w:rsidR="006D58FA" w:rsidRDefault="006D58FA" w:rsidP="00AB543D">
      <w:pPr>
        <w:numPr>
          <w:ilvl w:val="0"/>
          <w:numId w:val="22"/>
        </w:numPr>
        <w:spacing w:before="0" w:after="160" w:line="256" w:lineRule="auto"/>
        <w:contextualSpacing/>
      </w:pPr>
      <w:r>
        <w:t xml:space="preserve">Bier </w:t>
      </w:r>
    </w:p>
    <w:p w14:paraId="4981547C" w14:textId="77777777" w:rsidR="00442FA7" w:rsidRDefault="006D58FA" w:rsidP="00AB543D">
      <w:pPr>
        <w:numPr>
          <w:ilvl w:val="0"/>
          <w:numId w:val="22"/>
        </w:numPr>
        <w:spacing w:before="0" w:after="160" w:line="256" w:lineRule="auto"/>
        <w:contextualSpacing/>
      </w:pPr>
      <w:r>
        <w:t>B</w:t>
      </w:r>
      <w:r w:rsidR="00442FA7" w:rsidRPr="00062551">
        <w:t>rood</w:t>
      </w:r>
    </w:p>
    <w:p w14:paraId="01930745" w14:textId="77777777" w:rsidR="006D58FA" w:rsidRPr="00062551" w:rsidRDefault="006D58FA" w:rsidP="006D58FA">
      <w:pPr>
        <w:spacing w:before="0" w:after="160" w:line="256" w:lineRule="auto"/>
        <w:ind w:left="360"/>
        <w:contextualSpacing/>
      </w:pPr>
    </w:p>
    <w:p w14:paraId="008A9CF7" w14:textId="77777777" w:rsidR="00442FA7" w:rsidRPr="006D58FA" w:rsidRDefault="00442FA7" w:rsidP="006D58FA">
      <w:pPr>
        <w:pStyle w:val="Geenafstand"/>
        <w:rPr>
          <w:b/>
        </w:rPr>
      </w:pPr>
      <w:r w:rsidRPr="006D58FA">
        <w:rPr>
          <w:b/>
        </w:rPr>
        <w:t>16 . noteer een b</w:t>
      </w:r>
      <w:r w:rsidR="006D58FA" w:rsidRPr="006D58FA">
        <w:rPr>
          <w:b/>
        </w:rPr>
        <w:t>ekent virus?</w:t>
      </w:r>
    </w:p>
    <w:p w14:paraId="60B45A5D" w14:textId="77777777" w:rsidR="00442FA7" w:rsidRPr="00062551" w:rsidRDefault="00442FA7" w:rsidP="00AB543D">
      <w:pPr>
        <w:pStyle w:val="Geenafstand"/>
        <w:numPr>
          <w:ilvl w:val="0"/>
          <w:numId w:val="41"/>
        </w:numPr>
      </w:pPr>
      <w:r w:rsidRPr="00062551">
        <w:t xml:space="preserve">Griepvirus </w:t>
      </w:r>
    </w:p>
    <w:p w14:paraId="01FB94B1" w14:textId="77777777" w:rsidR="0092763F" w:rsidRDefault="00647481" w:rsidP="00AB543D">
      <w:pPr>
        <w:pStyle w:val="Geenafstand"/>
        <w:numPr>
          <w:ilvl w:val="0"/>
          <w:numId w:val="58"/>
        </w:numPr>
      </w:pPr>
      <w:r>
        <w:t>Norovirus</w:t>
      </w:r>
    </w:p>
    <w:p w14:paraId="2B83E893" w14:textId="77777777" w:rsidR="00647481" w:rsidRDefault="00647481" w:rsidP="00647481">
      <w:pPr>
        <w:pStyle w:val="Geenafstand"/>
      </w:pPr>
      <w:r>
        <w:t>(Brouwer en Pen, 2013).</w:t>
      </w:r>
    </w:p>
    <w:p w14:paraId="7E7E1190" w14:textId="77777777" w:rsidR="0092763F" w:rsidRDefault="0092763F" w:rsidP="0092763F">
      <w:r>
        <w:br w:type="page"/>
      </w:r>
    </w:p>
    <w:p w14:paraId="4574C111" w14:textId="77777777" w:rsidR="0092763F" w:rsidRPr="00616BDD" w:rsidRDefault="00616BDD" w:rsidP="00616BDD">
      <w:pPr>
        <w:pStyle w:val="Kop2"/>
      </w:pPr>
      <w:bookmarkStart w:id="121" w:name="_Toc514084623"/>
      <w:r>
        <w:lastRenderedPageBreak/>
        <w:t xml:space="preserve">Les 4 </w:t>
      </w:r>
      <w:r w:rsidR="0092763F" w:rsidRPr="00616BDD">
        <w:t>Bedrijfshygiëne</w:t>
      </w:r>
      <w:bookmarkEnd w:id="121"/>
    </w:p>
    <w:p w14:paraId="2B1F777A" w14:textId="77777777" w:rsidR="0092763F" w:rsidRPr="00616BDD" w:rsidRDefault="0092763F" w:rsidP="0092763F">
      <w:pPr>
        <w:rPr>
          <w:b/>
        </w:rPr>
      </w:pPr>
      <w:r w:rsidRPr="00616BDD">
        <w:rPr>
          <w:b/>
        </w:rPr>
        <w:t>Beginsituatie</w:t>
      </w:r>
    </w:p>
    <w:p w14:paraId="7137560A" w14:textId="77777777" w:rsidR="0092763F" w:rsidRDefault="00616BDD" w:rsidP="0092763F">
      <w:pPr>
        <w:rPr>
          <w:sz w:val="24"/>
          <w:szCs w:val="24"/>
        </w:rPr>
      </w:pPr>
      <w:r>
        <w:rPr>
          <w:sz w:val="24"/>
          <w:szCs w:val="24"/>
        </w:rPr>
        <w:t>De studenten zijn bekend met de schoonmaak regels.</w:t>
      </w:r>
    </w:p>
    <w:p w14:paraId="72ECABD9" w14:textId="77777777" w:rsidR="0092763F" w:rsidRPr="00616BDD" w:rsidRDefault="0092763F" w:rsidP="00616BDD">
      <w:pPr>
        <w:pStyle w:val="Geenafstand"/>
        <w:rPr>
          <w:b/>
        </w:rPr>
      </w:pPr>
      <w:r w:rsidRPr="00616BDD">
        <w:rPr>
          <w:b/>
        </w:rPr>
        <w:t>Doelstellingen</w:t>
      </w:r>
    </w:p>
    <w:p w14:paraId="7C89AB86" w14:textId="77777777" w:rsidR="0092763F" w:rsidRPr="0091102F" w:rsidRDefault="00616BDD" w:rsidP="00AB543D">
      <w:pPr>
        <w:pStyle w:val="Lijstalinea"/>
        <w:numPr>
          <w:ilvl w:val="0"/>
          <w:numId w:val="27"/>
        </w:numPr>
        <w:spacing w:before="0" w:after="160" w:line="256" w:lineRule="auto"/>
        <w:rPr>
          <w:sz w:val="28"/>
          <w:szCs w:val="28"/>
        </w:rPr>
      </w:pPr>
      <w:r>
        <w:rPr>
          <w:sz w:val="24"/>
          <w:szCs w:val="24"/>
        </w:rPr>
        <w:t>De studenten weten</w:t>
      </w:r>
      <w:r w:rsidR="0092763F">
        <w:rPr>
          <w:sz w:val="24"/>
          <w:szCs w:val="24"/>
        </w:rPr>
        <w:t xml:space="preserve"> </w:t>
      </w:r>
      <w:r>
        <w:rPr>
          <w:sz w:val="24"/>
          <w:szCs w:val="24"/>
        </w:rPr>
        <w:t>welke  eisen</w:t>
      </w:r>
      <w:r w:rsidR="0092763F" w:rsidRPr="0091102F">
        <w:rPr>
          <w:sz w:val="24"/>
          <w:szCs w:val="24"/>
        </w:rPr>
        <w:t xml:space="preserve"> men stelt aan de inrichting van de ruimtes</w:t>
      </w:r>
      <w:r w:rsidR="0092763F">
        <w:rPr>
          <w:sz w:val="24"/>
          <w:szCs w:val="24"/>
        </w:rPr>
        <w:t>.</w:t>
      </w:r>
      <w:r w:rsidR="0092763F" w:rsidRPr="0091102F">
        <w:rPr>
          <w:sz w:val="24"/>
          <w:szCs w:val="24"/>
        </w:rPr>
        <w:t xml:space="preserve"> </w:t>
      </w:r>
    </w:p>
    <w:p w14:paraId="48863215" w14:textId="77777777" w:rsidR="0092763F" w:rsidRPr="0091102F" w:rsidRDefault="00616BDD" w:rsidP="00AB543D">
      <w:pPr>
        <w:pStyle w:val="Lijstalinea"/>
        <w:numPr>
          <w:ilvl w:val="0"/>
          <w:numId w:val="26"/>
        </w:numPr>
        <w:spacing w:before="0" w:after="160" w:line="256" w:lineRule="auto"/>
        <w:rPr>
          <w:sz w:val="28"/>
          <w:szCs w:val="28"/>
        </w:rPr>
      </w:pPr>
      <w:r>
        <w:rPr>
          <w:sz w:val="24"/>
          <w:szCs w:val="24"/>
        </w:rPr>
        <w:t>De studenten kennen de</w:t>
      </w:r>
      <w:r w:rsidR="0092763F" w:rsidRPr="0091102F">
        <w:rPr>
          <w:sz w:val="24"/>
          <w:szCs w:val="24"/>
        </w:rPr>
        <w:t xml:space="preserve"> onder</w:t>
      </w:r>
      <w:r>
        <w:rPr>
          <w:sz w:val="24"/>
          <w:szCs w:val="24"/>
        </w:rPr>
        <w:t>houd en</w:t>
      </w:r>
      <w:r w:rsidR="0092763F" w:rsidRPr="0091102F">
        <w:rPr>
          <w:sz w:val="24"/>
          <w:szCs w:val="24"/>
        </w:rPr>
        <w:t xml:space="preserve"> schoonmaak</w:t>
      </w:r>
      <w:r>
        <w:rPr>
          <w:sz w:val="24"/>
          <w:szCs w:val="24"/>
        </w:rPr>
        <w:t xml:space="preserve"> regels van</w:t>
      </w:r>
      <w:r w:rsidR="0092763F" w:rsidRPr="0091102F">
        <w:rPr>
          <w:sz w:val="24"/>
          <w:szCs w:val="24"/>
        </w:rPr>
        <w:t xml:space="preserve"> ruimtes volgens HACCP</w:t>
      </w:r>
      <w:r w:rsidR="0092763F">
        <w:rPr>
          <w:sz w:val="24"/>
          <w:szCs w:val="24"/>
        </w:rPr>
        <w:t>.</w:t>
      </w:r>
      <w:r w:rsidR="0092763F" w:rsidRPr="0091102F">
        <w:rPr>
          <w:sz w:val="24"/>
          <w:szCs w:val="24"/>
        </w:rPr>
        <w:t xml:space="preserve"> </w:t>
      </w:r>
    </w:p>
    <w:p w14:paraId="5F3C39F3" w14:textId="77777777" w:rsidR="0092763F" w:rsidRDefault="0092763F" w:rsidP="0092763F">
      <w:pPr>
        <w:spacing w:line="256" w:lineRule="auto"/>
        <w:rPr>
          <w:b/>
          <w:sz w:val="24"/>
          <w:szCs w:val="24"/>
        </w:rPr>
      </w:pPr>
      <w:r w:rsidRPr="00616BDD">
        <w:rPr>
          <w:b/>
          <w:szCs w:val="24"/>
        </w:rPr>
        <w:t>V</w:t>
      </w:r>
      <w:r w:rsidRPr="00616BDD">
        <w:rPr>
          <w:b/>
          <w:sz w:val="22"/>
          <w:szCs w:val="24"/>
        </w:rPr>
        <w:t>oorbereiding</w:t>
      </w:r>
    </w:p>
    <w:p w14:paraId="248815D1" w14:textId="77777777" w:rsidR="0092763F" w:rsidRDefault="0092763F" w:rsidP="00AB543D">
      <w:pPr>
        <w:pStyle w:val="Lijstalinea"/>
        <w:numPr>
          <w:ilvl w:val="0"/>
          <w:numId w:val="26"/>
        </w:numPr>
        <w:spacing w:before="0" w:after="160" w:line="256" w:lineRule="auto"/>
        <w:rPr>
          <w:sz w:val="24"/>
          <w:szCs w:val="24"/>
        </w:rPr>
      </w:pPr>
      <w:r w:rsidRPr="0091102F">
        <w:rPr>
          <w:sz w:val="24"/>
          <w:szCs w:val="24"/>
        </w:rPr>
        <w:t>Achtergrondinformatie verzamelen en de docenten handleiding doorlezen</w:t>
      </w:r>
    </w:p>
    <w:p w14:paraId="13B9B40B" w14:textId="77777777" w:rsidR="0092763F" w:rsidRDefault="0092763F" w:rsidP="00AB543D">
      <w:pPr>
        <w:pStyle w:val="Lijstalinea"/>
        <w:numPr>
          <w:ilvl w:val="0"/>
          <w:numId w:val="26"/>
        </w:numPr>
        <w:spacing w:before="0" w:after="160" w:line="256" w:lineRule="auto"/>
        <w:rPr>
          <w:sz w:val="24"/>
          <w:szCs w:val="24"/>
        </w:rPr>
      </w:pPr>
      <w:r>
        <w:rPr>
          <w:sz w:val="24"/>
          <w:szCs w:val="24"/>
        </w:rPr>
        <w:t>HACCP  registratie schoonmaak formulieren maken en meenemen</w:t>
      </w:r>
    </w:p>
    <w:p w14:paraId="563CB78D" w14:textId="77777777" w:rsidR="0092763F" w:rsidRDefault="0092763F" w:rsidP="00AB543D">
      <w:pPr>
        <w:pStyle w:val="Lijstalinea"/>
        <w:numPr>
          <w:ilvl w:val="0"/>
          <w:numId w:val="26"/>
        </w:numPr>
        <w:spacing w:before="0" w:after="160" w:line="256" w:lineRule="auto"/>
        <w:rPr>
          <w:sz w:val="24"/>
          <w:szCs w:val="24"/>
        </w:rPr>
      </w:pPr>
      <w:r>
        <w:rPr>
          <w:sz w:val="24"/>
          <w:szCs w:val="24"/>
        </w:rPr>
        <w:t xml:space="preserve">Visuele materiaal YouTube filmpje over het onderwerp (bedrijfshygiëne) </w:t>
      </w:r>
      <w:hyperlink r:id="rId20" w:history="1">
        <w:r w:rsidRPr="00391BC0">
          <w:rPr>
            <w:rStyle w:val="Hyperlink"/>
            <w:sz w:val="24"/>
            <w:szCs w:val="24"/>
          </w:rPr>
          <w:t>https://www.youtube.com/watch?v=TIUbduSkI1M</w:t>
        </w:r>
      </w:hyperlink>
      <w:r>
        <w:rPr>
          <w:sz w:val="24"/>
          <w:szCs w:val="24"/>
        </w:rPr>
        <w:t xml:space="preserve"> </w:t>
      </w:r>
    </w:p>
    <w:p w14:paraId="725A86D8" w14:textId="77777777" w:rsidR="0092763F" w:rsidRPr="0091102F" w:rsidRDefault="0092763F" w:rsidP="00AB543D">
      <w:pPr>
        <w:pStyle w:val="Lijstalinea"/>
        <w:numPr>
          <w:ilvl w:val="0"/>
          <w:numId w:val="26"/>
        </w:numPr>
        <w:spacing w:before="0" w:after="160" w:line="256" w:lineRule="auto"/>
        <w:rPr>
          <w:sz w:val="24"/>
          <w:szCs w:val="24"/>
        </w:rPr>
      </w:pPr>
      <w:r>
        <w:rPr>
          <w:sz w:val="24"/>
          <w:szCs w:val="24"/>
        </w:rPr>
        <w:t>Huiswerkopdrachten klaarleggen</w:t>
      </w:r>
    </w:p>
    <w:p w14:paraId="15F3F885" w14:textId="77777777" w:rsidR="00D0044F" w:rsidRDefault="00D0044F">
      <w:pPr>
        <w:rPr>
          <w:sz w:val="24"/>
          <w:szCs w:val="24"/>
        </w:rPr>
      </w:pPr>
      <w:r>
        <w:rPr>
          <w:sz w:val="24"/>
          <w:szCs w:val="24"/>
        </w:rPr>
        <w:br w:type="page"/>
      </w:r>
    </w:p>
    <w:p w14:paraId="4B91B718" w14:textId="77777777" w:rsidR="0092763F" w:rsidRPr="00D0044F" w:rsidRDefault="0092763F" w:rsidP="00F07223">
      <w:pPr>
        <w:pStyle w:val="Kop3"/>
      </w:pPr>
      <w:bookmarkStart w:id="122" w:name="_Toc514084624"/>
      <w:r w:rsidRPr="00D0044F">
        <w:lastRenderedPageBreak/>
        <w:t>Lesschema</w:t>
      </w:r>
      <w:r w:rsidR="00D0044F" w:rsidRPr="00D0044F">
        <w:t xml:space="preserve"> </w:t>
      </w:r>
      <w:r w:rsidR="00D0044F">
        <w:t>Les 4</w:t>
      </w:r>
      <w:bookmarkEnd w:id="122"/>
    </w:p>
    <w:p w14:paraId="3029F713" w14:textId="77777777" w:rsidR="0092763F" w:rsidRPr="00F07223" w:rsidRDefault="00F07223" w:rsidP="0092763F">
      <w:pPr>
        <w:spacing w:line="256" w:lineRule="auto"/>
        <w:rPr>
          <w:b/>
        </w:rPr>
      </w:pPr>
      <w:r>
        <w:rPr>
          <w:b/>
        </w:rPr>
        <w:t>Les 4. 23-03-</w:t>
      </w:r>
      <w:r w:rsidR="0092763F" w:rsidRPr="00F07223">
        <w:rPr>
          <w:b/>
        </w:rPr>
        <w:t>2018</w:t>
      </w:r>
    </w:p>
    <w:tbl>
      <w:tblPr>
        <w:tblStyle w:val="Tabelraster"/>
        <w:tblW w:w="9918" w:type="dxa"/>
        <w:tblLook w:val="04A0" w:firstRow="1" w:lastRow="0" w:firstColumn="1" w:lastColumn="0" w:noHBand="0" w:noVBand="1"/>
      </w:tblPr>
      <w:tblGrid>
        <w:gridCol w:w="1686"/>
        <w:gridCol w:w="1749"/>
        <w:gridCol w:w="1787"/>
        <w:gridCol w:w="2282"/>
        <w:gridCol w:w="2414"/>
      </w:tblGrid>
      <w:tr w:rsidR="0092763F" w:rsidRPr="00D0044F" w14:paraId="5F85BEE6" w14:textId="77777777" w:rsidTr="00616BDD">
        <w:tc>
          <w:tcPr>
            <w:tcW w:w="1686" w:type="dxa"/>
          </w:tcPr>
          <w:p w14:paraId="54F86832" w14:textId="77777777" w:rsidR="0092763F" w:rsidRPr="00D0044F" w:rsidRDefault="0092763F" w:rsidP="006D58FA">
            <w:pPr>
              <w:spacing w:line="256" w:lineRule="auto"/>
              <w:rPr>
                <w:b/>
              </w:rPr>
            </w:pPr>
            <w:r w:rsidRPr="00D0044F">
              <w:rPr>
                <w:b/>
              </w:rPr>
              <w:t>Tijdsf</w:t>
            </w:r>
            <w:r w:rsidR="00616BDD">
              <w:rPr>
                <w:b/>
              </w:rPr>
              <w:t>as</w:t>
            </w:r>
            <w:r w:rsidRPr="00D0044F">
              <w:rPr>
                <w:b/>
              </w:rPr>
              <w:t>ering</w:t>
            </w:r>
          </w:p>
        </w:tc>
        <w:tc>
          <w:tcPr>
            <w:tcW w:w="1749" w:type="dxa"/>
          </w:tcPr>
          <w:p w14:paraId="58C22D44" w14:textId="77777777" w:rsidR="0092763F" w:rsidRPr="00D0044F" w:rsidRDefault="00616BDD" w:rsidP="006D58FA">
            <w:pPr>
              <w:spacing w:line="256" w:lineRule="auto"/>
              <w:rPr>
                <w:b/>
              </w:rPr>
            </w:pPr>
            <w:r w:rsidRPr="00D0044F">
              <w:rPr>
                <w:b/>
              </w:rPr>
              <w:t>Lee</w:t>
            </w:r>
            <w:r>
              <w:rPr>
                <w:b/>
              </w:rPr>
              <w:t>r</w:t>
            </w:r>
            <w:r w:rsidRPr="00D0044F">
              <w:rPr>
                <w:b/>
              </w:rPr>
              <w:t>ling activiteit</w:t>
            </w:r>
          </w:p>
        </w:tc>
        <w:tc>
          <w:tcPr>
            <w:tcW w:w="1787" w:type="dxa"/>
          </w:tcPr>
          <w:p w14:paraId="2C4F6125" w14:textId="77777777" w:rsidR="0092763F" w:rsidRPr="00D0044F" w:rsidRDefault="0092763F" w:rsidP="006D58FA">
            <w:pPr>
              <w:spacing w:line="256" w:lineRule="auto"/>
              <w:rPr>
                <w:b/>
              </w:rPr>
            </w:pPr>
            <w:r w:rsidRPr="00D0044F">
              <w:rPr>
                <w:b/>
              </w:rPr>
              <w:t>Docentactiviteit</w:t>
            </w:r>
          </w:p>
        </w:tc>
        <w:tc>
          <w:tcPr>
            <w:tcW w:w="2282" w:type="dxa"/>
          </w:tcPr>
          <w:p w14:paraId="7C4EA14E" w14:textId="77777777" w:rsidR="0092763F" w:rsidRPr="00D0044F" w:rsidRDefault="0092763F" w:rsidP="006D58FA">
            <w:pPr>
              <w:spacing w:line="256" w:lineRule="auto"/>
              <w:rPr>
                <w:b/>
              </w:rPr>
            </w:pPr>
            <w:r w:rsidRPr="00D0044F">
              <w:rPr>
                <w:b/>
              </w:rPr>
              <w:t>Leerinhouden</w:t>
            </w:r>
          </w:p>
        </w:tc>
        <w:tc>
          <w:tcPr>
            <w:tcW w:w="2414" w:type="dxa"/>
          </w:tcPr>
          <w:p w14:paraId="6F8F1782" w14:textId="77777777" w:rsidR="0092763F" w:rsidRPr="00D0044F" w:rsidRDefault="0092763F" w:rsidP="006D58FA">
            <w:pPr>
              <w:spacing w:line="256" w:lineRule="auto"/>
              <w:rPr>
                <w:b/>
              </w:rPr>
            </w:pPr>
            <w:r w:rsidRPr="00D0044F">
              <w:rPr>
                <w:b/>
              </w:rPr>
              <w:t>Leer -en hulpmiddelen</w:t>
            </w:r>
          </w:p>
        </w:tc>
      </w:tr>
      <w:tr w:rsidR="0092763F" w:rsidRPr="00D0044F" w14:paraId="1E36EB66" w14:textId="77777777" w:rsidTr="00616BDD">
        <w:tc>
          <w:tcPr>
            <w:tcW w:w="1686" w:type="dxa"/>
          </w:tcPr>
          <w:p w14:paraId="28F97451" w14:textId="77777777" w:rsidR="0092763F" w:rsidRPr="00D0044F" w:rsidRDefault="00616BDD" w:rsidP="006D58FA">
            <w:pPr>
              <w:spacing w:line="256" w:lineRule="auto"/>
            </w:pPr>
            <w:r>
              <w:rPr>
                <w:b/>
              </w:rPr>
              <w:t xml:space="preserve">Motivatie </w:t>
            </w:r>
            <w:r w:rsidR="0092763F" w:rsidRPr="00D0044F">
              <w:rPr>
                <w:b/>
              </w:rPr>
              <w:t>fase</w:t>
            </w:r>
            <w:r w:rsidR="0092763F" w:rsidRPr="00D0044F">
              <w:t xml:space="preserve">: </w:t>
            </w:r>
            <w:r w:rsidR="0092763F" w:rsidRPr="00D0044F">
              <w:rPr>
                <w:b/>
              </w:rPr>
              <w:t>10 min</w:t>
            </w:r>
            <w:r w:rsidR="0092763F" w:rsidRPr="00D0044F">
              <w:t xml:space="preserve"> </w:t>
            </w:r>
          </w:p>
        </w:tc>
        <w:tc>
          <w:tcPr>
            <w:tcW w:w="1749" w:type="dxa"/>
          </w:tcPr>
          <w:p w14:paraId="04F01D73" w14:textId="77777777" w:rsidR="0092763F" w:rsidRPr="00D0044F" w:rsidRDefault="0092763F" w:rsidP="006D58FA">
            <w:pPr>
              <w:spacing w:line="256" w:lineRule="auto"/>
            </w:pPr>
            <w:r w:rsidRPr="00D0044F">
              <w:t>luisteren</w:t>
            </w:r>
          </w:p>
        </w:tc>
        <w:tc>
          <w:tcPr>
            <w:tcW w:w="1787" w:type="dxa"/>
          </w:tcPr>
          <w:p w14:paraId="0AA665F9" w14:textId="77777777" w:rsidR="0092763F" w:rsidRPr="00D0044F" w:rsidRDefault="0092763F" w:rsidP="006D58FA">
            <w:pPr>
              <w:spacing w:line="256" w:lineRule="auto"/>
            </w:pPr>
            <w:r w:rsidRPr="00D0044F">
              <w:t>Uitleggen</w:t>
            </w:r>
          </w:p>
        </w:tc>
        <w:tc>
          <w:tcPr>
            <w:tcW w:w="2282" w:type="dxa"/>
          </w:tcPr>
          <w:p w14:paraId="2CA2C6D8" w14:textId="77777777" w:rsidR="0092763F" w:rsidRPr="00D0044F" w:rsidRDefault="0092763F" w:rsidP="006D58FA">
            <w:pPr>
              <w:spacing w:line="256" w:lineRule="auto"/>
            </w:pPr>
            <w:r w:rsidRPr="00D0044F">
              <w:t>Lesopzet presenteren</w:t>
            </w:r>
          </w:p>
        </w:tc>
        <w:tc>
          <w:tcPr>
            <w:tcW w:w="2414" w:type="dxa"/>
          </w:tcPr>
          <w:p w14:paraId="7BB30795" w14:textId="77777777" w:rsidR="0092763F" w:rsidRPr="00D0044F" w:rsidRDefault="0092763F" w:rsidP="006D58FA">
            <w:pPr>
              <w:spacing w:line="256" w:lineRule="auto"/>
            </w:pPr>
            <w:r w:rsidRPr="00D0044F">
              <w:t>Digibord, werkboekje, lesplanner, HACCP schoonmaak formulieren, laptop, schriftje opdrachten</w:t>
            </w:r>
          </w:p>
        </w:tc>
      </w:tr>
      <w:tr w:rsidR="0092763F" w:rsidRPr="00D0044F" w14:paraId="5FD9C06A" w14:textId="77777777" w:rsidTr="00616BDD">
        <w:tc>
          <w:tcPr>
            <w:tcW w:w="1686" w:type="dxa"/>
          </w:tcPr>
          <w:p w14:paraId="3BF15CBB" w14:textId="77777777" w:rsidR="0092763F" w:rsidRPr="00D0044F" w:rsidRDefault="0092763F" w:rsidP="006D58FA">
            <w:pPr>
              <w:spacing w:line="256" w:lineRule="auto"/>
              <w:rPr>
                <w:b/>
              </w:rPr>
            </w:pPr>
            <w:r w:rsidRPr="00D0044F">
              <w:rPr>
                <w:b/>
              </w:rPr>
              <w:t>Leerfase 1: 5 min</w:t>
            </w:r>
          </w:p>
        </w:tc>
        <w:tc>
          <w:tcPr>
            <w:tcW w:w="1749" w:type="dxa"/>
          </w:tcPr>
          <w:p w14:paraId="357F4003" w14:textId="77777777" w:rsidR="0092763F" w:rsidRPr="00D0044F" w:rsidRDefault="0092763F" w:rsidP="006D58FA">
            <w:pPr>
              <w:spacing w:line="256" w:lineRule="auto"/>
            </w:pPr>
            <w:r w:rsidRPr="00D0044F">
              <w:t xml:space="preserve">Antwoorden </w:t>
            </w:r>
          </w:p>
        </w:tc>
        <w:tc>
          <w:tcPr>
            <w:tcW w:w="1787" w:type="dxa"/>
          </w:tcPr>
          <w:p w14:paraId="6DC770E7" w14:textId="77777777" w:rsidR="0092763F" w:rsidRPr="00D0044F" w:rsidRDefault="0092763F" w:rsidP="006D58FA">
            <w:pPr>
              <w:spacing w:line="256" w:lineRule="auto"/>
            </w:pPr>
            <w:r w:rsidRPr="00D0044F">
              <w:t>Vragen stellen</w:t>
            </w:r>
          </w:p>
        </w:tc>
        <w:tc>
          <w:tcPr>
            <w:tcW w:w="2282" w:type="dxa"/>
          </w:tcPr>
          <w:p w14:paraId="17434881" w14:textId="77777777" w:rsidR="0092763F" w:rsidRPr="00D0044F" w:rsidRDefault="0092763F" w:rsidP="006D58FA">
            <w:pPr>
              <w:spacing w:line="256" w:lineRule="auto"/>
            </w:pPr>
            <w:r w:rsidRPr="00D0044F">
              <w:t>Voor kennispeilen</w:t>
            </w:r>
          </w:p>
        </w:tc>
        <w:tc>
          <w:tcPr>
            <w:tcW w:w="2414" w:type="dxa"/>
          </w:tcPr>
          <w:p w14:paraId="0B4136A3" w14:textId="77777777" w:rsidR="0092763F" w:rsidRPr="00D0044F" w:rsidRDefault="0092763F" w:rsidP="006D58FA">
            <w:pPr>
              <w:spacing w:line="256" w:lineRule="auto"/>
            </w:pPr>
          </w:p>
        </w:tc>
      </w:tr>
      <w:tr w:rsidR="0092763F" w:rsidRPr="00D0044F" w14:paraId="0E1F24FA" w14:textId="77777777" w:rsidTr="00616BDD">
        <w:tc>
          <w:tcPr>
            <w:tcW w:w="1686" w:type="dxa"/>
          </w:tcPr>
          <w:p w14:paraId="3FB77B00" w14:textId="77777777" w:rsidR="0092763F" w:rsidRPr="00D0044F" w:rsidRDefault="0092763F" w:rsidP="006D58FA">
            <w:pPr>
              <w:spacing w:line="256" w:lineRule="auto"/>
              <w:rPr>
                <w:b/>
              </w:rPr>
            </w:pPr>
            <w:r w:rsidRPr="00D0044F">
              <w:rPr>
                <w:b/>
              </w:rPr>
              <w:t>Verwerven: 15 min</w:t>
            </w:r>
          </w:p>
        </w:tc>
        <w:tc>
          <w:tcPr>
            <w:tcW w:w="1749" w:type="dxa"/>
          </w:tcPr>
          <w:p w14:paraId="7CF67654" w14:textId="77777777" w:rsidR="0092763F" w:rsidRPr="00D0044F" w:rsidRDefault="0092763F" w:rsidP="006D58FA">
            <w:pPr>
              <w:spacing w:line="256" w:lineRule="auto"/>
            </w:pPr>
            <w:r w:rsidRPr="00D0044F">
              <w:t>Cognitief opnemen. actief meedoen. Luisteren. vragen stellen</w:t>
            </w:r>
          </w:p>
        </w:tc>
        <w:tc>
          <w:tcPr>
            <w:tcW w:w="1787" w:type="dxa"/>
          </w:tcPr>
          <w:p w14:paraId="162671B9" w14:textId="77777777" w:rsidR="0092763F" w:rsidRPr="00D0044F" w:rsidRDefault="0092763F" w:rsidP="006D58FA">
            <w:pPr>
              <w:spacing w:line="256" w:lineRule="auto"/>
            </w:pPr>
            <w:r w:rsidRPr="00D0044F">
              <w:t>Info aanbieden. vragen stellen. Luisteren. antwoorden geven. samen vatten.</w:t>
            </w:r>
          </w:p>
        </w:tc>
        <w:tc>
          <w:tcPr>
            <w:tcW w:w="2282" w:type="dxa"/>
          </w:tcPr>
          <w:p w14:paraId="5BE58DC3" w14:textId="77777777" w:rsidR="0092763F" w:rsidRPr="00D0044F" w:rsidRDefault="0092763F" w:rsidP="006D58FA">
            <w:pPr>
              <w:spacing w:line="256" w:lineRule="auto"/>
            </w:pPr>
            <w:r w:rsidRPr="00D0044F">
              <w:t>Onderwijsleergesprek over bedrijfshygiëne.</w:t>
            </w:r>
          </w:p>
        </w:tc>
        <w:tc>
          <w:tcPr>
            <w:tcW w:w="2414" w:type="dxa"/>
          </w:tcPr>
          <w:p w14:paraId="107C5D97" w14:textId="77777777" w:rsidR="0092763F" w:rsidRPr="00D0044F" w:rsidRDefault="0092763F" w:rsidP="006D58FA">
            <w:pPr>
              <w:spacing w:line="256" w:lineRule="auto"/>
            </w:pPr>
            <w:r w:rsidRPr="00D0044F">
              <w:t>Werkboekjes, lesplanner, schoonmaak formulieren. Schriftje opdrachten</w:t>
            </w:r>
          </w:p>
        </w:tc>
      </w:tr>
      <w:tr w:rsidR="0092763F" w:rsidRPr="00D0044F" w14:paraId="42EC7E43" w14:textId="77777777" w:rsidTr="00616BDD">
        <w:tc>
          <w:tcPr>
            <w:tcW w:w="1686" w:type="dxa"/>
          </w:tcPr>
          <w:p w14:paraId="5BDA4A5C" w14:textId="77777777" w:rsidR="0092763F" w:rsidRPr="00D0044F" w:rsidRDefault="0092763F" w:rsidP="006D58FA">
            <w:pPr>
              <w:spacing w:line="256" w:lineRule="auto"/>
              <w:rPr>
                <w:b/>
              </w:rPr>
            </w:pPr>
            <w:r w:rsidRPr="00D0044F">
              <w:rPr>
                <w:b/>
              </w:rPr>
              <w:t>Verweken:25 min</w:t>
            </w:r>
          </w:p>
        </w:tc>
        <w:tc>
          <w:tcPr>
            <w:tcW w:w="1749" w:type="dxa"/>
          </w:tcPr>
          <w:p w14:paraId="60638675" w14:textId="77777777" w:rsidR="0092763F" w:rsidRPr="00D0044F" w:rsidRDefault="0092763F" w:rsidP="006D58FA">
            <w:pPr>
              <w:spacing w:line="256" w:lineRule="auto"/>
            </w:pPr>
            <w:r w:rsidRPr="00D0044F">
              <w:t>Actief meedoen.</w:t>
            </w:r>
          </w:p>
          <w:p w14:paraId="652A2AF1" w14:textId="77777777" w:rsidR="0092763F" w:rsidRPr="00D0044F" w:rsidRDefault="0092763F" w:rsidP="006D58FA">
            <w:pPr>
              <w:spacing w:line="256" w:lineRule="auto"/>
            </w:pPr>
            <w:r w:rsidRPr="00D0044F">
              <w:t>Verbanden leggen. Opdrachten maken</w:t>
            </w:r>
          </w:p>
        </w:tc>
        <w:tc>
          <w:tcPr>
            <w:tcW w:w="1787" w:type="dxa"/>
          </w:tcPr>
          <w:p w14:paraId="1DBE43BB" w14:textId="77777777" w:rsidR="0092763F" w:rsidRPr="00D0044F" w:rsidRDefault="0092763F" w:rsidP="006D58FA">
            <w:pPr>
              <w:spacing w:line="256" w:lineRule="auto"/>
            </w:pPr>
            <w:r w:rsidRPr="00D0044F">
              <w:t>Luisteren. Begeleiden. Instrueren. Stimuleren. complimenteren</w:t>
            </w:r>
          </w:p>
        </w:tc>
        <w:tc>
          <w:tcPr>
            <w:tcW w:w="2282" w:type="dxa"/>
          </w:tcPr>
          <w:p w14:paraId="27393128" w14:textId="77777777" w:rsidR="0092763F" w:rsidRPr="00D0044F" w:rsidRDefault="0092763F" w:rsidP="006D58FA">
            <w:pPr>
              <w:spacing w:line="256" w:lineRule="auto"/>
            </w:pPr>
            <w:r w:rsidRPr="00D0044F">
              <w:t>Samen werken in groepjes van 3 of in  twee tallen</w:t>
            </w:r>
          </w:p>
        </w:tc>
        <w:tc>
          <w:tcPr>
            <w:tcW w:w="2414" w:type="dxa"/>
          </w:tcPr>
          <w:p w14:paraId="581F854D" w14:textId="77777777" w:rsidR="0092763F" w:rsidRPr="00D0044F" w:rsidRDefault="0092763F" w:rsidP="006D58FA">
            <w:pPr>
              <w:spacing w:line="256" w:lineRule="auto"/>
            </w:pPr>
            <w:r w:rsidRPr="00D0044F">
              <w:t>Opdrachten. Werkboekje. Schriftje. HACCP schoonmaak formulieren</w:t>
            </w:r>
          </w:p>
          <w:p w14:paraId="4C49B689" w14:textId="77777777" w:rsidR="0092763F" w:rsidRPr="00D0044F" w:rsidRDefault="0092763F" w:rsidP="006D58FA">
            <w:pPr>
              <w:spacing w:line="256" w:lineRule="auto"/>
            </w:pPr>
            <w:r w:rsidRPr="00D0044F">
              <w:t>laptop</w:t>
            </w:r>
          </w:p>
        </w:tc>
      </w:tr>
      <w:tr w:rsidR="0092763F" w:rsidRPr="00D0044F" w14:paraId="5C3640FE" w14:textId="77777777" w:rsidTr="00616BDD">
        <w:tc>
          <w:tcPr>
            <w:tcW w:w="1686" w:type="dxa"/>
          </w:tcPr>
          <w:p w14:paraId="05B497AD" w14:textId="77777777" w:rsidR="0092763F" w:rsidRPr="00D0044F" w:rsidRDefault="0092763F" w:rsidP="006D58FA">
            <w:pPr>
              <w:spacing w:line="256" w:lineRule="auto"/>
              <w:rPr>
                <w:b/>
              </w:rPr>
            </w:pPr>
            <w:r w:rsidRPr="00D0044F">
              <w:rPr>
                <w:b/>
              </w:rPr>
              <w:t>Evaluatiefase:5 min</w:t>
            </w:r>
          </w:p>
        </w:tc>
        <w:tc>
          <w:tcPr>
            <w:tcW w:w="1749" w:type="dxa"/>
          </w:tcPr>
          <w:p w14:paraId="7C2B7853" w14:textId="77777777" w:rsidR="0092763F" w:rsidRPr="00D0044F" w:rsidRDefault="0092763F" w:rsidP="006D58FA">
            <w:pPr>
              <w:spacing w:line="256" w:lineRule="auto"/>
            </w:pPr>
            <w:r w:rsidRPr="00D0044F">
              <w:t>Mening geven. Luisteren. Verwoorden</w:t>
            </w:r>
          </w:p>
        </w:tc>
        <w:tc>
          <w:tcPr>
            <w:tcW w:w="1787" w:type="dxa"/>
          </w:tcPr>
          <w:p w14:paraId="2AB3F600" w14:textId="77777777" w:rsidR="0092763F" w:rsidRPr="00D0044F" w:rsidRDefault="0092763F" w:rsidP="006D58FA">
            <w:pPr>
              <w:spacing w:line="256" w:lineRule="auto"/>
            </w:pPr>
            <w:r w:rsidRPr="00D0044F">
              <w:t>Inventariseren</w:t>
            </w:r>
          </w:p>
          <w:p w14:paraId="54F11C90" w14:textId="77777777" w:rsidR="0092763F" w:rsidRPr="00D0044F" w:rsidRDefault="0092763F" w:rsidP="006D58FA">
            <w:pPr>
              <w:spacing w:line="256" w:lineRule="auto"/>
            </w:pPr>
            <w:r w:rsidRPr="00D0044F">
              <w:t>Evalueren</w:t>
            </w:r>
          </w:p>
        </w:tc>
        <w:tc>
          <w:tcPr>
            <w:tcW w:w="2282" w:type="dxa"/>
          </w:tcPr>
          <w:p w14:paraId="40E1B3DA" w14:textId="77777777" w:rsidR="0092763F" w:rsidRPr="00D0044F" w:rsidRDefault="0092763F" w:rsidP="006D58FA">
            <w:pPr>
              <w:spacing w:line="256" w:lineRule="auto"/>
            </w:pPr>
            <w:r w:rsidRPr="00D0044F">
              <w:t>Samenvatten d.m.v. klassengesprek of de doelen zijn gehaald</w:t>
            </w:r>
          </w:p>
        </w:tc>
        <w:tc>
          <w:tcPr>
            <w:tcW w:w="2414" w:type="dxa"/>
          </w:tcPr>
          <w:p w14:paraId="2DBD8F7C" w14:textId="77777777" w:rsidR="0092763F" w:rsidRPr="00D0044F" w:rsidRDefault="0092763F" w:rsidP="006D58FA">
            <w:pPr>
              <w:spacing w:line="256" w:lineRule="auto"/>
            </w:pPr>
            <w:r w:rsidRPr="00D0044F">
              <w:t>Alle materialen eigen inzicht</w:t>
            </w:r>
          </w:p>
        </w:tc>
      </w:tr>
      <w:tr w:rsidR="00D0044F" w:rsidRPr="00D0044F" w14:paraId="622B3B08" w14:textId="77777777" w:rsidTr="00616BDD">
        <w:tc>
          <w:tcPr>
            <w:tcW w:w="1686" w:type="dxa"/>
          </w:tcPr>
          <w:p w14:paraId="28682BEA" w14:textId="77777777" w:rsidR="00D0044F" w:rsidRPr="00D0044F" w:rsidRDefault="00D0044F" w:rsidP="006D58FA">
            <w:pPr>
              <w:spacing w:line="256" w:lineRule="auto"/>
              <w:rPr>
                <w:b/>
              </w:rPr>
            </w:pPr>
            <w:r w:rsidRPr="00D0044F">
              <w:rPr>
                <w:b/>
              </w:rPr>
              <w:t>Evaluatie vragen plenair bespreken:</w:t>
            </w:r>
          </w:p>
        </w:tc>
        <w:tc>
          <w:tcPr>
            <w:tcW w:w="8232" w:type="dxa"/>
            <w:gridSpan w:val="4"/>
          </w:tcPr>
          <w:p w14:paraId="3F69691B" w14:textId="77777777" w:rsidR="00D0044F" w:rsidRDefault="00616BDD" w:rsidP="00AB543D">
            <w:pPr>
              <w:pStyle w:val="Lijstalinea"/>
              <w:numPr>
                <w:ilvl w:val="0"/>
                <w:numId w:val="12"/>
              </w:numPr>
              <w:spacing w:line="256" w:lineRule="auto"/>
            </w:pPr>
            <w:r>
              <w:t>Welke eisen worden er (volgens HACCP) gesteld aan de inrichting van ruimtes</w:t>
            </w:r>
          </w:p>
          <w:p w14:paraId="49F1F405" w14:textId="77777777" w:rsidR="00616BDD" w:rsidRPr="00D0044F" w:rsidRDefault="00616BDD" w:rsidP="00AB543D">
            <w:pPr>
              <w:pStyle w:val="Lijstalinea"/>
              <w:numPr>
                <w:ilvl w:val="0"/>
                <w:numId w:val="12"/>
              </w:numPr>
              <w:spacing w:line="256" w:lineRule="auto"/>
            </w:pPr>
            <w:r>
              <w:t xml:space="preserve">Welke schoonmaakregels moeten er volgens het HACCP gehanteerd worden? </w:t>
            </w:r>
          </w:p>
        </w:tc>
      </w:tr>
    </w:tbl>
    <w:p w14:paraId="2F848C3B" w14:textId="77777777" w:rsidR="00D0044F" w:rsidRDefault="00D0044F">
      <w:pPr>
        <w:rPr>
          <w:b/>
        </w:rPr>
      </w:pPr>
    </w:p>
    <w:p w14:paraId="0B04839C" w14:textId="77777777" w:rsidR="006D58FA" w:rsidRDefault="006D58FA" w:rsidP="0092763F">
      <w:pPr>
        <w:rPr>
          <w:b/>
        </w:rPr>
      </w:pPr>
    </w:p>
    <w:p w14:paraId="4739B8C9" w14:textId="77777777" w:rsidR="006D58FA" w:rsidRDefault="006D58FA" w:rsidP="0092763F">
      <w:pPr>
        <w:rPr>
          <w:b/>
        </w:rPr>
      </w:pPr>
    </w:p>
    <w:p w14:paraId="0C72CAF1" w14:textId="77777777" w:rsidR="006D58FA" w:rsidRDefault="006D58FA" w:rsidP="0092763F">
      <w:pPr>
        <w:rPr>
          <w:b/>
        </w:rPr>
      </w:pPr>
    </w:p>
    <w:p w14:paraId="2AE043D0" w14:textId="77777777" w:rsidR="006D58FA" w:rsidRDefault="006D58FA" w:rsidP="0092763F">
      <w:pPr>
        <w:rPr>
          <w:b/>
        </w:rPr>
      </w:pPr>
    </w:p>
    <w:p w14:paraId="7896483E" w14:textId="77777777" w:rsidR="006D58FA" w:rsidRDefault="006D58FA" w:rsidP="0092763F">
      <w:pPr>
        <w:rPr>
          <w:b/>
        </w:rPr>
      </w:pPr>
    </w:p>
    <w:p w14:paraId="385E6FE1" w14:textId="77777777" w:rsidR="006D58FA" w:rsidRDefault="006D58FA" w:rsidP="0092763F">
      <w:pPr>
        <w:rPr>
          <w:b/>
        </w:rPr>
      </w:pPr>
    </w:p>
    <w:p w14:paraId="19F6E03C" w14:textId="77777777" w:rsidR="006D58FA" w:rsidRDefault="006D58FA" w:rsidP="0092763F">
      <w:pPr>
        <w:rPr>
          <w:b/>
        </w:rPr>
      </w:pPr>
    </w:p>
    <w:p w14:paraId="2F051AF1" w14:textId="77777777" w:rsidR="006D58FA" w:rsidRDefault="006D58FA" w:rsidP="0092763F">
      <w:pPr>
        <w:rPr>
          <w:b/>
        </w:rPr>
      </w:pPr>
    </w:p>
    <w:p w14:paraId="71E74B6A" w14:textId="77777777" w:rsidR="006D58FA" w:rsidRDefault="006D58FA" w:rsidP="0092763F">
      <w:pPr>
        <w:rPr>
          <w:b/>
        </w:rPr>
      </w:pPr>
    </w:p>
    <w:p w14:paraId="514526BB" w14:textId="77777777" w:rsidR="006D58FA" w:rsidRDefault="006D58FA" w:rsidP="0092763F">
      <w:pPr>
        <w:rPr>
          <w:b/>
        </w:rPr>
      </w:pPr>
    </w:p>
    <w:p w14:paraId="64EBAC46" w14:textId="77777777" w:rsidR="006D58FA" w:rsidRDefault="006D58FA" w:rsidP="0092763F">
      <w:pPr>
        <w:rPr>
          <w:b/>
        </w:rPr>
      </w:pPr>
    </w:p>
    <w:p w14:paraId="403CD930" w14:textId="77777777" w:rsidR="0092763F" w:rsidRPr="00D0044F" w:rsidRDefault="0092763F" w:rsidP="0092763F">
      <w:pPr>
        <w:rPr>
          <w:b/>
        </w:rPr>
      </w:pPr>
      <w:r w:rsidRPr="00D0044F">
        <w:rPr>
          <w:b/>
        </w:rPr>
        <w:lastRenderedPageBreak/>
        <w:t>Antwoorden les 4</w:t>
      </w:r>
      <w:r w:rsidR="00D0044F">
        <w:rPr>
          <w:b/>
        </w:rPr>
        <w:t xml:space="preserve"> Bedrijfshygiëne</w:t>
      </w:r>
    </w:p>
    <w:p w14:paraId="7964E585" w14:textId="77777777" w:rsidR="0092763F" w:rsidRPr="006D58FA" w:rsidRDefault="0092763F" w:rsidP="006D58FA">
      <w:pPr>
        <w:pStyle w:val="Geenafstand"/>
        <w:rPr>
          <w:b/>
        </w:rPr>
      </w:pPr>
      <w:r w:rsidRPr="006D58FA">
        <w:rPr>
          <w:b/>
        </w:rPr>
        <w:t>1. Waarom moet er een scheiding zijn tussen toilet-en kleedruimte en werk- en opslagruimte?</w:t>
      </w:r>
    </w:p>
    <w:p w14:paraId="2EC60C6A" w14:textId="77777777" w:rsidR="006D58FA" w:rsidRDefault="0092763F" w:rsidP="0092763F">
      <w:r w:rsidRPr="00D0044F">
        <w:t>Voor de hygiëne. En omdat de toilet- en kleedkamer een warmer tempratuur hebben dan de opslagruimte daar ligt  de rouwe voedsel. En dat moet op koude tempraturen worden bewaart.</w:t>
      </w:r>
    </w:p>
    <w:p w14:paraId="7ED703F6" w14:textId="77777777" w:rsidR="0092763F" w:rsidRPr="006D58FA" w:rsidRDefault="0092763F" w:rsidP="006D58FA">
      <w:pPr>
        <w:pStyle w:val="Geenafstand"/>
        <w:rPr>
          <w:b/>
        </w:rPr>
      </w:pPr>
      <w:r w:rsidRPr="006D58FA">
        <w:rPr>
          <w:b/>
        </w:rPr>
        <w:t>2.</w:t>
      </w:r>
      <w:r w:rsidR="006D58FA" w:rsidRPr="006D58FA">
        <w:rPr>
          <w:b/>
        </w:rPr>
        <w:t xml:space="preserve"> </w:t>
      </w:r>
      <w:r w:rsidRPr="006D58FA">
        <w:rPr>
          <w:b/>
        </w:rPr>
        <w:t>Noteer drie  punten waar aan de vloer moet voldo</w:t>
      </w:r>
      <w:r w:rsidR="006D58FA" w:rsidRPr="006D58FA">
        <w:rPr>
          <w:b/>
        </w:rPr>
        <w:t>en:</w:t>
      </w:r>
    </w:p>
    <w:p w14:paraId="19C0032F" w14:textId="77777777" w:rsidR="0092763F" w:rsidRPr="00D0044F" w:rsidRDefault="0092763F" w:rsidP="00AB543D">
      <w:pPr>
        <w:pStyle w:val="Lijstalinea"/>
        <w:numPr>
          <w:ilvl w:val="0"/>
          <w:numId w:val="28"/>
        </w:numPr>
        <w:spacing w:before="0" w:after="160" w:line="256" w:lineRule="auto"/>
      </w:pPr>
      <w:r w:rsidRPr="00D0044F">
        <w:t xml:space="preserve">de vloer moet slipvast zijn want er vallen regelmatig vloeistoffen op de grond en dat zou  levensgevaarlijk zijn  als je snel uitglijd </w:t>
      </w:r>
    </w:p>
    <w:p w14:paraId="7646DDA4" w14:textId="77777777" w:rsidR="0092763F" w:rsidRPr="00D0044F" w:rsidRDefault="0092763F" w:rsidP="00AB543D">
      <w:pPr>
        <w:pStyle w:val="Lijstalinea"/>
        <w:numPr>
          <w:ilvl w:val="0"/>
          <w:numId w:val="28"/>
        </w:numPr>
        <w:spacing w:before="0" w:after="160" w:line="256" w:lineRule="auto"/>
      </w:pPr>
      <w:r w:rsidRPr="00D0044F">
        <w:t>de vloer mag geen vocht op nemen . Als er vloeistoffen in de vloer kunnen trekken, zou de vloer ook bacteriën kunnen opnemen.</w:t>
      </w:r>
    </w:p>
    <w:p w14:paraId="17B1C5EE" w14:textId="77777777" w:rsidR="00616BDD" w:rsidRPr="00D0044F" w:rsidRDefault="0092763F" w:rsidP="00AB543D">
      <w:pPr>
        <w:pStyle w:val="Lijstalinea"/>
        <w:numPr>
          <w:ilvl w:val="0"/>
          <w:numId w:val="28"/>
        </w:numPr>
        <w:spacing w:before="0" w:after="160" w:line="256" w:lineRule="auto"/>
      </w:pPr>
      <w:r w:rsidRPr="00D0044F">
        <w:t>De vloer moet hard zijn.de voer moet bestand zijn tegen kokende vloeistoffen zoals vet, maar ook tegen harde chemisch schoonmaakmiddelen. De vloer mag niet snel afslijten. Er mogen ook geen scheuren inkomen. Want daar kunnen zich bacteriën in ophopen.</w:t>
      </w:r>
    </w:p>
    <w:p w14:paraId="1A02FDED" w14:textId="77777777" w:rsidR="0092763F" w:rsidRPr="006D58FA" w:rsidRDefault="006D58FA" w:rsidP="006D58FA">
      <w:pPr>
        <w:pStyle w:val="Geenafstand"/>
        <w:rPr>
          <w:b/>
        </w:rPr>
      </w:pPr>
      <w:r>
        <w:rPr>
          <w:b/>
        </w:rPr>
        <w:t xml:space="preserve"> 3</w:t>
      </w:r>
      <w:r w:rsidR="0092763F" w:rsidRPr="006D58FA">
        <w:rPr>
          <w:b/>
        </w:rPr>
        <w:t>. Noteer drie  punten waaraan de wanden moeten voldoen</w:t>
      </w:r>
      <w:r>
        <w:rPr>
          <w:b/>
        </w:rPr>
        <w:t>:</w:t>
      </w:r>
    </w:p>
    <w:p w14:paraId="7FD424FE" w14:textId="77777777" w:rsidR="0092763F" w:rsidRPr="00D0044F" w:rsidRDefault="0092763F" w:rsidP="00AB543D">
      <w:pPr>
        <w:pStyle w:val="Lijstalinea"/>
        <w:numPr>
          <w:ilvl w:val="0"/>
          <w:numId w:val="34"/>
        </w:numPr>
        <w:spacing w:before="0" w:after="160" w:line="256" w:lineRule="auto"/>
      </w:pPr>
      <w:r w:rsidRPr="00D0044F">
        <w:t>De wanden moeten belegd zijn. De tegels zijn glad en goed schoon te maken. Er kan geen vet of scherpe schoonmaakmiddelen in doordringen. Meestal zijn de keukens betegeld tot 1.80 meter.</w:t>
      </w:r>
    </w:p>
    <w:p w14:paraId="089C1173" w14:textId="77777777" w:rsidR="0092763F" w:rsidRPr="00D0044F" w:rsidRDefault="0092763F" w:rsidP="00AB543D">
      <w:pPr>
        <w:pStyle w:val="Lijstalinea"/>
        <w:numPr>
          <w:ilvl w:val="0"/>
          <w:numId w:val="29"/>
        </w:numPr>
        <w:spacing w:before="0" w:after="160" w:line="256" w:lineRule="auto"/>
      </w:pPr>
      <w:r w:rsidRPr="00D0044F">
        <w:t>Boven de tegels is de muur afgewerkt met een materiaal dat wel vocht kan opnemen, zoals kalk. Wanneer je de hele muur zou betegelen, zou het vochtig worden in de keuken. In de grote keukens met een sterke airconditioning kan je de muren wel tot het plafond betegelen.</w:t>
      </w:r>
    </w:p>
    <w:p w14:paraId="66560EEA" w14:textId="77777777" w:rsidR="0092763F" w:rsidRPr="00D0044F" w:rsidRDefault="0092763F" w:rsidP="00AB543D">
      <w:pPr>
        <w:pStyle w:val="Lijstalinea"/>
        <w:numPr>
          <w:ilvl w:val="0"/>
          <w:numId w:val="29"/>
        </w:numPr>
        <w:spacing w:before="0" w:after="160" w:line="256" w:lineRule="auto"/>
      </w:pPr>
      <w:r w:rsidRPr="00D0044F">
        <w:t>De ruimte tussen de tegels zijn goed gevoegd. Bij openingen en scheuren kunnen zich hier bacteriën ophopen.</w:t>
      </w:r>
    </w:p>
    <w:p w14:paraId="0E87124F" w14:textId="77777777" w:rsidR="0092763F" w:rsidRPr="006D58FA" w:rsidRDefault="0092763F" w:rsidP="006D58FA">
      <w:pPr>
        <w:pStyle w:val="Geenafstand"/>
        <w:rPr>
          <w:b/>
        </w:rPr>
      </w:pPr>
      <w:r w:rsidRPr="006D58FA">
        <w:rPr>
          <w:b/>
        </w:rPr>
        <w:t>4. Noteer drie punten waaraan de plafond moet voldoen</w:t>
      </w:r>
      <w:r w:rsidR="006D58FA" w:rsidRPr="006D58FA">
        <w:rPr>
          <w:b/>
        </w:rPr>
        <w:t>:</w:t>
      </w:r>
    </w:p>
    <w:p w14:paraId="6ED6185E" w14:textId="77777777" w:rsidR="0092763F" w:rsidRPr="00D0044F" w:rsidRDefault="0092763F" w:rsidP="00AB543D">
      <w:pPr>
        <w:pStyle w:val="Lijstalinea"/>
        <w:numPr>
          <w:ilvl w:val="0"/>
          <w:numId w:val="30"/>
        </w:numPr>
        <w:spacing w:before="0" w:after="160" w:line="256" w:lineRule="auto"/>
      </w:pPr>
      <w:r w:rsidRPr="00D0044F">
        <w:t>Het neemt goed vocht op. Een glad en dicht materiaal gaat condenseren.</w:t>
      </w:r>
    </w:p>
    <w:p w14:paraId="2671CCC7" w14:textId="77777777" w:rsidR="0092763F" w:rsidRPr="00D0044F" w:rsidRDefault="0092763F" w:rsidP="00AB543D">
      <w:pPr>
        <w:pStyle w:val="Lijstalinea"/>
        <w:numPr>
          <w:ilvl w:val="0"/>
          <w:numId w:val="30"/>
        </w:numPr>
        <w:spacing w:before="0" w:after="160" w:line="256" w:lineRule="auto"/>
      </w:pPr>
      <w:r w:rsidRPr="00D0044F">
        <w:t>Het is goed schoon te maken. Er mag zich geen stof aan vestigen.</w:t>
      </w:r>
    </w:p>
    <w:p w14:paraId="76C9C73B" w14:textId="77777777" w:rsidR="0092763F" w:rsidRPr="00D0044F" w:rsidRDefault="0092763F" w:rsidP="00AB543D">
      <w:pPr>
        <w:pStyle w:val="Lijstalinea"/>
        <w:numPr>
          <w:ilvl w:val="0"/>
          <w:numId w:val="30"/>
        </w:numPr>
        <w:spacing w:before="0" w:after="160" w:line="256" w:lineRule="auto"/>
      </w:pPr>
      <w:r w:rsidRPr="00D0044F">
        <w:t>Het isoleert geluid en warmte.</w:t>
      </w:r>
    </w:p>
    <w:p w14:paraId="35ED1394" w14:textId="77777777" w:rsidR="0092763F" w:rsidRPr="006D58FA" w:rsidRDefault="0092763F" w:rsidP="006D58FA">
      <w:pPr>
        <w:pStyle w:val="Geenafstand"/>
        <w:rPr>
          <w:b/>
        </w:rPr>
      </w:pPr>
      <w:r w:rsidRPr="006D58FA">
        <w:rPr>
          <w:b/>
        </w:rPr>
        <w:t xml:space="preserve">5. Noteer twee punten waaraan de </w:t>
      </w:r>
      <w:r w:rsidR="006D58FA" w:rsidRPr="006D58FA">
        <w:rPr>
          <w:b/>
        </w:rPr>
        <w:t>deuren en ramen moeten voldoen:</w:t>
      </w:r>
    </w:p>
    <w:p w14:paraId="6314D307" w14:textId="77777777" w:rsidR="0092763F" w:rsidRPr="00D0044F" w:rsidRDefault="0092763F" w:rsidP="00AB543D">
      <w:pPr>
        <w:pStyle w:val="Lijstalinea"/>
        <w:numPr>
          <w:ilvl w:val="0"/>
          <w:numId w:val="31"/>
        </w:numPr>
        <w:spacing w:before="0" w:after="160" w:line="256" w:lineRule="auto"/>
      </w:pPr>
      <w:r w:rsidRPr="00D0044F">
        <w:t>De ramen moeten gemaakt zijn, dat er zich geen vuil kan op hopen. Waneer ze geopend zijn moeten er horren geplaatst kunnen worden. Zo houd je insecten buiten. Aan de binnen kan zijn schuin aflopende vensterbaken handig zo dat de vensterbanken niet als opbergruimte gebruikt worden. Waar zich vuil kan ophopen.</w:t>
      </w:r>
    </w:p>
    <w:p w14:paraId="30F0B193" w14:textId="77777777" w:rsidR="0092763F" w:rsidRPr="00D0044F" w:rsidRDefault="0092763F" w:rsidP="00AB543D">
      <w:pPr>
        <w:pStyle w:val="Lijstalinea"/>
        <w:numPr>
          <w:ilvl w:val="0"/>
          <w:numId w:val="31"/>
        </w:numPr>
        <w:spacing w:before="0" w:after="160" w:line="256" w:lineRule="auto"/>
      </w:pPr>
      <w:r w:rsidRPr="00D0044F">
        <w:t xml:space="preserve">De deuren van de keuken moeten glad zijn, om ze goed schoon te kunnen maken. Ze mogen geen vocht opnemen. Daarnaast is het handig als de deuren door middel van trekveer weer automatisch dichtgaan. Dit voorkomt tocht en het binnenkomen van bacteriën via de lucht. </w:t>
      </w:r>
    </w:p>
    <w:p w14:paraId="1CD91BD0" w14:textId="77777777" w:rsidR="0092763F" w:rsidRPr="006D58FA" w:rsidRDefault="0092763F" w:rsidP="006D58FA">
      <w:pPr>
        <w:pStyle w:val="Geenafstand"/>
        <w:rPr>
          <w:b/>
        </w:rPr>
      </w:pPr>
      <w:r w:rsidRPr="006D58FA">
        <w:rPr>
          <w:b/>
        </w:rPr>
        <w:t>6. Noteer twee punten waaraan de werkbanken moet</w:t>
      </w:r>
      <w:r w:rsidR="006D58FA" w:rsidRPr="006D58FA">
        <w:rPr>
          <w:b/>
        </w:rPr>
        <w:t>en voldoen:</w:t>
      </w:r>
    </w:p>
    <w:p w14:paraId="500CB202" w14:textId="77777777" w:rsidR="0092763F" w:rsidRPr="00D0044F" w:rsidRDefault="0092763F" w:rsidP="00AB543D">
      <w:pPr>
        <w:pStyle w:val="Lijstalinea"/>
        <w:numPr>
          <w:ilvl w:val="0"/>
          <w:numId w:val="32"/>
        </w:numPr>
        <w:spacing w:before="0" w:after="160" w:line="256" w:lineRule="auto"/>
      </w:pPr>
      <w:r w:rsidRPr="00D0044F">
        <w:t xml:space="preserve">Werkbanken moeten voorzien zijn van een roestvrijstalen werkblad. Je moet ze makkelijk kunnen schoonmaken. Soms zijn de werkbanken bevestigd aan de muur, zodat je ook goed de voer eronder kunt reinigen. Er zijn ook verrijdbare werkbanken. Voordeel van deze werkbanken is dat je ze op verschillende plaatsen in de keuken kunt gebruiken. </w:t>
      </w:r>
    </w:p>
    <w:p w14:paraId="1215E074" w14:textId="77777777" w:rsidR="0092763F" w:rsidRPr="006D58FA" w:rsidRDefault="0092763F" w:rsidP="006D58FA">
      <w:pPr>
        <w:pStyle w:val="Geenafstand"/>
        <w:rPr>
          <w:b/>
        </w:rPr>
      </w:pPr>
      <w:r w:rsidRPr="006D58FA">
        <w:rPr>
          <w:b/>
        </w:rPr>
        <w:t>7. Noteer twee punten waaraa</w:t>
      </w:r>
      <w:r w:rsidR="006D58FA" w:rsidRPr="006D58FA">
        <w:rPr>
          <w:b/>
        </w:rPr>
        <w:t>n de afvalbakken moeten voldoen:</w:t>
      </w:r>
    </w:p>
    <w:p w14:paraId="6C5080EE" w14:textId="77777777" w:rsidR="006D58FA" w:rsidRDefault="0092763F" w:rsidP="00AB543D">
      <w:pPr>
        <w:pStyle w:val="Lijstalinea"/>
        <w:numPr>
          <w:ilvl w:val="0"/>
          <w:numId w:val="33"/>
        </w:numPr>
        <w:spacing w:before="0" w:after="160" w:line="256" w:lineRule="auto"/>
      </w:pPr>
      <w:r w:rsidRPr="00D0044F">
        <w:t xml:space="preserve">De afvalbakken in de keuken moeten waterdicht zijn. Ze zijn gemaakt van metaal of plastic, zodat ze ondoordringbaar zijn. Daarnaast moet je de bakken goed kunnen afsluiten. Zodra ze vol zijn, verwijder je de afvalbakken uit de keuken om ze te legen. Daarna maak je de bakken schoon en desinfecteer je ze. </w:t>
      </w:r>
    </w:p>
    <w:p w14:paraId="676F0C8A" w14:textId="77777777" w:rsidR="006D58FA" w:rsidRDefault="006D58FA" w:rsidP="006D58FA">
      <w:pPr>
        <w:spacing w:before="0" w:after="160" w:line="256" w:lineRule="auto"/>
      </w:pPr>
    </w:p>
    <w:p w14:paraId="2A41017F" w14:textId="77777777" w:rsidR="006D58FA" w:rsidRDefault="006D58FA" w:rsidP="006D58FA">
      <w:pPr>
        <w:spacing w:before="0" w:after="160" w:line="256" w:lineRule="auto"/>
      </w:pPr>
    </w:p>
    <w:p w14:paraId="1AE3262D" w14:textId="77777777" w:rsidR="006D58FA" w:rsidRPr="00D0044F" w:rsidRDefault="006D58FA" w:rsidP="006D58FA">
      <w:pPr>
        <w:spacing w:before="0" w:after="160" w:line="256" w:lineRule="auto"/>
      </w:pPr>
    </w:p>
    <w:p w14:paraId="173C594D" w14:textId="77777777" w:rsidR="0092763F" w:rsidRPr="006D58FA" w:rsidRDefault="0092763F" w:rsidP="006D58FA">
      <w:pPr>
        <w:pStyle w:val="Geenafstand"/>
        <w:rPr>
          <w:b/>
        </w:rPr>
      </w:pPr>
      <w:r w:rsidRPr="006D58FA">
        <w:rPr>
          <w:b/>
        </w:rPr>
        <w:lastRenderedPageBreak/>
        <w:t>8. Noteer twee  punten waaraan apparatuur moet vold</w:t>
      </w:r>
      <w:r w:rsidR="006D58FA" w:rsidRPr="006D58FA">
        <w:rPr>
          <w:b/>
        </w:rPr>
        <w:t>oen:</w:t>
      </w:r>
    </w:p>
    <w:p w14:paraId="013AA75C" w14:textId="77777777" w:rsidR="0092763F" w:rsidRPr="00D0044F" w:rsidRDefault="0092763F" w:rsidP="00AB543D">
      <w:pPr>
        <w:pStyle w:val="Lijstalinea"/>
        <w:numPr>
          <w:ilvl w:val="0"/>
          <w:numId w:val="33"/>
        </w:numPr>
        <w:spacing w:before="0" w:after="160" w:line="256" w:lineRule="auto"/>
      </w:pPr>
      <w:r w:rsidRPr="00D0044F">
        <w:t>Het apparaat moet gemaakt zijn van roestvrij staal. Dit materiaal kan goed tegen harde chemische schoonmaakmiddelen.</w:t>
      </w:r>
    </w:p>
    <w:p w14:paraId="4233135E" w14:textId="77777777" w:rsidR="0092763F" w:rsidRPr="00D0044F" w:rsidRDefault="0092763F" w:rsidP="00AB543D">
      <w:pPr>
        <w:pStyle w:val="Lijstalinea"/>
        <w:numPr>
          <w:ilvl w:val="0"/>
          <w:numId w:val="33"/>
        </w:numPr>
        <w:spacing w:before="0" w:after="160" w:line="256" w:lineRule="auto"/>
      </w:pPr>
      <w:r w:rsidRPr="00D0044F">
        <w:t xml:space="preserve">De buiten kant moet glad en hard zijn. Beschadigingen, zoals krassen. Mogen niet snel voorkomen daarin kunnen zich makkelijk bacteriën ophopen. </w:t>
      </w:r>
    </w:p>
    <w:p w14:paraId="3C7AD7AA" w14:textId="77777777" w:rsidR="00442FA7" w:rsidRDefault="00647481" w:rsidP="0092763F">
      <w:r>
        <w:t>(Brouwer en Pen, 2013).</w:t>
      </w:r>
    </w:p>
    <w:p w14:paraId="4FB063E2" w14:textId="77777777" w:rsidR="00616BDD" w:rsidRDefault="00616BDD" w:rsidP="0092763F"/>
    <w:p w14:paraId="3CF4A7BF" w14:textId="77777777" w:rsidR="00616BDD" w:rsidRDefault="00616BDD" w:rsidP="0092763F"/>
    <w:p w14:paraId="10D431A4" w14:textId="77777777" w:rsidR="00616BDD" w:rsidRDefault="006D58FA" w:rsidP="0092763F">
      <w:r>
        <w:br w:type="page"/>
      </w:r>
    </w:p>
    <w:p w14:paraId="37811F98" w14:textId="77777777" w:rsidR="00616BDD" w:rsidRDefault="00616BDD" w:rsidP="00616BDD">
      <w:pPr>
        <w:pStyle w:val="Kop2"/>
      </w:pPr>
      <w:bookmarkStart w:id="123" w:name="_Toc514084625"/>
      <w:r>
        <w:lastRenderedPageBreak/>
        <w:t>Les 5 Verhitten van vet en olie</w:t>
      </w:r>
      <w:bookmarkEnd w:id="123"/>
    </w:p>
    <w:p w14:paraId="6FA5DAD7" w14:textId="77777777" w:rsidR="00616BDD" w:rsidRDefault="00616BDD" w:rsidP="00616BDD">
      <w:pPr>
        <w:rPr>
          <w:b/>
        </w:rPr>
      </w:pPr>
      <w:r>
        <w:rPr>
          <w:b/>
        </w:rPr>
        <w:t>Beginsituatie</w:t>
      </w:r>
    </w:p>
    <w:p w14:paraId="48C95507" w14:textId="77777777" w:rsidR="00616BDD" w:rsidRDefault="00616BDD" w:rsidP="00616BDD">
      <w:r>
        <w:t>De studenten weten wat frituren is.</w:t>
      </w:r>
    </w:p>
    <w:p w14:paraId="6ECFCF2C" w14:textId="77777777" w:rsidR="00616BDD" w:rsidRPr="00616BDD" w:rsidRDefault="00616BDD" w:rsidP="00616BDD">
      <w:pPr>
        <w:pStyle w:val="Geenafstand"/>
        <w:rPr>
          <w:b/>
        </w:rPr>
      </w:pPr>
      <w:r w:rsidRPr="00616BDD">
        <w:rPr>
          <w:b/>
        </w:rPr>
        <w:t>Doelstellingen</w:t>
      </w:r>
    </w:p>
    <w:p w14:paraId="354BBED3" w14:textId="77777777" w:rsidR="00616BDD" w:rsidRPr="00616BDD" w:rsidRDefault="00616BDD" w:rsidP="00AB543D">
      <w:pPr>
        <w:pStyle w:val="Lijstalinea"/>
        <w:numPr>
          <w:ilvl w:val="0"/>
          <w:numId w:val="35"/>
        </w:numPr>
        <w:spacing w:before="0" w:after="160" w:line="259" w:lineRule="auto"/>
        <w:rPr>
          <w:b/>
        </w:rPr>
      </w:pPr>
      <w:r>
        <w:t xml:space="preserve">De studenten weten hoe ze </w:t>
      </w:r>
      <w:r w:rsidRPr="000F2DD0">
        <w:rPr>
          <w:rFonts w:cstheme="minorHAnsi"/>
        </w:rPr>
        <w:t xml:space="preserve"> de kwaliteit</w:t>
      </w:r>
      <w:r>
        <w:rPr>
          <w:rFonts w:cstheme="minorHAnsi"/>
        </w:rPr>
        <w:t xml:space="preserve">  van frituurvet  kunnen controleren. </w:t>
      </w:r>
    </w:p>
    <w:p w14:paraId="35E47799" w14:textId="77777777" w:rsidR="00616BDD" w:rsidRPr="00282611" w:rsidRDefault="00616BDD" w:rsidP="00AB543D">
      <w:pPr>
        <w:pStyle w:val="Lijstalinea"/>
        <w:numPr>
          <w:ilvl w:val="0"/>
          <w:numId w:val="35"/>
        </w:numPr>
        <w:spacing w:before="0" w:after="160" w:line="259" w:lineRule="auto"/>
        <w:rPr>
          <w:b/>
        </w:rPr>
      </w:pPr>
      <w:r>
        <w:t xml:space="preserve">De studenten kunnen ontkoppeld en gekoppeld koken. </w:t>
      </w:r>
    </w:p>
    <w:p w14:paraId="18CD0559" w14:textId="77777777" w:rsidR="00616BDD" w:rsidRPr="00616BDD" w:rsidRDefault="00616BDD" w:rsidP="00616BDD">
      <w:pPr>
        <w:pStyle w:val="Geenafstand"/>
        <w:rPr>
          <w:b/>
        </w:rPr>
      </w:pPr>
      <w:r w:rsidRPr="00616BDD">
        <w:rPr>
          <w:b/>
        </w:rPr>
        <w:t>Voorbereiding</w:t>
      </w:r>
    </w:p>
    <w:p w14:paraId="0C52D5DE" w14:textId="77777777" w:rsidR="00616BDD" w:rsidRDefault="00616BDD" w:rsidP="00AB543D">
      <w:pPr>
        <w:pStyle w:val="Geenafstand"/>
        <w:numPr>
          <w:ilvl w:val="0"/>
          <w:numId w:val="38"/>
        </w:numPr>
      </w:pPr>
      <w:r>
        <w:t>Achtergrondinformatie en docentenhandleiding doorlezen</w:t>
      </w:r>
    </w:p>
    <w:p w14:paraId="60E35168" w14:textId="77777777" w:rsidR="00616BDD" w:rsidRDefault="00616BDD" w:rsidP="00AB543D">
      <w:pPr>
        <w:pStyle w:val="Geenafstand"/>
        <w:numPr>
          <w:ilvl w:val="0"/>
          <w:numId w:val="35"/>
        </w:numPr>
        <w:spacing w:before="0"/>
      </w:pPr>
      <w:r>
        <w:t>Visuele materiaal over het onderwerp (verhitten van vet) YouTube filmpjes zoeken</w:t>
      </w:r>
    </w:p>
    <w:p w14:paraId="0BB6DF9F" w14:textId="77777777" w:rsidR="00616BDD" w:rsidRDefault="00616BDD" w:rsidP="00AB543D">
      <w:pPr>
        <w:pStyle w:val="Geenafstand"/>
        <w:numPr>
          <w:ilvl w:val="0"/>
          <w:numId w:val="35"/>
        </w:numPr>
        <w:spacing w:before="0"/>
      </w:pPr>
      <w:r>
        <w:t>Indien mogelijk  verschillende meet instrumenten meenemen.</w:t>
      </w:r>
    </w:p>
    <w:p w14:paraId="01AD8C44" w14:textId="77777777" w:rsidR="00616BDD" w:rsidRDefault="00616BDD" w:rsidP="00AB543D">
      <w:pPr>
        <w:pStyle w:val="Geenafstand"/>
        <w:numPr>
          <w:ilvl w:val="0"/>
          <w:numId w:val="35"/>
        </w:numPr>
        <w:spacing w:before="0"/>
      </w:pPr>
      <w:r>
        <w:t xml:space="preserve">Tijdschriften </w:t>
      </w:r>
    </w:p>
    <w:p w14:paraId="79EAB456" w14:textId="77777777" w:rsidR="00616BDD" w:rsidRDefault="00616BDD" w:rsidP="00AB543D">
      <w:pPr>
        <w:pStyle w:val="Geenafstand"/>
        <w:numPr>
          <w:ilvl w:val="0"/>
          <w:numId w:val="35"/>
        </w:numPr>
        <w:spacing w:before="0"/>
      </w:pPr>
      <w:r>
        <w:t>Huiswerk opdrachten en lesplanner klaar leggen</w:t>
      </w:r>
    </w:p>
    <w:p w14:paraId="3C154AD2" w14:textId="77777777" w:rsidR="006D58FA" w:rsidRDefault="006D58FA">
      <w:pPr>
        <w:rPr>
          <w:b/>
        </w:rPr>
      </w:pPr>
      <w:r>
        <w:rPr>
          <w:b/>
        </w:rPr>
        <w:br w:type="page"/>
      </w:r>
    </w:p>
    <w:p w14:paraId="17E42359" w14:textId="77777777" w:rsidR="00616BDD" w:rsidRDefault="00EE445C" w:rsidP="00F07223">
      <w:pPr>
        <w:pStyle w:val="Kop3"/>
      </w:pPr>
      <w:bookmarkStart w:id="124" w:name="_Toc514084626"/>
      <w:r>
        <w:lastRenderedPageBreak/>
        <w:t xml:space="preserve">Lesschema </w:t>
      </w:r>
      <w:r w:rsidR="00616BDD" w:rsidRPr="00227158">
        <w:t>Les 5</w:t>
      </w:r>
      <w:bookmarkEnd w:id="124"/>
    </w:p>
    <w:p w14:paraId="262CC4A2" w14:textId="77777777" w:rsidR="00616BDD" w:rsidRPr="00F07223" w:rsidRDefault="00F07223" w:rsidP="00616BDD">
      <w:pPr>
        <w:pStyle w:val="Geenafstand"/>
        <w:rPr>
          <w:b/>
        </w:rPr>
      </w:pPr>
      <w:r w:rsidRPr="00F07223">
        <w:rPr>
          <w:b/>
        </w:rPr>
        <w:t xml:space="preserve">Les 5. </w:t>
      </w:r>
      <w:r w:rsidR="00616BDD" w:rsidRPr="00F07223">
        <w:rPr>
          <w:b/>
        </w:rPr>
        <w:t>30-03-2018</w:t>
      </w:r>
    </w:p>
    <w:tbl>
      <w:tblPr>
        <w:tblStyle w:val="Tabelraster"/>
        <w:tblW w:w="9776" w:type="dxa"/>
        <w:tblLook w:val="04A0" w:firstRow="1" w:lastRow="0" w:firstColumn="1" w:lastColumn="0" w:noHBand="0" w:noVBand="1"/>
      </w:tblPr>
      <w:tblGrid>
        <w:gridCol w:w="1555"/>
        <w:gridCol w:w="1822"/>
        <w:gridCol w:w="2149"/>
        <w:gridCol w:w="1995"/>
        <w:gridCol w:w="2255"/>
      </w:tblGrid>
      <w:tr w:rsidR="00EE445C" w14:paraId="67875456" w14:textId="77777777" w:rsidTr="006D58FA">
        <w:tc>
          <w:tcPr>
            <w:tcW w:w="1555" w:type="dxa"/>
          </w:tcPr>
          <w:p w14:paraId="1E803047" w14:textId="77777777" w:rsidR="00616BDD" w:rsidRPr="005F7E57" w:rsidRDefault="00EE445C" w:rsidP="006D58FA">
            <w:pPr>
              <w:pStyle w:val="Geenafstand"/>
              <w:rPr>
                <w:b/>
              </w:rPr>
            </w:pPr>
            <w:r>
              <w:rPr>
                <w:b/>
              </w:rPr>
              <w:t>Tijdsfa</w:t>
            </w:r>
            <w:r w:rsidR="00616BDD" w:rsidRPr="005F7E57">
              <w:rPr>
                <w:b/>
              </w:rPr>
              <w:t>sering</w:t>
            </w:r>
          </w:p>
        </w:tc>
        <w:tc>
          <w:tcPr>
            <w:tcW w:w="1895" w:type="dxa"/>
          </w:tcPr>
          <w:p w14:paraId="36C8DAD3" w14:textId="77777777" w:rsidR="00616BDD" w:rsidRDefault="00616BDD" w:rsidP="006D58FA">
            <w:pPr>
              <w:pStyle w:val="Geenafstand"/>
              <w:rPr>
                <w:b/>
              </w:rPr>
            </w:pPr>
            <w:r>
              <w:rPr>
                <w:b/>
              </w:rPr>
              <w:t>Leerling -activiteit</w:t>
            </w:r>
          </w:p>
        </w:tc>
        <w:tc>
          <w:tcPr>
            <w:tcW w:w="2215" w:type="dxa"/>
          </w:tcPr>
          <w:p w14:paraId="527FB1FC" w14:textId="77777777" w:rsidR="00616BDD" w:rsidRDefault="00616BDD" w:rsidP="006D58FA">
            <w:pPr>
              <w:pStyle w:val="Geenafstand"/>
              <w:rPr>
                <w:b/>
              </w:rPr>
            </w:pPr>
            <w:r>
              <w:rPr>
                <w:b/>
              </w:rPr>
              <w:t>Docentactiviteit</w:t>
            </w:r>
          </w:p>
        </w:tc>
        <w:tc>
          <w:tcPr>
            <w:tcW w:w="1746" w:type="dxa"/>
          </w:tcPr>
          <w:p w14:paraId="07DBE884" w14:textId="77777777" w:rsidR="00616BDD" w:rsidRDefault="00616BDD" w:rsidP="006D58FA">
            <w:pPr>
              <w:pStyle w:val="Geenafstand"/>
              <w:rPr>
                <w:b/>
              </w:rPr>
            </w:pPr>
            <w:r>
              <w:rPr>
                <w:b/>
              </w:rPr>
              <w:t>Leerinhouden</w:t>
            </w:r>
          </w:p>
        </w:tc>
        <w:tc>
          <w:tcPr>
            <w:tcW w:w="2365" w:type="dxa"/>
          </w:tcPr>
          <w:p w14:paraId="1A73CCDF" w14:textId="77777777" w:rsidR="00616BDD" w:rsidRDefault="00616BDD" w:rsidP="006D58FA">
            <w:pPr>
              <w:pStyle w:val="Geenafstand"/>
              <w:rPr>
                <w:b/>
              </w:rPr>
            </w:pPr>
            <w:r>
              <w:rPr>
                <w:b/>
              </w:rPr>
              <w:t>Leer-en hulpmiddelen</w:t>
            </w:r>
          </w:p>
        </w:tc>
      </w:tr>
      <w:tr w:rsidR="00EE445C" w14:paraId="7EB49720" w14:textId="77777777" w:rsidTr="006D58FA">
        <w:tc>
          <w:tcPr>
            <w:tcW w:w="1555" w:type="dxa"/>
          </w:tcPr>
          <w:p w14:paraId="4DBB5277" w14:textId="77777777" w:rsidR="00616BDD" w:rsidRDefault="00616BDD" w:rsidP="006D58FA">
            <w:pPr>
              <w:pStyle w:val="Geenafstand"/>
              <w:rPr>
                <w:b/>
              </w:rPr>
            </w:pPr>
            <w:r>
              <w:rPr>
                <w:b/>
              </w:rPr>
              <w:t>Motivatiefase: 10  min</w:t>
            </w:r>
          </w:p>
        </w:tc>
        <w:tc>
          <w:tcPr>
            <w:tcW w:w="1895" w:type="dxa"/>
          </w:tcPr>
          <w:p w14:paraId="2657764D" w14:textId="77777777" w:rsidR="00616BDD" w:rsidRPr="005F7E57" w:rsidRDefault="00616BDD" w:rsidP="006D58FA">
            <w:pPr>
              <w:pStyle w:val="Geenafstand"/>
            </w:pPr>
            <w:r>
              <w:t>Luisteren</w:t>
            </w:r>
          </w:p>
        </w:tc>
        <w:tc>
          <w:tcPr>
            <w:tcW w:w="2215" w:type="dxa"/>
          </w:tcPr>
          <w:p w14:paraId="04621E00" w14:textId="77777777" w:rsidR="00616BDD" w:rsidRPr="005F7E57" w:rsidRDefault="00616BDD" w:rsidP="006D58FA">
            <w:pPr>
              <w:pStyle w:val="Geenafstand"/>
            </w:pPr>
            <w:r w:rsidRPr="005F7E57">
              <w:t>Uitleggen</w:t>
            </w:r>
          </w:p>
        </w:tc>
        <w:tc>
          <w:tcPr>
            <w:tcW w:w="1746" w:type="dxa"/>
          </w:tcPr>
          <w:p w14:paraId="4325980D" w14:textId="77777777" w:rsidR="00616BDD" w:rsidRPr="005F7E57" w:rsidRDefault="00616BDD" w:rsidP="006D58FA">
            <w:pPr>
              <w:pStyle w:val="Geenafstand"/>
            </w:pPr>
            <w:r>
              <w:t>Lesopzet presenteren</w:t>
            </w:r>
          </w:p>
        </w:tc>
        <w:tc>
          <w:tcPr>
            <w:tcW w:w="2365" w:type="dxa"/>
          </w:tcPr>
          <w:p w14:paraId="14471174" w14:textId="77777777" w:rsidR="00616BDD" w:rsidRDefault="00616BDD" w:rsidP="006D58FA">
            <w:pPr>
              <w:pStyle w:val="Geenafstand"/>
            </w:pPr>
            <w:r w:rsidRPr="005F7E57">
              <w:t>Digibord</w:t>
            </w:r>
            <w:r>
              <w:t>. werkboekje.  Meet instrumenten. Huiswerk opdrachten lesplanner. Laptop</w:t>
            </w:r>
          </w:p>
          <w:p w14:paraId="057543BF" w14:textId="77777777" w:rsidR="00616BDD" w:rsidRPr="005F7E57" w:rsidRDefault="00616BDD" w:rsidP="006D58FA">
            <w:pPr>
              <w:pStyle w:val="Geenafstand"/>
            </w:pPr>
            <w:r>
              <w:t xml:space="preserve">Tijdschriften </w:t>
            </w:r>
          </w:p>
        </w:tc>
      </w:tr>
      <w:tr w:rsidR="00EE445C" w14:paraId="0254D86C" w14:textId="77777777" w:rsidTr="006D58FA">
        <w:tc>
          <w:tcPr>
            <w:tcW w:w="1555" w:type="dxa"/>
          </w:tcPr>
          <w:p w14:paraId="7116B549" w14:textId="77777777" w:rsidR="00616BDD" w:rsidRDefault="00616BDD" w:rsidP="006D58FA">
            <w:pPr>
              <w:pStyle w:val="Geenafstand"/>
              <w:rPr>
                <w:b/>
              </w:rPr>
            </w:pPr>
            <w:r>
              <w:rPr>
                <w:b/>
              </w:rPr>
              <w:t>Leerfase 1: 5 min</w:t>
            </w:r>
          </w:p>
        </w:tc>
        <w:tc>
          <w:tcPr>
            <w:tcW w:w="1895" w:type="dxa"/>
          </w:tcPr>
          <w:p w14:paraId="0F35ABBB" w14:textId="77777777" w:rsidR="00616BDD" w:rsidRPr="005F7E57" w:rsidRDefault="00616BDD" w:rsidP="006D58FA">
            <w:pPr>
              <w:pStyle w:val="Geenafstand"/>
            </w:pPr>
            <w:r w:rsidRPr="005F7E57">
              <w:t>Antwoorden</w:t>
            </w:r>
          </w:p>
        </w:tc>
        <w:tc>
          <w:tcPr>
            <w:tcW w:w="2215" w:type="dxa"/>
          </w:tcPr>
          <w:p w14:paraId="1909E24D" w14:textId="77777777" w:rsidR="00616BDD" w:rsidRPr="005F7E57" w:rsidRDefault="00616BDD" w:rsidP="006D58FA">
            <w:pPr>
              <w:pStyle w:val="Geenafstand"/>
            </w:pPr>
            <w:r w:rsidRPr="005F7E57">
              <w:t>Vragenstellen</w:t>
            </w:r>
          </w:p>
        </w:tc>
        <w:tc>
          <w:tcPr>
            <w:tcW w:w="1746" w:type="dxa"/>
          </w:tcPr>
          <w:p w14:paraId="2B3B74BF" w14:textId="77777777" w:rsidR="00616BDD" w:rsidRPr="005F7E57" w:rsidRDefault="00616BDD" w:rsidP="006D58FA">
            <w:pPr>
              <w:pStyle w:val="Geenafstand"/>
            </w:pPr>
            <w:r w:rsidRPr="005F7E57">
              <w:t>Voorkennis peilen</w:t>
            </w:r>
          </w:p>
        </w:tc>
        <w:tc>
          <w:tcPr>
            <w:tcW w:w="2365" w:type="dxa"/>
          </w:tcPr>
          <w:p w14:paraId="22FA95E3" w14:textId="77777777" w:rsidR="00616BDD" w:rsidRDefault="00616BDD" w:rsidP="006D58FA">
            <w:pPr>
              <w:pStyle w:val="Geenafstand"/>
              <w:rPr>
                <w:b/>
              </w:rPr>
            </w:pPr>
          </w:p>
        </w:tc>
      </w:tr>
      <w:tr w:rsidR="00EE445C" w14:paraId="5007DE11" w14:textId="77777777" w:rsidTr="006D58FA">
        <w:tc>
          <w:tcPr>
            <w:tcW w:w="1555" w:type="dxa"/>
          </w:tcPr>
          <w:p w14:paraId="0BFF4822" w14:textId="77777777" w:rsidR="00616BDD" w:rsidRDefault="00616BDD" w:rsidP="006D58FA">
            <w:pPr>
              <w:pStyle w:val="Geenafstand"/>
              <w:rPr>
                <w:b/>
              </w:rPr>
            </w:pPr>
            <w:r>
              <w:rPr>
                <w:b/>
              </w:rPr>
              <w:t>Verwerven: 15 min</w:t>
            </w:r>
          </w:p>
        </w:tc>
        <w:tc>
          <w:tcPr>
            <w:tcW w:w="1895" w:type="dxa"/>
          </w:tcPr>
          <w:p w14:paraId="5B7EE9DD" w14:textId="77777777" w:rsidR="00616BDD" w:rsidRDefault="00616BDD" w:rsidP="006D58FA">
            <w:pPr>
              <w:pStyle w:val="Geenafstand"/>
            </w:pPr>
            <w:r>
              <w:t>Cognitief opnemen. Actief meedoen. Luisteren</w:t>
            </w:r>
          </w:p>
          <w:p w14:paraId="2EDEA5E2" w14:textId="77777777" w:rsidR="00616BDD" w:rsidRPr="005F7E57" w:rsidRDefault="00616BDD" w:rsidP="006D58FA">
            <w:pPr>
              <w:pStyle w:val="Geenafstand"/>
            </w:pPr>
            <w:r>
              <w:t>Vragen stellen</w:t>
            </w:r>
          </w:p>
        </w:tc>
        <w:tc>
          <w:tcPr>
            <w:tcW w:w="2215" w:type="dxa"/>
          </w:tcPr>
          <w:p w14:paraId="2E8E9B28" w14:textId="77777777" w:rsidR="00616BDD" w:rsidRDefault="00616BDD" w:rsidP="006D58FA">
            <w:pPr>
              <w:pStyle w:val="Geenafstand"/>
            </w:pPr>
            <w:r>
              <w:t>Info aanbieden. Vragen stellen.</w:t>
            </w:r>
          </w:p>
          <w:p w14:paraId="2FE30F05" w14:textId="77777777" w:rsidR="00616BDD" w:rsidRPr="005F7E57" w:rsidRDefault="00616BDD" w:rsidP="006D58FA">
            <w:pPr>
              <w:pStyle w:val="Geenafstand"/>
            </w:pPr>
            <w:r>
              <w:t>Luisteren. Antwoord geven. samenvatten</w:t>
            </w:r>
          </w:p>
        </w:tc>
        <w:tc>
          <w:tcPr>
            <w:tcW w:w="1746" w:type="dxa"/>
          </w:tcPr>
          <w:p w14:paraId="34C40337" w14:textId="77777777" w:rsidR="00616BDD" w:rsidRPr="005F7E57" w:rsidRDefault="00616BDD" w:rsidP="006D58FA">
            <w:pPr>
              <w:pStyle w:val="Geenafstand"/>
            </w:pPr>
            <w:r>
              <w:t>Onderwijsleergesprek over verhitten van vet en olie</w:t>
            </w:r>
          </w:p>
        </w:tc>
        <w:tc>
          <w:tcPr>
            <w:tcW w:w="2365" w:type="dxa"/>
          </w:tcPr>
          <w:p w14:paraId="5EBC2AFF" w14:textId="77777777" w:rsidR="00616BDD" w:rsidRDefault="00616BDD" w:rsidP="006D58FA">
            <w:pPr>
              <w:pStyle w:val="Geenafstand"/>
            </w:pPr>
            <w:r>
              <w:t>Filmpje.</w:t>
            </w:r>
          </w:p>
          <w:p w14:paraId="73CA668E" w14:textId="77777777" w:rsidR="00616BDD" w:rsidRDefault="00616BDD" w:rsidP="006D58FA">
            <w:pPr>
              <w:pStyle w:val="Geenafstand"/>
            </w:pPr>
            <w:r>
              <w:t>Werkboekje. Meet instrumenten</w:t>
            </w:r>
          </w:p>
          <w:p w14:paraId="36CD4155" w14:textId="77777777" w:rsidR="00616BDD" w:rsidRDefault="00616BDD" w:rsidP="006D58FA">
            <w:pPr>
              <w:pStyle w:val="Geenafstand"/>
            </w:pPr>
            <w:r>
              <w:t>Opdrachten,</w:t>
            </w:r>
          </w:p>
          <w:p w14:paraId="7B503B82" w14:textId="77777777" w:rsidR="00616BDD" w:rsidRPr="0059347A" w:rsidRDefault="00616BDD" w:rsidP="006D58FA">
            <w:pPr>
              <w:pStyle w:val="Geenafstand"/>
            </w:pPr>
            <w:r>
              <w:t>Tijdschriften, schrift</w:t>
            </w:r>
          </w:p>
        </w:tc>
      </w:tr>
      <w:tr w:rsidR="00EE445C" w14:paraId="4949B6B4" w14:textId="77777777" w:rsidTr="006D58FA">
        <w:tc>
          <w:tcPr>
            <w:tcW w:w="1555" w:type="dxa"/>
          </w:tcPr>
          <w:p w14:paraId="58DF051F" w14:textId="77777777" w:rsidR="00616BDD" w:rsidRDefault="00616BDD" w:rsidP="006D58FA">
            <w:pPr>
              <w:pStyle w:val="Geenafstand"/>
              <w:rPr>
                <w:b/>
              </w:rPr>
            </w:pPr>
            <w:r>
              <w:rPr>
                <w:b/>
              </w:rPr>
              <w:t>Verwerken: 25 min</w:t>
            </w:r>
          </w:p>
        </w:tc>
        <w:tc>
          <w:tcPr>
            <w:tcW w:w="1895" w:type="dxa"/>
          </w:tcPr>
          <w:p w14:paraId="7ED45305" w14:textId="77777777" w:rsidR="00616BDD" w:rsidRPr="0059347A" w:rsidRDefault="00616BDD" w:rsidP="006D58FA">
            <w:pPr>
              <w:pStyle w:val="Geenafstand"/>
            </w:pPr>
            <w:r>
              <w:t>Actief meedoen. Verbanden leggen. Opdrachten maken</w:t>
            </w:r>
          </w:p>
        </w:tc>
        <w:tc>
          <w:tcPr>
            <w:tcW w:w="2215" w:type="dxa"/>
          </w:tcPr>
          <w:p w14:paraId="3281E213" w14:textId="77777777" w:rsidR="00616BDD" w:rsidRDefault="00616BDD" w:rsidP="006D58FA">
            <w:pPr>
              <w:pStyle w:val="Geenafstand"/>
            </w:pPr>
            <w:r>
              <w:t>Luisteren. Begeleiden</w:t>
            </w:r>
          </w:p>
          <w:p w14:paraId="3BCAC519" w14:textId="77777777" w:rsidR="00616BDD" w:rsidRPr="0059347A" w:rsidRDefault="00616BDD" w:rsidP="006D58FA">
            <w:pPr>
              <w:pStyle w:val="Geenafstand"/>
            </w:pPr>
            <w:r>
              <w:t>Instrueren stimuleren complementeren</w:t>
            </w:r>
          </w:p>
        </w:tc>
        <w:tc>
          <w:tcPr>
            <w:tcW w:w="1746" w:type="dxa"/>
          </w:tcPr>
          <w:p w14:paraId="6CF833E2" w14:textId="77777777" w:rsidR="00616BDD" w:rsidRPr="0059347A" w:rsidRDefault="00616BDD" w:rsidP="006D58FA">
            <w:pPr>
              <w:pStyle w:val="Geenafstand"/>
            </w:pPr>
            <w:r>
              <w:t>Samen verken in groepjes of in tweetalen</w:t>
            </w:r>
          </w:p>
        </w:tc>
        <w:tc>
          <w:tcPr>
            <w:tcW w:w="2365" w:type="dxa"/>
          </w:tcPr>
          <w:p w14:paraId="08EB6336" w14:textId="77777777" w:rsidR="00616BDD" w:rsidRPr="0059347A" w:rsidRDefault="00616BDD" w:rsidP="006D58FA">
            <w:pPr>
              <w:pStyle w:val="Geenafstand"/>
            </w:pPr>
            <w:r>
              <w:t>Laptop. Schrift. Werkboekje opdrachten</w:t>
            </w:r>
          </w:p>
        </w:tc>
      </w:tr>
      <w:tr w:rsidR="00EE445C" w14:paraId="23E0651D" w14:textId="77777777" w:rsidTr="006D58FA">
        <w:tc>
          <w:tcPr>
            <w:tcW w:w="1555" w:type="dxa"/>
          </w:tcPr>
          <w:p w14:paraId="2BF2F80D" w14:textId="77777777" w:rsidR="00616BDD" w:rsidRDefault="00616BDD" w:rsidP="006D58FA">
            <w:pPr>
              <w:pStyle w:val="Geenafstand"/>
              <w:rPr>
                <w:b/>
              </w:rPr>
            </w:pPr>
            <w:r>
              <w:rPr>
                <w:b/>
              </w:rPr>
              <w:t>Evaluatiefase: 5 min</w:t>
            </w:r>
          </w:p>
        </w:tc>
        <w:tc>
          <w:tcPr>
            <w:tcW w:w="1895" w:type="dxa"/>
          </w:tcPr>
          <w:p w14:paraId="2322CA57" w14:textId="77777777" w:rsidR="00616BDD" w:rsidRPr="0059347A" w:rsidRDefault="00616BDD" w:rsidP="006D58FA">
            <w:pPr>
              <w:pStyle w:val="Geenafstand"/>
            </w:pPr>
            <w:r>
              <w:t>Mening geven. Luisteren. Verwoorden</w:t>
            </w:r>
          </w:p>
        </w:tc>
        <w:tc>
          <w:tcPr>
            <w:tcW w:w="2215" w:type="dxa"/>
          </w:tcPr>
          <w:p w14:paraId="08B92741" w14:textId="77777777" w:rsidR="00616BDD" w:rsidRPr="0059347A" w:rsidRDefault="00616BDD" w:rsidP="006D58FA">
            <w:pPr>
              <w:pStyle w:val="Geenafstand"/>
            </w:pPr>
            <w:r>
              <w:t>Inventariseren. Evalueren</w:t>
            </w:r>
          </w:p>
        </w:tc>
        <w:tc>
          <w:tcPr>
            <w:tcW w:w="1746" w:type="dxa"/>
          </w:tcPr>
          <w:p w14:paraId="42238C34" w14:textId="77777777" w:rsidR="00616BDD" w:rsidRPr="0059347A" w:rsidRDefault="00616BDD" w:rsidP="006D58FA">
            <w:pPr>
              <w:pStyle w:val="Geenafstand"/>
            </w:pPr>
            <w:r>
              <w:t>Samenvatten d.m.v. klassengesprek achterhalen of de doelen zijn gehaald</w:t>
            </w:r>
          </w:p>
        </w:tc>
        <w:tc>
          <w:tcPr>
            <w:tcW w:w="2365" w:type="dxa"/>
          </w:tcPr>
          <w:p w14:paraId="68C68B71" w14:textId="77777777" w:rsidR="00616BDD" w:rsidRPr="0059347A" w:rsidRDefault="00616BDD" w:rsidP="006D58FA">
            <w:pPr>
              <w:pStyle w:val="Geenafstand"/>
            </w:pPr>
            <w:r>
              <w:t>Alle materialen (eigen inzicht)</w:t>
            </w:r>
          </w:p>
        </w:tc>
      </w:tr>
      <w:tr w:rsidR="00EE445C" w14:paraId="0EE6B59F" w14:textId="77777777" w:rsidTr="006D58FA">
        <w:tc>
          <w:tcPr>
            <w:tcW w:w="1555" w:type="dxa"/>
          </w:tcPr>
          <w:p w14:paraId="7293D50F" w14:textId="77777777" w:rsidR="00EE445C" w:rsidRDefault="00EE445C" w:rsidP="006D58FA">
            <w:pPr>
              <w:pStyle w:val="Geenafstand"/>
              <w:rPr>
                <w:b/>
              </w:rPr>
            </w:pPr>
            <w:r>
              <w:rPr>
                <w:b/>
              </w:rPr>
              <w:t xml:space="preserve">Evaluatievragen plenair bespreken: </w:t>
            </w:r>
          </w:p>
        </w:tc>
        <w:tc>
          <w:tcPr>
            <w:tcW w:w="8221" w:type="dxa"/>
            <w:gridSpan w:val="4"/>
          </w:tcPr>
          <w:p w14:paraId="2C61A440" w14:textId="77777777" w:rsidR="00EE445C" w:rsidRDefault="00EE445C" w:rsidP="00AB543D">
            <w:pPr>
              <w:pStyle w:val="Geenafstand"/>
              <w:numPr>
                <w:ilvl w:val="0"/>
                <w:numId w:val="12"/>
              </w:numPr>
            </w:pPr>
            <w:r>
              <w:t xml:space="preserve">Waarmee wordt frituurvet gecontroleerd op kwaliteit? </w:t>
            </w:r>
          </w:p>
          <w:p w14:paraId="38E6F235" w14:textId="77777777" w:rsidR="00EE445C" w:rsidRDefault="00EE445C" w:rsidP="00AB543D">
            <w:pPr>
              <w:pStyle w:val="Geenafstand"/>
              <w:numPr>
                <w:ilvl w:val="0"/>
                <w:numId w:val="12"/>
              </w:numPr>
            </w:pPr>
            <w:r>
              <w:t xml:space="preserve">Wat is het verschil tussen ontkoppeld en gekoppeld koken? </w:t>
            </w:r>
          </w:p>
        </w:tc>
      </w:tr>
    </w:tbl>
    <w:p w14:paraId="43D24A7C" w14:textId="77777777" w:rsidR="00EE445C" w:rsidRDefault="00EE445C" w:rsidP="00616BDD">
      <w:pPr>
        <w:rPr>
          <w:b/>
        </w:rPr>
      </w:pPr>
    </w:p>
    <w:p w14:paraId="758059F3" w14:textId="77777777" w:rsidR="006D58FA" w:rsidRDefault="006D58FA">
      <w:pPr>
        <w:rPr>
          <w:b/>
        </w:rPr>
      </w:pPr>
      <w:r>
        <w:rPr>
          <w:b/>
        </w:rPr>
        <w:br w:type="page"/>
      </w:r>
    </w:p>
    <w:p w14:paraId="5807B67D" w14:textId="77777777" w:rsidR="00616BDD" w:rsidRDefault="00616BDD" w:rsidP="00616BDD">
      <w:pPr>
        <w:rPr>
          <w:b/>
        </w:rPr>
      </w:pPr>
      <w:r>
        <w:rPr>
          <w:b/>
        </w:rPr>
        <w:lastRenderedPageBreak/>
        <w:t>Antwoorden</w:t>
      </w:r>
      <w:r w:rsidRPr="0059347A">
        <w:rPr>
          <w:b/>
        </w:rPr>
        <w:t xml:space="preserve"> les 5</w:t>
      </w:r>
      <w:r>
        <w:rPr>
          <w:b/>
        </w:rPr>
        <w:t xml:space="preserve"> Verhitten van vet en olie</w:t>
      </w:r>
    </w:p>
    <w:p w14:paraId="3AF0B2F3" w14:textId="77777777" w:rsidR="00616BDD" w:rsidRPr="00201087" w:rsidRDefault="00616BDD" w:rsidP="00616BDD">
      <w:pPr>
        <w:pStyle w:val="Geenafstand"/>
        <w:rPr>
          <w:rFonts w:cstheme="minorHAnsi"/>
          <w:b/>
          <w:i/>
        </w:rPr>
      </w:pPr>
      <w:bookmarkStart w:id="125" w:name="_Hlk512235520"/>
      <w:r w:rsidRPr="00201087">
        <w:rPr>
          <w:rFonts w:cstheme="minorHAnsi"/>
          <w:b/>
          <w:i/>
        </w:rPr>
        <w:t>Opdracht 5.1 t/m 5.6</w:t>
      </w:r>
    </w:p>
    <w:p w14:paraId="3F0DF071" w14:textId="77777777" w:rsidR="00616BDD" w:rsidRPr="00201087" w:rsidRDefault="00616BDD" w:rsidP="00616BDD">
      <w:pPr>
        <w:pStyle w:val="Geenafstand"/>
        <w:rPr>
          <w:rFonts w:cstheme="minorHAnsi"/>
          <w:b/>
        </w:rPr>
      </w:pPr>
      <w:r w:rsidRPr="00201087">
        <w:rPr>
          <w:rFonts w:cstheme="minorHAnsi"/>
          <w:b/>
        </w:rPr>
        <w:t>1.Welke temperatuur moet het frituurvet minimaal hebben voordat je kunt frituren?</w:t>
      </w:r>
    </w:p>
    <w:p w14:paraId="14CDE290" w14:textId="77777777" w:rsidR="00616BDD" w:rsidRDefault="00616BDD" w:rsidP="00AB543D">
      <w:pPr>
        <w:pStyle w:val="Geenafstand"/>
        <w:numPr>
          <w:ilvl w:val="0"/>
          <w:numId w:val="36"/>
        </w:numPr>
        <w:spacing w:before="0"/>
        <w:rPr>
          <w:rFonts w:cstheme="minorHAnsi"/>
        </w:rPr>
      </w:pPr>
      <w:r w:rsidRPr="000F2DD0">
        <w:rPr>
          <w:rFonts w:cstheme="minorHAnsi"/>
        </w:rPr>
        <w:t>De temperatuur van de olie of het vet</w:t>
      </w:r>
      <w:r>
        <w:rPr>
          <w:rFonts w:cstheme="minorHAnsi"/>
        </w:rPr>
        <w:t xml:space="preserve"> moet </w:t>
      </w:r>
      <w:r w:rsidRPr="000F2DD0">
        <w:rPr>
          <w:rFonts w:cstheme="minorHAnsi"/>
        </w:rPr>
        <w:t>tussen de 16</w:t>
      </w:r>
      <w:r>
        <w:rPr>
          <w:rFonts w:cstheme="minorHAnsi"/>
        </w:rPr>
        <w:t>0</w:t>
      </w:r>
      <w:r w:rsidRPr="000F2DD0">
        <w:rPr>
          <w:rFonts w:cstheme="minorHAnsi"/>
        </w:rPr>
        <w:t xml:space="preserve"> en de 180c</w:t>
      </w:r>
      <w:r>
        <w:rPr>
          <w:rFonts w:cstheme="minorHAnsi"/>
        </w:rPr>
        <w:t xml:space="preserve"> zijn.</w:t>
      </w:r>
    </w:p>
    <w:p w14:paraId="39797B0A" w14:textId="77777777" w:rsidR="00201087" w:rsidRPr="00F32FCE" w:rsidRDefault="00201087" w:rsidP="00201087">
      <w:pPr>
        <w:pStyle w:val="Geenafstand"/>
        <w:spacing w:before="0"/>
        <w:ind w:left="765"/>
        <w:rPr>
          <w:rFonts w:cstheme="minorHAnsi"/>
        </w:rPr>
      </w:pPr>
    </w:p>
    <w:p w14:paraId="0472087A" w14:textId="77777777" w:rsidR="00616BDD" w:rsidRPr="006D58FA" w:rsidRDefault="00616BDD" w:rsidP="00616BDD">
      <w:pPr>
        <w:pStyle w:val="Geenafstand"/>
        <w:rPr>
          <w:rFonts w:cstheme="minorHAnsi"/>
          <w:b/>
        </w:rPr>
      </w:pPr>
      <w:r w:rsidRPr="006D58FA">
        <w:rPr>
          <w:rFonts w:cstheme="minorHAnsi"/>
          <w:b/>
        </w:rPr>
        <w:t xml:space="preserve">2. Waarmee kun je frituurvet testen? </w:t>
      </w:r>
    </w:p>
    <w:p w14:paraId="25BBDBA1" w14:textId="77777777" w:rsidR="00616BDD" w:rsidRDefault="00616BDD" w:rsidP="00AB543D">
      <w:pPr>
        <w:pStyle w:val="Geenafstand"/>
        <w:numPr>
          <w:ilvl w:val="0"/>
          <w:numId w:val="36"/>
        </w:numPr>
        <w:spacing w:before="0"/>
        <w:rPr>
          <w:rFonts w:cstheme="minorHAnsi"/>
        </w:rPr>
      </w:pPr>
      <w:r w:rsidRPr="000F2DD0">
        <w:rPr>
          <w:rFonts w:cstheme="minorHAnsi"/>
        </w:rPr>
        <w:t>Dit doe je met een vetcontrole strip. Deze strip meet het percentage aan vrije vetzuren. Bij het meten houdt je de strip vast aan het witte gedeelte. De blokjes hang je in het vet gedurende vijftien seconden.</w:t>
      </w:r>
    </w:p>
    <w:p w14:paraId="32E588E1" w14:textId="77777777" w:rsidR="00201087" w:rsidRPr="000F2DD0" w:rsidRDefault="00201087" w:rsidP="00201087">
      <w:pPr>
        <w:pStyle w:val="Geenafstand"/>
        <w:spacing w:before="0"/>
        <w:ind w:left="765"/>
        <w:rPr>
          <w:rFonts w:cstheme="minorHAnsi"/>
        </w:rPr>
      </w:pPr>
    </w:p>
    <w:p w14:paraId="2AC0EDF7" w14:textId="77777777" w:rsidR="00616BDD" w:rsidRPr="00201087" w:rsidRDefault="00616BDD" w:rsidP="00616BDD">
      <w:pPr>
        <w:pStyle w:val="Geenafstand"/>
        <w:rPr>
          <w:rFonts w:cstheme="minorHAnsi"/>
          <w:b/>
        </w:rPr>
      </w:pPr>
      <w:r w:rsidRPr="00201087">
        <w:rPr>
          <w:rFonts w:cstheme="minorHAnsi"/>
          <w:b/>
        </w:rPr>
        <w:t xml:space="preserve">3. Noem twee punten waarop </w:t>
      </w:r>
      <w:r w:rsidR="00201087" w:rsidRPr="00201087">
        <w:rPr>
          <w:rFonts w:cstheme="minorHAnsi"/>
          <w:b/>
        </w:rPr>
        <w:t>je moet letten bij het frituren:</w:t>
      </w:r>
    </w:p>
    <w:bookmarkEnd w:id="125"/>
    <w:p w14:paraId="4675E87C" w14:textId="77777777" w:rsidR="00616BDD" w:rsidRPr="009D58BA" w:rsidRDefault="00616BDD" w:rsidP="00AB543D">
      <w:pPr>
        <w:pStyle w:val="Geenafstand"/>
        <w:numPr>
          <w:ilvl w:val="0"/>
          <w:numId w:val="36"/>
        </w:numPr>
        <w:spacing w:before="0"/>
        <w:rPr>
          <w:rFonts w:cstheme="minorHAnsi"/>
        </w:rPr>
      </w:pPr>
      <w:r w:rsidRPr="000F2DD0">
        <w:rPr>
          <w:rFonts w:cstheme="minorHAnsi"/>
        </w:rPr>
        <w:t xml:space="preserve">Frituur geen producten die bevroren zijn, die laten veel vocht los. Hierdoor gaat de kwaliteit van het vet snel achteruit.  </w:t>
      </w:r>
      <w:r w:rsidRPr="009D58BA">
        <w:rPr>
          <w:rFonts w:cstheme="minorHAnsi"/>
        </w:rPr>
        <w:t xml:space="preserve">Bijvoorbeeld:  bevroren patat, aardappelkroketjes of frikandellen.  </w:t>
      </w:r>
    </w:p>
    <w:p w14:paraId="3464A906" w14:textId="77777777" w:rsidR="00616BDD" w:rsidRPr="009D58BA" w:rsidRDefault="00616BDD" w:rsidP="00AB543D">
      <w:pPr>
        <w:pStyle w:val="Lijstalinea"/>
        <w:numPr>
          <w:ilvl w:val="0"/>
          <w:numId w:val="36"/>
        </w:numPr>
        <w:spacing w:before="0" w:after="160" w:line="259" w:lineRule="auto"/>
        <w:rPr>
          <w:b/>
        </w:rPr>
      </w:pPr>
      <w:r w:rsidRPr="009D58BA">
        <w:rPr>
          <w:rFonts w:cstheme="minorHAnsi"/>
        </w:rPr>
        <w:t>Frituur niet te grote hoeveelheden in een keer. Hierdoor zakt de temperatuur teveel en zuigen de producten zich vol met vet. Dit is niet lekker en erg ongezond</w:t>
      </w:r>
    </w:p>
    <w:p w14:paraId="14B52C11" w14:textId="77777777" w:rsidR="00616BDD" w:rsidRPr="000F2DD0" w:rsidRDefault="00EE445C" w:rsidP="00AB543D">
      <w:pPr>
        <w:pStyle w:val="Geenafstand"/>
        <w:numPr>
          <w:ilvl w:val="0"/>
          <w:numId w:val="36"/>
        </w:numPr>
        <w:spacing w:before="0"/>
        <w:rPr>
          <w:rFonts w:cstheme="minorHAnsi"/>
        </w:rPr>
      </w:pPr>
      <w:r>
        <w:rPr>
          <w:rFonts w:cstheme="minorHAnsi"/>
        </w:rPr>
        <w:t>Zorg ervoor dat het</w:t>
      </w:r>
      <w:r w:rsidR="00616BDD" w:rsidRPr="000F2DD0">
        <w:rPr>
          <w:rFonts w:cstheme="minorHAnsi"/>
        </w:rPr>
        <w:t xml:space="preserve"> gefrituurde een kerntem</w:t>
      </w:r>
      <w:r>
        <w:rPr>
          <w:rFonts w:cstheme="minorHAnsi"/>
        </w:rPr>
        <w:t>peratuur heeft van minimaal 75</w:t>
      </w:r>
      <w:r>
        <w:rPr>
          <w:rFonts w:cstheme="minorHAnsi"/>
          <w:vertAlign w:val="superscript"/>
        </w:rPr>
        <w:t>c</w:t>
      </w:r>
      <w:r w:rsidR="00616BDD" w:rsidRPr="000F2DD0">
        <w:rPr>
          <w:rFonts w:cstheme="minorHAnsi"/>
        </w:rPr>
        <w:t xml:space="preserve">. </w:t>
      </w:r>
    </w:p>
    <w:p w14:paraId="05683656" w14:textId="77777777" w:rsidR="00616BDD" w:rsidRPr="009D58BA" w:rsidRDefault="00616BDD" w:rsidP="00AB543D">
      <w:pPr>
        <w:pStyle w:val="Lijstalinea"/>
        <w:numPr>
          <w:ilvl w:val="0"/>
          <w:numId w:val="36"/>
        </w:numPr>
        <w:spacing w:before="0" w:after="160" w:line="259" w:lineRule="auto"/>
        <w:rPr>
          <w:b/>
        </w:rPr>
      </w:pPr>
      <w:r w:rsidRPr="000F2DD0">
        <w:rPr>
          <w:rFonts w:cstheme="minorHAnsi"/>
        </w:rPr>
        <w:t>Zeef regelmatig je frituurvet, bij voorkeur aan het einde van de werkdag  </w:t>
      </w:r>
    </w:p>
    <w:p w14:paraId="09F93087" w14:textId="77777777" w:rsidR="00616BDD" w:rsidRPr="00201087" w:rsidRDefault="00616BDD" w:rsidP="00616BDD">
      <w:pPr>
        <w:pStyle w:val="Geenafstand"/>
        <w:rPr>
          <w:rFonts w:cstheme="minorHAnsi"/>
          <w:b/>
          <w:i/>
        </w:rPr>
      </w:pPr>
      <w:r w:rsidRPr="00201087">
        <w:rPr>
          <w:rFonts w:cstheme="minorHAnsi"/>
          <w:b/>
          <w:i/>
        </w:rPr>
        <w:t>   Opdracht 5.2</w:t>
      </w:r>
    </w:p>
    <w:p w14:paraId="37C74FC2" w14:textId="77777777" w:rsidR="00616BDD" w:rsidRPr="00201087" w:rsidRDefault="00616BDD" w:rsidP="00616BDD">
      <w:pPr>
        <w:spacing w:after="0" w:line="240" w:lineRule="auto"/>
        <w:rPr>
          <w:rFonts w:cstheme="minorHAnsi"/>
          <w:b/>
        </w:rPr>
      </w:pPr>
      <w:r w:rsidRPr="00201087">
        <w:rPr>
          <w:rFonts w:cstheme="minorHAnsi"/>
          <w:b/>
        </w:rPr>
        <w:t>a. Wat is garneren?</w:t>
      </w:r>
    </w:p>
    <w:p w14:paraId="744B9F76" w14:textId="77777777" w:rsidR="00616BDD" w:rsidRPr="009D58BA" w:rsidRDefault="00616BDD" w:rsidP="00AB543D">
      <w:pPr>
        <w:pStyle w:val="Lijstalinea"/>
        <w:numPr>
          <w:ilvl w:val="0"/>
          <w:numId w:val="37"/>
        </w:numPr>
        <w:spacing w:before="0" w:after="0" w:line="240" w:lineRule="auto"/>
        <w:rPr>
          <w:rFonts w:cstheme="minorHAnsi"/>
        </w:rPr>
      </w:pPr>
      <w:r w:rsidRPr="000F2DD0">
        <w:rPr>
          <w:rFonts w:cstheme="minorHAnsi"/>
        </w:rPr>
        <w:t>Garneren is het mooi opmaken van gerechten. Je spreekt ook wel van het garneren van gerechten.</w:t>
      </w:r>
    </w:p>
    <w:p w14:paraId="143177D8" w14:textId="77777777" w:rsidR="00616BDD" w:rsidRPr="00201087" w:rsidRDefault="00616BDD" w:rsidP="00616BDD">
      <w:pPr>
        <w:spacing w:after="0" w:line="240" w:lineRule="auto"/>
        <w:rPr>
          <w:rFonts w:cstheme="minorHAnsi"/>
          <w:b/>
        </w:rPr>
      </w:pPr>
      <w:r w:rsidRPr="00201087">
        <w:rPr>
          <w:rFonts w:cstheme="minorHAnsi"/>
          <w:b/>
        </w:rPr>
        <w:t xml:space="preserve">b. Met welke drie zaken moet je rekening houden bij garneren? </w:t>
      </w:r>
    </w:p>
    <w:p w14:paraId="48CF4441" w14:textId="77777777" w:rsidR="00616BDD" w:rsidRPr="009D58BA" w:rsidRDefault="00616BDD" w:rsidP="00AB543D">
      <w:pPr>
        <w:pStyle w:val="Geenafstand"/>
        <w:numPr>
          <w:ilvl w:val="0"/>
          <w:numId w:val="37"/>
        </w:numPr>
        <w:spacing w:before="0"/>
        <w:rPr>
          <w:rFonts w:cstheme="minorHAnsi"/>
        </w:rPr>
      </w:pPr>
      <w:r w:rsidRPr="000F2DD0">
        <w:rPr>
          <w:rFonts w:cstheme="minorHAnsi"/>
        </w:rPr>
        <w:t xml:space="preserve">De smaak: sommige producten passen goed bij elkaar zoals rode kool en Appel of ham met asperge. </w:t>
      </w:r>
      <w:r w:rsidRPr="009D58BA">
        <w:rPr>
          <w:rFonts w:cstheme="minorHAnsi"/>
        </w:rPr>
        <w:t xml:space="preserve"> </w:t>
      </w:r>
    </w:p>
    <w:p w14:paraId="527A4096" w14:textId="77777777" w:rsidR="00616BDD" w:rsidRPr="000F2DD0" w:rsidRDefault="00616BDD" w:rsidP="00616BDD">
      <w:pPr>
        <w:pStyle w:val="Geenafstand"/>
        <w:ind w:left="765"/>
        <w:rPr>
          <w:rFonts w:cstheme="minorHAnsi"/>
        </w:rPr>
      </w:pPr>
      <w:r w:rsidRPr="000F2DD0">
        <w:rPr>
          <w:rFonts w:cstheme="minorHAnsi"/>
        </w:rPr>
        <w:t xml:space="preserve">De kleur: je moet verschillende kleuren gebruiken ( variatie). Deze kleuren moeten goed bij elkaar passen. </w:t>
      </w:r>
    </w:p>
    <w:p w14:paraId="370CA591" w14:textId="77777777" w:rsidR="00616BDD" w:rsidRPr="000F2DD0" w:rsidRDefault="00616BDD" w:rsidP="00AB543D">
      <w:pPr>
        <w:pStyle w:val="Geenafstand"/>
        <w:numPr>
          <w:ilvl w:val="0"/>
          <w:numId w:val="37"/>
        </w:numPr>
        <w:spacing w:before="0"/>
        <w:rPr>
          <w:rFonts w:cstheme="minorHAnsi"/>
        </w:rPr>
      </w:pPr>
      <w:r w:rsidRPr="000F2DD0">
        <w:rPr>
          <w:rFonts w:cstheme="minorHAnsi"/>
        </w:rPr>
        <w:t xml:space="preserve">De vorm: gebruik verschillende vormen, bijvoorbeeld: ronde, vierkante, of ovale vormen. </w:t>
      </w:r>
    </w:p>
    <w:p w14:paraId="7B3874CD" w14:textId="77777777" w:rsidR="00201087" w:rsidRDefault="00616BDD" w:rsidP="00201087">
      <w:pPr>
        <w:spacing w:after="0" w:line="240" w:lineRule="auto"/>
        <w:ind w:left="708"/>
        <w:rPr>
          <w:rFonts w:cstheme="minorHAnsi"/>
        </w:rPr>
      </w:pPr>
      <w:r w:rsidRPr="000F2DD0">
        <w:rPr>
          <w:rFonts w:cstheme="minorHAnsi"/>
        </w:rPr>
        <w:t>Wanneer je gaat garneren moet je proberen om dit zo kort mogelijk voor het serveren te doen.</w:t>
      </w:r>
    </w:p>
    <w:p w14:paraId="3FE5E777" w14:textId="77777777" w:rsidR="00201087" w:rsidRPr="00201087" w:rsidRDefault="00201087" w:rsidP="00201087">
      <w:pPr>
        <w:spacing w:after="0" w:line="240" w:lineRule="auto"/>
        <w:ind w:left="708"/>
        <w:rPr>
          <w:rFonts w:cstheme="minorHAnsi"/>
        </w:rPr>
      </w:pPr>
    </w:p>
    <w:p w14:paraId="71ED97F8" w14:textId="77777777" w:rsidR="00616BDD" w:rsidRPr="00201087" w:rsidRDefault="00616BDD" w:rsidP="00616BDD">
      <w:pPr>
        <w:spacing w:after="0" w:line="240" w:lineRule="auto"/>
        <w:rPr>
          <w:rFonts w:cstheme="minorHAnsi"/>
          <w:b/>
          <w:i/>
        </w:rPr>
      </w:pPr>
      <w:r w:rsidRPr="00201087">
        <w:rPr>
          <w:rFonts w:cstheme="minorHAnsi"/>
          <w:b/>
          <w:i/>
        </w:rPr>
        <w:t>Opdracht 5.3</w:t>
      </w:r>
    </w:p>
    <w:p w14:paraId="42EBF9D5" w14:textId="77777777" w:rsidR="00616BDD" w:rsidRPr="00201087" w:rsidRDefault="00616BDD" w:rsidP="00616BDD">
      <w:pPr>
        <w:spacing w:after="0" w:line="240" w:lineRule="auto"/>
        <w:rPr>
          <w:rFonts w:cstheme="minorHAnsi"/>
          <w:b/>
        </w:rPr>
      </w:pPr>
      <w:r w:rsidRPr="00201087">
        <w:rPr>
          <w:rFonts w:cstheme="minorHAnsi"/>
          <w:b/>
        </w:rPr>
        <w:t>a. Zoek in verschillende tijdschriften plaatjes van gerechten die gegarneerd zijn. Beschrijf de garneringen.</w:t>
      </w:r>
    </w:p>
    <w:p w14:paraId="71DC3A37" w14:textId="77777777" w:rsidR="00616BDD" w:rsidRPr="00A8329F" w:rsidRDefault="00616BDD" w:rsidP="00AB543D">
      <w:pPr>
        <w:pStyle w:val="Lijstalinea"/>
        <w:numPr>
          <w:ilvl w:val="0"/>
          <w:numId w:val="37"/>
        </w:numPr>
        <w:spacing w:before="0" w:after="0" w:line="240" w:lineRule="auto"/>
        <w:rPr>
          <w:rFonts w:cstheme="minorHAnsi"/>
        </w:rPr>
      </w:pPr>
      <w:r>
        <w:rPr>
          <w:rFonts w:cstheme="minorHAnsi"/>
        </w:rPr>
        <w:t>Antwoord leerling.</w:t>
      </w:r>
    </w:p>
    <w:p w14:paraId="28B24804" w14:textId="77777777" w:rsidR="00616BDD" w:rsidRPr="00201087" w:rsidRDefault="00616BDD" w:rsidP="00616BDD">
      <w:pPr>
        <w:spacing w:after="0" w:line="240" w:lineRule="auto"/>
        <w:rPr>
          <w:rFonts w:cstheme="minorHAnsi"/>
          <w:b/>
        </w:rPr>
      </w:pPr>
      <w:r w:rsidRPr="00201087">
        <w:rPr>
          <w:rFonts w:cstheme="minorHAnsi"/>
          <w:b/>
        </w:rPr>
        <w:t>b.  Met welke producten zijn de gerechten gegarneerd?</w:t>
      </w:r>
    </w:p>
    <w:p w14:paraId="5A819AFE" w14:textId="77777777" w:rsidR="00616BDD" w:rsidRDefault="00616BDD" w:rsidP="00AB543D">
      <w:pPr>
        <w:pStyle w:val="Geenafstand"/>
        <w:numPr>
          <w:ilvl w:val="0"/>
          <w:numId w:val="37"/>
        </w:numPr>
        <w:spacing w:before="0"/>
        <w:rPr>
          <w:rFonts w:cstheme="minorHAnsi"/>
        </w:rPr>
      </w:pPr>
      <w:r>
        <w:rPr>
          <w:rFonts w:cstheme="minorHAnsi"/>
        </w:rPr>
        <w:t>Fruit op de rand van een glas, eetbare bloemen, m</w:t>
      </w:r>
      <w:r w:rsidRPr="00A8329F">
        <w:rPr>
          <w:rFonts w:cstheme="minorHAnsi"/>
        </w:rPr>
        <w:t>ooie cress</w:t>
      </w:r>
      <w:r>
        <w:rPr>
          <w:rFonts w:cstheme="minorHAnsi"/>
        </w:rPr>
        <w:t>- soorten, v</w:t>
      </w:r>
      <w:r w:rsidRPr="00A8329F">
        <w:rPr>
          <w:rFonts w:cstheme="minorHAnsi"/>
        </w:rPr>
        <w:t xml:space="preserve">erse kruiden </w:t>
      </w:r>
      <w:r>
        <w:rPr>
          <w:rFonts w:cstheme="minorHAnsi"/>
        </w:rPr>
        <w:t xml:space="preserve">en </w:t>
      </w:r>
      <w:r w:rsidRPr="00A8329F">
        <w:rPr>
          <w:rFonts w:cstheme="minorHAnsi"/>
        </w:rPr>
        <w:t>G</w:t>
      </w:r>
      <w:r>
        <w:rPr>
          <w:rFonts w:cstheme="minorHAnsi"/>
        </w:rPr>
        <w:t>efrituurde knolselderij,</w:t>
      </w:r>
    </w:p>
    <w:p w14:paraId="3923DE70" w14:textId="77777777" w:rsidR="00201087" w:rsidRPr="00201087" w:rsidRDefault="00201087" w:rsidP="00201087">
      <w:pPr>
        <w:pStyle w:val="Geenafstand"/>
        <w:spacing w:before="0"/>
        <w:ind w:left="765"/>
        <w:rPr>
          <w:rFonts w:cstheme="minorHAnsi"/>
        </w:rPr>
      </w:pPr>
    </w:p>
    <w:p w14:paraId="30193233" w14:textId="77777777" w:rsidR="00616BDD" w:rsidRPr="00201087" w:rsidRDefault="00616BDD" w:rsidP="00616BDD">
      <w:pPr>
        <w:spacing w:after="0" w:line="240" w:lineRule="auto"/>
        <w:rPr>
          <w:rFonts w:cstheme="minorHAnsi"/>
          <w:b/>
          <w:i/>
        </w:rPr>
      </w:pPr>
      <w:r w:rsidRPr="00201087">
        <w:rPr>
          <w:rFonts w:cstheme="minorHAnsi"/>
          <w:b/>
          <w:i/>
        </w:rPr>
        <w:t>Opdracht 5.4</w:t>
      </w:r>
    </w:p>
    <w:p w14:paraId="51A79B41" w14:textId="77777777" w:rsidR="00616BDD" w:rsidRDefault="00616BDD" w:rsidP="00616BDD">
      <w:pPr>
        <w:spacing w:after="0" w:line="240" w:lineRule="auto"/>
        <w:rPr>
          <w:rFonts w:cstheme="minorHAnsi"/>
        </w:rPr>
      </w:pPr>
      <w:r w:rsidRPr="009D58BA">
        <w:rPr>
          <w:rFonts w:cstheme="minorHAnsi"/>
        </w:rPr>
        <w:t xml:space="preserve">Wat moet je doen met de gerechten die van het buffet terugkomen naar de keuken? </w:t>
      </w:r>
    </w:p>
    <w:p w14:paraId="25FBE674" w14:textId="77777777" w:rsidR="00616BDD" w:rsidRDefault="00616BDD" w:rsidP="00AB543D">
      <w:pPr>
        <w:pStyle w:val="Lijstalinea"/>
        <w:numPr>
          <w:ilvl w:val="0"/>
          <w:numId w:val="37"/>
        </w:numPr>
        <w:spacing w:before="0" w:after="0" w:line="240" w:lineRule="auto"/>
        <w:rPr>
          <w:rFonts w:cstheme="minorHAnsi"/>
        </w:rPr>
      </w:pPr>
      <w:r w:rsidRPr="00920DD6">
        <w:rPr>
          <w:rFonts w:cstheme="minorHAnsi"/>
        </w:rPr>
        <w:t>Als het buffet is afgelopen gooi je alles wat over is weg. De gerechten hebben nameli</w:t>
      </w:r>
      <w:r>
        <w:rPr>
          <w:rFonts w:cstheme="minorHAnsi"/>
        </w:rPr>
        <w:t>jk een paar uren niet gekoeld op</w:t>
      </w:r>
      <w:r w:rsidRPr="00920DD6">
        <w:rPr>
          <w:rFonts w:cstheme="minorHAnsi"/>
        </w:rPr>
        <w:t xml:space="preserve"> het buffet gestaan. Eerder heb je geleerd dat bacteriën zich kunnen vermeerderen bij de juiste temperatuur en voedingsmiddelen</w:t>
      </w:r>
      <w:r>
        <w:rPr>
          <w:rFonts w:cstheme="minorHAnsi"/>
        </w:rPr>
        <w:t xml:space="preserve">. Daarom moet je ze weggooien. </w:t>
      </w:r>
    </w:p>
    <w:p w14:paraId="4BC4C1D0" w14:textId="77777777" w:rsidR="00201087" w:rsidRPr="00201087" w:rsidRDefault="00201087" w:rsidP="00201087">
      <w:pPr>
        <w:pStyle w:val="Lijstalinea"/>
        <w:spacing w:before="0" w:after="0" w:line="240" w:lineRule="auto"/>
        <w:ind w:left="765"/>
        <w:rPr>
          <w:rFonts w:cstheme="minorHAnsi"/>
        </w:rPr>
      </w:pPr>
    </w:p>
    <w:p w14:paraId="564C21F3" w14:textId="77777777" w:rsidR="00616BDD" w:rsidRPr="00201087" w:rsidRDefault="00616BDD" w:rsidP="00616BDD">
      <w:pPr>
        <w:spacing w:after="0" w:line="240" w:lineRule="auto"/>
        <w:rPr>
          <w:rFonts w:cstheme="minorHAnsi"/>
          <w:b/>
          <w:i/>
        </w:rPr>
      </w:pPr>
      <w:r w:rsidRPr="00201087">
        <w:rPr>
          <w:rFonts w:cstheme="minorHAnsi"/>
          <w:b/>
          <w:i/>
        </w:rPr>
        <w:t xml:space="preserve"> Opdracht 5.5</w:t>
      </w:r>
    </w:p>
    <w:p w14:paraId="41BF5BDE" w14:textId="77777777" w:rsidR="00616BDD" w:rsidRPr="00201087" w:rsidRDefault="00616BDD" w:rsidP="00616BDD">
      <w:pPr>
        <w:spacing w:after="0" w:line="240" w:lineRule="auto"/>
        <w:rPr>
          <w:rFonts w:cstheme="minorHAnsi"/>
          <w:b/>
        </w:rPr>
      </w:pPr>
      <w:r w:rsidRPr="00201087">
        <w:rPr>
          <w:rFonts w:cstheme="minorHAnsi"/>
          <w:b/>
        </w:rPr>
        <w:t>a. leg in je eigen woorden uit wat regenereren is</w:t>
      </w:r>
      <w:r w:rsidR="00201087">
        <w:rPr>
          <w:rFonts w:cstheme="minorHAnsi"/>
          <w:b/>
        </w:rPr>
        <w:t>:</w:t>
      </w:r>
    </w:p>
    <w:p w14:paraId="65341F66" w14:textId="77777777" w:rsidR="00616BDD" w:rsidRPr="005D3B36" w:rsidRDefault="00616BDD" w:rsidP="00AB543D">
      <w:pPr>
        <w:pStyle w:val="Geenafstand"/>
        <w:numPr>
          <w:ilvl w:val="0"/>
          <w:numId w:val="37"/>
        </w:numPr>
        <w:spacing w:before="0"/>
        <w:rPr>
          <w:rFonts w:cstheme="minorHAnsi"/>
        </w:rPr>
      </w:pPr>
      <w:r w:rsidRPr="000F2DD0">
        <w:rPr>
          <w:rFonts w:cstheme="minorHAnsi"/>
        </w:rPr>
        <w:t xml:space="preserve">Regenereren is producten en gerechten die je al eerder hebt bereid, opnieuw verwarmen, tot een kerntemperatuur van minimaal 75C.  </w:t>
      </w:r>
    </w:p>
    <w:p w14:paraId="1BA57E66" w14:textId="77777777" w:rsidR="00616BDD" w:rsidRPr="00201087" w:rsidRDefault="00616BDD" w:rsidP="00616BDD">
      <w:pPr>
        <w:spacing w:after="0" w:line="240" w:lineRule="auto"/>
        <w:rPr>
          <w:rFonts w:cstheme="minorHAnsi"/>
          <w:b/>
        </w:rPr>
      </w:pPr>
      <w:r w:rsidRPr="00201087">
        <w:rPr>
          <w:rFonts w:cstheme="minorHAnsi"/>
          <w:b/>
        </w:rPr>
        <w:t xml:space="preserve">b. welke temperatuur moet het gerecht binnen een uur hebben bereikt? </w:t>
      </w:r>
    </w:p>
    <w:p w14:paraId="36EEC993" w14:textId="77777777" w:rsidR="00616BDD" w:rsidRPr="00201087" w:rsidRDefault="00616BDD" w:rsidP="00AB543D">
      <w:pPr>
        <w:pStyle w:val="Geenafstand"/>
        <w:numPr>
          <w:ilvl w:val="0"/>
          <w:numId w:val="37"/>
        </w:numPr>
        <w:spacing w:before="0"/>
        <w:rPr>
          <w:rFonts w:cstheme="minorHAnsi"/>
        </w:rPr>
      </w:pPr>
      <w:r w:rsidRPr="000F2DD0">
        <w:rPr>
          <w:rFonts w:cstheme="minorHAnsi"/>
        </w:rPr>
        <w:t xml:space="preserve">Wanneer je gaat regenereren, moet je de producten en gerechten binnen een uur verhitten tot 60C. Daarna verhit je ze door naar 75C. Dit om de gezondheidsrisico’s zoveel mogelijk te beperken. </w:t>
      </w:r>
    </w:p>
    <w:p w14:paraId="01B7E0ED" w14:textId="77777777" w:rsidR="00616BDD" w:rsidRPr="009D58BA" w:rsidRDefault="00616BDD" w:rsidP="00616BDD">
      <w:pPr>
        <w:spacing w:after="0" w:line="240" w:lineRule="auto"/>
        <w:rPr>
          <w:rFonts w:cstheme="minorHAnsi"/>
        </w:rPr>
      </w:pPr>
    </w:p>
    <w:p w14:paraId="063C9362" w14:textId="77777777" w:rsidR="00616BDD" w:rsidRPr="00201087" w:rsidRDefault="00616BDD" w:rsidP="00201087">
      <w:pPr>
        <w:pStyle w:val="Geenafstand"/>
        <w:rPr>
          <w:b/>
          <w:i/>
        </w:rPr>
      </w:pPr>
      <w:r w:rsidRPr="00201087">
        <w:rPr>
          <w:b/>
          <w:i/>
        </w:rPr>
        <w:t xml:space="preserve">Opdracht 5.6  </w:t>
      </w:r>
    </w:p>
    <w:p w14:paraId="5CEEBB51" w14:textId="77777777" w:rsidR="00616BDD" w:rsidRPr="00201087" w:rsidRDefault="00616BDD" w:rsidP="00616BDD">
      <w:pPr>
        <w:spacing w:after="0" w:line="240" w:lineRule="auto"/>
        <w:rPr>
          <w:rFonts w:cstheme="minorHAnsi"/>
          <w:b/>
        </w:rPr>
      </w:pPr>
      <w:r w:rsidRPr="00201087">
        <w:rPr>
          <w:rFonts w:cstheme="minorHAnsi"/>
          <w:b/>
        </w:rPr>
        <w:t xml:space="preserve">a. wat betekend ontkoppeld koken? </w:t>
      </w:r>
    </w:p>
    <w:p w14:paraId="4D950368" w14:textId="77777777" w:rsidR="00616BDD" w:rsidRDefault="00616BDD" w:rsidP="00AB543D">
      <w:pPr>
        <w:pStyle w:val="Geenafstand"/>
        <w:numPr>
          <w:ilvl w:val="0"/>
          <w:numId w:val="37"/>
        </w:numPr>
        <w:spacing w:before="0"/>
        <w:rPr>
          <w:rFonts w:cstheme="minorHAnsi"/>
        </w:rPr>
      </w:pPr>
      <w:r w:rsidRPr="000F2DD0">
        <w:rPr>
          <w:rFonts w:cstheme="minorHAnsi"/>
        </w:rPr>
        <w:t>Indien je de gerechten bereidt terug</w:t>
      </w:r>
      <w:r>
        <w:rPr>
          <w:rFonts w:cstheme="minorHAnsi"/>
        </w:rPr>
        <w:t xml:space="preserve"> </w:t>
      </w:r>
      <w:r w:rsidRPr="000F2DD0">
        <w:rPr>
          <w:rFonts w:cstheme="minorHAnsi"/>
        </w:rPr>
        <w:t xml:space="preserve">koelt, verpakt en op een later tijdstip weer opwarmt ( regenereren) spreek je van ontkoppeld koken. ’s Morgens komen je ingrediënten vers binnen. Je bereidt ze en koelt ze vervolgens terug. Wanneer er ’s avonds gasten komen worden de producten geregenereerd. </w:t>
      </w:r>
    </w:p>
    <w:p w14:paraId="68B09A66" w14:textId="77777777" w:rsidR="00201087" w:rsidRPr="00201087" w:rsidRDefault="00201087" w:rsidP="00201087">
      <w:pPr>
        <w:pStyle w:val="Geenafstand"/>
        <w:spacing w:before="0"/>
        <w:ind w:left="765"/>
        <w:rPr>
          <w:rFonts w:cstheme="minorHAnsi"/>
        </w:rPr>
      </w:pPr>
    </w:p>
    <w:p w14:paraId="5A20314A" w14:textId="77777777" w:rsidR="00616BDD" w:rsidRPr="00201087" w:rsidRDefault="00616BDD" w:rsidP="00616BDD">
      <w:pPr>
        <w:spacing w:after="0" w:line="240" w:lineRule="auto"/>
        <w:rPr>
          <w:rFonts w:cstheme="minorHAnsi"/>
          <w:b/>
        </w:rPr>
      </w:pPr>
      <w:r w:rsidRPr="00201087">
        <w:rPr>
          <w:rFonts w:cstheme="minorHAnsi"/>
          <w:b/>
        </w:rPr>
        <w:t xml:space="preserve">b. Wat betekend gekoppeld koken? </w:t>
      </w:r>
    </w:p>
    <w:p w14:paraId="200FD5DA" w14:textId="77777777" w:rsidR="00616BDD" w:rsidRDefault="00616BDD" w:rsidP="00AB543D">
      <w:pPr>
        <w:pStyle w:val="Lijstalinea"/>
        <w:numPr>
          <w:ilvl w:val="0"/>
          <w:numId w:val="37"/>
        </w:numPr>
        <w:spacing w:before="0" w:after="0" w:line="240" w:lineRule="auto"/>
        <w:rPr>
          <w:rFonts w:cstheme="minorHAnsi"/>
        </w:rPr>
      </w:pPr>
      <w:r w:rsidRPr="000F2DD0">
        <w:rPr>
          <w:rFonts w:cstheme="minorHAnsi"/>
        </w:rPr>
        <w:t>Bij gekoppeld koken eet je de gerechten na bereiding meteen op, ’s Morgens komen je ingrediënten vers binnen. Je bereidt ze en daarna serveer je ze meteen aan de ga</w:t>
      </w:r>
      <w:r>
        <w:rPr>
          <w:rFonts w:cstheme="minorHAnsi"/>
        </w:rPr>
        <w:t>s</w:t>
      </w:r>
      <w:r w:rsidRPr="000F2DD0">
        <w:rPr>
          <w:rFonts w:cstheme="minorHAnsi"/>
        </w:rPr>
        <w:t>ten.</w:t>
      </w:r>
    </w:p>
    <w:p w14:paraId="1A8BCA3D" w14:textId="77777777" w:rsidR="00616BDD" w:rsidRPr="00297208" w:rsidRDefault="00616BDD" w:rsidP="00616BDD">
      <w:pPr>
        <w:pStyle w:val="Lijstalinea"/>
        <w:spacing w:after="0" w:line="240" w:lineRule="auto"/>
        <w:ind w:left="765"/>
        <w:rPr>
          <w:rFonts w:cstheme="minorHAnsi"/>
        </w:rPr>
      </w:pPr>
    </w:p>
    <w:p w14:paraId="7FDA48EB" w14:textId="77777777" w:rsidR="00616BDD" w:rsidRPr="00201087" w:rsidRDefault="00616BDD" w:rsidP="00616BDD">
      <w:pPr>
        <w:spacing w:after="0" w:line="240" w:lineRule="auto"/>
        <w:rPr>
          <w:rFonts w:cstheme="minorHAnsi"/>
          <w:b/>
        </w:rPr>
      </w:pPr>
      <w:r w:rsidRPr="00201087">
        <w:rPr>
          <w:rFonts w:cstheme="minorHAnsi"/>
          <w:b/>
        </w:rPr>
        <w:t>c. Hoe lang mag het duren voor een product is verhit tot minimaal 60C?</w:t>
      </w:r>
    </w:p>
    <w:p w14:paraId="742C5980" w14:textId="77777777" w:rsidR="00616BDD" w:rsidRDefault="00616BDD" w:rsidP="00AB543D">
      <w:pPr>
        <w:pStyle w:val="Lijstalinea"/>
        <w:numPr>
          <w:ilvl w:val="0"/>
          <w:numId w:val="37"/>
        </w:numPr>
        <w:spacing w:before="0" w:after="0" w:line="240" w:lineRule="auto"/>
        <w:rPr>
          <w:rFonts w:cstheme="minorHAnsi"/>
        </w:rPr>
      </w:pPr>
      <w:r w:rsidRPr="000F2DD0">
        <w:rPr>
          <w:rFonts w:cstheme="minorHAnsi"/>
        </w:rPr>
        <w:t>Wanneer je gaat regenereren, moet je de producten en gerechten binnen een uur verhitten tot 60C. Daarna verhit je ze door naar 75C. Dit om de gezondheidsrisico’s zoveel mogelijk te beperken.</w:t>
      </w:r>
    </w:p>
    <w:p w14:paraId="647286B3" w14:textId="77777777" w:rsidR="00201087" w:rsidRPr="00297208" w:rsidRDefault="00201087" w:rsidP="00201087">
      <w:pPr>
        <w:pStyle w:val="Lijstalinea"/>
        <w:spacing w:before="0" w:after="0" w:line="240" w:lineRule="auto"/>
        <w:ind w:left="765"/>
        <w:rPr>
          <w:rFonts w:cstheme="minorHAnsi"/>
        </w:rPr>
      </w:pPr>
    </w:p>
    <w:p w14:paraId="18A65CF8" w14:textId="77777777" w:rsidR="00616BDD" w:rsidRPr="00201087" w:rsidRDefault="00616BDD" w:rsidP="00616BDD">
      <w:pPr>
        <w:spacing w:after="0" w:line="240" w:lineRule="auto"/>
        <w:rPr>
          <w:rFonts w:cstheme="minorHAnsi"/>
          <w:b/>
        </w:rPr>
      </w:pPr>
      <w:r w:rsidRPr="00201087">
        <w:rPr>
          <w:rFonts w:cstheme="minorHAnsi"/>
          <w:b/>
        </w:rPr>
        <w:t xml:space="preserve">d. Hoe lang mag het duren voor een product is afgekoeld tot 7C? </w:t>
      </w:r>
    </w:p>
    <w:p w14:paraId="414944B3" w14:textId="77777777" w:rsidR="00616BDD" w:rsidRPr="00297208" w:rsidRDefault="00616BDD" w:rsidP="00AB543D">
      <w:pPr>
        <w:pStyle w:val="Lijstalinea"/>
        <w:numPr>
          <w:ilvl w:val="0"/>
          <w:numId w:val="37"/>
        </w:numPr>
        <w:spacing w:before="0" w:after="0" w:line="240" w:lineRule="auto"/>
        <w:rPr>
          <w:rFonts w:cstheme="minorHAnsi"/>
        </w:rPr>
      </w:pPr>
      <w:r w:rsidRPr="00297208">
        <w:rPr>
          <w:rFonts w:cstheme="minorHAnsi"/>
        </w:rPr>
        <w:t>Terug koelen is een gerecht binnen vijf uur op een temperatuur brengen van 7 – 7C, waarbij schadelijke bacteriën geen kans meer hebben om te groeien.</w:t>
      </w:r>
    </w:p>
    <w:p w14:paraId="32DD601E" w14:textId="77777777" w:rsidR="00616BDD" w:rsidRPr="009D58BA" w:rsidRDefault="00647481" w:rsidP="00616BDD">
      <w:pPr>
        <w:rPr>
          <w:b/>
        </w:rPr>
      </w:pPr>
      <w:r>
        <w:t>(Brouwer en Pen, 2013).</w:t>
      </w:r>
    </w:p>
    <w:p w14:paraId="71BD379C" w14:textId="77777777" w:rsidR="00EE445C" w:rsidRDefault="00EE445C">
      <w:r>
        <w:br w:type="page"/>
      </w:r>
    </w:p>
    <w:p w14:paraId="030B5E47" w14:textId="77777777" w:rsidR="00EE445C" w:rsidRDefault="00201087" w:rsidP="00201087">
      <w:pPr>
        <w:pStyle w:val="Kop2"/>
      </w:pPr>
      <w:bookmarkStart w:id="126" w:name="_Toc514084627"/>
      <w:r>
        <w:lastRenderedPageBreak/>
        <w:t xml:space="preserve">Les 6 </w:t>
      </w:r>
      <w:r w:rsidR="00EE445C">
        <w:t>schoonmaak en reiniging in de grote keuken</w:t>
      </w:r>
      <w:bookmarkEnd w:id="126"/>
    </w:p>
    <w:p w14:paraId="662C6DFB" w14:textId="77777777" w:rsidR="00EE445C" w:rsidRPr="00201087" w:rsidRDefault="00EE445C" w:rsidP="00201087">
      <w:pPr>
        <w:pStyle w:val="Geenafstand"/>
        <w:rPr>
          <w:b/>
        </w:rPr>
      </w:pPr>
      <w:r w:rsidRPr="00201087">
        <w:rPr>
          <w:b/>
        </w:rPr>
        <w:t xml:space="preserve">Beginsituatie </w:t>
      </w:r>
    </w:p>
    <w:p w14:paraId="51842C1F" w14:textId="77777777" w:rsidR="00EE445C" w:rsidRDefault="00EE445C" w:rsidP="00EE445C">
      <w:r w:rsidRPr="00492C80">
        <w:t xml:space="preserve">De studenten kunnen </w:t>
      </w:r>
      <w:r>
        <w:t xml:space="preserve">via strux methode </w:t>
      </w:r>
      <w:r w:rsidRPr="00492C80">
        <w:t>schoonmaken</w:t>
      </w:r>
      <w:r>
        <w:t xml:space="preserve"> (boven naar beneden, schoon naar vies, droog naar nat).</w:t>
      </w:r>
    </w:p>
    <w:p w14:paraId="569D8E5B" w14:textId="77777777" w:rsidR="00EE445C" w:rsidRPr="00201087" w:rsidRDefault="00EE445C" w:rsidP="00201087">
      <w:pPr>
        <w:pStyle w:val="Geenafstand"/>
        <w:rPr>
          <w:b/>
        </w:rPr>
      </w:pPr>
      <w:r w:rsidRPr="00201087">
        <w:rPr>
          <w:b/>
        </w:rPr>
        <w:t>Leerdoelen</w:t>
      </w:r>
    </w:p>
    <w:p w14:paraId="756B24E1" w14:textId="77777777" w:rsidR="00EE445C" w:rsidRDefault="00201087" w:rsidP="00AB543D">
      <w:pPr>
        <w:pStyle w:val="Lijstalinea"/>
        <w:numPr>
          <w:ilvl w:val="0"/>
          <w:numId w:val="37"/>
        </w:numPr>
        <w:spacing w:before="0" w:after="160" w:line="259" w:lineRule="auto"/>
      </w:pPr>
      <w:r>
        <w:t>De studenten kennen de onderdelen</w:t>
      </w:r>
      <w:r w:rsidR="00EE445C">
        <w:t xml:space="preserve"> reinigen, desinfecteren en afwassen, volgens de voorschriften van HACCP</w:t>
      </w:r>
    </w:p>
    <w:p w14:paraId="2A72B431" w14:textId="77777777" w:rsidR="00EE445C" w:rsidRPr="00201087" w:rsidRDefault="00EE445C" w:rsidP="00201087">
      <w:pPr>
        <w:pStyle w:val="Geenafstand"/>
        <w:rPr>
          <w:b/>
        </w:rPr>
      </w:pPr>
      <w:r w:rsidRPr="00201087">
        <w:rPr>
          <w:b/>
        </w:rPr>
        <w:t>Voorbereiding</w:t>
      </w:r>
    </w:p>
    <w:p w14:paraId="0D77775F" w14:textId="77777777" w:rsidR="00EE445C" w:rsidRDefault="00EE445C" w:rsidP="00AB543D">
      <w:pPr>
        <w:pStyle w:val="Lijstalinea"/>
        <w:numPr>
          <w:ilvl w:val="0"/>
          <w:numId w:val="37"/>
        </w:numPr>
        <w:spacing w:before="0" w:after="160" w:line="259" w:lineRule="auto"/>
      </w:pPr>
      <w:r>
        <w:t>Achtergrondinformatie en de docentenhandleiding doorlezen</w:t>
      </w:r>
    </w:p>
    <w:p w14:paraId="3B2B3A80" w14:textId="77777777" w:rsidR="00EE445C" w:rsidRDefault="00EE445C" w:rsidP="00AB543D">
      <w:pPr>
        <w:pStyle w:val="Lijstalinea"/>
        <w:numPr>
          <w:ilvl w:val="0"/>
          <w:numId w:val="37"/>
        </w:numPr>
        <w:spacing w:before="0" w:after="160" w:line="259" w:lineRule="auto"/>
      </w:pPr>
      <w:r>
        <w:t>Visuele materiaal zoals YouTube filmpje over het onderwerp (schoonmaak en reiniging in de grote keuken)</w:t>
      </w:r>
      <w:r w:rsidRPr="00012DA1">
        <w:t xml:space="preserve"> </w:t>
      </w:r>
      <w:hyperlink r:id="rId21" w:history="1">
        <w:r w:rsidRPr="00391BC0">
          <w:rPr>
            <w:rStyle w:val="Hyperlink"/>
          </w:rPr>
          <w:t>https://www.youtube.com/watch?v=RC_U2CQALDE</w:t>
        </w:r>
      </w:hyperlink>
      <w:r>
        <w:t xml:space="preserve"> </w:t>
      </w:r>
    </w:p>
    <w:p w14:paraId="047002D1" w14:textId="77777777" w:rsidR="00EE445C" w:rsidRDefault="00EE445C" w:rsidP="00AB543D">
      <w:pPr>
        <w:pStyle w:val="Lijstalinea"/>
        <w:numPr>
          <w:ilvl w:val="0"/>
          <w:numId w:val="37"/>
        </w:numPr>
        <w:spacing w:before="0" w:after="160" w:line="259" w:lineRule="auto"/>
      </w:pPr>
      <w:r>
        <w:t xml:space="preserve">Schoonmaak schema’s maken </w:t>
      </w:r>
    </w:p>
    <w:p w14:paraId="5828B5E2" w14:textId="77777777" w:rsidR="00EE445C" w:rsidRDefault="00EE445C" w:rsidP="00AB543D">
      <w:pPr>
        <w:pStyle w:val="Lijstalinea"/>
        <w:numPr>
          <w:ilvl w:val="0"/>
          <w:numId w:val="37"/>
        </w:numPr>
        <w:spacing w:before="0" w:after="160" w:line="259" w:lineRule="auto"/>
      </w:pPr>
      <w:r>
        <w:t xml:space="preserve">Lesplanner en opdrachten klaar leggen en  indien mogelijk een excursie naar een grote keuken organiseren </w:t>
      </w:r>
    </w:p>
    <w:p w14:paraId="2CD69484" w14:textId="77777777" w:rsidR="00201087" w:rsidRDefault="00201087">
      <w:pPr>
        <w:rPr>
          <w:b/>
        </w:rPr>
      </w:pPr>
      <w:r>
        <w:rPr>
          <w:b/>
        </w:rPr>
        <w:br w:type="page"/>
      </w:r>
    </w:p>
    <w:p w14:paraId="3F0C57A2" w14:textId="77777777" w:rsidR="00EE445C" w:rsidRPr="00764F94" w:rsidRDefault="00201087" w:rsidP="00F07223">
      <w:pPr>
        <w:pStyle w:val="Kop3"/>
      </w:pPr>
      <w:bookmarkStart w:id="127" w:name="_Toc514084628"/>
      <w:r>
        <w:lastRenderedPageBreak/>
        <w:t xml:space="preserve">Lesschema </w:t>
      </w:r>
      <w:r w:rsidR="00EE445C" w:rsidRPr="00764F94">
        <w:t>Les 6</w:t>
      </w:r>
      <w:bookmarkEnd w:id="127"/>
    </w:p>
    <w:p w14:paraId="578AA6DC" w14:textId="77777777" w:rsidR="00EE445C" w:rsidRPr="0029385E" w:rsidRDefault="00F07223" w:rsidP="00EE445C">
      <w:pPr>
        <w:pStyle w:val="Geenafstand"/>
        <w:rPr>
          <w:b/>
        </w:rPr>
      </w:pPr>
      <w:r>
        <w:rPr>
          <w:b/>
        </w:rPr>
        <w:t xml:space="preserve">Les 6. </w:t>
      </w:r>
      <w:r w:rsidR="00EE445C">
        <w:rPr>
          <w:b/>
        </w:rPr>
        <w:t>06</w:t>
      </w:r>
      <w:r w:rsidR="00EE445C" w:rsidRPr="0029385E">
        <w:rPr>
          <w:b/>
        </w:rPr>
        <w:t>-04-2018</w:t>
      </w:r>
    </w:p>
    <w:tbl>
      <w:tblPr>
        <w:tblStyle w:val="Tabelraster"/>
        <w:tblW w:w="9918" w:type="dxa"/>
        <w:tblLayout w:type="fixed"/>
        <w:tblLook w:val="04A0" w:firstRow="1" w:lastRow="0" w:firstColumn="1" w:lastColumn="0" w:noHBand="0" w:noVBand="1"/>
      </w:tblPr>
      <w:tblGrid>
        <w:gridCol w:w="1413"/>
        <w:gridCol w:w="1559"/>
        <w:gridCol w:w="1985"/>
        <w:gridCol w:w="1984"/>
        <w:gridCol w:w="2977"/>
      </w:tblGrid>
      <w:tr w:rsidR="00201087" w14:paraId="0D5840AD" w14:textId="77777777" w:rsidTr="00201087">
        <w:trPr>
          <w:trHeight w:val="683"/>
        </w:trPr>
        <w:tc>
          <w:tcPr>
            <w:tcW w:w="1413" w:type="dxa"/>
          </w:tcPr>
          <w:p w14:paraId="7D302AEC" w14:textId="77777777" w:rsidR="00EE445C" w:rsidRPr="00764F94" w:rsidRDefault="00201087" w:rsidP="006D58FA">
            <w:pPr>
              <w:rPr>
                <w:b/>
              </w:rPr>
            </w:pPr>
            <w:r>
              <w:rPr>
                <w:b/>
              </w:rPr>
              <w:t>Tijdsfas</w:t>
            </w:r>
            <w:r w:rsidR="00EE445C">
              <w:rPr>
                <w:b/>
              </w:rPr>
              <w:t>ering</w:t>
            </w:r>
          </w:p>
        </w:tc>
        <w:tc>
          <w:tcPr>
            <w:tcW w:w="1559" w:type="dxa"/>
          </w:tcPr>
          <w:p w14:paraId="3BEB9A3E" w14:textId="77777777" w:rsidR="00EE445C" w:rsidRPr="00764F94" w:rsidRDefault="00EE445C" w:rsidP="006D58FA">
            <w:pPr>
              <w:rPr>
                <w:b/>
              </w:rPr>
            </w:pPr>
            <w:r w:rsidRPr="00764F94">
              <w:rPr>
                <w:b/>
              </w:rPr>
              <w:t>Leerling</w:t>
            </w:r>
          </w:p>
          <w:p w14:paraId="588915C3" w14:textId="77777777" w:rsidR="00EE445C" w:rsidRDefault="00EE445C" w:rsidP="006D58FA">
            <w:r w:rsidRPr="00764F94">
              <w:rPr>
                <w:b/>
              </w:rPr>
              <w:t>activiteit</w:t>
            </w:r>
          </w:p>
        </w:tc>
        <w:tc>
          <w:tcPr>
            <w:tcW w:w="1985" w:type="dxa"/>
          </w:tcPr>
          <w:p w14:paraId="1E14C07E" w14:textId="77777777" w:rsidR="00EE445C" w:rsidRPr="00764F94" w:rsidRDefault="00EE445C" w:rsidP="006D58FA">
            <w:pPr>
              <w:rPr>
                <w:b/>
              </w:rPr>
            </w:pPr>
            <w:r>
              <w:rPr>
                <w:b/>
              </w:rPr>
              <w:t>Docentactiviteit</w:t>
            </w:r>
          </w:p>
        </w:tc>
        <w:tc>
          <w:tcPr>
            <w:tcW w:w="1984" w:type="dxa"/>
          </w:tcPr>
          <w:p w14:paraId="1D2975C5" w14:textId="77777777" w:rsidR="00EE445C" w:rsidRPr="00764F94" w:rsidRDefault="00EE445C" w:rsidP="006D58FA">
            <w:pPr>
              <w:rPr>
                <w:b/>
              </w:rPr>
            </w:pPr>
            <w:r>
              <w:rPr>
                <w:b/>
              </w:rPr>
              <w:t>Leerinhouden</w:t>
            </w:r>
          </w:p>
        </w:tc>
        <w:tc>
          <w:tcPr>
            <w:tcW w:w="2977" w:type="dxa"/>
          </w:tcPr>
          <w:p w14:paraId="5A97D1CB" w14:textId="77777777" w:rsidR="00EE445C" w:rsidRPr="00764F94" w:rsidRDefault="00EE445C" w:rsidP="006D58FA">
            <w:pPr>
              <w:rPr>
                <w:b/>
              </w:rPr>
            </w:pPr>
            <w:r w:rsidRPr="00764F94">
              <w:rPr>
                <w:b/>
              </w:rPr>
              <w:t>Leer -en hulpmiddelen</w:t>
            </w:r>
          </w:p>
        </w:tc>
      </w:tr>
      <w:tr w:rsidR="00201087" w14:paraId="55B4F5EE" w14:textId="77777777" w:rsidTr="00201087">
        <w:trPr>
          <w:trHeight w:val="1055"/>
        </w:trPr>
        <w:tc>
          <w:tcPr>
            <w:tcW w:w="1413" w:type="dxa"/>
          </w:tcPr>
          <w:p w14:paraId="0DB5DDDB" w14:textId="77777777" w:rsidR="00EE445C" w:rsidRDefault="00EE445C" w:rsidP="006D58FA">
            <w:r>
              <w:t>Motivatiefase: 10 min</w:t>
            </w:r>
          </w:p>
        </w:tc>
        <w:tc>
          <w:tcPr>
            <w:tcW w:w="1559" w:type="dxa"/>
          </w:tcPr>
          <w:p w14:paraId="150CC618" w14:textId="77777777" w:rsidR="00EE445C" w:rsidRDefault="00EE445C" w:rsidP="006D58FA">
            <w:r>
              <w:t>Luisteren</w:t>
            </w:r>
          </w:p>
        </w:tc>
        <w:tc>
          <w:tcPr>
            <w:tcW w:w="1985" w:type="dxa"/>
          </w:tcPr>
          <w:p w14:paraId="26184EA7" w14:textId="77777777" w:rsidR="00EE445C" w:rsidRDefault="00EE445C" w:rsidP="006D58FA">
            <w:r>
              <w:t>Uitleggen</w:t>
            </w:r>
          </w:p>
        </w:tc>
        <w:tc>
          <w:tcPr>
            <w:tcW w:w="1984" w:type="dxa"/>
          </w:tcPr>
          <w:p w14:paraId="0D8E1E89" w14:textId="77777777" w:rsidR="00EE445C" w:rsidRDefault="00EE445C" w:rsidP="006D58FA">
            <w:r>
              <w:t>Lesopzet presenteren</w:t>
            </w:r>
          </w:p>
        </w:tc>
        <w:tc>
          <w:tcPr>
            <w:tcW w:w="2977" w:type="dxa"/>
          </w:tcPr>
          <w:p w14:paraId="20361449" w14:textId="77777777" w:rsidR="00EE445C" w:rsidRDefault="00EE445C" w:rsidP="006D58FA">
            <w:r>
              <w:t xml:space="preserve">Digibord, filmpje </w:t>
            </w:r>
            <w:hyperlink r:id="rId22" w:history="1">
              <w:r w:rsidRPr="00391BC0">
                <w:rPr>
                  <w:rStyle w:val="Hyperlink"/>
                </w:rPr>
                <w:t>https://www.youtube.com/watch?v=RC_U2CQALDE</w:t>
              </w:r>
            </w:hyperlink>
            <w:r>
              <w:t xml:space="preserve">  ,schoonmaak schema’s, lesplanners, opdrachten, schriften</w:t>
            </w:r>
          </w:p>
        </w:tc>
      </w:tr>
      <w:tr w:rsidR="00201087" w14:paraId="2F8B7CE1" w14:textId="77777777" w:rsidTr="00201087">
        <w:trPr>
          <w:trHeight w:val="579"/>
        </w:trPr>
        <w:tc>
          <w:tcPr>
            <w:tcW w:w="1413" w:type="dxa"/>
          </w:tcPr>
          <w:p w14:paraId="1A4B9B42" w14:textId="77777777" w:rsidR="00EE445C" w:rsidRDefault="00EE445C" w:rsidP="006D58FA">
            <w:r>
              <w:t>Leerfase 1: 5 min</w:t>
            </w:r>
          </w:p>
        </w:tc>
        <w:tc>
          <w:tcPr>
            <w:tcW w:w="1559" w:type="dxa"/>
          </w:tcPr>
          <w:p w14:paraId="618FE6C0" w14:textId="77777777" w:rsidR="00EE445C" w:rsidRDefault="00EE445C" w:rsidP="006D58FA">
            <w:r>
              <w:t>Antwoorden</w:t>
            </w:r>
          </w:p>
        </w:tc>
        <w:tc>
          <w:tcPr>
            <w:tcW w:w="1985" w:type="dxa"/>
          </w:tcPr>
          <w:p w14:paraId="6894414B" w14:textId="77777777" w:rsidR="00EE445C" w:rsidRDefault="00EE445C" w:rsidP="006D58FA">
            <w:r>
              <w:t>Vragen stellen</w:t>
            </w:r>
          </w:p>
        </w:tc>
        <w:tc>
          <w:tcPr>
            <w:tcW w:w="1984" w:type="dxa"/>
          </w:tcPr>
          <w:p w14:paraId="1A99C984" w14:textId="77777777" w:rsidR="00EE445C" w:rsidRDefault="00EE445C" w:rsidP="006D58FA">
            <w:r>
              <w:t>Voorkennis peilen</w:t>
            </w:r>
          </w:p>
        </w:tc>
        <w:tc>
          <w:tcPr>
            <w:tcW w:w="2977" w:type="dxa"/>
          </w:tcPr>
          <w:p w14:paraId="18D49CAE" w14:textId="77777777" w:rsidR="00EE445C" w:rsidRDefault="00EE445C" w:rsidP="006D58FA"/>
        </w:tc>
      </w:tr>
      <w:tr w:rsidR="00201087" w14:paraId="3118C363" w14:textId="77777777" w:rsidTr="00201087">
        <w:trPr>
          <w:trHeight w:val="1784"/>
        </w:trPr>
        <w:tc>
          <w:tcPr>
            <w:tcW w:w="1413" w:type="dxa"/>
          </w:tcPr>
          <w:p w14:paraId="15428A06" w14:textId="77777777" w:rsidR="00EE445C" w:rsidRDefault="00EE445C" w:rsidP="006D58FA">
            <w:r>
              <w:t>Verwerven: 15 min</w:t>
            </w:r>
          </w:p>
        </w:tc>
        <w:tc>
          <w:tcPr>
            <w:tcW w:w="1559" w:type="dxa"/>
          </w:tcPr>
          <w:p w14:paraId="34B5CA31" w14:textId="77777777" w:rsidR="00EE445C" w:rsidRDefault="00EE445C" w:rsidP="006D58FA">
            <w:r>
              <w:t>Cognitief opnemen, actief meedoen, luisteren, vragen stellen</w:t>
            </w:r>
          </w:p>
        </w:tc>
        <w:tc>
          <w:tcPr>
            <w:tcW w:w="1985" w:type="dxa"/>
          </w:tcPr>
          <w:p w14:paraId="3D1A949D" w14:textId="77777777" w:rsidR="00EE445C" w:rsidRDefault="00EE445C" w:rsidP="006D58FA">
            <w:r>
              <w:t>Info aanbieden, vragen stellen, luisteren, antwoord geven, samen vatten.</w:t>
            </w:r>
          </w:p>
        </w:tc>
        <w:tc>
          <w:tcPr>
            <w:tcW w:w="1984" w:type="dxa"/>
          </w:tcPr>
          <w:p w14:paraId="3FC42A92" w14:textId="77777777" w:rsidR="00EE445C" w:rsidRDefault="00EE445C" w:rsidP="006D58FA">
            <w:r>
              <w:t>Onderwijsleergesprek over schoonmaak in de grote keuken</w:t>
            </w:r>
          </w:p>
        </w:tc>
        <w:tc>
          <w:tcPr>
            <w:tcW w:w="2977" w:type="dxa"/>
          </w:tcPr>
          <w:p w14:paraId="63A1ED37" w14:textId="77777777" w:rsidR="00EE445C" w:rsidRDefault="00EE445C" w:rsidP="006D58FA">
            <w:r>
              <w:t>Werkboekjes, schoonmaak schema’s</w:t>
            </w:r>
          </w:p>
          <w:p w14:paraId="56165070" w14:textId="77777777" w:rsidR="00EE445C" w:rsidRDefault="00EE445C" w:rsidP="006D58FA">
            <w:r>
              <w:t xml:space="preserve">Opdrachten. </w:t>
            </w:r>
          </w:p>
        </w:tc>
      </w:tr>
      <w:tr w:rsidR="00201087" w14:paraId="78C9EBD6" w14:textId="77777777" w:rsidTr="00201087">
        <w:trPr>
          <w:trHeight w:val="1546"/>
        </w:trPr>
        <w:tc>
          <w:tcPr>
            <w:tcW w:w="1413" w:type="dxa"/>
          </w:tcPr>
          <w:p w14:paraId="1E0C799E" w14:textId="77777777" w:rsidR="00EE445C" w:rsidRDefault="00EE445C" w:rsidP="006D58FA">
            <w:r>
              <w:t>Verwerken: 25 min</w:t>
            </w:r>
          </w:p>
        </w:tc>
        <w:tc>
          <w:tcPr>
            <w:tcW w:w="1559" w:type="dxa"/>
          </w:tcPr>
          <w:p w14:paraId="5FA27544" w14:textId="77777777" w:rsidR="00EE445C" w:rsidRDefault="00EE445C" w:rsidP="006D58FA">
            <w:r>
              <w:t>Actief meedoen, verbanden leggen opdrachten maken</w:t>
            </w:r>
          </w:p>
        </w:tc>
        <w:tc>
          <w:tcPr>
            <w:tcW w:w="1985" w:type="dxa"/>
          </w:tcPr>
          <w:p w14:paraId="7679ADDB" w14:textId="77777777" w:rsidR="00EE445C" w:rsidRDefault="00EE445C" w:rsidP="006D58FA">
            <w:r>
              <w:t>Luisteren, begeleiden,</w:t>
            </w:r>
          </w:p>
          <w:p w14:paraId="350FA9F0" w14:textId="77777777" w:rsidR="00EE445C" w:rsidRDefault="00EE445C" w:rsidP="006D58FA">
            <w:r>
              <w:t xml:space="preserve">instrueren, stimuleren, </w:t>
            </w:r>
          </w:p>
          <w:p w14:paraId="34F72DEF" w14:textId="77777777" w:rsidR="00EE445C" w:rsidRDefault="00EE445C" w:rsidP="006D58FA">
            <w:r>
              <w:t>complementeren</w:t>
            </w:r>
          </w:p>
        </w:tc>
        <w:tc>
          <w:tcPr>
            <w:tcW w:w="1984" w:type="dxa"/>
          </w:tcPr>
          <w:p w14:paraId="09AA0A30" w14:textId="77777777" w:rsidR="00EE445C" w:rsidRDefault="00EE445C" w:rsidP="006D58FA">
            <w:r>
              <w:t>Samenwerken in groepjes of in twee talen</w:t>
            </w:r>
          </w:p>
        </w:tc>
        <w:tc>
          <w:tcPr>
            <w:tcW w:w="2977" w:type="dxa"/>
          </w:tcPr>
          <w:p w14:paraId="5B55772D" w14:textId="77777777" w:rsidR="00EE445C" w:rsidRDefault="00EE445C" w:rsidP="006D58FA">
            <w:r>
              <w:t xml:space="preserve"> Werkboekjes, Opdrachten, schriften en laptop</w:t>
            </w:r>
          </w:p>
        </w:tc>
      </w:tr>
      <w:tr w:rsidR="00201087" w14:paraId="22AD8211" w14:textId="77777777" w:rsidTr="00201087">
        <w:trPr>
          <w:trHeight w:val="1055"/>
        </w:trPr>
        <w:tc>
          <w:tcPr>
            <w:tcW w:w="1413" w:type="dxa"/>
          </w:tcPr>
          <w:p w14:paraId="75695F8F" w14:textId="77777777" w:rsidR="00EE445C" w:rsidRDefault="00EE445C" w:rsidP="006D58FA">
            <w:r>
              <w:t>Evaluatiefase: 5 min</w:t>
            </w:r>
          </w:p>
        </w:tc>
        <w:tc>
          <w:tcPr>
            <w:tcW w:w="1559" w:type="dxa"/>
          </w:tcPr>
          <w:p w14:paraId="6683E3AA" w14:textId="77777777" w:rsidR="00EE445C" w:rsidRDefault="00EE445C" w:rsidP="006D58FA">
            <w:r>
              <w:t>Mening geven, luisteren, verwoorden</w:t>
            </w:r>
          </w:p>
        </w:tc>
        <w:tc>
          <w:tcPr>
            <w:tcW w:w="1985" w:type="dxa"/>
          </w:tcPr>
          <w:p w14:paraId="6CC1CE31" w14:textId="77777777" w:rsidR="00EE445C" w:rsidRDefault="00EE445C" w:rsidP="006D58FA">
            <w:r>
              <w:t>Inventariseren, evalueren</w:t>
            </w:r>
          </w:p>
        </w:tc>
        <w:tc>
          <w:tcPr>
            <w:tcW w:w="1984" w:type="dxa"/>
          </w:tcPr>
          <w:p w14:paraId="62101B0B" w14:textId="77777777" w:rsidR="00EE445C" w:rsidRDefault="00EE445C" w:rsidP="006D58FA">
            <w:r>
              <w:t>Samenvatten d.m.v. klassengesprek achterhalen of de doelen zijn gehaald.</w:t>
            </w:r>
          </w:p>
        </w:tc>
        <w:tc>
          <w:tcPr>
            <w:tcW w:w="2977" w:type="dxa"/>
          </w:tcPr>
          <w:p w14:paraId="1EEA6EE8" w14:textId="77777777" w:rsidR="00EE445C" w:rsidRDefault="00EE445C" w:rsidP="006D58FA">
            <w:r>
              <w:t>Alle materialen (eigen inzicht)</w:t>
            </w:r>
          </w:p>
        </w:tc>
      </w:tr>
      <w:tr w:rsidR="00201087" w14:paraId="54A1DD40" w14:textId="77777777" w:rsidTr="00201087">
        <w:trPr>
          <w:trHeight w:val="1055"/>
        </w:trPr>
        <w:tc>
          <w:tcPr>
            <w:tcW w:w="1413" w:type="dxa"/>
          </w:tcPr>
          <w:p w14:paraId="75637A19" w14:textId="77777777" w:rsidR="00201087" w:rsidRPr="00201087" w:rsidRDefault="00201087" w:rsidP="006D58FA">
            <w:pPr>
              <w:rPr>
                <w:b/>
              </w:rPr>
            </w:pPr>
            <w:r>
              <w:rPr>
                <w:b/>
              </w:rPr>
              <w:t>Evaluatie vragen plenair bespreken:</w:t>
            </w:r>
          </w:p>
        </w:tc>
        <w:tc>
          <w:tcPr>
            <w:tcW w:w="8505" w:type="dxa"/>
            <w:gridSpan w:val="4"/>
          </w:tcPr>
          <w:p w14:paraId="04500C91" w14:textId="77777777" w:rsidR="00201087" w:rsidRDefault="00201087" w:rsidP="00AB543D">
            <w:pPr>
              <w:pStyle w:val="Lijstalinea"/>
              <w:numPr>
                <w:ilvl w:val="0"/>
                <w:numId w:val="12"/>
              </w:numPr>
            </w:pPr>
            <w:r>
              <w:t>Wat kunnen jullie vertellen over de HACCP voorschriften wat betreft reinigen?</w:t>
            </w:r>
          </w:p>
          <w:p w14:paraId="0DFED758" w14:textId="77777777" w:rsidR="00201087" w:rsidRDefault="00201087" w:rsidP="00AB543D">
            <w:pPr>
              <w:pStyle w:val="Lijstalinea"/>
              <w:numPr>
                <w:ilvl w:val="0"/>
                <w:numId w:val="12"/>
              </w:numPr>
            </w:pPr>
            <w:r>
              <w:t>Wat kunnen jullie vertellen over de HACCP voorschriften wat betreft desinfecteren?</w:t>
            </w:r>
          </w:p>
          <w:p w14:paraId="0497F515" w14:textId="77777777" w:rsidR="00201087" w:rsidRDefault="00201087" w:rsidP="00AB543D">
            <w:pPr>
              <w:pStyle w:val="Lijstalinea"/>
              <w:numPr>
                <w:ilvl w:val="0"/>
                <w:numId w:val="12"/>
              </w:numPr>
            </w:pPr>
            <w:r>
              <w:t>Wat kunnen jullie vertellen over de HACCP voorschriften wat betreft afwassen?</w:t>
            </w:r>
          </w:p>
        </w:tc>
      </w:tr>
    </w:tbl>
    <w:p w14:paraId="60B1CA0C" w14:textId="77777777" w:rsidR="00EE445C" w:rsidRDefault="00EE445C" w:rsidP="00EE445C">
      <w:pPr>
        <w:pStyle w:val="Geenafstand"/>
        <w:rPr>
          <w:b/>
          <w:sz w:val="24"/>
          <w:szCs w:val="24"/>
        </w:rPr>
      </w:pPr>
    </w:p>
    <w:p w14:paraId="1FA11A7C" w14:textId="77777777" w:rsidR="00A40BEC" w:rsidRDefault="00A40BEC">
      <w:pPr>
        <w:rPr>
          <w:b/>
          <w:sz w:val="24"/>
          <w:szCs w:val="24"/>
        </w:rPr>
      </w:pPr>
      <w:r>
        <w:rPr>
          <w:b/>
          <w:sz w:val="24"/>
          <w:szCs w:val="24"/>
        </w:rPr>
        <w:br w:type="page"/>
      </w:r>
    </w:p>
    <w:p w14:paraId="0281BEA6" w14:textId="77777777" w:rsidR="00EE445C" w:rsidRPr="00A40BEC" w:rsidRDefault="00EE445C" w:rsidP="00EE445C">
      <w:pPr>
        <w:rPr>
          <w:b/>
        </w:rPr>
      </w:pPr>
      <w:r w:rsidRPr="00A40BEC">
        <w:rPr>
          <w:b/>
        </w:rPr>
        <w:lastRenderedPageBreak/>
        <w:t>Antwoorden les 6.1 t/m 6.3  schoonmaak en reiniging in de grote keuken</w:t>
      </w:r>
    </w:p>
    <w:p w14:paraId="467B913D" w14:textId="77777777" w:rsidR="00A40BEC" w:rsidRDefault="00EE445C" w:rsidP="00EE445C">
      <w:pPr>
        <w:pStyle w:val="Geenafstand"/>
        <w:suppressAutoHyphens/>
        <w:autoSpaceDN w:val="0"/>
        <w:textAlignment w:val="baseline"/>
      </w:pPr>
      <w:r w:rsidRPr="006D32B1">
        <w:rPr>
          <w:b/>
        </w:rPr>
        <w:t>Opdracht</w:t>
      </w:r>
      <w:r w:rsidR="00A40BEC">
        <w:rPr>
          <w:b/>
        </w:rPr>
        <w:t xml:space="preserve"> </w:t>
      </w:r>
      <w:r w:rsidRPr="006D32B1">
        <w:rPr>
          <w:b/>
        </w:rPr>
        <w:t>6.1</w:t>
      </w:r>
      <w:r>
        <w:t xml:space="preserve"> </w:t>
      </w:r>
    </w:p>
    <w:p w14:paraId="0D7FAE14" w14:textId="77777777" w:rsidR="00EE445C" w:rsidRPr="00A40BEC" w:rsidRDefault="00EE445C" w:rsidP="00EE445C">
      <w:pPr>
        <w:pStyle w:val="Geenafstand"/>
        <w:suppressAutoHyphens/>
        <w:autoSpaceDN w:val="0"/>
        <w:textAlignment w:val="baseline"/>
        <w:rPr>
          <w:b/>
        </w:rPr>
      </w:pPr>
      <w:r w:rsidRPr="00A40BEC">
        <w:rPr>
          <w:b/>
        </w:rPr>
        <w:t>Omschrijf in eigen woorden de drie stappen van schoonmaken</w:t>
      </w:r>
    </w:p>
    <w:p w14:paraId="7645E25F" w14:textId="77777777" w:rsidR="00EE445C" w:rsidRDefault="00EE445C" w:rsidP="00AB543D">
      <w:pPr>
        <w:pStyle w:val="Geenafstand"/>
        <w:numPr>
          <w:ilvl w:val="0"/>
          <w:numId w:val="39"/>
        </w:numPr>
        <w:suppressAutoHyphens/>
        <w:autoSpaceDN w:val="0"/>
        <w:spacing w:before="0"/>
        <w:textAlignment w:val="baseline"/>
      </w:pPr>
      <w:r>
        <w:t>Fysisch schoonmaken: Fysisch schoonmaken is het verwijderen van het zichtbare vuil.</w:t>
      </w:r>
    </w:p>
    <w:p w14:paraId="720A3DAF" w14:textId="77777777" w:rsidR="00EE445C" w:rsidRDefault="00EE445C" w:rsidP="00AB543D">
      <w:pPr>
        <w:pStyle w:val="Geenafstand"/>
        <w:numPr>
          <w:ilvl w:val="0"/>
          <w:numId w:val="39"/>
        </w:numPr>
        <w:spacing w:before="0"/>
      </w:pPr>
      <w:r>
        <w:t>Chemisch schoonmaken:  Chemisch schoonmaken is het reinigen van een machine of werkbank met een reinigingsmiddel in een emmer met warm water.</w:t>
      </w:r>
    </w:p>
    <w:p w14:paraId="0DED676D" w14:textId="77777777" w:rsidR="00EE445C" w:rsidRDefault="00EE445C" w:rsidP="00EE445C">
      <w:pPr>
        <w:pStyle w:val="Geenafstand"/>
        <w:ind w:left="708"/>
      </w:pPr>
      <w:r>
        <w:t>Dit kan met behulp van een borstel en een schoon doekje. Na het reinigen moet je goed naspoelen met schoon water. Dit doe je om de resten van het reinigingsmiddel te verwijderen.</w:t>
      </w:r>
    </w:p>
    <w:p w14:paraId="67A57605" w14:textId="77777777" w:rsidR="00A40BEC" w:rsidRDefault="00EE445C" w:rsidP="00AB543D">
      <w:pPr>
        <w:pStyle w:val="Geenafstand"/>
        <w:numPr>
          <w:ilvl w:val="0"/>
          <w:numId w:val="39"/>
        </w:numPr>
        <w:suppressAutoHyphens/>
        <w:autoSpaceDN w:val="0"/>
        <w:spacing w:before="0"/>
        <w:textAlignment w:val="baseline"/>
      </w:pPr>
      <w:r>
        <w:t xml:space="preserve">  Microbiologisch schoonmaken: Microbiologisch schoonmaken doe je na het reinigen met zeep. Dit noemt men ook wel desinfecteren. Bij het desinfecteren verwijderen we het onzichtbare vuil en de bacteriën.</w:t>
      </w:r>
    </w:p>
    <w:p w14:paraId="51AD8B36" w14:textId="77777777" w:rsidR="00A40BEC" w:rsidRPr="00A40BEC" w:rsidRDefault="00A40BEC" w:rsidP="00A40BEC">
      <w:pPr>
        <w:pStyle w:val="Geenafstand"/>
        <w:suppressAutoHyphens/>
        <w:autoSpaceDN w:val="0"/>
        <w:spacing w:before="0"/>
        <w:ind w:left="720"/>
        <w:textAlignment w:val="baseline"/>
      </w:pPr>
    </w:p>
    <w:p w14:paraId="09C277F4" w14:textId="77777777" w:rsidR="00A40BEC" w:rsidRDefault="00EE445C" w:rsidP="00EE445C">
      <w:pPr>
        <w:pStyle w:val="Geenafstand"/>
      </w:pPr>
      <w:r w:rsidRPr="002A5A18">
        <w:rPr>
          <w:b/>
        </w:rPr>
        <w:t>Opdracht</w:t>
      </w:r>
      <w:r w:rsidR="00A40BEC">
        <w:rPr>
          <w:b/>
        </w:rPr>
        <w:t xml:space="preserve"> </w:t>
      </w:r>
      <w:r w:rsidRPr="0023051F">
        <w:t>6</w:t>
      </w:r>
      <w:r>
        <w:rPr>
          <w:b/>
        </w:rPr>
        <w:t>.2</w:t>
      </w:r>
      <w:r w:rsidRPr="0023051F">
        <w:t xml:space="preserve"> </w:t>
      </w:r>
    </w:p>
    <w:p w14:paraId="04807D3F" w14:textId="77777777" w:rsidR="00EE445C" w:rsidRPr="00A40BEC" w:rsidRDefault="00EE445C" w:rsidP="00EE445C">
      <w:pPr>
        <w:pStyle w:val="Geenafstand"/>
        <w:rPr>
          <w:b/>
        </w:rPr>
      </w:pPr>
      <w:r w:rsidRPr="00A40BEC">
        <w:rPr>
          <w:b/>
        </w:rPr>
        <w:t>a. Welke drie fasen doorloopt een afwasmachine?</w:t>
      </w:r>
    </w:p>
    <w:p w14:paraId="505196CE" w14:textId="77777777" w:rsidR="00EE445C" w:rsidRDefault="00EE445C" w:rsidP="00AB543D">
      <w:pPr>
        <w:pStyle w:val="Geenafstand"/>
        <w:numPr>
          <w:ilvl w:val="0"/>
          <w:numId w:val="40"/>
        </w:numPr>
        <w:suppressAutoHyphens/>
        <w:autoSpaceDN w:val="0"/>
        <w:spacing w:before="0"/>
        <w:textAlignment w:val="baseline"/>
      </w:pPr>
      <w:r>
        <w:t>Voorspoelfase</w:t>
      </w:r>
    </w:p>
    <w:p w14:paraId="65132A29" w14:textId="77777777" w:rsidR="00EE445C" w:rsidRDefault="00EE445C" w:rsidP="00AB543D">
      <w:pPr>
        <w:pStyle w:val="Geenafstand"/>
        <w:numPr>
          <w:ilvl w:val="0"/>
          <w:numId w:val="40"/>
        </w:numPr>
        <w:suppressAutoHyphens/>
        <w:autoSpaceDN w:val="0"/>
        <w:spacing w:before="0"/>
        <w:textAlignment w:val="baseline"/>
      </w:pPr>
      <w:r>
        <w:t>Naspoelfase</w:t>
      </w:r>
    </w:p>
    <w:p w14:paraId="2B45521E" w14:textId="77777777" w:rsidR="00EE445C" w:rsidRDefault="00EE445C" w:rsidP="00AB543D">
      <w:pPr>
        <w:pStyle w:val="Geenafstand"/>
        <w:numPr>
          <w:ilvl w:val="0"/>
          <w:numId w:val="40"/>
        </w:numPr>
        <w:suppressAutoHyphens/>
        <w:autoSpaceDN w:val="0"/>
        <w:spacing w:before="0"/>
        <w:textAlignment w:val="baseline"/>
      </w:pPr>
      <w:r>
        <w:t xml:space="preserve">Het drogen van de afwas </w:t>
      </w:r>
    </w:p>
    <w:p w14:paraId="1D6C1FF8" w14:textId="77777777" w:rsidR="00EE445C" w:rsidRDefault="00EE445C" w:rsidP="00EE445C">
      <w:pPr>
        <w:pStyle w:val="Geenafstand"/>
      </w:pPr>
    </w:p>
    <w:p w14:paraId="5813231E" w14:textId="77777777" w:rsidR="00A40BEC" w:rsidRPr="00A40BEC" w:rsidRDefault="00A40BEC" w:rsidP="00A40BEC">
      <w:pPr>
        <w:pStyle w:val="Geenafstand"/>
        <w:rPr>
          <w:b/>
        </w:rPr>
      </w:pPr>
      <w:r w:rsidRPr="00A40BEC">
        <w:rPr>
          <w:b/>
        </w:rPr>
        <w:t xml:space="preserve">Opdracht </w:t>
      </w:r>
      <w:r w:rsidR="00EE445C" w:rsidRPr="00A40BEC">
        <w:rPr>
          <w:b/>
        </w:rPr>
        <w:t>6.2.</w:t>
      </w:r>
    </w:p>
    <w:p w14:paraId="71370E50" w14:textId="77777777" w:rsidR="00EE445C" w:rsidRPr="00A40BEC" w:rsidRDefault="00EE445C" w:rsidP="00A40BEC">
      <w:pPr>
        <w:pStyle w:val="Geenafstand"/>
        <w:rPr>
          <w:b/>
        </w:rPr>
      </w:pPr>
      <w:r w:rsidRPr="00A40BEC">
        <w:rPr>
          <w:b/>
        </w:rPr>
        <w:t>b. Waarom moeten er altijd twee personen bij de afwasmachine staan?</w:t>
      </w:r>
    </w:p>
    <w:p w14:paraId="682CF9C9" w14:textId="77777777" w:rsidR="00EE445C" w:rsidRDefault="00EE445C" w:rsidP="00AB543D">
      <w:pPr>
        <w:pStyle w:val="Geenafstand"/>
        <w:numPr>
          <w:ilvl w:val="0"/>
          <w:numId w:val="39"/>
        </w:numPr>
        <w:spacing w:before="0"/>
      </w:pPr>
      <w:r>
        <w:t xml:space="preserve">Dit doe je om besmetting te voorkomen. De persoon die de vuile afwas erin zet, mag niet met zijn vieze handen en kleding de schone afwas eruit halen. Dan krijg je immers na besmetting. </w:t>
      </w:r>
    </w:p>
    <w:p w14:paraId="2077956C" w14:textId="77777777" w:rsidR="00EE445C" w:rsidRPr="0023051F" w:rsidRDefault="00EE445C" w:rsidP="00EE445C">
      <w:pPr>
        <w:pStyle w:val="Lijstalinea"/>
        <w:rPr>
          <w:b/>
        </w:rPr>
      </w:pPr>
    </w:p>
    <w:p w14:paraId="26AC1E50" w14:textId="77777777" w:rsidR="00A40BEC" w:rsidRPr="00A40BEC" w:rsidRDefault="00A40BEC" w:rsidP="00A40BEC">
      <w:pPr>
        <w:pStyle w:val="Geenafstand"/>
        <w:rPr>
          <w:b/>
        </w:rPr>
      </w:pPr>
      <w:r w:rsidRPr="00A40BEC">
        <w:rPr>
          <w:b/>
        </w:rPr>
        <w:t xml:space="preserve">Opdracht </w:t>
      </w:r>
      <w:r w:rsidR="00EE445C" w:rsidRPr="00A40BEC">
        <w:rPr>
          <w:b/>
        </w:rPr>
        <w:t xml:space="preserve">6.3. </w:t>
      </w:r>
    </w:p>
    <w:p w14:paraId="3413A0E1" w14:textId="77777777" w:rsidR="00EE445C" w:rsidRPr="00A40BEC" w:rsidRDefault="00EE445C" w:rsidP="00A40BEC">
      <w:pPr>
        <w:pStyle w:val="Geenafstand"/>
        <w:rPr>
          <w:b/>
        </w:rPr>
      </w:pPr>
      <w:r>
        <w:t>Zoek op internet  6 verschillende schoonmaakmiddelen en waar je ze voor gebruikt?</w:t>
      </w:r>
    </w:p>
    <w:p w14:paraId="700FABF4" w14:textId="77777777" w:rsidR="00A40BEC" w:rsidRDefault="00EE445C" w:rsidP="00EE445C">
      <w:r>
        <w:t>Antwoord van de student</w:t>
      </w:r>
      <w:r>
        <w:br/>
      </w:r>
      <w:r w:rsidR="00647481">
        <w:t>(Brouwer en Pen, 2013).</w:t>
      </w:r>
    </w:p>
    <w:p w14:paraId="2444B624" w14:textId="77777777" w:rsidR="00A40BEC" w:rsidRDefault="00A40BEC" w:rsidP="00A40BEC">
      <w:r>
        <w:br w:type="page"/>
      </w:r>
    </w:p>
    <w:p w14:paraId="7B0C3859" w14:textId="77777777" w:rsidR="00A40BEC" w:rsidRPr="00F07223" w:rsidRDefault="00A40BEC" w:rsidP="00F07223">
      <w:pPr>
        <w:pStyle w:val="Kop2"/>
      </w:pPr>
      <w:bookmarkStart w:id="128" w:name="_Toc514084629"/>
      <w:r>
        <w:lastRenderedPageBreak/>
        <w:t>L</w:t>
      </w:r>
      <w:r w:rsidR="00F07223">
        <w:t xml:space="preserve">es 7 </w:t>
      </w:r>
      <w:r w:rsidRPr="000F2DD0">
        <w:t>Reinigings- en desinfecteermiddelen</w:t>
      </w:r>
      <w:bookmarkEnd w:id="128"/>
    </w:p>
    <w:p w14:paraId="1EDAB428" w14:textId="77777777" w:rsidR="00A40BEC" w:rsidRPr="00F07223" w:rsidRDefault="00A40BEC" w:rsidP="00F07223">
      <w:pPr>
        <w:pStyle w:val="Geenafstand"/>
        <w:rPr>
          <w:b/>
        </w:rPr>
      </w:pPr>
      <w:r w:rsidRPr="00F07223">
        <w:rPr>
          <w:b/>
        </w:rPr>
        <w:t>Beginsituatie</w:t>
      </w:r>
    </w:p>
    <w:p w14:paraId="473E25E4" w14:textId="77777777" w:rsidR="00A40BEC" w:rsidRDefault="00A40BEC" w:rsidP="00AB543D">
      <w:pPr>
        <w:pStyle w:val="Lijstalinea"/>
        <w:numPr>
          <w:ilvl w:val="0"/>
          <w:numId w:val="39"/>
        </w:numPr>
        <w:spacing w:before="0" w:after="160" w:line="259" w:lineRule="auto"/>
        <w:rPr>
          <w:sz w:val="24"/>
          <w:szCs w:val="24"/>
        </w:rPr>
      </w:pPr>
      <w:r>
        <w:rPr>
          <w:sz w:val="24"/>
          <w:szCs w:val="24"/>
        </w:rPr>
        <w:t>De studenten kennen schoonmaakmiddelen zoals allesreiniger, vetoplosser en ontkalker.</w:t>
      </w:r>
    </w:p>
    <w:p w14:paraId="364080FB" w14:textId="77777777" w:rsidR="00A40BEC" w:rsidRPr="00F07223" w:rsidRDefault="00A40BEC" w:rsidP="00F07223">
      <w:pPr>
        <w:pStyle w:val="Geenafstand"/>
        <w:rPr>
          <w:b/>
        </w:rPr>
      </w:pPr>
      <w:r w:rsidRPr="00F07223">
        <w:rPr>
          <w:b/>
        </w:rPr>
        <w:t xml:space="preserve">Doelstellingen </w:t>
      </w:r>
    </w:p>
    <w:p w14:paraId="63A0FF43" w14:textId="77777777" w:rsidR="00A40BEC" w:rsidRDefault="00A40BEC" w:rsidP="00AB543D">
      <w:pPr>
        <w:pStyle w:val="Lijstalinea"/>
        <w:numPr>
          <w:ilvl w:val="0"/>
          <w:numId w:val="39"/>
        </w:numPr>
        <w:spacing w:before="0" w:after="160" w:line="259" w:lineRule="auto"/>
        <w:rPr>
          <w:sz w:val="24"/>
          <w:szCs w:val="24"/>
        </w:rPr>
      </w:pPr>
      <w:r>
        <w:rPr>
          <w:sz w:val="24"/>
          <w:szCs w:val="24"/>
        </w:rPr>
        <w:t xml:space="preserve">De studenten leren </w:t>
      </w:r>
      <w:r w:rsidR="00623E43">
        <w:rPr>
          <w:sz w:val="24"/>
          <w:szCs w:val="24"/>
        </w:rPr>
        <w:t xml:space="preserve">over </w:t>
      </w:r>
      <w:r>
        <w:rPr>
          <w:sz w:val="24"/>
          <w:szCs w:val="24"/>
        </w:rPr>
        <w:t>verschillende soorten schoonmaak en desinfectie</w:t>
      </w:r>
      <w:r w:rsidR="00623E43">
        <w:rPr>
          <w:sz w:val="24"/>
          <w:szCs w:val="24"/>
        </w:rPr>
        <w:t xml:space="preserve"> </w:t>
      </w:r>
      <w:r>
        <w:rPr>
          <w:sz w:val="24"/>
          <w:szCs w:val="24"/>
        </w:rPr>
        <w:t>middelen en hun functies</w:t>
      </w:r>
    </w:p>
    <w:p w14:paraId="326DA4A0" w14:textId="77777777" w:rsidR="00A40BEC" w:rsidRDefault="00A40BEC" w:rsidP="00AB543D">
      <w:pPr>
        <w:pStyle w:val="Lijstalinea"/>
        <w:numPr>
          <w:ilvl w:val="0"/>
          <w:numId w:val="39"/>
        </w:numPr>
        <w:spacing w:before="0" w:after="160" w:line="259" w:lineRule="auto"/>
        <w:rPr>
          <w:sz w:val="24"/>
          <w:szCs w:val="24"/>
        </w:rPr>
      </w:pPr>
      <w:r>
        <w:rPr>
          <w:sz w:val="24"/>
          <w:szCs w:val="24"/>
        </w:rPr>
        <w:t>De studenten leren hoe ze met schoonmaakmiddelen en desinfectiemiddelen moeten omgaan</w:t>
      </w:r>
    </w:p>
    <w:p w14:paraId="33516E8F" w14:textId="77777777" w:rsidR="00A40BEC" w:rsidRPr="00F07223" w:rsidRDefault="00A40BEC" w:rsidP="00F07223">
      <w:pPr>
        <w:pStyle w:val="Geenafstand"/>
        <w:rPr>
          <w:b/>
        </w:rPr>
      </w:pPr>
      <w:r w:rsidRPr="00F07223">
        <w:rPr>
          <w:b/>
        </w:rPr>
        <w:t xml:space="preserve">Voorbereiding </w:t>
      </w:r>
    </w:p>
    <w:p w14:paraId="560B3505" w14:textId="77777777" w:rsidR="00A40BEC" w:rsidRDefault="00A40BEC" w:rsidP="00AB543D">
      <w:pPr>
        <w:pStyle w:val="Lijstalinea"/>
        <w:numPr>
          <w:ilvl w:val="0"/>
          <w:numId w:val="42"/>
        </w:numPr>
        <w:spacing w:before="0" w:after="160" w:line="259" w:lineRule="auto"/>
        <w:rPr>
          <w:sz w:val="24"/>
          <w:szCs w:val="24"/>
        </w:rPr>
      </w:pPr>
      <w:r>
        <w:rPr>
          <w:sz w:val="24"/>
          <w:szCs w:val="24"/>
        </w:rPr>
        <w:t>Achtergrondinformatie en docentenhandleiding doorlezen</w:t>
      </w:r>
    </w:p>
    <w:p w14:paraId="06FDEF31" w14:textId="77777777" w:rsidR="00A40BEC" w:rsidRDefault="00A40BEC" w:rsidP="00AB543D">
      <w:pPr>
        <w:pStyle w:val="Lijstalinea"/>
        <w:numPr>
          <w:ilvl w:val="0"/>
          <w:numId w:val="42"/>
        </w:numPr>
        <w:spacing w:before="0" w:after="160" w:line="259" w:lineRule="auto"/>
        <w:rPr>
          <w:sz w:val="24"/>
          <w:szCs w:val="24"/>
        </w:rPr>
      </w:pPr>
      <w:r>
        <w:rPr>
          <w:sz w:val="24"/>
          <w:szCs w:val="24"/>
        </w:rPr>
        <w:t>Visuele materiaal over het onderwerp(reinigings -en desinfectiemiddelen) verzamelen</w:t>
      </w:r>
    </w:p>
    <w:p w14:paraId="56CDCD44" w14:textId="77777777" w:rsidR="00A40BEC" w:rsidRDefault="00F07223" w:rsidP="00AB543D">
      <w:pPr>
        <w:pStyle w:val="Lijstalinea"/>
        <w:numPr>
          <w:ilvl w:val="0"/>
          <w:numId w:val="42"/>
        </w:numPr>
        <w:spacing w:before="0" w:after="160" w:line="259" w:lineRule="auto"/>
        <w:rPr>
          <w:sz w:val="24"/>
          <w:szCs w:val="24"/>
        </w:rPr>
      </w:pPr>
      <w:r>
        <w:rPr>
          <w:sz w:val="24"/>
          <w:szCs w:val="24"/>
        </w:rPr>
        <w:t xml:space="preserve">Filmpje over het onderwerp </w:t>
      </w:r>
      <w:hyperlink r:id="rId23" w:history="1">
        <w:r w:rsidR="00A40BEC" w:rsidRPr="00391BC0">
          <w:rPr>
            <w:rStyle w:val="Hyperlink"/>
            <w:sz w:val="24"/>
            <w:szCs w:val="24"/>
          </w:rPr>
          <w:t>https://www.youtube.com/watch?v=Oyg6MNeAxQM</w:t>
        </w:r>
      </w:hyperlink>
      <w:r w:rsidR="00A40BEC">
        <w:rPr>
          <w:sz w:val="24"/>
          <w:szCs w:val="24"/>
        </w:rPr>
        <w:t xml:space="preserve"> </w:t>
      </w:r>
    </w:p>
    <w:p w14:paraId="304898D3" w14:textId="77777777" w:rsidR="00A40BEC" w:rsidRDefault="00A40BEC" w:rsidP="00AB543D">
      <w:pPr>
        <w:pStyle w:val="Lijstalinea"/>
        <w:numPr>
          <w:ilvl w:val="0"/>
          <w:numId w:val="42"/>
        </w:numPr>
        <w:spacing w:before="0" w:after="160" w:line="259" w:lineRule="auto"/>
        <w:rPr>
          <w:sz w:val="24"/>
          <w:szCs w:val="24"/>
        </w:rPr>
      </w:pPr>
      <w:r>
        <w:rPr>
          <w:sz w:val="24"/>
          <w:szCs w:val="24"/>
        </w:rPr>
        <w:t>Werkboekje en opdrachten klaarleggen</w:t>
      </w:r>
    </w:p>
    <w:p w14:paraId="6C1B9870" w14:textId="77777777" w:rsidR="00A40BEC" w:rsidRDefault="00A40BEC" w:rsidP="00A40BEC">
      <w:pPr>
        <w:rPr>
          <w:sz w:val="24"/>
          <w:szCs w:val="24"/>
        </w:rPr>
      </w:pPr>
    </w:p>
    <w:p w14:paraId="79B3ECF5" w14:textId="77777777" w:rsidR="00A40BEC" w:rsidRDefault="00A40BEC">
      <w:pPr>
        <w:rPr>
          <w:b/>
          <w:sz w:val="24"/>
          <w:szCs w:val="24"/>
        </w:rPr>
      </w:pPr>
      <w:r>
        <w:rPr>
          <w:b/>
          <w:sz w:val="24"/>
          <w:szCs w:val="24"/>
        </w:rPr>
        <w:br w:type="page"/>
      </w:r>
    </w:p>
    <w:p w14:paraId="06965EFB" w14:textId="77777777" w:rsidR="00A40BEC" w:rsidRPr="00F07223" w:rsidRDefault="00A40BEC" w:rsidP="00F07223">
      <w:pPr>
        <w:pStyle w:val="Kop3"/>
      </w:pPr>
      <w:bookmarkStart w:id="129" w:name="_Toc514084630"/>
      <w:r w:rsidRPr="00F07223">
        <w:lastRenderedPageBreak/>
        <w:t>Lesschema</w:t>
      </w:r>
      <w:r w:rsidR="00F07223" w:rsidRPr="00F07223">
        <w:t xml:space="preserve"> </w:t>
      </w:r>
      <w:r w:rsidRPr="00F07223">
        <w:t>Les 7</w:t>
      </w:r>
      <w:bookmarkEnd w:id="129"/>
    </w:p>
    <w:p w14:paraId="51C66CEB" w14:textId="77777777" w:rsidR="00A40BEC" w:rsidRPr="00F07223" w:rsidRDefault="00F07223" w:rsidP="00A40BEC">
      <w:pPr>
        <w:rPr>
          <w:b/>
        </w:rPr>
      </w:pPr>
      <w:r>
        <w:rPr>
          <w:b/>
        </w:rPr>
        <w:t xml:space="preserve">Les 7. </w:t>
      </w:r>
      <w:r w:rsidR="00A40BEC" w:rsidRPr="00F07223">
        <w:rPr>
          <w:b/>
        </w:rPr>
        <w:t>13-04 2018</w:t>
      </w:r>
    </w:p>
    <w:tbl>
      <w:tblPr>
        <w:tblStyle w:val="Tabelraster"/>
        <w:tblW w:w="9918" w:type="dxa"/>
        <w:tblLayout w:type="fixed"/>
        <w:tblLook w:val="04A0" w:firstRow="1" w:lastRow="0" w:firstColumn="1" w:lastColumn="0" w:noHBand="0" w:noVBand="1"/>
      </w:tblPr>
      <w:tblGrid>
        <w:gridCol w:w="1200"/>
        <w:gridCol w:w="1630"/>
        <w:gridCol w:w="1701"/>
        <w:gridCol w:w="1985"/>
        <w:gridCol w:w="3402"/>
      </w:tblGrid>
      <w:tr w:rsidR="0085651E" w14:paraId="39E15AAC" w14:textId="77777777" w:rsidTr="0085651E">
        <w:trPr>
          <w:trHeight w:val="1062"/>
        </w:trPr>
        <w:tc>
          <w:tcPr>
            <w:tcW w:w="1200" w:type="dxa"/>
          </w:tcPr>
          <w:p w14:paraId="444D53E1" w14:textId="77777777" w:rsidR="00A40BEC" w:rsidRDefault="00A40BEC" w:rsidP="00B42E92">
            <w:pPr>
              <w:rPr>
                <w:sz w:val="24"/>
                <w:szCs w:val="24"/>
              </w:rPr>
            </w:pPr>
            <w:r>
              <w:rPr>
                <w:sz w:val="24"/>
                <w:szCs w:val="24"/>
              </w:rPr>
              <w:t>Tijdsfasering</w:t>
            </w:r>
          </w:p>
        </w:tc>
        <w:tc>
          <w:tcPr>
            <w:tcW w:w="1630" w:type="dxa"/>
          </w:tcPr>
          <w:p w14:paraId="6597B6C7" w14:textId="77777777" w:rsidR="00A40BEC" w:rsidRDefault="00A40BEC" w:rsidP="00B42E92">
            <w:pPr>
              <w:rPr>
                <w:sz w:val="24"/>
                <w:szCs w:val="24"/>
              </w:rPr>
            </w:pPr>
            <w:r>
              <w:rPr>
                <w:sz w:val="24"/>
                <w:szCs w:val="24"/>
              </w:rPr>
              <w:t>Leerling-activiteit</w:t>
            </w:r>
          </w:p>
        </w:tc>
        <w:tc>
          <w:tcPr>
            <w:tcW w:w="1701" w:type="dxa"/>
          </w:tcPr>
          <w:p w14:paraId="084BDA8C" w14:textId="77777777" w:rsidR="00A40BEC" w:rsidRDefault="00A40BEC" w:rsidP="00B42E92">
            <w:pPr>
              <w:rPr>
                <w:sz w:val="24"/>
                <w:szCs w:val="24"/>
              </w:rPr>
            </w:pPr>
            <w:r>
              <w:rPr>
                <w:sz w:val="24"/>
                <w:szCs w:val="24"/>
              </w:rPr>
              <w:t>Docentenactiviteit</w:t>
            </w:r>
          </w:p>
        </w:tc>
        <w:tc>
          <w:tcPr>
            <w:tcW w:w="1985" w:type="dxa"/>
          </w:tcPr>
          <w:p w14:paraId="610BCFB3" w14:textId="77777777" w:rsidR="00A40BEC" w:rsidRDefault="00A40BEC" w:rsidP="00B42E92">
            <w:pPr>
              <w:rPr>
                <w:sz w:val="24"/>
                <w:szCs w:val="24"/>
              </w:rPr>
            </w:pPr>
            <w:r>
              <w:rPr>
                <w:sz w:val="24"/>
                <w:szCs w:val="24"/>
              </w:rPr>
              <w:t>Leerinhouden</w:t>
            </w:r>
          </w:p>
        </w:tc>
        <w:tc>
          <w:tcPr>
            <w:tcW w:w="3402" w:type="dxa"/>
          </w:tcPr>
          <w:p w14:paraId="1D2BF1A0" w14:textId="77777777" w:rsidR="00A40BEC" w:rsidRDefault="00A40BEC" w:rsidP="00B42E92">
            <w:pPr>
              <w:rPr>
                <w:sz w:val="24"/>
                <w:szCs w:val="24"/>
              </w:rPr>
            </w:pPr>
            <w:r>
              <w:rPr>
                <w:sz w:val="24"/>
                <w:szCs w:val="24"/>
              </w:rPr>
              <w:t>Leer -en hulpmiddelen</w:t>
            </w:r>
          </w:p>
        </w:tc>
      </w:tr>
      <w:tr w:rsidR="0085651E" w14:paraId="43250343" w14:textId="77777777" w:rsidTr="0085651E">
        <w:trPr>
          <w:trHeight w:val="1569"/>
        </w:trPr>
        <w:tc>
          <w:tcPr>
            <w:tcW w:w="1200" w:type="dxa"/>
          </w:tcPr>
          <w:p w14:paraId="15604045" w14:textId="77777777" w:rsidR="00A40BEC" w:rsidRDefault="00A40BEC" w:rsidP="00B42E92">
            <w:pPr>
              <w:rPr>
                <w:sz w:val="24"/>
                <w:szCs w:val="24"/>
              </w:rPr>
            </w:pPr>
            <w:r>
              <w:rPr>
                <w:sz w:val="24"/>
                <w:szCs w:val="24"/>
              </w:rPr>
              <w:t>Motivatiefase: 10 min</w:t>
            </w:r>
          </w:p>
        </w:tc>
        <w:tc>
          <w:tcPr>
            <w:tcW w:w="1630" w:type="dxa"/>
          </w:tcPr>
          <w:p w14:paraId="288E4AFE" w14:textId="77777777" w:rsidR="00A40BEC" w:rsidRDefault="00A40BEC" w:rsidP="00B42E92">
            <w:pPr>
              <w:rPr>
                <w:sz w:val="24"/>
                <w:szCs w:val="24"/>
              </w:rPr>
            </w:pPr>
            <w:r>
              <w:rPr>
                <w:sz w:val="24"/>
                <w:szCs w:val="24"/>
              </w:rPr>
              <w:t>Luisteren + filmpje kijken</w:t>
            </w:r>
          </w:p>
        </w:tc>
        <w:tc>
          <w:tcPr>
            <w:tcW w:w="1701" w:type="dxa"/>
          </w:tcPr>
          <w:p w14:paraId="75DFC764" w14:textId="77777777" w:rsidR="00A40BEC" w:rsidRDefault="00A40BEC" w:rsidP="00B42E92">
            <w:pPr>
              <w:rPr>
                <w:sz w:val="24"/>
                <w:szCs w:val="24"/>
              </w:rPr>
            </w:pPr>
            <w:r>
              <w:rPr>
                <w:sz w:val="24"/>
                <w:szCs w:val="24"/>
              </w:rPr>
              <w:t>Uitleggen</w:t>
            </w:r>
          </w:p>
        </w:tc>
        <w:tc>
          <w:tcPr>
            <w:tcW w:w="1985" w:type="dxa"/>
          </w:tcPr>
          <w:p w14:paraId="24F12E5B" w14:textId="77777777" w:rsidR="00A40BEC" w:rsidRDefault="00A40BEC" w:rsidP="00B42E92">
            <w:pPr>
              <w:rPr>
                <w:sz w:val="24"/>
                <w:szCs w:val="24"/>
              </w:rPr>
            </w:pPr>
            <w:r>
              <w:rPr>
                <w:sz w:val="24"/>
                <w:szCs w:val="24"/>
              </w:rPr>
              <w:t>Lesopzet presenteren</w:t>
            </w:r>
          </w:p>
        </w:tc>
        <w:tc>
          <w:tcPr>
            <w:tcW w:w="3402" w:type="dxa"/>
          </w:tcPr>
          <w:p w14:paraId="538C299B" w14:textId="77777777" w:rsidR="00A40BEC" w:rsidRDefault="00A40BEC" w:rsidP="00B42E92">
            <w:pPr>
              <w:rPr>
                <w:sz w:val="24"/>
                <w:szCs w:val="24"/>
              </w:rPr>
            </w:pPr>
            <w:r>
              <w:rPr>
                <w:sz w:val="24"/>
                <w:szCs w:val="24"/>
              </w:rPr>
              <w:t xml:space="preserve">Digibord, filmpje: </w:t>
            </w:r>
            <w:hyperlink r:id="rId24" w:history="1">
              <w:r w:rsidRPr="00391BC0">
                <w:rPr>
                  <w:rStyle w:val="Hyperlink"/>
                  <w:sz w:val="24"/>
                  <w:szCs w:val="24"/>
                </w:rPr>
                <w:t>https://www.youtube.com/watch?v=Oyg6MNeAxQM</w:t>
              </w:r>
            </w:hyperlink>
            <w:r>
              <w:rPr>
                <w:sz w:val="24"/>
                <w:szCs w:val="24"/>
              </w:rPr>
              <w:t xml:space="preserve">  reinigingsmiddelen -en desinfectiemiddelen, werkboekjes, schriften. Laptop, opdrachten </w:t>
            </w:r>
          </w:p>
        </w:tc>
      </w:tr>
      <w:tr w:rsidR="0085651E" w14:paraId="658D91CE" w14:textId="77777777" w:rsidTr="0085651E">
        <w:trPr>
          <w:trHeight w:val="569"/>
        </w:trPr>
        <w:tc>
          <w:tcPr>
            <w:tcW w:w="1200" w:type="dxa"/>
          </w:tcPr>
          <w:p w14:paraId="7DFB0704" w14:textId="77777777" w:rsidR="00A40BEC" w:rsidRDefault="00A40BEC" w:rsidP="00B42E92">
            <w:pPr>
              <w:rPr>
                <w:sz w:val="24"/>
                <w:szCs w:val="24"/>
              </w:rPr>
            </w:pPr>
            <w:r>
              <w:rPr>
                <w:sz w:val="24"/>
                <w:szCs w:val="24"/>
              </w:rPr>
              <w:t>Leerfase 1: 5 min</w:t>
            </w:r>
          </w:p>
        </w:tc>
        <w:tc>
          <w:tcPr>
            <w:tcW w:w="1630" w:type="dxa"/>
          </w:tcPr>
          <w:p w14:paraId="224910F4" w14:textId="77777777" w:rsidR="00A40BEC" w:rsidRDefault="00A40BEC" w:rsidP="00B42E92">
            <w:pPr>
              <w:rPr>
                <w:sz w:val="24"/>
                <w:szCs w:val="24"/>
              </w:rPr>
            </w:pPr>
            <w:r>
              <w:rPr>
                <w:sz w:val="24"/>
                <w:szCs w:val="24"/>
              </w:rPr>
              <w:t>Antwoorden</w:t>
            </w:r>
          </w:p>
        </w:tc>
        <w:tc>
          <w:tcPr>
            <w:tcW w:w="1701" w:type="dxa"/>
          </w:tcPr>
          <w:p w14:paraId="681C14B7" w14:textId="77777777" w:rsidR="00A40BEC" w:rsidRDefault="00A40BEC" w:rsidP="00B42E92">
            <w:pPr>
              <w:rPr>
                <w:sz w:val="24"/>
                <w:szCs w:val="24"/>
              </w:rPr>
            </w:pPr>
            <w:r>
              <w:rPr>
                <w:sz w:val="24"/>
                <w:szCs w:val="24"/>
              </w:rPr>
              <w:t>Vragenstellen</w:t>
            </w:r>
          </w:p>
        </w:tc>
        <w:tc>
          <w:tcPr>
            <w:tcW w:w="1985" w:type="dxa"/>
          </w:tcPr>
          <w:p w14:paraId="1853938A" w14:textId="77777777" w:rsidR="00A40BEC" w:rsidRDefault="00A40BEC" w:rsidP="00B42E92">
            <w:pPr>
              <w:rPr>
                <w:sz w:val="24"/>
                <w:szCs w:val="24"/>
              </w:rPr>
            </w:pPr>
            <w:r>
              <w:rPr>
                <w:sz w:val="24"/>
                <w:szCs w:val="24"/>
              </w:rPr>
              <w:t>Voorkennis peilen</w:t>
            </w:r>
          </w:p>
        </w:tc>
        <w:tc>
          <w:tcPr>
            <w:tcW w:w="3402" w:type="dxa"/>
          </w:tcPr>
          <w:p w14:paraId="594FCD8D" w14:textId="77777777" w:rsidR="00A40BEC" w:rsidRDefault="00A40BEC" w:rsidP="00B42E92">
            <w:pPr>
              <w:rPr>
                <w:sz w:val="24"/>
                <w:szCs w:val="24"/>
              </w:rPr>
            </w:pPr>
          </w:p>
        </w:tc>
      </w:tr>
      <w:tr w:rsidR="0085651E" w14:paraId="492EFB84" w14:textId="77777777" w:rsidTr="0085651E">
        <w:trPr>
          <w:trHeight w:val="2646"/>
        </w:trPr>
        <w:tc>
          <w:tcPr>
            <w:tcW w:w="1200" w:type="dxa"/>
          </w:tcPr>
          <w:p w14:paraId="031F8825" w14:textId="77777777" w:rsidR="00A40BEC" w:rsidRDefault="00A40BEC" w:rsidP="00B42E92">
            <w:pPr>
              <w:rPr>
                <w:sz w:val="24"/>
                <w:szCs w:val="24"/>
              </w:rPr>
            </w:pPr>
            <w:r>
              <w:rPr>
                <w:sz w:val="24"/>
                <w:szCs w:val="24"/>
              </w:rPr>
              <w:t>Verwerven: 15 min</w:t>
            </w:r>
          </w:p>
        </w:tc>
        <w:tc>
          <w:tcPr>
            <w:tcW w:w="1630" w:type="dxa"/>
          </w:tcPr>
          <w:p w14:paraId="6BB6B407" w14:textId="77777777" w:rsidR="00A40BEC" w:rsidRDefault="00A40BEC" w:rsidP="00B42E92">
            <w:pPr>
              <w:rPr>
                <w:sz w:val="24"/>
                <w:szCs w:val="24"/>
              </w:rPr>
            </w:pPr>
            <w:r>
              <w:rPr>
                <w:sz w:val="24"/>
                <w:szCs w:val="24"/>
              </w:rPr>
              <w:t>Cognitief opnemen, actief meedoen, luisteren, vragen</w:t>
            </w:r>
          </w:p>
          <w:p w14:paraId="5B256069" w14:textId="77777777" w:rsidR="00A40BEC" w:rsidRDefault="00A40BEC" w:rsidP="00B42E92">
            <w:pPr>
              <w:rPr>
                <w:sz w:val="24"/>
                <w:szCs w:val="24"/>
              </w:rPr>
            </w:pPr>
            <w:r>
              <w:rPr>
                <w:sz w:val="24"/>
                <w:szCs w:val="24"/>
              </w:rPr>
              <w:t>stellen</w:t>
            </w:r>
          </w:p>
        </w:tc>
        <w:tc>
          <w:tcPr>
            <w:tcW w:w="1701" w:type="dxa"/>
          </w:tcPr>
          <w:p w14:paraId="43F09441" w14:textId="77777777" w:rsidR="00A40BEC" w:rsidRDefault="00A40BEC" w:rsidP="00B42E92">
            <w:pPr>
              <w:rPr>
                <w:sz w:val="24"/>
                <w:szCs w:val="24"/>
              </w:rPr>
            </w:pPr>
            <w:r>
              <w:rPr>
                <w:sz w:val="24"/>
                <w:szCs w:val="24"/>
              </w:rPr>
              <w:t>Info aanbieden, vragen stellen, luisteren, antwoord geven samen vatten</w:t>
            </w:r>
          </w:p>
        </w:tc>
        <w:tc>
          <w:tcPr>
            <w:tcW w:w="1985" w:type="dxa"/>
          </w:tcPr>
          <w:p w14:paraId="7F7461F8" w14:textId="77777777" w:rsidR="00A40BEC" w:rsidRDefault="00A40BEC" w:rsidP="00B42E92">
            <w:pPr>
              <w:rPr>
                <w:sz w:val="24"/>
                <w:szCs w:val="24"/>
              </w:rPr>
            </w:pPr>
            <w:r>
              <w:rPr>
                <w:sz w:val="24"/>
                <w:szCs w:val="24"/>
              </w:rPr>
              <w:t>Onderwijsleer gesprek over reinigings middelen en desinfectiemiddelen</w:t>
            </w:r>
          </w:p>
        </w:tc>
        <w:tc>
          <w:tcPr>
            <w:tcW w:w="3402" w:type="dxa"/>
          </w:tcPr>
          <w:p w14:paraId="2EDF5790" w14:textId="77777777" w:rsidR="00A40BEC" w:rsidRDefault="00A40BEC" w:rsidP="00B42E92">
            <w:pPr>
              <w:rPr>
                <w:sz w:val="24"/>
                <w:szCs w:val="24"/>
              </w:rPr>
            </w:pPr>
            <w:r>
              <w:rPr>
                <w:sz w:val="24"/>
                <w:szCs w:val="24"/>
              </w:rPr>
              <w:t>Werkboekjes, reinigings -en desinfectiemiddelen, opdrachten, schriften</w:t>
            </w:r>
          </w:p>
        </w:tc>
      </w:tr>
      <w:tr w:rsidR="0085651E" w14:paraId="53FA0699" w14:textId="77777777" w:rsidTr="0085651E">
        <w:trPr>
          <w:trHeight w:val="2303"/>
        </w:trPr>
        <w:tc>
          <w:tcPr>
            <w:tcW w:w="1200" w:type="dxa"/>
          </w:tcPr>
          <w:p w14:paraId="2A73C661" w14:textId="77777777" w:rsidR="00A40BEC" w:rsidRDefault="00A40BEC" w:rsidP="00B42E92">
            <w:pPr>
              <w:rPr>
                <w:sz w:val="24"/>
                <w:szCs w:val="24"/>
              </w:rPr>
            </w:pPr>
            <w:r>
              <w:rPr>
                <w:sz w:val="24"/>
                <w:szCs w:val="24"/>
              </w:rPr>
              <w:t>Verwerken: 25 min</w:t>
            </w:r>
          </w:p>
        </w:tc>
        <w:tc>
          <w:tcPr>
            <w:tcW w:w="1630" w:type="dxa"/>
          </w:tcPr>
          <w:p w14:paraId="368E3F65" w14:textId="77777777" w:rsidR="00A40BEC" w:rsidRDefault="00A40BEC" w:rsidP="00B42E92">
            <w:pPr>
              <w:rPr>
                <w:sz w:val="24"/>
                <w:szCs w:val="24"/>
              </w:rPr>
            </w:pPr>
            <w:r>
              <w:rPr>
                <w:sz w:val="24"/>
                <w:szCs w:val="24"/>
              </w:rPr>
              <w:t>Actief meedoen, verbanden leggen, opdrachten maken</w:t>
            </w:r>
          </w:p>
        </w:tc>
        <w:tc>
          <w:tcPr>
            <w:tcW w:w="1701" w:type="dxa"/>
          </w:tcPr>
          <w:p w14:paraId="0A22DC76" w14:textId="77777777" w:rsidR="00A40BEC" w:rsidRDefault="00A40BEC" w:rsidP="00B42E92">
            <w:pPr>
              <w:rPr>
                <w:sz w:val="24"/>
                <w:szCs w:val="24"/>
              </w:rPr>
            </w:pPr>
            <w:r>
              <w:rPr>
                <w:sz w:val="24"/>
                <w:szCs w:val="24"/>
              </w:rPr>
              <w:t>Luisteren, begeleiden</w:t>
            </w:r>
          </w:p>
          <w:p w14:paraId="76705B61" w14:textId="77777777" w:rsidR="00A40BEC" w:rsidRDefault="00A40BEC" w:rsidP="00B42E92">
            <w:pPr>
              <w:rPr>
                <w:sz w:val="24"/>
                <w:szCs w:val="24"/>
              </w:rPr>
            </w:pPr>
            <w:r>
              <w:rPr>
                <w:sz w:val="24"/>
                <w:szCs w:val="24"/>
              </w:rPr>
              <w:t>Instrueren, stimuleren, complimenteren</w:t>
            </w:r>
          </w:p>
        </w:tc>
        <w:tc>
          <w:tcPr>
            <w:tcW w:w="1985" w:type="dxa"/>
          </w:tcPr>
          <w:p w14:paraId="4F6E8123" w14:textId="77777777" w:rsidR="00A40BEC" w:rsidRDefault="00A40BEC" w:rsidP="00B42E92">
            <w:pPr>
              <w:rPr>
                <w:sz w:val="24"/>
                <w:szCs w:val="24"/>
              </w:rPr>
            </w:pPr>
            <w:r>
              <w:rPr>
                <w:sz w:val="24"/>
                <w:szCs w:val="24"/>
              </w:rPr>
              <w:t>Samen werken in groepjes van drie of in twee talen</w:t>
            </w:r>
          </w:p>
        </w:tc>
        <w:tc>
          <w:tcPr>
            <w:tcW w:w="3402" w:type="dxa"/>
          </w:tcPr>
          <w:p w14:paraId="5D5D00F1" w14:textId="77777777" w:rsidR="00A40BEC" w:rsidRDefault="00A40BEC" w:rsidP="00B42E92">
            <w:pPr>
              <w:rPr>
                <w:sz w:val="24"/>
                <w:szCs w:val="24"/>
              </w:rPr>
            </w:pPr>
            <w:r>
              <w:rPr>
                <w:sz w:val="24"/>
                <w:szCs w:val="24"/>
              </w:rPr>
              <w:t>Werkboekjes, opdrachten, schrift en laptop</w:t>
            </w:r>
          </w:p>
        </w:tc>
      </w:tr>
      <w:tr w:rsidR="0085651E" w14:paraId="78C45EC8" w14:textId="77777777" w:rsidTr="0085651E">
        <w:trPr>
          <w:trHeight w:val="2420"/>
        </w:trPr>
        <w:tc>
          <w:tcPr>
            <w:tcW w:w="1200" w:type="dxa"/>
          </w:tcPr>
          <w:p w14:paraId="39DC0EBF" w14:textId="77777777" w:rsidR="00A40BEC" w:rsidRDefault="00A40BEC" w:rsidP="00B42E92">
            <w:pPr>
              <w:rPr>
                <w:sz w:val="24"/>
                <w:szCs w:val="24"/>
              </w:rPr>
            </w:pPr>
            <w:r>
              <w:rPr>
                <w:sz w:val="24"/>
                <w:szCs w:val="24"/>
              </w:rPr>
              <w:t>Evaluatie: 5 min</w:t>
            </w:r>
          </w:p>
        </w:tc>
        <w:tc>
          <w:tcPr>
            <w:tcW w:w="1630" w:type="dxa"/>
          </w:tcPr>
          <w:p w14:paraId="4A2E9632" w14:textId="77777777" w:rsidR="00A40BEC" w:rsidRDefault="00A40BEC" w:rsidP="00B42E92">
            <w:pPr>
              <w:rPr>
                <w:sz w:val="24"/>
                <w:szCs w:val="24"/>
              </w:rPr>
            </w:pPr>
            <w:r>
              <w:rPr>
                <w:sz w:val="24"/>
                <w:szCs w:val="24"/>
              </w:rPr>
              <w:t>Mening geven, luisteren, verwoorden</w:t>
            </w:r>
          </w:p>
        </w:tc>
        <w:tc>
          <w:tcPr>
            <w:tcW w:w="1701" w:type="dxa"/>
          </w:tcPr>
          <w:p w14:paraId="7844C9B6" w14:textId="77777777" w:rsidR="00A40BEC" w:rsidRDefault="00A40BEC" w:rsidP="00B42E92">
            <w:pPr>
              <w:rPr>
                <w:sz w:val="24"/>
                <w:szCs w:val="24"/>
              </w:rPr>
            </w:pPr>
            <w:r>
              <w:rPr>
                <w:sz w:val="24"/>
                <w:szCs w:val="24"/>
              </w:rPr>
              <w:t>Inventariseren</w:t>
            </w:r>
          </w:p>
          <w:p w14:paraId="01FB4B40" w14:textId="77777777" w:rsidR="00A40BEC" w:rsidRDefault="00A40BEC" w:rsidP="00B42E92">
            <w:pPr>
              <w:rPr>
                <w:sz w:val="24"/>
                <w:szCs w:val="24"/>
              </w:rPr>
            </w:pPr>
            <w:r>
              <w:rPr>
                <w:sz w:val="24"/>
                <w:szCs w:val="24"/>
              </w:rPr>
              <w:t xml:space="preserve">Evalueren </w:t>
            </w:r>
          </w:p>
        </w:tc>
        <w:tc>
          <w:tcPr>
            <w:tcW w:w="1985" w:type="dxa"/>
          </w:tcPr>
          <w:p w14:paraId="20827ABE" w14:textId="77777777" w:rsidR="00A40BEC" w:rsidRDefault="00A40BEC" w:rsidP="00B42E92">
            <w:pPr>
              <w:rPr>
                <w:sz w:val="24"/>
                <w:szCs w:val="24"/>
              </w:rPr>
            </w:pPr>
            <w:r>
              <w:rPr>
                <w:sz w:val="24"/>
                <w:szCs w:val="24"/>
              </w:rPr>
              <w:t>Samenvatten d.m.v. klassengesprek achterhalen of de doelen zijn gehaald.</w:t>
            </w:r>
          </w:p>
        </w:tc>
        <w:tc>
          <w:tcPr>
            <w:tcW w:w="3402" w:type="dxa"/>
          </w:tcPr>
          <w:p w14:paraId="48AB901C" w14:textId="77777777" w:rsidR="00A40BEC" w:rsidRDefault="00A40BEC" w:rsidP="00B42E92">
            <w:pPr>
              <w:rPr>
                <w:sz w:val="24"/>
                <w:szCs w:val="24"/>
              </w:rPr>
            </w:pPr>
            <w:r>
              <w:rPr>
                <w:sz w:val="24"/>
                <w:szCs w:val="24"/>
              </w:rPr>
              <w:t>Alle materialen (eigen inzicht)</w:t>
            </w:r>
          </w:p>
        </w:tc>
      </w:tr>
      <w:tr w:rsidR="0048521D" w14:paraId="670E2CB0" w14:textId="77777777" w:rsidTr="0085651E">
        <w:trPr>
          <w:trHeight w:val="1447"/>
        </w:trPr>
        <w:tc>
          <w:tcPr>
            <w:tcW w:w="1200" w:type="dxa"/>
          </w:tcPr>
          <w:p w14:paraId="20750BFB" w14:textId="77777777" w:rsidR="0048521D" w:rsidRDefault="0085651E" w:rsidP="00B42E92">
            <w:pPr>
              <w:rPr>
                <w:sz w:val="24"/>
                <w:szCs w:val="24"/>
              </w:rPr>
            </w:pPr>
            <w:r>
              <w:rPr>
                <w:b/>
              </w:rPr>
              <w:t>Evaluatie vragen plenair bespreken:</w:t>
            </w:r>
          </w:p>
        </w:tc>
        <w:tc>
          <w:tcPr>
            <w:tcW w:w="8718" w:type="dxa"/>
            <w:gridSpan w:val="4"/>
          </w:tcPr>
          <w:p w14:paraId="45595042" w14:textId="77777777" w:rsidR="0048521D" w:rsidRDefault="00623E43" w:rsidP="00AB543D">
            <w:pPr>
              <w:pStyle w:val="Lijstalinea"/>
              <w:numPr>
                <w:ilvl w:val="0"/>
                <w:numId w:val="12"/>
              </w:numPr>
              <w:rPr>
                <w:sz w:val="24"/>
                <w:szCs w:val="24"/>
              </w:rPr>
            </w:pPr>
            <w:r>
              <w:rPr>
                <w:sz w:val="24"/>
                <w:szCs w:val="24"/>
              </w:rPr>
              <w:t xml:space="preserve">Wat kunnen jullie mij vertellen over verschillende soorten schoonmaak middelen en desinfectie middelen. </w:t>
            </w:r>
          </w:p>
          <w:p w14:paraId="0E68D709" w14:textId="77777777" w:rsidR="00623E43" w:rsidRPr="0085651E" w:rsidRDefault="00623E43" w:rsidP="00AB543D">
            <w:pPr>
              <w:pStyle w:val="Lijstalinea"/>
              <w:numPr>
                <w:ilvl w:val="0"/>
                <w:numId w:val="12"/>
              </w:numPr>
              <w:rPr>
                <w:sz w:val="24"/>
                <w:szCs w:val="24"/>
              </w:rPr>
            </w:pPr>
            <w:r>
              <w:rPr>
                <w:sz w:val="24"/>
                <w:szCs w:val="24"/>
              </w:rPr>
              <w:t xml:space="preserve">Hoe moet er met schoonmaakmiddelen en desinfecterende middelen omgegaan worden? </w:t>
            </w:r>
          </w:p>
        </w:tc>
      </w:tr>
    </w:tbl>
    <w:p w14:paraId="25D55386" w14:textId="77777777" w:rsidR="00A40BEC" w:rsidRPr="00F07223" w:rsidRDefault="00A40BEC" w:rsidP="00A40BEC">
      <w:pPr>
        <w:rPr>
          <w:b/>
          <w:sz w:val="22"/>
          <w:szCs w:val="22"/>
        </w:rPr>
      </w:pPr>
      <w:r w:rsidRPr="00F07223">
        <w:rPr>
          <w:b/>
          <w:sz w:val="22"/>
          <w:szCs w:val="22"/>
        </w:rPr>
        <w:lastRenderedPageBreak/>
        <w:t>Antwoorden 7.1 t/m 7.6  Reinigings- en desinfecteermiddelen</w:t>
      </w:r>
    </w:p>
    <w:p w14:paraId="03F211A0" w14:textId="77777777" w:rsidR="00A40BEC" w:rsidRPr="00F07223" w:rsidRDefault="00A40BEC" w:rsidP="00A40BEC">
      <w:pPr>
        <w:pStyle w:val="Geenafstand"/>
        <w:rPr>
          <w:b/>
          <w:sz w:val="22"/>
          <w:szCs w:val="22"/>
        </w:rPr>
      </w:pPr>
      <w:r w:rsidRPr="00F07223">
        <w:rPr>
          <w:b/>
          <w:sz w:val="22"/>
          <w:szCs w:val="22"/>
        </w:rPr>
        <w:t>Opdracht:7</w:t>
      </w:r>
      <w:r w:rsidR="00F07223">
        <w:rPr>
          <w:b/>
          <w:sz w:val="22"/>
          <w:szCs w:val="22"/>
        </w:rPr>
        <w:t>.1</w:t>
      </w:r>
    </w:p>
    <w:p w14:paraId="789AE7B6" w14:textId="77777777" w:rsidR="00A40BEC" w:rsidRPr="00F07223" w:rsidRDefault="00A40BEC" w:rsidP="00AB543D">
      <w:pPr>
        <w:pStyle w:val="Geenafstand"/>
        <w:numPr>
          <w:ilvl w:val="0"/>
          <w:numId w:val="43"/>
        </w:numPr>
        <w:suppressAutoHyphens/>
        <w:autoSpaceDN w:val="0"/>
        <w:spacing w:before="0"/>
        <w:textAlignment w:val="baseline"/>
        <w:rPr>
          <w:b/>
        </w:rPr>
      </w:pPr>
      <w:r w:rsidRPr="00F07223">
        <w:rPr>
          <w:b/>
        </w:rPr>
        <w:t>Welke reinigingsmiddelen worden er bij jouw in het leerbedrijf gebruikt?</w:t>
      </w:r>
    </w:p>
    <w:p w14:paraId="69B820FC" w14:textId="77777777" w:rsidR="00A40BEC" w:rsidRDefault="00A40BEC" w:rsidP="00AB543D">
      <w:pPr>
        <w:pStyle w:val="Geenafstand"/>
        <w:numPr>
          <w:ilvl w:val="0"/>
          <w:numId w:val="46"/>
        </w:numPr>
        <w:suppressAutoHyphens/>
        <w:autoSpaceDN w:val="0"/>
        <w:spacing w:before="0"/>
        <w:textAlignment w:val="baseline"/>
      </w:pPr>
      <w:r>
        <w:t>Antwoord van de student</w:t>
      </w:r>
      <w:r w:rsidR="00F07223">
        <w:t>.</w:t>
      </w:r>
    </w:p>
    <w:p w14:paraId="57D644BA" w14:textId="77777777" w:rsidR="00A40BEC" w:rsidRPr="00F07223" w:rsidRDefault="00A40BEC" w:rsidP="00AB543D">
      <w:pPr>
        <w:pStyle w:val="Geenafstand"/>
        <w:numPr>
          <w:ilvl w:val="0"/>
          <w:numId w:val="43"/>
        </w:numPr>
        <w:suppressAutoHyphens/>
        <w:autoSpaceDN w:val="0"/>
        <w:spacing w:before="0"/>
        <w:textAlignment w:val="baseline"/>
        <w:rPr>
          <w:b/>
        </w:rPr>
      </w:pPr>
      <w:r w:rsidRPr="00F07223">
        <w:rPr>
          <w:b/>
        </w:rPr>
        <w:t>Gebruiken jullie een schoonmaak- en desinfectiemiddel in één of apart?</w:t>
      </w:r>
    </w:p>
    <w:p w14:paraId="521783F6" w14:textId="77777777" w:rsidR="00A40BEC" w:rsidRDefault="00A40BEC" w:rsidP="00AB543D">
      <w:pPr>
        <w:pStyle w:val="Geenafstand"/>
        <w:numPr>
          <w:ilvl w:val="0"/>
          <w:numId w:val="46"/>
        </w:numPr>
        <w:suppressAutoHyphens/>
        <w:autoSpaceDN w:val="0"/>
        <w:spacing w:before="0"/>
        <w:textAlignment w:val="baseline"/>
      </w:pPr>
      <w:r>
        <w:t>Antwoord van de student</w:t>
      </w:r>
      <w:r w:rsidR="00F07223">
        <w:t>.</w:t>
      </w:r>
    </w:p>
    <w:p w14:paraId="6B2E5FE3" w14:textId="77777777" w:rsidR="00A40BEC" w:rsidRDefault="00A40BEC" w:rsidP="00AB543D">
      <w:pPr>
        <w:pStyle w:val="Geenafstand"/>
        <w:numPr>
          <w:ilvl w:val="0"/>
          <w:numId w:val="43"/>
        </w:numPr>
        <w:suppressAutoHyphens/>
        <w:autoSpaceDN w:val="0"/>
        <w:spacing w:before="0"/>
        <w:textAlignment w:val="baseline"/>
        <w:rPr>
          <w:b/>
        </w:rPr>
      </w:pPr>
      <w:r w:rsidRPr="00F07223">
        <w:rPr>
          <w:b/>
        </w:rPr>
        <w:t>Wat zijn de voordelen van apart desinfecteren?</w:t>
      </w:r>
    </w:p>
    <w:p w14:paraId="6D217A67" w14:textId="77777777" w:rsidR="00F07223" w:rsidRPr="00F07223" w:rsidRDefault="00F07223" w:rsidP="00AB543D">
      <w:pPr>
        <w:pStyle w:val="Geenafstand"/>
        <w:numPr>
          <w:ilvl w:val="0"/>
          <w:numId w:val="47"/>
        </w:numPr>
        <w:suppressAutoHyphens/>
        <w:autoSpaceDN w:val="0"/>
        <w:spacing w:before="0"/>
        <w:textAlignment w:val="baseline"/>
      </w:pPr>
      <w:r w:rsidRPr="00F07223">
        <w:t>Elk middel is effectief tegen andere soorten vuil.</w:t>
      </w:r>
    </w:p>
    <w:p w14:paraId="3861B3D6" w14:textId="77777777" w:rsidR="00A40BEC" w:rsidRDefault="00A40BEC" w:rsidP="00AB543D">
      <w:pPr>
        <w:pStyle w:val="Geenafstand"/>
        <w:numPr>
          <w:ilvl w:val="0"/>
          <w:numId w:val="43"/>
        </w:numPr>
        <w:suppressAutoHyphens/>
        <w:autoSpaceDN w:val="0"/>
        <w:spacing w:before="0"/>
        <w:textAlignment w:val="baseline"/>
        <w:rPr>
          <w:b/>
        </w:rPr>
      </w:pPr>
      <w:r w:rsidRPr="00F07223">
        <w:rPr>
          <w:b/>
        </w:rPr>
        <w:t>Wat zijn de voordelen van een schoonmaak- en desinfectiemiddel in één?</w:t>
      </w:r>
    </w:p>
    <w:p w14:paraId="173CDA4F" w14:textId="77777777" w:rsidR="00F07223" w:rsidRDefault="00F07223" w:rsidP="00AB543D">
      <w:pPr>
        <w:pStyle w:val="Geenafstand"/>
        <w:numPr>
          <w:ilvl w:val="0"/>
          <w:numId w:val="47"/>
        </w:numPr>
        <w:suppressAutoHyphens/>
        <w:autoSpaceDN w:val="0"/>
        <w:spacing w:before="0"/>
        <w:textAlignment w:val="baseline"/>
      </w:pPr>
      <w:r w:rsidRPr="00F07223">
        <w:t>Je kan dan één middel voor meerdere vuil-soorten gebruiken.</w:t>
      </w:r>
    </w:p>
    <w:p w14:paraId="148FB9B5" w14:textId="77777777" w:rsidR="00F07223" w:rsidRPr="00F07223" w:rsidRDefault="00F07223" w:rsidP="00F07223">
      <w:pPr>
        <w:pStyle w:val="Geenafstand"/>
        <w:suppressAutoHyphens/>
        <w:autoSpaceDN w:val="0"/>
        <w:spacing w:before="0"/>
        <w:ind w:left="1440"/>
        <w:textAlignment w:val="baseline"/>
      </w:pPr>
    </w:p>
    <w:p w14:paraId="68D40049" w14:textId="77777777" w:rsidR="00A40BEC" w:rsidRPr="000F2DD0" w:rsidRDefault="00A40BEC" w:rsidP="00A40BEC">
      <w:pPr>
        <w:pStyle w:val="Geenafstand"/>
        <w:rPr>
          <w:b/>
          <w:sz w:val="24"/>
          <w:szCs w:val="24"/>
        </w:rPr>
      </w:pPr>
      <w:r w:rsidRPr="000F2DD0">
        <w:rPr>
          <w:b/>
          <w:sz w:val="24"/>
          <w:szCs w:val="24"/>
        </w:rPr>
        <w:t xml:space="preserve">Opdracht </w:t>
      </w:r>
      <w:r>
        <w:rPr>
          <w:b/>
          <w:sz w:val="24"/>
          <w:szCs w:val="24"/>
        </w:rPr>
        <w:t>7.</w:t>
      </w:r>
      <w:r w:rsidRPr="000F2DD0">
        <w:rPr>
          <w:b/>
          <w:sz w:val="24"/>
          <w:szCs w:val="24"/>
        </w:rPr>
        <w:t>2</w:t>
      </w:r>
    </w:p>
    <w:p w14:paraId="281BDED1" w14:textId="77777777" w:rsidR="00A40BEC" w:rsidRDefault="00A40BEC" w:rsidP="00A40BEC">
      <w:pPr>
        <w:pStyle w:val="Geenafstand"/>
      </w:pPr>
      <w:r>
        <w:t>Zoek vier verschillende schoonmaak- en desinfectiemiddelen op internetl. Vul de naam van het middel in de eerste kolom in. Zoek op het product wat de dosering is. Kijk ook goed of er een symbool voor een gevaarlijke stof bij staat.</w:t>
      </w:r>
    </w:p>
    <w:p w14:paraId="503FB9C9" w14:textId="77777777" w:rsidR="00A40BEC" w:rsidRDefault="00A40BEC" w:rsidP="00A40BEC">
      <w:pPr>
        <w:pStyle w:val="Geenafstand"/>
      </w:pPr>
      <w:r>
        <w:t>Teken dit symbool in de laatste kolom e</w:t>
      </w:r>
      <w:r w:rsidR="00F07223">
        <w:t xml:space="preserve">n zet erbij wat het gevaar is. </w:t>
      </w:r>
    </w:p>
    <w:p w14:paraId="37C74743" w14:textId="77777777" w:rsidR="00F07223" w:rsidRDefault="00F07223" w:rsidP="00A40BEC">
      <w:pPr>
        <w:pStyle w:val="Geenafstand"/>
      </w:pPr>
    </w:p>
    <w:tbl>
      <w:tblPr>
        <w:tblW w:w="10774" w:type="dxa"/>
        <w:tblInd w:w="-856" w:type="dxa"/>
        <w:tblCellMar>
          <w:left w:w="10" w:type="dxa"/>
          <w:right w:w="10" w:type="dxa"/>
        </w:tblCellMar>
        <w:tblLook w:val="0000" w:firstRow="0" w:lastRow="0" w:firstColumn="0" w:lastColumn="0" w:noHBand="0" w:noVBand="0"/>
      </w:tblPr>
      <w:tblGrid>
        <w:gridCol w:w="3546"/>
        <w:gridCol w:w="3546"/>
        <w:gridCol w:w="3682"/>
      </w:tblGrid>
      <w:tr w:rsidR="00A40BEC" w14:paraId="5DE17565" w14:textId="77777777" w:rsidTr="0048521D">
        <w:trPr>
          <w:trHeight w:val="389"/>
        </w:trPr>
        <w:tc>
          <w:tcPr>
            <w:tcW w:w="3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596C0" w14:textId="77777777" w:rsidR="00A40BEC" w:rsidRDefault="00A40BEC" w:rsidP="00B42E92">
            <w:pPr>
              <w:pStyle w:val="Geenafstand"/>
              <w:jc w:val="center"/>
              <w:rPr>
                <w:b/>
              </w:rPr>
            </w:pPr>
            <w:r>
              <w:rPr>
                <w:b/>
              </w:rPr>
              <w:t>Schoonmaak- of desinfectiemiddel</w:t>
            </w:r>
          </w:p>
        </w:tc>
        <w:tc>
          <w:tcPr>
            <w:tcW w:w="3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5338B" w14:textId="77777777" w:rsidR="00A40BEC" w:rsidRDefault="00A40BEC" w:rsidP="00B42E92">
            <w:pPr>
              <w:pStyle w:val="Geenafstand"/>
              <w:jc w:val="center"/>
              <w:rPr>
                <w:b/>
              </w:rPr>
            </w:pPr>
            <w:r>
              <w:rPr>
                <w:b/>
              </w:rPr>
              <w:t>Dosering</w:t>
            </w:r>
          </w:p>
        </w:tc>
        <w:tc>
          <w:tcPr>
            <w:tcW w:w="3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735A4" w14:textId="77777777" w:rsidR="00A40BEC" w:rsidRDefault="00A40BEC" w:rsidP="00B42E92">
            <w:pPr>
              <w:pStyle w:val="Geenafstand"/>
              <w:jc w:val="center"/>
              <w:rPr>
                <w:b/>
              </w:rPr>
            </w:pPr>
            <w:r>
              <w:rPr>
                <w:b/>
              </w:rPr>
              <w:t>Symbool voor gevaarlijke stof?</w:t>
            </w:r>
          </w:p>
        </w:tc>
      </w:tr>
      <w:tr w:rsidR="00A40BEC" w14:paraId="77A24C95" w14:textId="77777777" w:rsidTr="0048521D">
        <w:trPr>
          <w:trHeight w:val="1007"/>
        </w:trPr>
        <w:tc>
          <w:tcPr>
            <w:tcW w:w="3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192F7" w14:textId="77777777" w:rsidR="00A40BEC" w:rsidRDefault="00A40BEC" w:rsidP="00B42E92">
            <w:pPr>
              <w:pStyle w:val="Geenafstand"/>
            </w:pPr>
            <w:r>
              <w:t>1.Allesreiniger</w:t>
            </w:r>
          </w:p>
        </w:tc>
        <w:tc>
          <w:tcPr>
            <w:tcW w:w="3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FCE19" w14:textId="77777777" w:rsidR="00A40BEC" w:rsidRDefault="00A40BEC" w:rsidP="00B42E92">
            <w:pPr>
              <w:pStyle w:val="Geenafstand"/>
              <w:suppressAutoHyphens/>
              <w:autoSpaceDN w:val="0"/>
              <w:textAlignment w:val="baseline"/>
            </w:pPr>
            <w:r>
              <w:t>kunnen voor alle oppervlakten en materialen gebruikt worden. Meestal worden deze gebruikt voor wanden, vloeren, deuren en plafonds. We mengen ze vaak met veel water.</w:t>
            </w:r>
          </w:p>
          <w:p w14:paraId="77A249AE" w14:textId="77777777" w:rsidR="00A40BEC" w:rsidRDefault="00A40BEC" w:rsidP="00B42E92">
            <w:pPr>
              <w:pStyle w:val="Geenafstand"/>
            </w:pPr>
          </w:p>
        </w:tc>
        <w:tc>
          <w:tcPr>
            <w:tcW w:w="3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F185AF" w14:textId="77777777" w:rsidR="00A40BEC" w:rsidRDefault="00A40BEC" w:rsidP="00B42E92">
            <w:pPr>
              <w:pStyle w:val="Geenafstand"/>
            </w:pPr>
            <w:r>
              <w:rPr>
                <w:noProof/>
                <w:lang w:eastAsia="nl-NL"/>
              </w:rPr>
              <w:drawing>
                <wp:inline distT="0" distB="0" distL="0" distR="0" wp14:anchorId="63E615E1" wp14:editId="0CE23F2B">
                  <wp:extent cx="1619250" cy="1619250"/>
                  <wp:effectExtent l="0" t="0" r="0" b="0"/>
                  <wp:docPr id="14" name="Afbeelding 14" descr="http://www.isditproductveilig.nl/was-en-reinigingsmiddelen/upload/Image/gevaar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isditproductveilig.nl/was-en-reinigingsmiddelen/upload/Image/gevaar_3.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0" cy="1619250"/>
                          </a:xfrm>
                          <a:prstGeom prst="rect">
                            <a:avLst/>
                          </a:prstGeom>
                          <a:noFill/>
                          <a:ln>
                            <a:noFill/>
                          </a:ln>
                        </pic:spPr>
                      </pic:pic>
                    </a:graphicData>
                  </a:graphic>
                </wp:inline>
              </w:drawing>
            </w:r>
          </w:p>
        </w:tc>
      </w:tr>
      <w:tr w:rsidR="00A40BEC" w14:paraId="1B75A6E4" w14:textId="77777777" w:rsidTr="0048521D">
        <w:trPr>
          <w:trHeight w:val="1065"/>
        </w:trPr>
        <w:tc>
          <w:tcPr>
            <w:tcW w:w="3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0F14F" w14:textId="77777777" w:rsidR="00A40BEC" w:rsidRDefault="00A40BEC" w:rsidP="00B42E92">
            <w:pPr>
              <w:pStyle w:val="Geenafstand"/>
            </w:pPr>
            <w:r>
              <w:t>2.schuurmiddel</w:t>
            </w:r>
          </w:p>
          <w:p w14:paraId="2A161CDF" w14:textId="77777777" w:rsidR="00A40BEC" w:rsidRDefault="00A40BEC" w:rsidP="00B42E92">
            <w:pPr>
              <w:pStyle w:val="Geenafstand"/>
            </w:pPr>
          </w:p>
        </w:tc>
        <w:tc>
          <w:tcPr>
            <w:tcW w:w="3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E6131" w14:textId="77777777" w:rsidR="00A40BEC" w:rsidRDefault="00A40BEC" w:rsidP="00B42E92">
            <w:pPr>
              <w:pStyle w:val="Geenafstand"/>
            </w:pPr>
            <w:r>
              <w:t>worden vaak gebruikt bij het verwijderen van aangekoekt en ingedroogd vuil. Dit heeft als specifieke eigenschap dat het zachter is dan het te reinigen oppervlak en harder dan het vuil. Je hebt ook schuurmiddelen met een bleekmiddel. Dit is vaak een combinatie van een vloeibaar schuurmiddel en een hygiënische reiniger.</w:t>
            </w:r>
          </w:p>
        </w:tc>
        <w:tc>
          <w:tcPr>
            <w:tcW w:w="3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367E6" w14:textId="77777777" w:rsidR="00A40BEC" w:rsidRDefault="00A40BEC" w:rsidP="00B42E92">
            <w:pPr>
              <w:pStyle w:val="Geenafstand"/>
            </w:pPr>
            <w:r>
              <w:rPr>
                <w:noProof/>
                <w:lang w:eastAsia="nl-NL"/>
              </w:rPr>
              <w:drawing>
                <wp:inline distT="0" distB="0" distL="0" distR="0" wp14:anchorId="5E9E13B6" wp14:editId="716704B5">
                  <wp:extent cx="1619250" cy="1619250"/>
                  <wp:effectExtent l="0" t="0" r="0" b="0"/>
                  <wp:docPr id="8" name="Afbeelding 8" descr="http://www.isditproductveilig.nl/was-en-reinigingsmiddelen/upload/Image/gevaar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isditproductveilig.nl/was-en-reinigingsmiddelen/upload/Image/gevaar_3.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0" cy="1619250"/>
                          </a:xfrm>
                          <a:prstGeom prst="rect">
                            <a:avLst/>
                          </a:prstGeom>
                          <a:noFill/>
                          <a:ln>
                            <a:noFill/>
                          </a:ln>
                        </pic:spPr>
                      </pic:pic>
                    </a:graphicData>
                  </a:graphic>
                </wp:inline>
              </w:drawing>
            </w:r>
          </w:p>
        </w:tc>
      </w:tr>
      <w:tr w:rsidR="00A40BEC" w14:paraId="330E4D41" w14:textId="77777777" w:rsidTr="0048521D">
        <w:trPr>
          <w:trHeight w:val="1007"/>
        </w:trPr>
        <w:tc>
          <w:tcPr>
            <w:tcW w:w="3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0457C" w14:textId="77777777" w:rsidR="00A40BEC" w:rsidRDefault="00A40BEC" w:rsidP="00B42E92">
            <w:pPr>
              <w:pStyle w:val="Geenafstand"/>
            </w:pPr>
            <w:r>
              <w:t>3.bleekmiddel</w:t>
            </w:r>
          </w:p>
        </w:tc>
        <w:tc>
          <w:tcPr>
            <w:tcW w:w="3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6528E" w14:textId="77777777" w:rsidR="00A40BEC" w:rsidRDefault="00A40BEC" w:rsidP="00B42E92">
            <w:pPr>
              <w:pStyle w:val="Geenafstand"/>
            </w:pPr>
          </w:p>
        </w:tc>
        <w:tc>
          <w:tcPr>
            <w:tcW w:w="3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9E761" w14:textId="77777777" w:rsidR="00A40BEC" w:rsidRDefault="00A40BEC" w:rsidP="00B42E92">
            <w:pPr>
              <w:pStyle w:val="Geenafstand"/>
            </w:pPr>
            <w:r>
              <w:rPr>
                <w:noProof/>
                <w:lang w:eastAsia="nl-NL"/>
              </w:rPr>
              <w:drawing>
                <wp:inline distT="0" distB="0" distL="0" distR="0" wp14:anchorId="182C7A8F" wp14:editId="7D667B84">
                  <wp:extent cx="1628775" cy="1628775"/>
                  <wp:effectExtent l="0" t="0" r="9525" b="9525"/>
                  <wp:docPr id="10" name="Afbeelding 10" descr="http://www.isditproductveilig.nl/was-en-reinigingsmiddelen/upload/Image/gevaar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isditproductveilig.nl/was-en-reinigingsmiddelen/upload/Image/gevaar_2.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28775" cy="1628775"/>
                          </a:xfrm>
                          <a:prstGeom prst="rect">
                            <a:avLst/>
                          </a:prstGeom>
                          <a:noFill/>
                          <a:ln>
                            <a:noFill/>
                          </a:ln>
                        </pic:spPr>
                      </pic:pic>
                    </a:graphicData>
                  </a:graphic>
                </wp:inline>
              </w:drawing>
            </w:r>
          </w:p>
        </w:tc>
      </w:tr>
      <w:tr w:rsidR="00A40BEC" w14:paraId="7402D7F7" w14:textId="77777777" w:rsidTr="0048521D">
        <w:trPr>
          <w:trHeight w:val="1007"/>
        </w:trPr>
        <w:tc>
          <w:tcPr>
            <w:tcW w:w="3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6885C" w14:textId="77777777" w:rsidR="00A40BEC" w:rsidRDefault="00A40BEC" w:rsidP="00B42E92">
            <w:pPr>
              <w:pStyle w:val="Geenafstand"/>
            </w:pPr>
            <w:r>
              <w:lastRenderedPageBreak/>
              <w:t>4.Ontvetter</w:t>
            </w:r>
          </w:p>
        </w:tc>
        <w:tc>
          <w:tcPr>
            <w:tcW w:w="3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9A11C7" w14:textId="77777777" w:rsidR="00A40BEC" w:rsidRDefault="00A40BEC" w:rsidP="00B42E92">
            <w:pPr>
              <w:pStyle w:val="Geenafstand"/>
            </w:pPr>
            <w:r>
              <w:t>Geschikt voor aanrechten, tegels en wrkruimtes.</w:t>
            </w:r>
          </w:p>
        </w:tc>
        <w:tc>
          <w:tcPr>
            <w:tcW w:w="3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EFC3" w14:textId="77777777" w:rsidR="00A40BEC" w:rsidRDefault="00A40BEC" w:rsidP="00B42E92">
            <w:pPr>
              <w:pStyle w:val="Geenafstand"/>
            </w:pPr>
            <w:r>
              <w:rPr>
                <w:noProof/>
                <w:lang w:eastAsia="nl-NL"/>
              </w:rPr>
              <w:drawing>
                <wp:inline distT="0" distB="0" distL="0" distR="0" wp14:anchorId="5F9D604D" wp14:editId="338452CC">
                  <wp:extent cx="1628775" cy="1628775"/>
                  <wp:effectExtent l="0" t="0" r="9525" b="9525"/>
                  <wp:docPr id="12" name="Afbeelding 12" descr="http://www.isditproductveilig.nl/was-en-reinigingsmiddelen/upload/Image/gevaar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isditproductveilig.nl/was-en-reinigingsmiddelen/upload/Image/gevaar_2.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28775" cy="1628775"/>
                          </a:xfrm>
                          <a:prstGeom prst="rect">
                            <a:avLst/>
                          </a:prstGeom>
                          <a:noFill/>
                          <a:ln>
                            <a:noFill/>
                          </a:ln>
                        </pic:spPr>
                      </pic:pic>
                    </a:graphicData>
                  </a:graphic>
                </wp:inline>
              </w:drawing>
            </w:r>
          </w:p>
        </w:tc>
      </w:tr>
    </w:tbl>
    <w:p w14:paraId="2C240D8D" w14:textId="77777777" w:rsidR="00623E43" w:rsidRDefault="00623E43" w:rsidP="00A40BEC">
      <w:pPr>
        <w:pStyle w:val="Geenafstand"/>
        <w:rPr>
          <w:b/>
          <w:sz w:val="24"/>
          <w:szCs w:val="24"/>
        </w:rPr>
      </w:pPr>
    </w:p>
    <w:p w14:paraId="7E28A692" w14:textId="77777777" w:rsidR="00A40BEC" w:rsidRPr="000F2DD0" w:rsidRDefault="00A40BEC" w:rsidP="00A40BEC">
      <w:pPr>
        <w:pStyle w:val="Geenafstand"/>
        <w:rPr>
          <w:b/>
          <w:sz w:val="24"/>
          <w:szCs w:val="24"/>
        </w:rPr>
      </w:pPr>
      <w:r w:rsidRPr="000F2DD0">
        <w:rPr>
          <w:b/>
          <w:sz w:val="24"/>
          <w:szCs w:val="24"/>
        </w:rPr>
        <w:t>Opdracht</w:t>
      </w:r>
      <w:r>
        <w:rPr>
          <w:b/>
          <w:sz w:val="24"/>
          <w:szCs w:val="24"/>
        </w:rPr>
        <w:t xml:space="preserve"> 7.4</w:t>
      </w:r>
    </w:p>
    <w:p w14:paraId="788B32C3" w14:textId="77777777" w:rsidR="00A40BEC" w:rsidRDefault="00A40BEC" w:rsidP="00A40BEC">
      <w:pPr>
        <w:pStyle w:val="Geenafstand"/>
      </w:pPr>
    </w:p>
    <w:p w14:paraId="0F274945" w14:textId="77777777" w:rsidR="00A40BEC" w:rsidRPr="00623E43" w:rsidRDefault="00A40BEC" w:rsidP="00AB543D">
      <w:pPr>
        <w:pStyle w:val="Geenafstand"/>
        <w:numPr>
          <w:ilvl w:val="0"/>
          <w:numId w:val="44"/>
        </w:numPr>
        <w:suppressAutoHyphens/>
        <w:autoSpaceDN w:val="0"/>
        <w:spacing w:before="0"/>
        <w:textAlignment w:val="baseline"/>
        <w:rPr>
          <w:b/>
        </w:rPr>
      </w:pPr>
      <w:r w:rsidRPr="00623E43">
        <w:rPr>
          <w:b/>
        </w:rPr>
        <w:t>Noem drie zaken die in het schoonmaakplan kunnen staan.</w:t>
      </w:r>
    </w:p>
    <w:p w14:paraId="71329B3A" w14:textId="77777777" w:rsidR="00A40BEC" w:rsidRDefault="00A40BEC" w:rsidP="00A40BEC">
      <w:pPr>
        <w:pStyle w:val="Geenafstand"/>
        <w:suppressAutoHyphens/>
        <w:autoSpaceDN w:val="0"/>
        <w:ind w:left="720"/>
        <w:textAlignment w:val="baseline"/>
      </w:pPr>
      <w:r>
        <w:t>Wie, wat en wanner  schoongemaakt is</w:t>
      </w:r>
    </w:p>
    <w:p w14:paraId="3D7A04FE" w14:textId="77777777" w:rsidR="00A40BEC" w:rsidRPr="00623E43" w:rsidRDefault="00A40BEC" w:rsidP="00AB543D">
      <w:pPr>
        <w:pStyle w:val="Geenafstand"/>
        <w:numPr>
          <w:ilvl w:val="0"/>
          <w:numId w:val="44"/>
        </w:numPr>
        <w:suppressAutoHyphens/>
        <w:autoSpaceDN w:val="0"/>
        <w:spacing w:before="0"/>
        <w:textAlignment w:val="baseline"/>
        <w:rPr>
          <w:b/>
        </w:rPr>
      </w:pPr>
      <w:r w:rsidRPr="00623E43">
        <w:rPr>
          <w:b/>
        </w:rPr>
        <w:t>Wie maakt het schoonmaakplan meestal?</w:t>
      </w:r>
    </w:p>
    <w:p w14:paraId="0D1E671B" w14:textId="77777777" w:rsidR="00A40BEC" w:rsidRDefault="00A40BEC" w:rsidP="00A40BEC">
      <w:pPr>
        <w:pStyle w:val="Geenafstand"/>
        <w:suppressAutoHyphens/>
        <w:autoSpaceDN w:val="0"/>
        <w:ind w:left="720"/>
        <w:textAlignment w:val="baseline"/>
      </w:pPr>
      <w:r>
        <w:t xml:space="preserve">Leiding gevende of een gespecialiseerde bedrijf. </w:t>
      </w:r>
    </w:p>
    <w:p w14:paraId="626640B0" w14:textId="77777777" w:rsidR="00A40BEC" w:rsidRPr="00623E43" w:rsidRDefault="00A40BEC" w:rsidP="00AB543D">
      <w:pPr>
        <w:pStyle w:val="Geenafstand"/>
        <w:numPr>
          <w:ilvl w:val="0"/>
          <w:numId w:val="44"/>
        </w:numPr>
        <w:suppressAutoHyphens/>
        <w:autoSpaceDN w:val="0"/>
        <w:spacing w:before="0"/>
        <w:textAlignment w:val="baseline"/>
        <w:rPr>
          <w:b/>
        </w:rPr>
      </w:pPr>
      <w:r w:rsidRPr="00623E43">
        <w:rPr>
          <w:b/>
        </w:rPr>
        <w:t xml:space="preserve">Leg in je eigen woorden uit waarom een schoonmaakplan belangrijk is. </w:t>
      </w:r>
    </w:p>
    <w:p w14:paraId="07CC7D87" w14:textId="77777777" w:rsidR="00A40BEC" w:rsidRDefault="00A40BEC" w:rsidP="00A40BEC">
      <w:pPr>
        <w:pStyle w:val="Geenafstand"/>
        <w:suppressAutoHyphens/>
        <w:autoSpaceDN w:val="0"/>
        <w:ind w:left="720"/>
        <w:textAlignment w:val="baseline"/>
      </w:pPr>
      <w:r>
        <w:t>Antwoord van de student</w:t>
      </w:r>
    </w:p>
    <w:p w14:paraId="4AF85280" w14:textId="77777777" w:rsidR="00A40BEC" w:rsidRDefault="00A40BEC" w:rsidP="00A40BEC"/>
    <w:p w14:paraId="3381C3A7" w14:textId="77777777" w:rsidR="00A40BEC" w:rsidRPr="000F2DD0" w:rsidRDefault="00A40BEC" w:rsidP="00A40BEC">
      <w:pPr>
        <w:pStyle w:val="Geenafstand"/>
        <w:rPr>
          <w:b/>
          <w:sz w:val="24"/>
          <w:szCs w:val="24"/>
        </w:rPr>
      </w:pPr>
      <w:r w:rsidRPr="000F2DD0">
        <w:rPr>
          <w:b/>
          <w:sz w:val="24"/>
          <w:szCs w:val="24"/>
        </w:rPr>
        <w:t>Opdracht</w:t>
      </w:r>
      <w:r>
        <w:rPr>
          <w:b/>
          <w:sz w:val="24"/>
          <w:szCs w:val="24"/>
        </w:rPr>
        <w:t xml:space="preserve"> 7.5</w:t>
      </w:r>
    </w:p>
    <w:p w14:paraId="143BBEA1" w14:textId="77777777" w:rsidR="00A40BEC" w:rsidRDefault="00A40BEC" w:rsidP="00AB543D">
      <w:pPr>
        <w:pStyle w:val="Geenafstand"/>
        <w:numPr>
          <w:ilvl w:val="1"/>
          <w:numId w:val="45"/>
        </w:numPr>
        <w:suppressAutoHyphens/>
        <w:autoSpaceDN w:val="0"/>
        <w:spacing w:before="0"/>
        <w:textAlignment w:val="baseline"/>
        <w:rPr>
          <w:b/>
        </w:rPr>
      </w:pPr>
      <w:r w:rsidRPr="00623E43">
        <w:rPr>
          <w:b/>
        </w:rPr>
        <w:t>Noem vier zaken die je moet schoonmaken bij het drankenbuffet.</w:t>
      </w:r>
    </w:p>
    <w:p w14:paraId="530CDB9D" w14:textId="77777777" w:rsidR="00623E43" w:rsidRPr="00623E43" w:rsidRDefault="00623E43" w:rsidP="00623E43">
      <w:pPr>
        <w:pStyle w:val="Geenafstand"/>
        <w:suppressAutoHyphens/>
        <w:autoSpaceDN w:val="0"/>
        <w:spacing w:before="0"/>
        <w:ind w:left="720"/>
        <w:textAlignment w:val="baseline"/>
      </w:pPr>
      <w:r>
        <w:t xml:space="preserve">De tafel, Glazen en Flessen alcohol. </w:t>
      </w:r>
    </w:p>
    <w:p w14:paraId="2F51E78F" w14:textId="77777777" w:rsidR="00A40BEC" w:rsidRPr="00623E43" w:rsidRDefault="00A40BEC" w:rsidP="00AB543D">
      <w:pPr>
        <w:pStyle w:val="Geenafstand"/>
        <w:numPr>
          <w:ilvl w:val="1"/>
          <w:numId w:val="45"/>
        </w:numPr>
        <w:suppressAutoHyphens/>
        <w:autoSpaceDN w:val="0"/>
        <w:spacing w:before="0"/>
        <w:textAlignment w:val="baseline"/>
        <w:rPr>
          <w:b/>
        </w:rPr>
      </w:pPr>
      <w:r w:rsidRPr="00623E43">
        <w:rPr>
          <w:b/>
        </w:rPr>
        <w:t>Waar reinig je de glazen mee tijdens de bardienst?</w:t>
      </w:r>
    </w:p>
    <w:p w14:paraId="742D2466" w14:textId="77777777" w:rsidR="00A40BEC" w:rsidRDefault="00A40BEC" w:rsidP="00A40BEC">
      <w:pPr>
        <w:pStyle w:val="Geenafstand"/>
        <w:suppressAutoHyphens/>
        <w:autoSpaceDN w:val="0"/>
        <w:ind w:left="720"/>
        <w:textAlignment w:val="baseline"/>
      </w:pPr>
      <w:r>
        <w:t>Reinig de glazen meestal in de spoelbak, met behulp van de glazenborstel. In dit water gebruik je een speciaal spoelmiddel dit doe je om besmetting via glazen voorkomen.</w:t>
      </w:r>
    </w:p>
    <w:p w14:paraId="02DA59E4" w14:textId="77777777" w:rsidR="00A40BEC" w:rsidRPr="00623E43" w:rsidRDefault="00A40BEC" w:rsidP="00AB543D">
      <w:pPr>
        <w:pStyle w:val="Geenafstand"/>
        <w:numPr>
          <w:ilvl w:val="1"/>
          <w:numId w:val="45"/>
        </w:numPr>
        <w:suppressAutoHyphens/>
        <w:autoSpaceDN w:val="0"/>
        <w:spacing w:before="0"/>
        <w:textAlignment w:val="baseline"/>
        <w:rPr>
          <w:b/>
        </w:rPr>
      </w:pPr>
      <w:r w:rsidRPr="00623E43">
        <w:rPr>
          <w:b/>
        </w:rPr>
        <w:t>Met wat voor soort machine kun je de glazen na elke dienst reinigen?</w:t>
      </w:r>
    </w:p>
    <w:p w14:paraId="0DB7249F" w14:textId="77777777" w:rsidR="00A40BEC" w:rsidRDefault="00A40BEC" w:rsidP="005050A8">
      <w:pPr>
        <w:pStyle w:val="Geenafstand"/>
        <w:ind w:left="708"/>
      </w:pPr>
      <w:r>
        <w:t xml:space="preserve">Er zijn speciale glazenspoelmachines. Deze zorgen ervoor dat de glazen weer helemaal schoon zijn voor de volgende gasten. Het schoonmaken kan ook in de afwasmachine, zoals je die thuis hebt. Zorg er dan wel voor dat je geen vuile pannen en borden erbij plaatst, want dan krijg je een vet laagje op je glazen.   </w:t>
      </w:r>
    </w:p>
    <w:p w14:paraId="4604A25C" w14:textId="77777777" w:rsidR="00A40BEC" w:rsidRDefault="00A40BEC" w:rsidP="00A40BEC">
      <w:pPr>
        <w:pStyle w:val="Geenafstand"/>
        <w:ind w:left="720"/>
      </w:pPr>
    </w:p>
    <w:p w14:paraId="3AD56F8D" w14:textId="77777777" w:rsidR="00A40BEC" w:rsidRPr="00623E43" w:rsidRDefault="00A40BEC" w:rsidP="00A40BEC">
      <w:pPr>
        <w:pStyle w:val="Geenafstand"/>
        <w:rPr>
          <w:b/>
          <w:sz w:val="24"/>
          <w:szCs w:val="24"/>
        </w:rPr>
      </w:pPr>
      <w:r w:rsidRPr="000F2DD0">
        <w:rPr>
          <w:b/>
          <w:sz w:val="24"/>
          <w:szCs w:val="24"/>
        </w:rPr>
        <w:t>Opdracht</w:t>
      </w:r>
      <w:r>
        <w:rPr>
          <w:b/>
          <w:sz w:val="24"/>
          <w:szCs w:val="24"/>
        </w:rPr>
        <w:t xml:space="preserve"> 7.6</w:t>
      </w:r>
    </w:p>
    <w:p w14:paraId="29253CAE" w14:textId="77777777" w:rsidR="00A40BEC" w:rsidRDefault="00A40BEC" w:rsidP="00A40BEC">
      <w:pPr>
        <w:pStyle w:val="Geenafstand"/>
      </w:pPr>
      <w:r>
        <w:t xml:space="preserve">  a . Ook in het restaurant moet je bepaalde onderdelen na het schoonmaken desinfecteren.  Welke?  </w:t>
      </w:r>
    </w:p>
    <w:p w14:paraId="1495AB7E" w14:textId="77777777" w:rsidR="00A40BEC" w:rsidRDefault="00A40BEC" w:rsidP="00AB543D">
      <w:pPr>
        <w:pStyle w:val="Geenafstand"/>
        <w:numPr>
          <w:ilvl w:val="0"/>
          <w:numId w:val="46"/>
        </w:numPr>
        <w:spacing w:before="0"/>
      </w:pPr>
      <w:r>
        <w:t>We desinfecteren de materialen, gereedschappen, apparatuur en oppervlakten die intensief met de grondstoffen in aanraking komen. Zoals werkbanken, snijmachines en aanrechten.</w:t>
      </w:r>
    </w:p>
    <w:p w14:paraId="4CE0B0CD" w14:textId="77777777" w:rsidR="00A40BEC" w:rsidRDefault="00A40BEC" w:rsidP="00A40BEC">
      <w:pPr>
        <w:pStyle w:val="Geenafstand"/>
      </w:pPr>
      <w:r>
        <w:t xml:space="preserve">  b .  Welke onderdelen van het restaurant hoef je slechts periodiek schoon te maken? </w:t>
      </w:r>
    </w:p>
    <w:p w14:paraId="62EB92DE" w14:textId="77777777" w:rsidR="00A40BEC" w:rsidRDefault="00A40BEC" w:rsidP="00AB543D">
      <w:pPr>
        <w:pStyle w:val="Geenafstand"/>
        <w:numPr>
          <w:ilvl w:val="0"/>
          <w:numId w:val="46"/>
        </w:numPr>
        <w:spacing w:before="0"/>
      </w:pPr>
      <w:r>
        <w:t>Periodiek onderhoud zijn de grote werkzaamheden, zoals het shamponeren van een vloerbedekking, het in de was zetten van een houten vloer of het opnieuw schuren en lakken van een parketvloer. Gordijnen moeten na verloop van tijd gestoomd en soms ook geïmpregneerd worden</w:t>
      </w:r>
      <w:r w:rsidR="00647481">
        <w:t xml:space="preserve"> (Brouwer en Pen, 2013)</w:t>
      </w:r>
      <w:r>
        <w:t>.</w:t>
      </w:r>
    </w:p>
    <w:p w14:paraId="026E4C28" w14:textId="77777777" w:rsidR="00616BDD" w:rsidRDefault="00616BDD" w:rsidP="00EE445C"/>
    <w:p w14:paraId="5C6C5785" w14:textId="77777777" w:rsidR="005050A8" w:rsidRDefault="005050A8" w:rsidP="00EE445C"/>
    <w:p w14:paraId="436683FA" w14:textId="77777777" w:rsidR="005050A8" w:rsidRDefault="005050A8" w:rsidP="00EE445C"/>
    <w:p w14:paraId="4EE1E590" w14:textId="77777777" w:rsidR="005050A8" w:rsidRDefault="005050A8" w:rsidP="00EE445C"/>
    <w:p w14:paraId="4B3093B0" w14:textId="77777777" w:rsidR="005050A8" w:rsidRPr="005050A8" w:rsidRDefault="005050A8" w:rsidP="005050A8">
      <w:pPr>
        <w:pStyle w:val="Kop2"/>
      </w:pPr>
      <w:bookmarkStart w:id="130" w:name="_Toc514084631"/>
      <w:r w:rsidRPr="00FA6593">
        <w:lastRenderedPageBreak/>
        <w:t>Les 8</w:t>
      </w:r>
      <w:r>
        <w:t xml:space="preserve"> Onderhoud van het restaurant</w:t>
      </w:r>
      <w:bookmarkEnd w:id="130"/>
    </w:p>
    <w:p w14:paraId="219EA0A1" w14:textId="77777777" w:rsidR="005050A8" w:rsidRPr="005050A8" w:rsidRDefault="005050A8" w:rsidP="005050A8">
      <w:pPr>
        <w:pStyle w:val="Geenafstand"/>
        <w:rPr>
          <w:b/>
          <w:szCs w:val="24"/>
        </w:rPr>
      </w:pPr>
      <w:r w:rsidRPr="005050A8">
        <w:rPr>
          <w:b/>
          <w:szCs w:val="24"/>
        </w:rPr>
        <w:t>Beginsituatie</w:t>
      </w:r>
    </w:p>
    <w:p w14:paraId="5D850439" w14:textId="77777777" w:rsidR="005050A8" w:rsidRDefault="005050A8" w:rsidP="00AB543D">
      <w:pPr>
        <w:pStyle w:val="Geenafstand"/>
        <w:numPr>
          <w:ilvl w:val="0"/>
          <w:numId w:val="48"/>
        </w:numPr>
        <w:spacing w:before="0"/>
      </w:pPr>
      <w:r w:rsidRPr="00C32CA3">
        <w:t>De studenten kenen het woord onderhouden en sc</w:t>
      </w:r>
      <w:r>
        <w:t>hoonmaken daarnaast kennen ze</w:t>
      </w:r>
      <w:r w:rsidRPr="00C32CA3">
        <w:t xml:space="preserve"> termen zoals dagelijks</w:t>
      </w:r>
      <w:r>
        <w:t>,</w:t>
      </w:r>
      <w:r w:rsidRPr="00C32CA3">
        <w:t xml:space="preserve"> wekelijks en periodiek schoonmaken. </w:t>
      </w:r>
    </w:p>
    <w:p w14:paraId="52FFE056" w14:textId="77777777" w:rsidR="005050A8" w:rsidRDefault="005050A8" w:rsidP="005050A8">
      <w:pPr>
        <w:pStyle w:val="Geenafstand"/>
        <w:spacing w:before="0"/>
        <w:ind w:left="720"/>
      </w:pPr>
    </w:p>
    <w:p w14:paraId="3D4E3715" w14:textId="77777777" w:rsidR="005050A8" w:rsidRPr="00C32CA3" w:rsidRDefault="005050A8" w:rsidP="005050A8">
      <w:pPr>
        <w:pStyle w:val="Geenafstand"/>
        <w:rPr>
          <w:b/>
        </w:rPr>
      </w:pPr>
      <w:r w:rsidRPr="00C32CA3">
        <w:rPr>
          <w:b/>
        </w:rPr>
        <w:t xml:space="preserve">Doelstellingen </w:t>
      </w:r>
    </w:p>
    <w:p w14:paraId="7CA3F36C" w14:textId="77777777" w:rsidR="005050A8" w:rsidRDefault="005050A8" w:rsidP="00AB543D">
      <w:pPr>
        <w:pStyle w:val="Geenafstand"/>
        <w:numPr>
          <w:ilvl w:val="0"/>
          <w:numId w:val="49"/>
        </w:numPr>
        <w:suppressAutoHyphens/>
        <w:autoSpaceDN w:val="0"/>
        <w:spacing w:before="0"/>
        <w:textAlignment w:val="baseline"/>
      </w:pPr>
      <w:r>
        <w:t xml:space="preserve">De studenten weten hoe ze moeten Opruimen/ controleren met betrekking tot alle onderdelen; stofzuigen, vegen, dweilen van de vloer en het vervangen van tafellinnen. </w:t>
      </w:r>
    </w:p>
    <w:p w14:paraId="38BE6B6C" w14:textId="77777777" w:rsidR="005050A8" w:rsidRDefault="005050A8" w:rsidP="00AB543D">
      <w:pPr>
        <w:pStyle w:val="Geenafstand"/>
        <w:numPr>
          <w:ilvl w:val="0"/>
          <w:numId w:val="49"/>
        </w:numPr>
        <w:suppressAutoHyphens/>
        <w:autoSpaceDN w:val="0"/>
        <w:spacing w:before="0"/>
        <w:textAlignment w:val="baseline"/>
      </w:pPr>
      <w:r>
        <w:t xml:space="preserve">Het brengen van tafellinnen naar de stomerij en laten ophalen. </w:t>
      </w:r>
    </w:p>
    <w:p w14:paraId="7C2BEB5E" w14:textId="77777777" w:rsidR="005050A8" w:rsidRDefault="005050A8" w:rsidP="00AB543D">
      <w:pPr>
        <w:pStyle w:val="Geenafstand"/>
        <w:numPr>
          <w:ilvl w:val="0"/>
          <w:numId w:val="49"/>
        </w:numPr>
        <w:suppressAutoHyphens/>
        <w:autoSpaceDN w:val="0"/>
        <w:spacing w:before="0"/>
        <w:textAlignment w:val="baseline"/>
      </w:pPr>
      <w:r>
        <w:t xml:space="preserve">Controleren van de verlichting en lampen. </w:t>
      </w:r>
    </w:p>
    <w:p w14:paraId="3BF16CE2" w14:textId="77777777" w:rsidR="005050A8" w:rsidRDefault="005050A8" w:rsidP="00AB543D">
      <w:pPr>
        <w:pStyle w:val="Geenafstand"/>
        <w:numPr>
          <w:ilvl w:val="0"/>
          <w:numId w:val="49"/>
        </w:numPr>
        <w:suppressAutoHyphens/>
        <w:autoSpaceDN w:val="0"/>
        <w:spacing w:before="0"/>
        <w:textAlignment w:val="baseline"/>
      </w:pPr>
      <w:r>
        <w:t>Afnemen/ stofzuigen van de stoelen.</w:t>
      </w:r>
    </w:p>
    <w:p w14:paraId="37EAFE22" w14:textId="77777777" w:rsidR="005050A8" w:rsidRDefault="005050A8" w:rsidP="00AB543D">
      <w:pPr>
        <w:pStyle w:val="Geenafstand"/>
        <w:numPr>
          <w:ilvl w:val="0"/>
          <w:numId w:val="49"/>
        </w:numPr>
        <w:suppressAutoHyphens/>
        <w:autoSpaceDN w:val="0"/>
        <w:spacing w:before="0"/>
        <w:textAlignment w:val="baseline"/>
      </w:pPr>
      <w:r>
        <w:t>De studenten weten hoe ze ongedierte en plaagdieren moeten bestrijden.</w:t>
      </w:r>
    </w:p>
    <w:p w14:paraId="4D2424A2" w14:textId="77777777" w:rsidR="005050A8" w:rsidRDefault="005050A8" w:rsidP="005050A8">
      <w:pPr>
        <w:pStyle w:val="Geenafstand"/>
        <w:suppressAutoHyphens/>
        <w:autoSpaceDN w:val="0"/>
        <w:textAlignment w:val="baseline"/>
        <w:rPr>
          <w:b/>
        </w:rPr>
      </w:pPr>
      <w:r w:rsidRPr="00E005B6">
        <w:rPr>
          <w:b/>
        </w:rPr>
        <w:t>Voorbereiding</w:t>
      </w:r>
      <w:r>
        <w:rPr>
          <w:b/>
        </w:rPr>
        <w:t xml:space="preserve"> </w:t>
      </w:r>
    </w:p>
    <w:p w14:paraId="7E9E4339" w14:textId="77777777" w:rsidR="005050A8" w:rsidRDefault="005050A8" w:rsidP="00AB543D">
      <w:pPr>
        <w:pStyle w:val="Geenafstand"/>
        <w:numPr>
          <w:ilvl w:val="0"/>
          <w:numId w:val="48"/>
        </w:numPr>
        <w:suppressAutoHyphens/>
        <w:autoSpaceDN w:val="0"/>
        <w:spacing w:before="0"/>
        <w:textAlignment w:val="baseline"/>
      </w:pPr>
      <w:r>
        <w:t>Achtergrondinformatie en docentenhandleiding doorlezen.</w:t>
      </w:r>
    </w:p>
    <w:p w14:paraId="1885E2E3" w14:textId="77777777" w:rsidR="005050A8" w:rsidRDefault="005050A8" w:rsidP="00AB543D">
      <w:pPr>
        <w:pStyle w:val="Geenafstand"/>
        <w:numPr>
          <w:ilvl w:val="0"/>
          <w:numId w:val="48"/>
        </w:numPr>
        <w:suppressAutoHyphens/>
        <w:autoSpaceDN w:val="0"/>
        <w:spacing w:before="0"/>
        <w:textAlignment w:val="baseline"/>
      </w:pPr>
      <w:r>
        <w:t xml:space="preserve">Visuele materiaal over het onderwerp (onderhoud van het restaurant) verzamelen zoals schoonmaak middelen e.d. </w:t>
      </w:r>
    </w:p>
    <w:p w14:paraId="635DD7A2" w14:textId="77777777" w:rsidR="005050A8" w:rsidRDefault="005050A8" w:rsidP="00AB543D">
      <w:pPr>
        <w:pStyle w:val="Geenafstand"/>
        <w:numPr>
          <w:ilvl w:val="0"/>
          <w:numId w:val="48"/>
        </w:numPr>
        <w:suppressAutoHyphens/>
        <w:autoSpaceDN w:val="0"/>
        <w:spacing w:before="0"/>
        <w:textAlignment w:val="baseline"/>
      </w:pPr>
      <w:r>
        <w:t xml:space="preserve">Filmpje: </w:t>
      </w:r>
      <w:hyperlink r:id="rId27" w:history="1">
        <w:r w:rsidRPr="00391BC0">
          <w:rPr>
            <w:rStyle w:val="Hyperlink"/>
          </w:rPr>
          <w:t>https://www.youtube.com/watch?v=RC_U2CQALDE</w:t>
        </w:r>
      </w:hyperlink>
      <w:r>
        <w:t xml:space="preserve"> </w:t>
      </w:r>
    </w:p>
    <w:p w14:paraId="22265265" w14:textId="77777777" w:rsidR="005050A8" w:rsidRDefault="005050A8" w:rsidP="00AB543D">
      <w:pPr>
        <w:pStyle w:val="Geenafstand"/>
        <w:numPr>
          <w:ilvl w:val="0"/>
          <w:numId w:val="48"/>
        </w:numPr>
        <w:suppressAutoHyphens/>
        <w:autoSpaceDN w:val="0"/>
        <w:spacing w:before="0"/>
        <w:textAlignment w:val="baseline"/>
      </w:pPr>
      <w:r>
        <w:t>Opdrachten klaarleggen.</w:t>
      </w:r>
    </w:p>
    <w:p w14:paraId="3333BFCA" w14:textId="77777777" w:rsidR="005050A8" w:rsidRDefault="005050A8" w:rsidP="005050A8">
      <w:pPr>
        <w:pStyle w:val="Geenafstand"/>
        <w:suppressAutoHyphens/>
        <w:autoSpaceDN w:val="0"/>
        <w:textAlignment w:val="baseline"/>
      </w:pPr>
    </w:p>
    <w:p w14:paraId="63516CB7" w14:textId="77777777" w:rsidR="005050A8" w:rsidRDefault="005050A8">
      <w:pPr>
        <w:rPr>
          <w:b/>
        </w:rPr>
      </w:pPr>
      <w:r>
        <w:rPr>
          <w:b/>
        </w:rPr>
        <w:br w:type="page"/>
      </w:r>
    </w:p>
    <w:p w14:paraId="45C49B7F" w14:textId="77777777" w:rsidR="005050A8" w:rsidRPr="00F16CBF" w:rsidRDefault="005050A8" w:rsidP="005050A8">
      <w:pPr>
        <w:pStyle w:val="Kop3"/>
      </w:pPr>
      <w:bookmarkStart w:id="131" w:name="_Toc514084632"/>
      <w:r>
        <w:lastRenderedPageBreak/>
        <w:t xml:space="preserve">Lesschema </w:t>
      </w:r>
      <w:r w:rsidRPr="00F16CBF">
        <w:t>Les 8</w:t>
      </w:r>
      <w:bookmarkEnd w:id="131"/>
    </w:p>
    <w:p w14:paraId="228E2A02" w14:textId="77777777" w:rsidR="005050A8" w:rsidRDefault="005050A8" w:rsidP="005050A8">
      <w:pPr>
        <w:pStyle w:val="Geenafstand"/>
        <w:suppressAutoHyphens/>
        <w:autoSpaceDN w:val="0"/>
        <w:textAlignment w:val="baseline"/>
        <w:rPr>
          <w:b/>
        </w:rPr>
      </w:pPr>
      <w:r w:rsidRPr="00F16CBF">
        <w:rPr>
          <w:b/>
        </w:rPr>
        <w:t>20-04 2018</w:t>
      </w:r>
    </w:p>
    <w:tbl>
      <w:tblPr>
        <w:tblStyle w:val="Tabelraster"/>
        <w:tblW w:w="9918" w:type="dxa"/>
        <w:tblLayout w:type="fixed"/>
        <w:tblLook w:val="04A0" w:firstRow="1" w:lastRow="0" w:firstColumn="1" w:lastColumn="0" w:noHBand="0" w:noVBand="1"/>
      </w:tblPr>
      <w:tblGrid>
        <w:gridCol w:w="1191"/>
        <w:gridCol w:w="1498"/>
        <w:gridCol w:w="1559"/>
        <w:gridCol w:w="2268"/>
        <w:gridCol w:w="3402"/>
      </w:tblGrid>
      <w:tr w:rsidR="00FB6B8F" w14:paraId="06DEE20A" w14:textId="77777777" w:rsidTr="00FB6B8F">
        <w:tc>
          <w:tcPr>
            <w:tcW w:w="1191" w:type="dxa"/>
          </w:tcPr>
          <w:p w14:paraId="42EE6485" w14:textId="77777777" w:rsidR="005050A8" w:rsidRDefault="005050A8" w:rsidP="00B42E92">
            <w:pPr>
              <w:pStyle w:val="Geenafstand"/>
              <w:suppressAutoHyphens/>
              <w:autoSpaceDN w:val="0"/>
              <w:textAlignment w:val="baseline"/>
              <w:rPr>
                <w:b/>
              </w:rPr>
            </w:pPr>
            <w:r>
              <w:rPr>
                <w:b/>
              </w:rPr>
              <w:t>Tijdsfasering</w:t>
            </w:r>
          </w:p>
        </w:tc>
        <w:tc>
          <w:tcPr>
            <w:tcW w:w="1498" w:type="dxa"/>
          </w:tcPr>
          <w:p w14:paraId="4E931B55" w14:textId="77777777" w:rsidR="005050A8" w:rsidRDefault="005050A8" w:rsidP="00B42E92">
            <w:pPr>
              <w:pStyle w:val="Geenafstand"/>
              <w:suppressAutoHyphens/>
              <w:autoSpaceDN w:val="0"/>
              <w:textAlignment w:val="baseline"/>
              <w:rPr>
                <w:b/>
              </w:rPr>
            </w:pPr>
            <w:r>
              <w:rPr>
                <w:b/>
              </w:rPr>
              <w:t>Leerling activiteit</w:t>
            </w:r>
          </w:p>
        </w:tc>
        <w:tc>
          <w:tcPr>
            <w:tcW w:w="1559" w:type="dxa"/>
          </w:tcPr>
          <w:p w14:paraId="7C8C5D9F" w14:textId="77777777" w:rsidR="005050A8" w:rsidRDefault="005050A8" w:rsidP="00B42E92">
            <w:pPr>
              <w:pStyle w:val="Geenafstand"/>
              <w:suppressAutoHyphens/>
              <w:autoSpaceDN w:val="0"/>
              <w:textAlignment w:val="baseline"/>
              <w:rPr>
                <w:b/>
              </w:rPr>
            </w:pPr>
            <w:r>
              <w:rPr>
                <w:b/>
              </w:rPr>
              <w:t>Docentactiviteit</w:t>
            </w:r>
          </w:p>
        </w:tc>
        <w:tc>
          <w:tcPr>
            <w:tcW w:w="2268" w:type="dxa"/>
          </w:tcPr>
          <w:p w14:paraId="2FF0A37C" w14:textId="77777777" w:rsidR="005050A8" w:rsidRDefault="005050A8" w:rsidP="00B42E92">
            <w:pPr>
              <w:pStyle w:val="Geenafstand"/>
              <w:suppressAutoHyphens/>
              <w:autoSpaceDN w:val="0"/>
              <w:textAlignment w:val="baseline"/>
              <w:rPr>
                <w:b/>
              </w:rPr>
            </w:pPr>
            <w:r>
              <w:rPr>
                <w:b/>
              </w:rPr>
              <w:t>Leerinhouden</w:t>
            </w:r>
          </w:p>
        </w:tc>
        <w:tc>
          <w:tcPr>
            <w:tcW w:w="3402" w:type="dxa"/>
          </w:tcPr>
          <w:p w14:paraId="3DBC964D" w14:textId="77777777" w:rsidR="005050A8" w:rsidRDefault="005050A8" w:rsidP="00B42E92">
            <w:pPr>
              <w:pStyle w:val="Geenafstand"/>
              <w:suppressAutoHyphens/>
              <w:autoSpaceDN w:val="0"/>
              <w:textAlignment w:val="baseline"/>
              <w:rPr>
                <w:b/>
              </w:rPr>
            </w:pPr>
            <w:r>
              <w:rPr>
                <w:b/>
              </w:rPr>
              <w:t>Leer -en hulpmiddelen</w:t>
            </w:r>
          </w:p>
        </w:tc>
      </w:tr>
      <w:tr w:rsidR="00FB6B8F" w14:paraId="4CD02663" w14:textId="77777777" w:rsidTr="00FB6B8F">
        <w:tc>
          <w:tcPr>
            <w:tcW w:w="1191" w:type="dxa"/>
          </w:tcPr>
          <w:p w14:paraId="2F9259D9" w14:textId="77777777" w:rsidR="005050A8" w:rsidRPr="00F16CBF" w:rsidRDefault="005050A8" w:rsidP="00B42E92">
            <w:pPr>
              <w:pStyle w:val="Geenafstand"/>
              <w:suppressAutoHyphens/>
              <w:autoSpaceDN w:val="0"/>
              <w:textAlignment w:val="baseline"/>
            </w:pPr>
            <w:r w:rsidRPr="00F16CBF">
              <w:t>Motivatiefase: 10 min</w:t>
            </w:r>
          </w:p>
        </w:tc>
        <w:tc>
          <w:tcPr>
            <w:tcW w:w="1498" w:type="dxa"/>
          </w:tcPr>
          <w:p w14:paraId="1C8DA6DC" w14:textId="77777777" w:rsidR="005050A8" w:rsidRPr="00F16CBF" w:rsidRDefault="005050A8" w:rsidP="00B42E92">
            <w:pPr>
              <w:pStyle w:val="Geenafstand"/>
              <w:suppressAutoHyphens/>
              <w:autoSpaceDN w:val="0"/>
              <w:textAlignment w:val="baseline"/>
            </w:pPr>
            <w:r>
              <w:t>Luisteren</w:t>
            </w:r>
          </w:p>
        </w:tc>
        <w:tc>
          <w:tcPr>
            <w:tcW w:w="1559" w:type="dxa"/>
          </w:tcPr>
          <w:p w14:paraId="01471546" w14:textId="77777777" w:rsidR="005050A8" w:rsidRPr="00F16CBF" w:rsidRDefault="005050A8" w:rsidP="00B42E92">
            <w:pPr>
              <w:pStyle w:val="Geenafstand"/>
              <w:suppressAutoHyphens/>
              <w:autoSpaceDN w:val="0"/>
              <w:textAlignment w:val="baseline"/>
            </w:pPr>
            <w:r>
              <w:t>Uitleggen</w:t>
            </w:r>
          </w:p>
        </w:tc>
        <w:tc>
          <w:tcPr>
            <w:tcW w:w="2268" w:type="dxa"/>
          </w:tcPr>
          <w:p w14:paraId="1F07DF9F" w14:textId="77777777" w:rsidR="005050A8" w:rsidRPr="00F16CBF" w:rsidRDefault="005050A8" w:rsidP="00B42E92">
            <w:pPr>
              <w:pStyle w:val="Geenafstand"/>
              <w:suppressAutoHyphens/>
              <w:autoSpaceDN w:val="0"/>
              <w:textAlignment w:val="baseline"/>
            </w:pPr>
            <w:r>
              <w:t>Lesopzet presenteren</w:t>
            </w:r>
          </w:p>
        </w:tc>
        <w:tc>
          <w:tcPr>
            <w:tcW w:w="3402" w:type="dxa"/>
          </w:tcPr>
          <w:p w14:paraId="0C1A8B4B" w14:textId="77777777" w:rsidR="005050A8" w:rsidRPr="00F16CBF" w:rsidRDefault="005050A8" w:rsidP="00B42E92">
            <w:pPr>
              <w:pStyle w:val="Geenafstand"/>
              <w:suppressAutoHyphens/>
              <w:autoSpaceDN w:val="0"/>
              <w:textAlignment w:val="baseline"/>
            </w:pPr>
            <w:r w:rsidRPr="00F16CBF">
              <w:t>Digibord, filmpje</w:t>
            </w:r>
          </w:p>
          <w:p w14:paraId="715E6185" w14:textId="77777777" w:rsidR="005050A8" w:rsidRDefault="00961C4A" w:rsidP="00B42E92">
            <w:pPr>
              <w:pStyle w:val="Geenafstand"/>
              <w:suppressAutoHyphens/>
              <w:autoSpaceDN w:val="0"/>
              <w:textAlignment w:val="baseline"/>
              <w:rPr>
                <w:b/>
              </w:rPr>
            </w:pPr>
            <w:hyperlink r:id="rId28" w:history="1">
              <w:r w:rsidR="005050A8" w:rsidRPr="00391BC0">
                <w:rPr>
                  <w:rStyle w:val="Hyperlink"/>
                </w:rPr>
                <w:t>https://www.youtube.com/watch?v=RC_U2CQALDE</w:t>
              </w:r>
            </w:hyperlink>
            <w:r w:rsidR="005050A8">
              <w:t xml:space="preserve"> schoonmaakmiddelen werkboekjes, schrift, opdrachten</w:t>
            </w:r>
          </w:p>
        </w:tc>
      </w:tr>
      <w:tr w:rsidR="00FB6B8F" w14:paraId="65285203" w14:textId="77777777" w:rsidTr="00FB6B8F">
        <w:tc>
          <w:tcPr>
            <w:tcW w:w="1191" w:type="dxa"/>
          </w:tcPr>
          <w:p w14:paraId="685D77F5" w14:textId="77777777" w:rsidR="005050A8" w:rsidRPr="00F16CBF" w:rsidRDefault="005050A8" w:rsidP="00B42E92">
            <w:pPr>
              <w:pStyle w:val="Geenafstand"/>
              <w:suppressAutoHyphens/>
              <w:autoSpaceDN w:val="0"/>
              <w:textAlignment w:val="baseline"/>
            </w:pPr>
            <w:r w:rsidRPr="00F16CBF">
              <w:t>Leerfase 1: 5 min</w:t>
            </w:r>
          </w:p>
        </w:tc>
        <w:tc>
          <w:tcPr>
            <w:tcW w:w="1498" w:type="dxa"/>
          </w:tcPr>
          <w:p w14:paraId="64CFE398" w14:textId="77777777" w:rsidR="005050A8" w:rsidRPr="00F16CBF" w:rsidRDefault="005050A8" w:rsidP="00B42E92">
            <w:pPr>
              <w:pStyle w:val="Geenafstand"/>
              <w:suppressAutoHyphens/>
              <w:autoSpaceDN w:val="0"/>
              <w:textAlignment w:val="baseline"/>
            </w:pPr>
            <w:r w:rsidRPr="00F16CBF">
              <w:t>Antwoorden</w:t>
            </w:r>
          </w:p>
        </w:tc>
        <w:tc>
          <w:tcPr>
            <w:tcW w:w="1559" w:type="dxa"/>
          </w:tcPr>
          <w:p w14:paraId="165B2626" w14:textId="77777777" w:rsidR="005050A8" w:rsidRPr="00F16CBF" w:rsidRDefault="005050A8" w:rsidP="00B42E92">
            <w:pPr>
              <w:pStyle w:val="Geenafstand"/>
              <w:suppressAutoHyphens/>
              <w:autoSpaceDN w:val="0"/>
              <w:textAlignment w:val="baseline"/>
            </w:pPr>
            <w:r w:rsidRPr="00F16CBF">
              <w:t>Vragen stellen</w:t>
            </w:r>
          </w:p>
        </w:tc>
        <w:tc>
          <w:tcPr>
            <w:tcW w:w="2268" w:type="dxa"/>
          </w:tcPr>
          <w:p w14:paraId="41D330CF" w14:textId="77777777" w:rsidR="005050A8" w:rsidRPr="00F16CBF" w:rsidRDefault="005050A8" w:rsidP="00B42E92">
            <w:pPr>
              <w:pStyle w:val="Geenafstand"/>
              <w:suppressAutoHyphens/>
              <w:autoSpaceDN w:val="0"/>
              <w:textAlignment w:val="baseline"/>
            </w:pPr>
            <w:r w:rsidRPr="00F16CBF">
              <w:t>Voorkennis peilen</w:t>
            </w:r>
          </w:p>
        </w:tc>
        <w:tc>
          <w:tcPr>
            <w:tcW w:w="3402" w:type="dxa"/>
          </w:tcPr>
          <w:p w14:paraId="5E044718" w14:textId="77777777" w:rsidR="005050A8" w:rsidRDefault="005050A8" w:rsidP="00B42E92">
            <w:pPr>
              <w:pStyle w:val="Geenafstand"/>
              <w:suppressAutoHyphens/>
              <w:autoSpaceDN w:val="0"/>
              <w:textAlignment w:val="baseline"/>
              <w:rPr>
                <w:b/>
              </w:rPr>
            </w:pPr>
          </w:p>
        </w:tc>
      </w:tr>
      <w:tr w:rsidR="00FB6B8F" w14:paraId="38AB0CF1" w14:textId="77777777" w:rsidTr="00FB6B8F">
        <w:tc>
          <w:tcPr>
            <w:tcW w:w="1191" w:type="dxa"/>
          </w:tcPr>
          <w:p w14:paraId="56DF2550" w14:textId="77777777" w:rsidR="005050A8" w:rsidRPr="00F16CBF" w:rsidRDefault="005050A8" w:rsidP="00B42E92">
            <w:pPr>
              <w:pStyle w:val="Geenafstand"/>
              <w:suppressAutoHyphens/>
              <w:autoSpaceDN w:val="0"/>
              <w:textAlignment w:val="baseline"/>
            </w:pPr>
            <w:r>
              <w:t>Verwerven: 15 min</w:t>
            </w:r>
          </w:p>
        </w:tc>
        <w:tc>
          <w:tcPr>
            <w:tcW w:w="1498" w:type="dxa"/>
          </w:tcPr>
          <w:p w14:paraId="49A7614D" w14:textId="77777777" w:rsidR="005050A8" w:rsidRDefault="005050A8" w:rsidP="00B42E92">
            <w:pPr>
              <w:pStyle w:val="Geenafstand"/>
              <w:suppressAutoHyphens/>
              <w:autoSpaceDN w:val="0"/>
              <w:textAlignment w:val="baseline"/>
            </w:pPr>
            <w:r>
              <w:t>Cognitief opnemen</w:t>
            </w:r>
          </w:p>
          <w:p w14:paraId="354CAEC0" w14:textId="77777777" w:rsidR="005050A8" w:rsidRDefault="005050A8" w:rsidP="00B42E92">
            <w:pPr>
              <w:pStyle w:val="Geenafstand"/>
              <w:suppressAutoHyphens/>
              <w:autoSpaceDN w:val="0"/>
              <w:textAlignment w:val="baseline"/>
            </w:pPr>
            <w:r>
              <w:t>Actief meedoen,</w:t>
            </w:r>
          </w:p>
          <w:p w14:paraId="59D8C52E" w14:textId="77777777" w:rsidR="005050A8" w:rsidRPr="00F16CBF" w:rsidRDefault="005050A8" w:rsidP="00B42E92">
            <w:pPr>
              <w:pStyle w:val="Geenafstand"/>
              <w:suppressAutoHyphens/>
              <w:autoSpaceDN w:val="0"/>
              <w:textAlignment w:val="baseline"/>
            </w:pPr>
            <w:r>
              <w:t>Luisteren, vragen stellen</w:t>
            </w:r>
          </w:p>
        </w:tc>
        <w:tc>
          <w:tcPr>
            <w:tcW w:w="1559" w:type="dxa"/>
          </w:tcPr>
          <w:p w14:paraId="6C114FD9" w14:textId="77777777" w:rsidR="005050A8" w:rsidRDefault="005050A8" w:rsidP="00B42E92">
            <w:pPr>
              <w:pStyle w:val="Geenafstand"/>
              <w:suppressAutoHyphens/>
              <w:autoSpaceDN w:val="0"/>
              <w:textAlignment w:val="baseline"/>
            </w:pPr>
            <w:r>
              <w:t>Info aanbieden, vragen stellen, luisteren,</w:t>
            </w:r>
          </w:p>
          <w:p w14:paraId="6F312560" w14:textId="77777777" w:rsidR="005050A8" w:rsidRPr="00F16CBF" w:rsidRDefault="005050A8" w:rsidP="00B42E92">
            <w:pPr>
              <w:pStyle w:val="Geenafstand"/>
              <w:suppressAutoHyphens/>
              <w:autoSpaceDN w:val="0"/>
              <w:textAlignment w:val="baseline"/>
            </w:pPr>
            <w:r>
              <w:t>Antwoord geven, samen vatten</w:t>
            </w:r>
          </w:p>
        </w:tc>
        <w:tc>
          <w:tcPr>
            <w:tcW w:w="2268" w:type="dxa"/>
          </w:tcPr>
          <w:p w14:paraId="4B73C34B" w14:textId="77777777" w:rsidR="005050A8" w:rsidRPr="00F16CBF" w:rsidRDefault="005050A8" w:rsidP="00B42E92">
            <w:pPr>
              <w:pStyle w:val="Geenafstand"/>
              <w:suppressAutoHyphens/>
              <w:autoSpaceDN w:val="0"/>
              <w:textAlignment w:val="baseline"/>
            </w:pPr>
            <w:r w:rsidRPr="00F16CBF">
              <w:t>Onderwijsleergesprek</w:t>
            </w:r>
            <w:r>
              <w:t xml:space="preserve"> over onderhoud van het restaurant algemeen </w:t>
            </w:r>
          </w:p>
        </w:tc>
        <w:tc>
          <w:tcPr>
            <w:tcW w:w="3402" w:type="dxa"/>
          </w:tcPr>
          <w:p w14:paraId="3317F1FC" w14:textId="77777777" w:rsidR="005050A8" w:rsidRPr="00367956" w:rsidRDefault="005050A8" w:rsidP="00B42E92">
            <w:pPr>
              <w:pStyle w:val="Geenafstand"/>
              <w:suppressAutoHyphens/>
              <w:autoSpaceDN w:val="0"/>
              <w:textAlignment w:val="baseline"/>
            </w:pPr>
            <w:r>
              <w:t>Werkboekjes, opdrachten, schrift</w:t>
            </w:r>
          </w:p>
        </w:tc>
      </w:tr>
      <w:tr w:rsidR="00FB6B8F" w14:paraId="2BD5091B" w14:textId="77777777" w:rsidTr="00FB6B8F">
        <w:tc>
          <w:tcPr>
            <w:tcW w:w="1191" w:type="dxa"/>
          </w:tcPr>
          <w:p w14:paraId="151C3C77" w14:textId="77777777" w:rsidR="005050A8" w:rsidRPr="00367956" w:rsidRDefault="005050A8" w:rsidP="00B42E92">
            <w:pPr>
              <w:pStyle w:val="Geenafstand"/>
              <w:suppressAutoHyphens/>
              <w:autoSpaceDN w:val="0"/>
              <w:textAlignment w:val="baseline"/>
            </w:pPr>
            <w:r w:rsidRPr="00367956">
              <w:t>Verwerken</w:t>
            </w:r>
            <w:r>
              <w:t>:25 min</w:t>
            </w:r>
          </w:p>
        </w:tc>
        <w:tc>
          <w:tcPr>
            <w:tcW w:w="1498" w:type="dxa"/>
          </w:tcPr>
          <w:p w14:paraId="77485C92" w14:textId="77777777" w:rsidR="005050A8" w:rsidRPr="00367956" w:rsidRDefault="005050A8" w:rsidP="00B42E92">
            <w:pPr>
              <w:pStyle w:val="Geenafstand"/>
              <w:suppressAutoHyphens/>
              <w:autoSpaceDN w:val="0"/>
              <w:textAlignment w:val="baseline"/>
            </w:pPr>
            <w:r>
              <w:t>Actief meedoen ,verbanden leggen, opdrachten maken</w:t>
            </w:r>
          </w:p>
        </w:tc>
        <w:tc>
          <w:tcPr>
            <w:tcW w:w="1559" w:type="dxa"/>
          </w:tcPr>
          <w:p w14:paraId="2E1447D9" w14:textId="77777777" w:rsidR="005050A8" w:rsidRPr="00367956" w:rsidRDefault="005050A8" w:rsidP="00B42E92">
            <w:pPr>
              <w:pStyle w:val="Geenafstand"/>
              <w:suppressAutoHyphens/>
              <w:autoSpaceDN w:val="0"/>
              <w:textAlignment w:val="baseline"/>
            </w:pPr>
            <w:r>
              <w:t>Luisteren, begeleiden, instrueren, stimuleren, complimenteren</w:t>
            </w:r>
          </w:p>
        </w:tc>
        <w:tc>
          <w:tcPr>
            <w:tcW w:w="2268" w:type="dxa"/>
          </w:tcPr>
          <w:p w14:paraId="5B151E95" w14:textId="77777777" w:rsidR="005050A8" w:rsidRPr="00367956" w:rsidRDefault="005050A8" w:rsidP="00B42E92">
            <w:pPr>
              <w:pStyle w:val="Geenafstand"/>
              <w:suppressAutoHyphens/>
              <w:autoSpaceDN w:val="0"/>
              <w:textAlignment w:val="baseline"/>
            </w:pPr>
            <w:r w:rsidRPr="00367956">
              <w:t>Samen werken</w:t>
            </w:r>
            <w:r>
              <w:t xml:space="preserve"> in groepjes of in twee talen.</w:t>
            </w:r>
          </w:p>
        </w:tc>
        <w:tc>
          <w:tcPr>
            <w:tcW w:w="3402" w:type="dxa"/>
          </w:tcPr>
          <w:p w14:paraId="5443104C" w14:textId="77777777" w:rsidR="005050A8" w:rsidRPr="00367956" w:rsidRDefault="005050A8" w:rsidP="00B42E92">
            <w:pPr>
              <w:pStyle w:val="Geenafstand"/>
              <w:suppressAutoHyphens/>
              <w:autoSpaceDN w:val="0"/>
              <w:textAlignment w:val="baseline"/>
            </w:pPr>
            <w:r w:rsidRPr="00367956">
              <w:t>Opdrachten, lesplanner, schrift, laptop werkboekjes</w:t>
            </w:r>
          </w:p>
        </w:tc>
      </w:tr>
      <w:tr w:rsidR="00FB6B8F" w14:paraId="4C9A3F84" w14:textId="77777777" w:rsidTr="00FB6B8F">
        <w:trPr>
          <w:trHeight w:val="1727"/>
        </w:trPr>
        <w:tc>
          <w:tcPr>
            <w:tcW w:w="1191" w:type="dxa"/>
          </w:tcPr>
          <w:p w14:paraId="26CB0DF4" w14:textId="77777777" w:rsidR="005050A8" w:rsidRPr="00367956" w:rsidRDefault="005050A8" w:rsidP="00B42E92">
            <w:pPr>
              <w:pStyle w:val="Geenafstand"/>
              <w:suppressAutoHyphens/>
              <w:autoSpaceDN w:val="0"/>
              <w:textAlignment w:val="baseline"/>
            </w:pPr>
            <w:r w:rsidRPr="00367956">
              <w:t>Evalueren:</w:t>
            </w:r>
            <w:r>
              <w:t xml:space="preserve"> 5 </w:t>
            </w:r>
            <w:r w:rsidRPr="00367956">
              <w:t>min</w:t>
            </w:r>
          </w:p>
        </w:tc>
        <w:tc>
          <w:tcPr>
            <w:tcW w:w="1498" w:type="dxa"/>
          </w:tcPr>
          <w:p w14:paraId="56E30582" w14:textId="77777777" w:rsidR="005050A8" w:rsidRDefault="005050A8" w:rsidP="00B42E92">
            <w:pPr>
              <w:pStyle w:val="Geenafstand"/>
              <w:suppressAutoHyphens/>
              <w:autoSpaceDN w:val="0"/>
              <w:textAlignment w:val="baseline"/>
              <w:rPr>
                <w:b/>
              </w:rPr>
            </w:pPr>
            <w:r w:rsidRPr="00367956">
              <w:t>Mening geven, luisteren</w:t>
            </w:r>
            <w:r>
              <w:rPr>
                <w:b/>
              </w:rPr>
              <w:t xml:space="preserve">, </w:t>
            </w:r>
            <w:r w:rsidRPr="00367956">
              <w:t>verwoorden</w:t>
            </w:r>
          </w:p>
        </w:tc>
        <w:tc>
          <w:tcPr>
            <w:tcW w:w="1559" w:type="dxa"/>
          </w:tcPr>
          <w:p w14:paraId="5E572B16" w14:textId="77777777" w:rsidR="005050A8" w:rsidRPr="00367956" w:rsidRDefault="005050A8" w:rsidP="00B42E92">
            <w:pPr>
              <w:pStyle w:val="Geenafstand"/>
              <w:suppressAutoHyphens/>
              <w:autoSpaceDN w:val="0"/>
              <w:textAlignment w:val="baseline"/>
            </w:pPr>
            <w:r w:rsidRPr="00367956">
              <w:t xml:space="preserve">Inventariseren, evalueren. </w:t>
            </w:r>
          </w:p>
        </w:tc>
        <w:tc>
          <w:tcPr>
            <w:tcW w:w="2268" w:type="dxa"/>
          </w:tcPr>
          <w:p w14:paraId="511CC32F" w14:textId="77777777" w:rsidR="005050A8" w:rsidRPr="00367956" w:rsidRDefault="005050A8" w:rsidP="00B42E92">
            <w:pPr>
              <w:pStyle w:val="Geenafstand"/>
              <w:suppressAutoHyphens/>
              <w:autoSpaceDN w:val="0"/>
              <w:textAlignment w:val="baseline"/>
            </w:pPr>
            <w:r>
              <w:t>Samenvatten d.m.v. klassengesprek achterhalen of de doelen zijn gehaald</w:t>
            </w:r>
          </w:p>
        </w:tc>
        <w:tc>
          <w:tcPr>
            <w:tcW w:w="3402" w:type="dxa"/>
          </w:tcPr>
          <w:p w14:paraId="5778B3E5" w14:textId="77777777" w:rsidR="005050A8" w:rsidRPr="00367956" w:rsidRDefault="005050A8" w:rsidP="00B42E92">
            <w:pPr>
              <w:pStyle w:val="Geenafstand"/>
              <w:suppressAutoHyphens/>
              <w:autoSpaceDN w:val="0"/>
              <w:textAlignment w:val="baseline"/>
            </w:pPr>
            <w:r>
              <w:t>Alle materialen (eigen inzicht)</w:t>
            </w:r>
          </w:p>
        </w:tc>
      </w:tr>
      <w:tr w:rsidR="00FB6B8F" w14:paraId="584786D4" w14:textId="77777777" w:rsidTr="00B42E92">
        <w:trPr>
          <w:trHeight w:val="1727"/>
        </w:trPr>
        <w:tc>
          <w:tcPr>
            <w:tcW w:w="1191" w:type="dxa"/>
          </w:tcPr>
          <w:p w14:paraId="5483974C" w14:textId="77777777" w:rsidR="00FB6B8F" w:rsidRPr="00367956" w:rsidRDefault="00FB6B8F" w:rsidP="00B42E92">
            <w:pPr>
              <w:pStyle w:val="Geenafstand"/>
              <w:suppressAutoHyphens/>
              <w:autoSpaceDN w:val="0"/>
              <w:textAlignment w:val="baseline"/>
            </w:pPr>
            <w:r>
              <w:rPr>
                <w:b/>
              </w:rPr>
              <w:t>Evaluatie vragen plenair bespreken:</w:t>
            </w:r>
          </w:p>
        </w:tc>
        <w:tc>
          <w:tcPr>
            <w:tcW w:w="8727" w:type="dxa"/>
            <w:gridSpan w:val="4"/>
          </w:tcPr>
          <w:p w14:paraId="57503179" w14:textId="77777777" w:rsidR="00FB6B8F" w:rsidRDefault="00FB6B8F" w:rsidP="00AB543D">
            <w:pPr>
              <w:pStyle w:val="Geenafstand"/>
              <w:numPr>
                <w:ilvl w:val="0"/>
                <w:numId w:val="12"/>
              </w:numPr>
              <w:suppressAutoHyphens/>
              <w:autoSpaceDN w:val="0"/>
              <w:textAlignment w:val="baseline"/>
            </w:pPr>
            <w:r>
              <w:t xml:space="preserve">Wat hebben jullie vandaag geleerd over opruimen en controleren van schoonmaak werkzaamheden? </w:t>
            </w:r>
          </w:p>
          <w:p w14:paraId="3A86DA41" w14:textId="77777777" w:rsidR="00FB6B8F" w:rsidRDefault="00FB6B8F" w:rsidP="00AB543D">
            <w:pPr>
              <w:pStyle w:val="Geenafstand"/>
              <w:numPr>
                <w:ilvl w:val="0"/>
                <w:numId w:val="12"/>
              </w:numPr>
              <w:suppressAutoHyphens/>
              <w:autoSpaceDN w:val="0"/>
              <w:textAlignment w:val="baseline"/>
            </w:pPr>
            <w:r>
              <w:t xml:space="preserve">Hoe breng of laat je iets ophalen naar/door de stomerij? </w:t>
            </w:r>
          </w:p>
          <w:p w14:paraId="626FCDA6" w14:textId="77777777" w:rsidR="00FB6B8F" w:rsidRDefault="00FB6B8F" w:rsidP="00AB543D">
            <w:pPr>
              <w:pStyle w:val="Geenafstand"/>
              <w:numPr>
                <w:ilvl w:val="0"/>
                <w:numId w:val="12"/>
              </w:numPr>
              <w:suppressAutoHyphens/>
              <w:autoSpaceDN w:val="0"/>
              <w:textAlignment w:val="baseline"/>
            </w:pPr>
            <w:r>
              <w:t xml:space="preserve">Wat is belangrijk bij het controleren van de lampen en verlichting? </w:t>
            </w:r>
          </w:p>
          <w:p w14:paraId="76313191" w14:textId="77777777" w:rsidR="00FB6B8F" w:rsidRDefault="00FB6B8F" w:rsidP="00AB543D">
            <w:pPr>
              <w:pStyle w:val="Geenafstand"/>
              <w:numPr>
                <w:ilvl w:val="0"/>
                <w:numId w:val="12"/>
              </w:numPr>
              <w:suppressAutoHyphens/>
              <w:autoSpaceDN w:val="0"/>
              <w:textAlignment w:val="baseline"/>
            </w:pPr>
            <w:r>
              <w:t xml:space="preserve">Hoe bestrijd je ongedierte/plaagdieren? </w:t>
            </w:r>
          </w:p>
        </w:tc>
      </w:tr>
    </w:tbl>
    <w:p w14:paraId="4B0C564C" w14:textId="77777777" w:rsidR="00FB6B8F" w:rsidRDefault="00FB6B8F" w:rsidP="005050A8">
      <w:pPr>
        <w:pStyle w:val="Geenafstand"/>
        <w:rPr>
          <w:b/>
        </w:rPr>
      </w:pPr>
    </w:p>
    <w:p w14:paraId="33576EF0" w14:textId="77777777" w:rsidR="00FB6B8F" w:rsidRDefault="00FB6B8F" w:rsidP="005050A8">
      <w:pPr>
        <w:pStyle w:val="Geenafstand"/>
        <w:rPr>
          <w:b/>
        </w:rPr>
      </w:pPr>
    </w:p>
    <w:p w14:paraId="3C47B20C" w14:textId="77777777" w:rsidR="00FB6B8F" w:rsidRDefault="00FB6B8F" w:rsidP="005050A8">
      <w:pPr>
        <w:pStyle w:val="Geenafstand"/>
        <w:rPr>
          <w:b/>
        </w:rPr>
      </w:pPr>
    </w:p>
    <w:p w14:paraId="25864D6E" w14:textId="77777777" w:rsidR="00FB6B8F" w:rsidRDefault="00FB6B8F" w:rsidP="005050A8">
      <w:pPr>
        <w:pStyle w:val="Geenafstand"/>
        <w:rPr>
          <w:b/>
        </w:rPr>
      </w:pPr>
    </w:p>
    <w:p w14:paraId="2C552AFC" w14:textId="77777777" w:rsidR="00FB6B8F" w:rsidRDefault="00FB6B8F" w:rsidP="005050A8">
      <w:pPr>
        <w:pStyle w:val="Geenafstand"/>
        <w:rPr>
          <w:b/>
        </w:rPr>
      </w:pPr>
    </w:p>
    <w:p w14:paraId="5A5EDDF6" w14:textId="77777777" w:rsidR="00FB6B8F" w:rsidRDefault="00FB6B8F" w:rsidP="005050A8">
      <w:pPr>
        <w:pStyle w:val="Geenafstand"/>
        <w:rPr>
          <w:b/>
        </w:rPr>
      </w:pPr>
    </w:p>
    <w:p w14:paraId="04760D19" w14:textId="77777777" w:rsidR="00FB6B8F" w:rsidRDefault="00FB6B8F" w:rsidP="005050A8">
      <w:pPr>
        <w:pStyle w:val="Geenafstand"/>
        <w:rPr>
          <w:b/>
        </w:rPr>
      </w:pPr>
    </w:p>
    <w:p w14:paraId="3FE12CAF" w14:textId="77777777" w:rsidR="00FB6B8F" w:rsidRDefault="00FB6B8F" w:rsidP="005050A8">
      <w:pPr>
        <w:pStyle w:val="Geenafstand"/>
        <w:rPr>
          <w:b/>
        </w:rPr>
      </w:pPr>
    </w:p>
    <w:p w14:paraId="3C7BFCAF" w14:textId="77777777" w:rsidR="00FB6B8F" w:rsidRDefault="00FB6B8F" w:rsidP="005050A8">
      <w:pPr>
        <w:pStyle w:val="Geenafstand"/>
        <w:rPr>
          <w:b/>
        </w:rPr>
      </w:pPr>
    </w:p>
    <w:p w14:paraId="7B998782" w14:textId="77777777" w:rsidR="00FB6B8F" w:rsidRDefault="00FB6B8F" w:rsidP="005050A8">
      <w:pPr>
        <w:pStyle w:val="Geenafstand"/>
        <w:rPr>
          <w:b/>
        </w:rPr>
      </w:pPr>
    </w:p>
    <w:p w14:paraId="4BF0806F" w14:textId="77777777" w:rsidR="00FB6B8F" w:rsidRDefault="00FB6B8F" w:rsidP="005050A8">
      <w:pPr>
        <w:pStyle w:val="Geenafstand"/>
        <w:rPr>
          <w:b/>
        </w:rPr>
      </w:pPr>
    </w:p>
    <w:p w14:paraId="647C060D" w14:textId="77777777" w:rsidR="005050A8" w:rsidRPr="00231558" w:rsidRDefault="005050A8" w:rsidP="00FB6B8F">
      <w:pPr>
        <w:pStyle w:val="Geenafstand"/>
        <w:rPr>
          <w:b/>
        </w:rPr>
      </w:pPr>
      <w:r w:rsidRPr="00FB6B8F">
        <w:rPr>
          <w:b/>
        </w:rPr>
        <w:lastRenderedPageBreak/>
        <w:t xml:space="preserve">Antwoorden les 8.1/ t/m 8.3 </w:t>
      </w:r>
      <w:r w:rsidR="00FB6B8F">
        <w:rPr>
          <w:b/>
        </w:rPr>
        <w:t>Onderhoud van het restaurant</w:t>
      </w:r>
    </w:p>
    <w:p w14:paraId="050117DD" w14:textId="77777777" w:rsidR="005050A8" w:rsidRPr="00231558" w:rsidRDefault="005050A8" w:rsidP="005050A8">
      <w:pPr>
        <w:pStyle w:val="Geenafstand"/>
        <w:suppressAutoHyphens/>
        <w:autoSpaceDN w:val="0"/>
        <w:textAlignment w:val="baseline"/>
        <w:rPr>
          <w:b/>
        </w:rPr>
      </w:pPr>
      <w:r w:rsidRPr="00231558">
        <w:rPr>
          <w:b/>
        </w:rPr>
        <w:t>Opdracht 8.1</w:t>
      </w:r>
    </w:p>
    <w:p w14:paraId="15FD256C" w14:textId="77777777" w:rsidR="005050A8" w:rsidRPr="00FB6B8F" w:rsidRDefault="005050A8" w:rsidP="005050A8">
      <w:pPr>
        <w:pStyle w:val="Geenafstand"/>
        <w:suppressAutoHyphens/>
        <w:autoSpaceDN w:val="0"/>
        <w:textAlignment w:val="baseline"/>
        <w:rPr>
          <w:b/>
        </w:rPr>
      </w:pPr>
      <w:r w:rsidRPr="00FB6B8F">
        <w:rPr>
          <w:b/>
        </w:rPr>
        <w:t>Beschrijf  met je eigen woorden wat dagelijks, wekelijks en periodiek schoonmaak inhoud?</w:t>
      </w:r>
    </w:p>
    <w:p w14:paraId="2B915330" w14:textId="77777777" w:rsidR="005050A8" w:rsidRDefault="005050A8" w:rsidP="00AB543D">
      <w:pPr>
        <w:pStyle w:val="Geenafstand"/>
        <w:numPr>
          <w:ilvl w:val="0"/>
          <w:numId w:val="50"/>
        </w:numPr>
        <w:suppressAutoHyphens/>
        <w:autoSpaceDN w:val="0"/>
        <w:spacing w:before="0"/>
        <w:textAlignment w:val="baseline"/>
      </w:pPr>
      <w:r>
        <w:t xml:space="preserve">Dagelijks: stofzuigen, WC schoonmaken, Dweilen, stoffen en moppen </w:t>
      </w:r>
    </w:p>
    <w:p w14:paraId="01311FB3" w14:textId="77777777" w:rsidR="005050A8" w:rsidRDefault="005050A8" w:rsidP="00AB543D">
      <w:pPr>
        <w:pStyle w:val="Geenafstand"/>
        <w:numPr>
          <w:ilvl w:val="0"/>
          <w:numId w:val="50"/>
        </w:numPr>
        <w:suppressAutoHyphens/>
        <w:autoSpaceDN w:val="0"/>
        <w:spacing w:before="0"/>
        <w:textAlignment w:val="baseline"/>
      </w:pPr>
      <w:r>
        <w:t>Wekelijks:  linnengoed reinigen. Vloeren en wanden reinigen</w:t>
      </w:r>
    </w:p>
    <w:p w14:paraId="5499BF89" w14:textId="77777777" w:rsidR="005050A8" w:rsidRDefault="005050A8" w:rsidP="00AB543D">
      <w:pPr>
        <w:pStyle w:val="Geenafstand"/>
        <w:numPr>
          <w:ilvl w:val="0"/>
          <w:numId w:val="50"/>
        </w:numPr>
        <w:suppressAutoHyphens/>
        <w:autoSpaceDN w:val="0"/>
        <w:spacing w:before="0"/>
        <w:textAlignment w:val="baseline"/>
      </w:pPr>
      <w:r>
        <w:t xml:space="preserve">Periodiek: wassen van ramen, vloeren reinigen en reinigen deuren. </w:t>
      </w:r>
    </w:p>
    <w:p w14:paraId="2955DCBD" w14:textId="77777777" w:rsidR="00FB6B8F" w:rsidRDefault="00FB6B8F" w:rsidP="00FB6B8F">
      <w:pPr>
        <w:pStyle w:val="Geenafstand"/>
        <w:suppressAutoHyphens/>
        <w:autoSpaceDN w:val="0"/>
        <w:spacing w:before="0"/>
        <w:ind w:left="720"/>
        <w:textAlignment w:val="baseline"/>
      </w:pPr>
    </w:p>
    <w:p w14:paraId="5E02082A" w14:textId="77777777" w:rsidR="005050A8" w:rsidRPr="00231558" w:rsidRDefault="005050A8" w:rsidP="005050A8">
      <w:pPr>
        <w:pStyle w:val="Geenafstand"/>
        <w:rPr>
          <w:b/>
        </w:rPr>
      </w:pPr>
      <w:r w:rsidRPr="00231558">
        <w:rPr>
          <w:b/>
        </w:rPr>
        <w:t>Opdracht 8.2</w:t>
      </w:r>
    </w:p>
    <w:p w14:paraId="0F00145E" w14:textId="77777777" w:rsidR="005050A8" w:rsidRDefault="005050A8" w:rsidP="005050A8">
      <w:pPr>
        <w:pStyle w:val="Geenafstand"/>
      </w:pPr>
      <w:r>
        <w:t>a. Wat zijn macro-organismen?</w:t>
      </w:r>
    </w:p>
    <w:p w14:paraId="111A1D36" w14:textId="77777777" w:rsidR="005050A8" w:rsidRDefault="005050A8" w:rsidP="00AB543D">
      <w:pPr>
        <w:pStyle w:val="Geenafstand"/>
        <w:numPr>
          <w:ilvl w:val="0"/>
          <w:numId w:val="51"/>
        </w:numPr>
        <w:spacing w:before="0"/>
      </w:pPr>
      <w:r>
        <w:t>Macro-organismen ( macro betekent groot) is dat zij dragers zijn van micro-organismen.</w:t>
      </w:r>
    </w:p>
    <w:p w14:paraId="31DF69E6" w14:textId="77777777" w:rsidR="005050A8" w:rsidRDefault="005050A8" w:rsidP="005050A8">
      <w:pPr>
        <w:pStyle w:val="Geenafstand"/>
        <w:suppressAutoHyphens/>
        <w:autoSpaceDN w:val="0"/>
        <w:textAlignment w:val="baseline"/>
      </w:pPr>
      <w:r>
        <w:t>b. Noteer vier soorten macro-organisme</w:t>
      </w:r>
    </w:p>
    <w:p w14:paraId="62EE68C1" w14:textId="77777777" w:rsidR="005050A8" w:rsidRDefault="005050A8" w:rsidP="00AB543D">
      <w:pPr>
        <w:pStyle w:val="Geenafstand"/>
        <w:numPr>
          <w:ilvl w:val="0"/>
          <w:numId w:val="51"/>
        </w:numPr>
        <w:suppressAutoHyphens/>
        <w:autoSpaceDN w:val="0"/>
        <w:spacing w:before="0"/>
        <w:textAlignment w:val="baseline"/>
      </w:pPr>
      <w:r>
        <w:t>Muizen, kakkerlaken, Rat en kamervlieg</w:t>
      </w:r>
    </w:p>
    <w:p w14:paraId="6F35A9E6" w14:textId="77777777" w:rsidR="00FB6B8F" w:rsidRDefault="00FB6B8F" w:rsidP="00FB6B8F">
      <w:pPr>
        <w:pStyle w:val="Geenafstand"/>
        <w:suppressAutoHyphens/>
        <w:autoSpaceDN w:val="0"/>
        <w:spacing w:before="0"/>
        <w:ind w:left="720"/>
        <w:textAlignment w:val="baseline"/>
      </w:pPr>
    </w:p>
    <w:p w14:paraId="78C3CB12" w14:textId="77777777" w:rsidR="005050A8" w:rsidRPr="00FB6B8F" w:rsidRDefault="005050A8" w:rsidP="005050A8">
      <w:pPr>
        <w:pStyle w:val="Geenafstand"/>
        <w:rPr>
          <w:b/>
        </w:rPr>
      </w:pPr>
      <w:r w:rsidRPr="00FB6B8F">
        <w:rPr>
          <w:b/>
        </w:rPr>
        <w:t>Opdracht 8.3</w:t>
      </w:r>
    </w:p>
    <w:p w14:paraId="0A526EBF" w14:textId="77777777" w:rsidR="005050A8" w:rsidRDefault="005050A8" w:rsidP="005050A8">
      <w:pPr>
        <w:pStyle w:val="Geenafstand"/>
        <w:suppressAutoHyphens/>
        <w:autoSpaceDN w:val="0"/>
        <w:textAlignment w:val="baseline"/>
      </w:pPr>
      <w:r>
        <w:t>a. Noem drie zaken die voorkomen dat er ongedierte in je bedrijf komt</w:t>
      </w:r>
    </w:p>
    <w:p w14:paraId="176F5CF2" w14:textId="77777777" w:rsidR="005050A8" w:rsidRDefault="005050A8" w:rsidP="00AB543D">
      <w:pPr>
        <w:pStyle w:val="Geenafstand"/>
        <w:numPr>
          <w:ilvl w:val="0"/>
          <w:numId w:val="51"/>
        </w:numPr>
        <w:suppressAutoHyphens/>
        <w:autoSpaceDN w:val="0"/>
        <w:spacing w:before="0"/>
        <w:textAlignment w:val="baseline"/>
      </w:pPr>
      <w:r>
        <w:t xml:space="preserve"> geen afval laat slingeren</w:t>
      </w:r>
    </w:p>
    <w:p w14:paraId="264D754D" w14:textId="77777777" w:rsidR="005050A8" w:rsidRDefault="005050A8" w:rsidP="00AB543D">
      <w:pPr>
        <w:pStyle w:val="Geenafstand"/>
        <w:numPr>
          <w:ilvl w:val="0"/>
          <w:numId w:val="51"/>
        </w:numPr>
        <w:suppressAutoHyphens/>
        <w:autoSpaceDN w:val="0"/>
        <w:spacing w:before="0"/>
        <w:textAlignment w:val="baseline"/>
      </w:pPr>
      <w:r>
        <w:t xml:space="preserve"> goed afsluitbare ( afval) containers hebt </w:t>
      </w:r>
    </w:p>
    <w:p w14:paraId="0499C618" w14:textId="77777777" w:rsidR="005050A8" w:rsidRDefault="005050A8" w:rsidP="00AB543D">
      <w:pPr>
        <w:pStyle w:val="Geenafstand"/>
        <w:numPr>
          <w:ilvl w:val="0"/>
          <w:numId w:val="51"/>
        </w:numPr>
        <w:suppressAutoHyphens/>
        <w:autoSpaceDN w:val="0"/>
        <w:spacing w:before="0"/>
        <w:textAlignment w:val="baseline"/>
      </w:pPr>
      <w:r>
        <w:t xml:space="preserve"> in de keuken geen etensresten laat liggen, zodat het ongedierte/plaagdieren dat al binnen is geen eten meer heeft.</w:t>
      </w:r>
    </w:p>
    <w:p w14:paraId="1A514643" w14:textId="77777777" w:rsidR="00FB6B8F" w:rsidRDefault="00FB6B8F" w:rsidP="00FB6B8F">
      <w:pPr>
        <w:pStyle w:val="Geenafstand"/>
        <w:suppressAutoHyphens/>
        <w:autoSpaceDN w:val="0"/>
        <w:spacing w:before="0"/>
        <w:ind w:left="720"/>
        <w:textAlignment w:val="baseline"/>
      </w:pPr>
    </w:p>
    <w:p w14:paraId="3B012D04" w14:textId="77777777" w:rsidR="005050A8" w:rsidRDefault="005050A8" w:rsidP="005050A8">
      <w:pPr>
        <w:pStyle w:val="Geenafstand"/>
        <w:suppressAutoHyphens/>
        <w:autoSpaceDN w:val="0"/>
        <w:textAlignment w:val="baseline"/>
      </w:pPr>
      <w:r>
        <w:t>b. Wat kun je het beste doen als je ongedierte in je bedrijf hebt ?</w:t>
      </w:r>
    </w:p>
    <w:p w14:paraId="3728C087" w14:textId="77777777" w:rsidR="005050A8" w:rsidRPr="00E005B6" w:rsidRDefault="005050A8" w:rsidP="00AB543D">
      <w:pPr>
        <w:pStyle w:val="Geenafstand"/>
        <w:numPr>
          <w:ilvl w:val="0"/>
          <w:numId w:val="52"/>
        </w:numPr>
        <w:suppressAutoHyphens/>
        <w:autoSpaceDN w:val="0"/>
        <w:spacing w:before="0"/>
        <w:textAlignment w:val="baseline"/>
      </w:pPr>
      <w:r>
        <w:t>Wanneer er toch ongedierte of plaagdieren in je bedrijf zijn, dan kun je het beste een gespecialiseerd bedrijf inschakelen. Zij weten precies welke bestrijdingsmiddelen zij moeten gebruiken. Dit is vooral belangrijk in ruimten waar met eten wordt gewerkt</w:t>
      </w:r>
      <w:r w:rsidR="00647481">
        <w:t xml:space="preserve"> (Brouwer en Pen, 2013).</w:t>
      </w:r>
    </w:p>
    <w:p w14:paraId="316EDF39" w14:textId="77777777" w:rsidR="005050A8" w:rsidRDefault="005050A8" w:rsidP="005050A8">
      <w:pPr>
        <w:pStyle w:val="Geenafstand"/>
        <w:ind w:left="1440"/>
      </w:pPr>
      <w:r>
        <w:t xml:space="preserve"> </w:t>
      </w:r>
    </w:p>
    <w:p w14:paraId="057661EE" w14:textId="77777777" w:rsidR="00FB6B8F" w:rsidRDefault="00FB6B8F">
      <w:r>
        <w:br w:type="page"/>
      </w:r>
    </w:p>
    <w:p w14:paraId="2997A13B" w14:textId="77777777" w:rsidR="00FB6B8F" w:rsidRDefault="00FB6B8F" w:rsidP="00FB6B8F">
      <w:pPr>
        <w:pStyle w:val="Kop2"/>
      </w:pPr>
      <w:bookmarkStart w:id="132" w:name="_Toc514084633"/>
      <w:r>
        <w:lastRenderedPageBreak/>
        <w:t>Les 9 Diverse soorten afval verwijderen</w:t>
      </w:r>
      <w:bookmarkEnd w:id="132"/>
    </w:p>
    <w:p w14:paraId="39112FFF" w14:textId="77777777" w:rsidR="00FB6B8F" w:rsidRPr="00FB6B8F" w:rsidRDefault="00FB6B8F" w:rsidP="00FB6B8F">
      <w:pPr>
        <w:pStyle w:val="Geenafstand"/>
        <w:rPr>
          <w:b/>
        </w:rPr>
      </w:pPr>
      <w:r w:rsidRPr="00FB6B8F">
        <w:rPr>
          <w:b/>
        </w:rPr>
        <w:t>Beginsituatie</w:t>
      </w:r>
    </w:p>
    <w:p w14:paraId="636B2220" w14:textId="77777777" w:rsidR="00FB6B8F" w:rsidRDefault="00FB6B8F" w:rsidP="00AB543D">
      <w:pPr>
        <w:pStyle w:val="Lijstalinea"/>
        <w:numPr>
          <w:ilvl w:val="0"/>
          <w:numId w:val="53"/>
        </w:numPr>
        <w:spacing w:before="0" w:after="160" w:line="259" w:lineRule="auto"/>
      </w:pPr>
      <w:r>
        <w:t>De studenten kenen over algemeen hoe ze afval kunnen verwijderen.</w:t>
      </w:r>
    </w:p>
    <w:p w14:paraId="20091353" w14:textId="77777777" w:rsidR="00FB6B8F" w:rsidRPr="00FB6B8F" w:rsidRDefault="00FB6B8F" w:rsidP="00FB6B8F">
      <w:pPr>
        <w:pStyle w:val="Geenafstand"/>
        <w:rPr>
          <w:b/>
        </w:rPr>
      </w:pPr>
      <w:r w:rsidRPr="00FB6B8F">
        <w:rPr>
          <w:b/>
        </w:rPr>
        <w:t xml:space="preserve">Doelstellingen </w:t>
      </w:r>
    </w:p>
    <w:p w14:paraId="173707A2" w14:textId="77777777" w:rsidR="00FB6B8F" w:rsidRDefault="00B42E92" w:rsidP="00AB543D">
      <w:pPr>
        <w:pStyle w:val="Geenafstand"/>
        <w:numPr>
          <w:ilvl w:val="0"/>
          <w:numId w:val="53"/>
        </w:numPr>
        <w:spacing w:before="0"/>
      </w:pPr>
      <w:r>
        <w:t>De studenten hebbe kennis</w:t>
      </w:r>
      <w:r w:rsidR="00FB6B8F">
        <w:t xml:space="preserve">  over grofvuil, huisvuil en chemisch afval. </w:t>
      </w:r>
    </w:p>
    <w:p w14:paraId="352C9956" w14:textId="77777777" w:rsidR="00FB6B8F" w:rsidRDefault="00B42E92" w:rsidP="00AB543D">
      <w:pPr>
        <w:pStyle w:val="Geenafstand"/>
        <w:numPr>
          <w:ilvl w:val="0"/>
          <w:numId w:val="53"/>
        </w:numPr>
        <w:spacing w:before="0"/>
      </w:pPr>
      <w:r>
        <w:t>De studenten hebbe kennis</w:t>
      </w:r>
      <w:r w:rsidR="00FB6B8F">
        <w:t xml:space="preserve"> over materialen als glas, oud papier en agf-afval ( aardappelen, groente en fruitafval) behoren ook tot afval. </w:t>
      </w:r>
    </w:p>
    <w:p w14:paraId="0B0336A9" w14:textId="77777777" w:rsidR="00FB6B8F" w:rsidRDefault="00B42E92" w:rsidP="00AB543D">
      <w:pPr>
        <w:pStyle w:val="Geenafstand"/>
        <w:numPr>
          <w:ilvl w:val="0"/>
          <w:numId w:val="53"/>
        </w:numPr>
        <w:spacing w:before="0"/>
      </w:pPr>
      <w:r>
        <w:t>De studenten weten dat ze</w:t>
      </w:r>
      <w:r w:rsidR="00FB6B8F">
        <w:t xml:space="preserve"> </w:t>
      </w:r>
      <w:r>
        <w:t xml:space="preserve"> bij afvalverwijdering</w:t>
      </w:r>
      <w:r w:rsidR="00FB6B8F">
        <w:t xml:space="preserve"> ook mo</w:t>
      </w:r>
      <w:r>
        <w:t>e</w:t>
      </w:r>
      <w:r w:rsidR="00FB6B8F">
        <w:t xml:space="preserve">ten werken volgens de regels van de hygiënecode (HACCP). </w:t>
      </w:r>
    </w:p>
    <w:p w14:paraId="1554B0A3" w14:textId="77777777" w:rsidR="00FB6B8F" w:rsidRPr="00FB6B8F" w:rsidRDefault="00FB6B8F" w:rsidP="00FB6B8F">
      <w:pPr>
        <w:pStyle w:val="Geenafstand"/>
        <w:spacing w:before="0"/>
        <w:ind w:left="720"/>
      </w:pPr>
    </w:p>
    <w:p w14:paraId="6D091C61" w14:textId="77777777" w:rsidR="00FB6B8F" w:rsidRPr="00FB6B8F" w:rsidRDefault="00FB6B8F" w:rsidP="00FB6B8F">
      <w:pPr>
        <w:pStyle w:val="Geenafstand"/>
        <w:rPr>
          <w:b/>
        </w:rPr>
      </w:pPr>
      <w:r w:rsidRPr="00FB6B8F">
        <w:rPr>
          <w:b/>
        </w:rPr>
        <w:t xml:space="preserve">Voorbereiding </w:t>
      </w:r>
    </w:p>
    <w:p w14:paraId="119293CD" w14:textId="77777777" w:rsidR="00FB6B8F" w:rsidRDefault="00FB6B8F" w:rsidP="00AB543D">
      <w:pPr>
        <w:pStyle w:val="Lijstalinea"/>
        <w:numPr>
          <w:ilvl w:val="0"/>
          <w:numId w:val="54"/>
        </w:numPr>
        <w:spacing w:before="0" w:after="160" w:line="259" w:lineRule="auto"/>
      </w:pPr>
      <w:r>
        <w:t>Achtergrondinformatie en docentenhandleiding doorlezen</w:t>
      </w:r>
    </w:p>
    <w:p w14:paraId="3F3CDBF1" w14:textId="77777777" w:rsidR="00FB6B8F" w:rsidRDefault="00FB6B8F" w:rsidP="00AB543D">
      <w:pPr>
        <w:pStyle w:val="Lijstalinea"/>
        <w:numPr>
          <w:ilvl w:val="0"/>
          <w:numId w:val="54"/>
        </w:numPr>
        <w:spacing w:before="0" w:after="160" w:line="259" w:lineRule="auto"/>
      </w:pPr>
      <w:r>
        <w:t>Indien mogelijk (visueel) materiaal over het onderwerp( diverse soorten afval) verzamelen</w:t>
      </w:r>
    </w:p>
    <w:p w14:paraId="1CCE766F" w14:textId="77777777" w:rsidR="00FB6B8F" w:rsidRDefault="00FB6B8F" w:rsidP="00AB543D">
      <w:pPr>
        <w:pStyle w:val="Lijstalinea"/>
        <w:numPr>
          <w:ilvl w:val="0"/>
          <w:numId w:val="54"/>
        </w:numPr>
        <w:spacing w:before="0" w:after="160" w:line="259" w:lineRule="auto"/>
      </w:pPr>
      <w:r>
        <w:t xml:space="preserve">Filmpje </w:t>
      </w:r>
      <w:hyperlink r:id="rId29" w:history="1">
        <w:r w:rsidRPr="00391BC0">
          <w:rPr>
            <w:rStyle w:val="Hyperlink"/>
          </w:rPr>
          <w:t>https://www.youtube.com/watch?v=EN9TgvhazQ8</w:t>
        </w:r>
      </w:hyperlink>
      <w:r>
        <w:t xml:space="preserve"> </w:t>
      </w:r>
    </w:p>
    <w:p w14:paraId="37A2378C" w14:textId="77777777" w:rsidR="00FB6B8F" w:rsidRDefault="00FB6B8F" w:rsidP="00AB543D">
      <w:pPr>
        <w:pStyle w:val="Lijstalinea"/>
        <w:numPr>
          <w:ilvl w:val="0"/>
          <w:numId w:val="54"/>
        </w:numPr>
        <w:spacing w:before="0" w:after="160" w:line="259" w:lineRule="auto"/>
      </w:pPr>
      <w:r>
        <w:t>Opdrachten, werkboekjes en lesplanner.</w:t>
      </w:r>
    </w:p>
    <w:p w14:paraId="6539CAAD" w14:textId="77777777" w:rsidR="00FB6B8F" w:rsidRDefault="00FB6B8F" w:rsidP="00FB6B8F">
      <w:pPr>
        <w:rPr>
          <w:b/>
        </w:rPr>
      </w:pPr>
    </w:p>
    <w:p w14:paraId="7521405C" w14:textId="77777777" w:rsidR="00FB6B8F" w:rsidRDefault="00FB6B8F" w:rsidP="00FB6B8F">
      <w:pPr>
        <w:rPr>
          <w:b/>
        </w:rPr>
      </w:pPr>
    </w:p>
    <w:p w14:paraId="17AF10BF" w14:textId="77777777" w:rsidR="00FB6B8F" w:rsidRDefault="00FB6B8F">
      <w:pPr>
        <w:rPr>
          <w:b/>
        </w:rPr>
      </w:pPr>
      <w:r>
        <w:rPr>
          <w:b/>
        </w:rPr>
        <w:br w:type="page"/>
      </w:r>
    </w:p>
    <w:p w14:paraId="322224A9" w14:textId="77777777" w:rsidR="00FB6B8F" w:rsidRDefault="00FB6B8F" w:rsidP="00FB6B8F">
      <w:pPr>
        <w:pStyle w:val="Kop3"/>
      </w:pPr>
      <w:bookmarkStart w:id="133" w:name="_Toc514084634"/>
      <w:r w:rsidRPr="006905D1">
        <w:lastRenderedPageBreak/>
        <w:t>Lesschema</w:t>
      </w:r>
      <w:r>
        <w:t xml:space="preserve"> Les 9</w:t>
      </w:r>
      <w:bookmarkEnd w:id="133"/>
    </w:p>
    <w:p w14:paraId="62E546DA" w14:textId="77777777" w:rsidR="00FB6B8F" w:rsidRDefault="00FB6B8F" w:rsidP="00FB6B8F">
      <w:pPr>
        <w:rPr>
          <w:b/>
        </w:rPr>
      </w:pPr>
      <w:r>
        <w:rPr>
          <w:b/>
        </w:rPr>
        <w:t>26-04-2018 uitzondering i.v.m. koningsdag</w:t>
      </w:r>
    </w:p>
    <w:tbl>
      <w:tblPr>
        <w:tblStyle w:val="Tabelraster"/>
        <w:tblW w:w="0" w:type="auto"/>
        <w:tblLook w:val="04A0" w:firstRow="1" w:lastRow="0" w:firstColumn="1" w:lastColumn="0" w:noHBand="0" w:noVBand="1"/>
      </w:tblPr>
      <w:tblGrid>
        <w:gridCol w:w="1769"/>
        <w:gridCol w:w="1745"/>
        <w:gridCol w:w="1792"/>
        <w:gridCol w:w="1995"/>
        <w:gridCol w:w="1761"/>
      </w:tblGrid>
      <w:tr w:rsidR="00FB6B8F" w14:paraId="5C7D3281" w14:textId="77777777" w:rsidTr="00FB6B8F">
        <w:tc>
          <w:tcPr>
            <w:tcW w:w="1769" w:type="dxa"/>
          </w:tcPr>
          <w:p w14:paraId="10DC02C6" w14:textId="77777777" w:rsidR="00FB6B8F" w:rsidRDefault="00FB6B8F" w:rsidP="00B42E92">
            <w:pPr>
              <w:rPr>
                <w:b/>
              </w:rPr>
            </w:pPr>
            <w:r>
              <w:rPr>
                <w:b/>
              </w:rPr>
              <w:t>Tijdsfasering</w:t>
            </w:r>
          </w:p>
        </w:tc>
        <w:tc>
          <w:tcPr>
            <w:tcW w:w="1745" w:type="dxa"/>
          </w:tcPr>
          <w:p w14:paraId="636316C8" w14:textId="77777777" w:rsidR="00FB6B8F" w:rsidRDefault="00FB6B8F" w:rsidP="00B42E92">
            <w:pPr>
              <w:rPr>
                <w:b/>
              </w:rPr>
            </w:pPr>
            <w:r>
              <w:rPr>
                <w:b/>
              </w:rPr>
              <w:t>Leerling- activiteit</w:t>
            </w:r>
          </w:p>
        </w:tc>
        <w:tc>
          <w:tcPr>
            <w:tcW w:w="1792" w:type="dxa"/>
          </w:tcPr>
          <w:p w14:paraId="6B6DE0FA" w14:textId="77777777" w:rsidR="00FB6B8F" w:rsidRDefault="00FB6B8F" w:rsidP="00B42E92">
            <w:pPr>
              <w:rPr>
                <w:b/>
              </w:rPr>
            </w:pPr>
            <w:r>
              <w:rPr>
                <w:b/>
              </w:rPr>
              <w:t>Docenten activiteit</w:t>
            </w:r>
          </w:p>
        </w:tc>
        <w:tc>
          <w:tcPr>
            <w:tcW w:w="1995" w:type="dxa"/>
          </w:tcPr>
          <w:p w14:paraId="715CCD5B" w14:textId="77777777" w:rsidR="00FB6B8F" w:rsidRDefault="00FB6B8F" w:rsidP="00B42E92">
            <w:pPr>
              <w:rPr>
                <w:b/>
              </w:rPr>
            </w:pPr>
            <w:r>
              <w:rPr>
                <w:b/>
              </w:rPr>
              <w:t>Leerinhouden</w:t>
            </w:r>
          </w:p>
        </w:tc>
        <w:tc>
          <w:tcPr>
            <w:tcW w:w="1761" w:type="dxa"/>
          </w:tcPr>
          <w:p w14:paraId="103F03B0" w14:textId="77777777" w:rsidR="00FB6B8F" w:rsidRDefault="00FB6B8F" w:rsidP="00B42E92">
            <w:pPr>
              <w:rPr>
                <w:b/>
              </w:rPr>
            </w:pPr>
            <w:r>
              <w:rPr>
                <w:b/>
              </w:rPr>
              <w:t>Leer -en hulpmiddelen</w:t>
            </w:r>
          </w:p>
        </w:tc>
      </w:tr>
      <w:tr w:rsidR="00FB6B8F" w14:paraId="54555D47" w14:textId="77777777" w:rsidTr="00FB6B8F">
        <w:tc>
          <w:tcPr>
            <w:tcW w:w="1769" w:type="dxa"/>
          </w:tcPr>
          <w:p w14:paraId="4A076836" w14:textId="77777777" w:rsidR="00FB6B8F" w:rsidRPr="00513520" w:rsidRDefault="00FB6B8F" w:rsidP="00B42E92">
            <w:r>
              <w:t>Motivatiefase: 10 min</w:t>
            </w:r>
          </w:p>
        </w:tc>
        <w:tc>
          <w:tcPr>
            <w:tcW w:w="1745" w:type="dxa"/>
          </w:tcPr>
          <w:p w14:paraId="1935C84B" w14:textId="77777777" w:rsidR="00FB6B8F" w:rsidRPr="00513520" w:rsidRDefault="00FB6B8F" w:rsidP="00B42E92">
            <w:r>
              <w:t>Luisteren</w:t>
            </w:r>
          </w:p>
        </w:tc>
        <w:tc>
          <w:tcPr>
            <w:tcW w:w="1792" w:type="dxa"/>
          </w:tcPr>
          <w:p w14:paraId="3F51B592" w14:textId="77777777" w:rsidR="00FB6B8F" w:rsidRPr="00513520" w:rsidRDefault="00FB6B8F" w:rsidP="00B42E92">
            <w:r w:rsidRPr="00513520">
              <w:t>Uitleggen</w:t>
            </w:r>
          </w:p>
        </w:tc>
        <w:tc>
          <w:tcPr>
            <w:tcW w:w="1995" w:type="dxa"/>
          </w:tcPr>
          <w:p w14:paraId="3CAF7117" w14:textId="77777777" w:rsidR="00FB6B8F" w:rsidRPr="00513520" w:rsidRDefault="00FB6B8F" w:rsidP="00B42E92">
            <w:r>
              <w:t>Voorkennis peilen</w:t>
            </w:r>
          </w:p>
        </w:tc>
        <w:tc>
          <w:tcPr>
            <w:tcW w:w="1761" w:type="dxa"/>
          </w:tcPr>
          <w:p w14:paraId="31924B09" w14:textId="77777777" w:rsidR="00FB6B8F" w:rsidRDefault="00FB6B8F" w:rsidP="00B42E92">
            <w:pPr>
              <w:rPr>
                <w:b/>
              </w:rPr>
            </w:pPr>
          </w:p>
        </w:tc>
      </w:tr>
      <w:tr w:rsidR="00FB6B8F" w14:paraId="2AE99C3D" w14:textId="77777777" w:rsidTr="00FB6B8F">
        <w:tc>
          <w:tcPr>
            <w:tcW w:w="1769" w:type="dxa"/>
          </w:tcPr>
          <w:p w14:paraId="69E851CB" w14:textId="77777777" w:rsidR="00FB6B8F" w:rsidRPr="00513520" w:rsidRDefault="00FB6B8F" w:rsidP="00B42E92">
            <w:r>
              <w:t>Verwerven: 15 min</w:t>
            </w:r>
          </w:p>
        </w:tc>
        <w:tc>
          <w:tcPr>
            <w:tcW w:w="1745" w:type="dxa"/>
          </w:tcPr>
          <w:p w14:paraId="1096D342" w14:textId="77777777" w:rsidR="00FB6B8F" w:rsidRPr="00513520" w:rsidRDefault="00FB6B8F" w:rsidP="00B42E92">
            <w:r>
              <w:t>Cognitief opnemen. Actief meedoen. Luisteren. Vragen stellen.</w:t>
            </w:r>
          </w:p>
        </w:tc>
        <w:tc>
          <w:tcPr>
            <w:tcW w:w="1792" w:type="dxa"/>
          </w:tcPr>
          <w:p w14:paraId="05333DC8" w14:textId="77777777" w:rsidR="00FB6B8F" w:rsidRDefault="00FB6B8F" w:rsidP="00B42E92">
            <w:r>
              <w:t>Info aanbieden. Vragen stellen. Luisteren. Antwoord geven.</w:t>
            </w:r>
          </w:p>
          <w:p w14:paraId="19D5DAFB" w14:textId="77777777" w:rsidR="00FB6B8F" w:rsidRPr="00513520" w:rsidRDefault="00FB6B8F" w:rsidP="00B42E92">
            <w:r>
              <w:t>Samen vatten.</w:t>
            </w:r>
          </w:p>
        </w:tc>
        <w:tc>
          <w:tcPr>
            <w:tcW w:w="1995" w:type="dxa"/>
          </w:tcPr>
          <w:p w14:paraId="3C3E80F0" w14:textId="77777777" w:rsidR="00FB6B8F" w:rsidRPr="00513520" w:rsidRDefault="00FB6B8F" w:rsidP="00B42E92">
            <w:r>
              <w:t xml:space="preserve">Onderwijsleergesprek over diverse soorten afvalverwijdering over algemeen </w:t>
            </w:r>
          </w:p>
        </w:tc>
        <w:tc>
          <w:tcPr>
            <w:tcW w:w="1761" w:type="dxa"/>
          </w:tcPr>
          <w:p w14:paraId="44E5420A" w14:textId="77777777" w:rsidR="00FB6B8F" w:rsidRDefault="00FB6B8F" w:rsidP="00B42E92">
            <w:r>
              <w:t>Digibord. filmpje</w:t>
            </w:r>
          </w:p>
          <w:p w14:paraId="2A236515" w14:textId="77777777" w:rsidR="00FB6B8F" w:rsidRPr="00513520" w:rsidRDefault="00FB6B8F" w:rsidP="00B42E92">
            <w:r>
              <w:t xml:space="preserve">Materialen zoals karton flessen glas werk. Werkboek. Lesplanner schrift. Opdrachten. laptop </w:t>
            </w:r>
          </w:p>
        </w:tc>
      </w:tr>
      <w:tr w:rsidR="00FB6B8F" w14:paraId="3A7C1A43" w14:textId="77777777" w:rsidTr="00FB6B8F">
        <w:tc>
          <w:tcPr>
            <w:tcW w:w="1769" w:type="dxa"/>
          </w:tcPr>
          <w:p w14:paraId="5F1BA02F" w14:textId="77777777" w:rsidR="00FB6B8F" w:rsidRPr="00513520" w:rsidRDefault="00FB6B8F" w:rsidP="00B42E92">
            <w:r>
              <w:t>Leerfase: 1 5 min</w:t>
            </w:r>
          </w:p>
        </w:tc>
        <w:tc>
          <w:tcPr>
            <w:tcW w:w="1745" w:type="dxa"/>
          </w:tcPr>
          <w:p w14:paraId="41DD049D" w14:textId="77777777" w:rsidR="00FB6B8F" w:rsidRPr="00513520" w:rsidRDefault="00FB6B8F" w:rsidP="00B42E92">
            <w:r>
              <w:t>Antwoorden</w:t>
            </w:r>
          </w:p>
        </w:tc>
        <w:tc>
          <w:tcPr>
            <w:tcW w:w="1792" w:type="dxa"/>
          </w:tcPr>
          <w:p w14:paraId="5706D732" w14:textId="77777777" w:rsidR="00FB6B8F" w:rsidRPr="009714D6" w:rsidRDefault="00FB6B8F" w:rsidP="00B42E92">
            <w:r w:rsidRPr="009714D6">
              <w:t>Vragen stellen</w:t>
            </w:r>
          </w:p>
        </w:tc>
        <w:tc>
          <w:tcPr>
            <w:tcW w:w="1995" w:type="dxa"/>
          </w:tcPr>
          <w:p w14:paraId="3C7A830A" w14:textId="77777777" w:rsidR="00FB6B8F" w:rsidRPr="009714D6" w:rsidRDefault="00FB6B8F" w:rsidP="00B42E92">
            <w:r>
              <w:t>Voorkennis peilen</w:t>
            </w:r>
          </w:p>
        </w:tc>
        <w:tc>
          <w:tcPr>
            <w:tcW w:w="1761" w:type="dxa"/>
          </w:tcPr>
          <w:p w14:paraId="4301E35C" w14:textId="77777777" w:rsidR="00FB6B8F" w:rsidRDefault="00FB6B8F" w:rsidP="00B42E92">
            <w:pPr>
              <w:rPr>
                <w:b/>
              </w:rPr>
            </w:pPr>
          </w:p>
        </w:tc>
      </w:tr>
      <w:tr w:rsidR="00FB6B8F" w14:paraId="00C227CD" w14:textId="77777777" w:rsidTr="00FB6B8F">
        <w:tc>
          <w:tcPr>
            <w:tcW w:w="1769" w:type="dxa"/>
          </w:tcPr>
          <w:p w14:paraId="46084E03" w14:textId="77777777" w:rsidR="00FB6B8F" w:rsidRPr="009714D6" w:rsidRDefault="00FB6B8F" w:rsidP="00B42E92">
            <w:r>
              <w:t>Verwerken: 25 min</w:t>
            </w:r>
          </w:p>
        </w:tc>
        <w:tc>
          <w:tcPr>
            <w:tcW w:w="1745" w:type="dxa"/>
          </w:tcPr>
          <w:p w14:paraId="47A5A27B" w14:textId="77777777" w:rsidR="00FB6B8F" w:rsidRPr="009714D6" w:rsidRDefault="00FB6B8F" w:rsidP="00B42E92">
            <w:r>
              <w:t>Actief meedoen. Verbanden leggen. Opdrachten maken</w:t>
            </w:r>
          </w:p>
        </w:tc>
        <w:tc>
          <w:tcPr>
            <w:tcW w:w="1792" w:type="dxa"/>
          </w:tcPr>
          <w:p w14:paraId="385716E9" w14:textId="77777777" w:rsidR="00FB6B8F" w:rsidRDefault="00FB6B8F" w:rsidP="00B42E92">
            <w:r w:rsidRPr="009714D6">
              <w:t>Luisteren. Begeleiden.</w:t>
            </w:r>
          </w:p>
          <w:p w14:paraId="0016B467" w14:textId="77777777" w:rsidR="00FB6B8F" w:rsidRDefault="00FB6B8F" w:rsidP="00B42E92">
            <w:r w:rsidRPr="009714D6">
              <w:t>instrueren.</w:t>
            </w:r>
          </w:p>
          <w:p w14:paraId="02137909" w14:textId="77777777" w:rsidR="00FB6B8F" w:rsidRDefault="00FB6B8F" w:rsidP="00B42E92">
            <w:r>
              <w:t>Stimuleren.</w:t>
            </w:r>
          </w:p>
          <w:p w14:paraId="401708CA" w14:textId="77777777" w:rsidR="00FB6B8F" w:rsidRPr="009714D6" w:rsidRDefault="00FB6B8F" w:rsidP="00B42E92">
            <w:r>
              <w:t xml:space="preserve">Complimenteren. </w:t>
            </w:r>
          </w:p>
        </w:tc>
        <w:tc>
          <w:tcPr>
            <w:tcW w:w="1995" w:type="dxa"/>
          </w:tcPr>
          <w:p w14:paraId="4EB90F8F" w14:textId="77777777" w:rsidR="00FB6B8F" w:rsidRPr="009714D6" w:rsidRDefault="00FB6B8F" w:rsidP="00B42E92">
            <w:r>
              <w:t xml:space="preserve">Samen werken in groepjes of in twee talen. </w:t>
            </w:r>
          </w:p>
        </w:tc>
        <w:tc>
          <w:tcPr>
            <w:tcW w:w="1761" w:type="dxa"/>
          </w:tcPr>
          <w:p w14:paraId="2C96B0F9" w14:textId="77777777" w:rsidR="00FB6B8F" w:rsidRDefault="00FB6B8F" w:rsidP="00B42E92">
            <w:r>
              <w:t>Werkboekje. Schrift. Opdrachten</w:t>
            </w:r>
          </w:p>
          <w:p w14:paraId="2C1019FF" w14:textId="77777777" w:rsidR="00FB6B8F" w:rsidRPr="009714D6" w:rsidRDefault="00FB6B8F" w:rsidP="00B42E92">
            <w:r>
              <w:t>laptop</w:t>
            </w:r>
          </w:p>
        </w:tc>
      </w:tr>
      <w:tr w:rsidR="00FB6B8F" w14:paraId="179A2909" w14:textId="77777777" w:rsidTr="00FB6B8F">
        <w:tc>
          <w:tcPr>
            <w:tcW w:w="1769" w:type="dxa"/>
          </w:tcPr>
          <w:p w14:paraId="337DA6FC" w14:textId="77777777" w:rsidR="00FB6B8F" w:rsidRPr="009714D6" w:rsidRDefault="00FB6B8F" w:rsidP="00B42E92">
            <w:r>
              <w:t>Evaluatiefase:5 min</w:t>
            </w:r>
          </w:p>
        </w:tc>
        <w:tc>
          <w:tcPr>
            <w:tcW w:w="1745" w:type="dxa"/>
          </w:tcPr>
          <w:p w14:paraId="767BDE46" w14:textId="77777777" w:rsidR="00FB6B8F" w:rsidRDefault="00FB6B8F" w:rsidP="00B42E92">
            <w:r>
              <w:t>Mening geven</w:t>
            </w:r>
          </w:p>
          <w:p w14:paraId="090B08C6" w14:textId="77777777" w:rsidR="00FB6B8F" w:rsidRDefault="00FB6B8F" w:rsidP="00B42E92">
            <w:r>
              <w:t>Luisteren.</w:t>
            </w:r>
          </w:p>
          <w:p w14:paraId="075C4E01" w14:textId="77777777" w:rsidR="00FB6B8F" w:rsidRPr="009714D6" w:rsidRDefault="00FB6B8F" w:rsidP="00B42E92">
            <w:r>
              <w:t>Verworden</w:t>
            </w:r>
          </w:p>
        </w:tc>
        <w:tc>
          <w:tcPr>
            <w:tcW w:w="1792" w:type="dxa"/>
          </w:tcPr>
          <w:p w14:paraId="7B292712" w14:textId="77777777" w:rsidR="00FB6B8F" w:rsidRDefault="00FB6B8F" w:rsidP="00B42E92">
            <w:r>
              <w:t>Inventariseren</w:t>
            </w:r>
          </w:p>
          <w:p w14:paraId="74CCCBE8" w14:textId="77777777" w:rsidR="00FB6B8F" w:rsidRPr="009714D6" w:rsidRDefault="00FB6B8F" w:rsidP="00B42E92">
            <w:r>
              <w:t>Evalueren</w:t>
            </w:r>
          </w:p>
        </w:tc>
        <w:tc>
          <w:tcPr>
            <w:tcW w:w="1995" w:type="dxa"/>
          </w:tcPr>
          <w:p w14:paraId="6FB7728C" w14:textId="77777777" w:rsidR="00FB6B8F" w:rsidRPr="009714D6" w:rsidRDefault="00FB6B8F" w:rsidP="00B42E92">
            <w:r w:rsidRPr="009714D6">
              <w:t>Samenvatten</w:t>
            </w:r>
            <w:r>
              <w:t xml:space="preserve"> d.m.v. klassengesprek achterhalen of de doelen zijn gehaald</w:t>
            </w:r>
          </w:p>
        </w:tc>
        <w:tc>
          <w:tcPr>
            <w:tcW w:w="1761" w:type="dxa"/>
          </w:tcPr>
          <w:p w14:paraId="6BB25B05" w14:textId="77777777" w:rsidR="00FB6B8F" w:rsidRDefault="00FB6B8F" w:rsidP="00B42E92">
            <w:r>
              <w:t>Alle materialen</w:t>
            </w:r>
          </w:p>
          <w:p w14:paraId="345AB9E4" w14:textId="77777777" w:rsidR="00FB6B8F" w:rsidRPr="009714D6" w:rsidRDefault="00FB6B8F" w:rsidP="00B42E92">
            <w:r>
              <w:t>(eigen inzicht)</w:t>
            </w:r>
          </w:p>
        </w:tc>
      </w:tr>
      <w:tr w:rsidR="00FB6B8F" w14:paraId="2325AB4F" w14:textId="77777777" w:rsidTr="00FB6B8F">
        <w:tc>
          <w:tcPr>
            <w:tcW w:w="1769" w:type="dxa"/>
          </w:tcPr>
          <w:p w14:paraId="10250382" w14:textId="77777777" w:rsidR="00FB6B8F" w:rsidRDefault="00FB6B8F" w:rsidP="00B42E92">
            <w:r>
              <w:rPr>
                <w:b/>
              </w:rPr>
              <w:t>Evaluatie vragen plenair bespreken:</w:t>
            </w:r>
          </w:p>
        </w:tc>
        <w:tc>
          <w:tcPr>
            <w:tcW w:w="7293" w:type="dxa"/>
            <w:gridSpan w:val="4"/>
          </w:tcPr>
          <w:p w14:paraId="77043F68" w14:textId="77777777" w:rsidR="00FB6B8F" w:rsidRDefault="00B42E92" w:rsidP="00AB543D">
            <w:pPr>
              <w:pStyle w:val="Lijstalinea"/>
              <w:numPr>
                <w:ilvl w:val="0"/>
                <w:numId w:val="12"/>
              </w:numPr>
            </w:pPr>
            <w:r>
              <w:t>Wat weten jullie te vertellen over grofvuil, huisvuil en chemisch afval?</w:t>
            </w:r>
          </w:p>
          <w:p w14:paraId="790166EC" w14:textId="77777777" w:rsidR="00B42E92" w:rsidRDefault="00B42E92" w:rsidP="00AB543D">
            <w:pPr>
              <w:pStyle w:val="Lijstalinea"/>
              <w:numPr>
                <w:ilvl w:val="0"/>
                <w:numId w:val="12"/>
              </w:numPr>
            </w:pPr>
            <w:r>
              <w:t xml:space="preserve">Wat voor soorten afval kennen we nog meer? </w:t>
            </w:r>
          </w:p>
          <w:p w14:paraId="45D66C89" w14:textId="77777777" w:rsidR="00B42E92" w:rsidRDefault="00B42E92" w:rsidP="00AB543D">
            <w:pPr>
              <w:pStyle w:val="Lijstalinea"/>
              <w:numPr>
                <w:ilvl w:val="0"/>
                <w:numId w:val="12"/>
              </w:numPr>
            </w:pPr>
            <w:r>
              <w:t>Welke regels moeten er ook bij afvalverwijdering gehanteerd worden?</w:t>
            </w:r>
          </w:p>
          <w:p w14:paraId="4E0EA6E6" w14:textId="77777777" w:rsidR="00B42E92" w:rsidRDefault="00B42E92" w:rsidP="00B42E92"/>
        </w:tc>
      </w:tr>
    </w:tbl>
    <w:p w14:paraId="7729C2CC" w14:textId="77777777" w:rsidR="00FB6B8F" w:rsidRDefault="00FB6B8F" w:rsidP="00FB6B8F">
      <w:pPr>
        <w:rPr>
          <w:b/>
        </w:rPr>
      </w:pPr>
    </w:p>
    <w:p w14:paraId="182308CB" w14:textId="77777777" w:rsidR="00FB6B8F" w:rsidRDefault="00FB6B8F" w:rsidP="00FB6B8F">
      <w:pPr>
        <w:rPr>
          <w:b/>
        </w:rPr>
      </w:pPr>
    </w:p>
    <w:p w14:paraId="131510D1" w14:textId="77777777" w:rsidR="00B42E92" w:rsidRDefault="00B42E92">
      <w:pPr>
        <w:rPr>
          <w:b/>
        </w:rPr>
      </w:pPr>
      <w:r>
        <w:rPr>
          <w:b/>
        </w:rPr>
        <w:br w:type="page"/>
      </w:r>
    </w:p>
    <w:p w14:paraId="2A32D6D4" w14:textId="77777777" w:rsidR="00FB6B8F" w:rsidRDefault="00FB6B8F" w:rsidP="00FB6B8F">
      <w:pPr>
        <w:rPr>
          <w:b/>
        </w:rPr>
      </w:pPr>
      <w:r>
        <w:rPr>
          <w:b/>
        </w:rPr>
        <w:lastRenderedPageBreak/>
        <w:t>Antwoorden les 9.1 t/m 9.2 Diverse soorten afval verwijderen</w:t>
      </w:r>
    </w:p>
    <w:p w14:paraId="7B683FA1" w14:textId="77777777" w:rsidR="00FB6B8F" w:rsidRPr="00B42E92" w:rsidRDefault="00FB6B8F" w:rsidP="00FB6B8F">
      <w:pPr>
        <w:pStyle w:val="Geenafstand"/>
        <w:rPr>
          <w:b/>
          <w:szCs w:val="24"/>
        </w:rPr>
      </w:pPr>
      <w:r w:rsidRPr="00B42E92">
        <w:rPr>
          <w:b/>
          <w:szCs w:val="24"/>
        </w:rPr>
        <w:t>Opdracht 9.2.1</w:t>
      </w:r>
    </w:p>
    <w:p w14:paraId="695E01AA" w14:textId="77777777" w:rsidR="00FB6B8F" w:rsidRPr="00B42E92" w:rsidRDefault="00B42E92" w:rsidP="00FB6B8F">
      <w:pPr>
        <w:pStyle w:val="Geenafstand"/>
        <w:rPr>
          <w:b/>
        </w:rPr>
      </w:pPr>
      <w:r w:rsidRPr="00B42E92">
        <w:rPr>
          <w:b/>
        </w:rPr>
        <w:t>a: Noem twee soorten afval:</w:t>
      </w:r>
    </w:p>
    <w:p w14:paraId="5672D277" w14:textId="77777777" w:rsidR="00FB6B8F" w:rsidRDefault="00FB6B8F" w:rsidP="00AB543D">
      <w:pPr>
        <w:pStyle w:val="Geenafstand"/>
        <w:numPr>
          <w:ilvl w:val="0"/>
          <w:numId w:val="57"/>
        </w:numPr>
        <w:spacing w:before="0"/>
      </w:pPr>
      <w:r>
        <w:t>Huishoudelijke afval en oudpapier.</w:t>
      </w:r>
    </w:p>
    <w:p w14:paraId="0E00F4CD" w14:textId="77777777" w:rsidR="00B42E92" w:rsidRDefault="00B42E92" w:rsidP="00B42E92">
      <w:pPr>
        <w:pStyle w:val="Geenafstand"/>
        <w:spacing w:before="0"/>
        <w:ind w:left="720"/>
      </w:pPr>
    </w:p>
    <w:p w14:paraId="55BC2095" w14:textId="77777777" w:rsidR="00FB6B8F" w:rsidRPr="00B42E92" w:rsidRDefault="00FB6B8F" w:rsidP="00FB6B8F">
      <w:pPr>
        <w:pStyle w:val="Geenafstand"/>
        <w:rPr>
          <w:b/>
          <w:szCs w:val="24"/>
        </w:rPr>
      </w:pPr>
      <w:r w:rsidRPr="00B42E92">
        <w:rPr>
          <w:b/>
          <w:szCs w:val="24"/>
        </w:rPr>
        <w:t>Opdracht 9.2.2</w:t>
      </w:r>
    </w:p>
    <w:p w14:paraId="2D3AD23E" w14:textId="77777777" w:rsidR="00FB6B8F" w:rsidRDefault="00FB6B8F" w:rsidP="00FB6B8F">
      <w:pPr>
        <w:pStyle w:val="Geenafstand"/>
      </w:pPr>
      <w:r>
        <w:t>Hieronder staan aan de linkerkant soorten afval, rechts zie je de voorbeelden van afval.</w:t>
      </w:r>
    </w:p>
    <w:p w14:paraId="44A04D65" w14:textId="77777777" w:rsidR="00FB6B8F" w:rsidRDefault="00FB6B8F" w:rsidP="00FB6B8F">
      <w:pPr>
        <w:pStyle w:val="Geenafstand"/>
      </w:pPr>
      <w:r>
        <w:t xml:space="preserve">Maak de juiste combinaties door achter iedere soort afval het juiste voorbeeld te zetten. </w:t>
      </w:r>
    </w:p>
    <w:p w14:paraId="54C5F05C" w14:textId="77777777" w:rsidR="00FB6B8F" w:rsidRDefault="00FB6B8F" w:rsidP="00FB6B8F">
      <w:pPr>
        <w:pStyle w:val="Geenafstand"/>
      </w:pPr>
    </w:p>
    <w:tbl>
      <w:tblPr>
        <w:tblW w:w="6253" w:type="dxa"/>
        <w:tblCellMar>
          <w:left w:w="10" w:type="dxa"/>
          <w:right w:w="10" w:type="dxa"/>
        </w:tblCellMar>
        <w:tblLook w:val="0000" w:firstRow="0" w:lastRow="0" w:firstColumn="0" w:lastColumn="0" w:noHBand="0" w:noVBand="0"/>
      </w:tblPr>
      <w:tblGrid>
        <w:gridCol w:w="2916"/>
        <w:gridCol w:w="3337"/>
      </w:tblGrid>
      <w:tr w:rsidR="00FB6B8F" w14:paraId="0163A945" w14:textId="77777777" w:rsidTr="00B42E92">
        <w:trPr>
          <w:trHeight w:val="263"/>
        </w:trPr>
        <w:tc>
          <w:tcPr>
            <w:tcW w:w="2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A2DD00" w14:textId="77777777" w:rsidR="00FB6B8F" w:rsidRDefault="00FB6B8F" w:rsidP="00B42E92">
            <w:pPr>
              <w:pStyle w:val="Geenafstand"/>
            </w:pPr>
            <w:r>
              <w:t>1: Huishoudelijk afval</w:t>
            </w:r>
          </w:p>
        </w:tc>
        <w:tc>
          <w:tcPr>
            <w:tcW w:w="33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3233" w14:textId="77777777" w:rsidR="00FB6B8F" w:rsidRDefault="00FB6B8F" w:rsidP="00B42E92">
            <w:pPr>
              <w:pStyle w:val="Geenafstand"/>
            </w:pPr>
            <w:r>
              <w:t>A: Lege flessen</w:t>
            </w:r>
          </w:p>
        </w:tc>
      </w:tr>
      <w:tr w:rsidR="00FB6B8F" w14:paraId="0DB6C356" w14:textId="77777777" w:rsidTr="00B42E92">
        <w:trPr>
          <w:trHeight w:val="263"/>
        </w:trPr>
        <w:tc>
          <w:tcPr>
            <w:tcW w:w="2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616E44" w14:textId="77777777" w:rsidR="00FB6B8F" w:rsidRDefault="00FB6B8F" w:rsidP="00B42E92">
            <w:pPr>
              <w:pStyle w:val="Geenafstand"/>
            </w:pPr>
            <w:r>
              <w:t>2: Agf- afval</w:t>
            </w:r>
          </w:p>
        </w:tc>
        <w:tc>
          <w:tcPr>
            <w:tcW w:w="33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D01B5F" w14:textId="77777777" w:rsidR="00FB6B8F" w:rsidRDefault="00FB6B8F" w:rsidP="00B42E92">
            <w:pPr>
              <w:pStyle w:val="Geenafstand"/>
            </w:pPr>
            <w:r>
              <w:t xml:space="preserve">B: Lege spuitbussen </w:t>
            </w:r>
          </w:p>
        </w:tc>
      </w:tr>
      <w:tr w:rsidR="00FB6B8F" w14:paraId="65C5CA4D" w14:textId="77777777" w:rsidTr="00B42E92">
        <w:trPr>
          <w:trHeight w:val="263"/>
        </w:trPr>
        <w:tc>
          <w:tcPr>
            <w:tcW w:w="2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07A15" w14:textId="77777777" w:rsidR="00FB6B8F" w:rsidRDefault="00FB6B8F" w:rsidP="00B42E92">
            <w:pPr>
              <w:pStyle w:val="Geenafstand"/>
            </w:pPr>
            <w:r>
              <w:t xml:space="preserve">3: Glas </w:t>
            </w:r>
          </w:p>
        </w:tc>
        <w:tc>
          <w:tcPr>
            <w:tcW w:w="33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08482D" w14:textId="77777777" w:rsidR="00FB6B8F" w:rsidRDefault="00FB6B8F" w:rsidP="00B42E92">
            <w:pPr>
              <w:pStyle w:val="Geenafstand"/>
            </w:pPr>
            <w:r>
              <w:t xml:space="preserve">C: Kartonnen verpakkingsmateriaal </w:t>
            </w:r>
          </w:p>
        </w:tc>
      </w:tr>
      <w:tr w:rsidR="00FB6B8F" w14:paraId="128A9BD8" w14:textId="77777777" w:rsidTr="00B42E92">
        <w:trPr>
          <w:trHeight w:val="263"/>
        </w:trPr>
        <w:tc>
          <w:tcPr>
            <w:tcW w:w="2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ED1CC" w14:textId="77777777" w:rsidR="00FB6B8F" w:rsidRDefault="00FB6B8F" w:rsidP="00B42E92">
            <w:pPr>
              <w:pStyle w:val="Geenafstand"/>
            </w:pPr>
            <w:r>
              <w:t xml:space="preserve">4: Oud papier </w:t>
            </w:r>
          </w:p>
        </w:tc>
        <w:tc>
          <w:tcPr>
            <w:tcW w:w="33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3798B" w14:textId="77777777" w:rsidR="00FB6B8F" w:rsidRDefault="00FB6B8F" w:rsidP="00B42E92">
            <w:pPr>
              <w:pStyle w:val="Geenafstand"/>
            </w:pPr>
            <w:r>
              <w:t xml:space="preserve">D: Schillen en groenteresten </w:t>
            </w:r>
          </w:p>
        </w:tc>
      </w:tr>
      <w:tr w:rsidR="00FB6B8F" w14:paraId="60904800" w14:textId="77777777" w:rsidTr="00B42E92">
        <w:trPr>
          <w:trHeight w:val="263"/>
        </w:trPr>
        <w:tc>
          <w:tcPr>
            <w:tcW w:w="29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978D8" w14:textId="77777777" w:rsidR="00FB6B8F" w:rsidRDefault="00FB6B8F" w:rsidP="00B42E92">
            <w:pPr>
              <w:pStyle w:val="Geenafstand"/>
            </w:pPr>
            <w:r>
              <w:t xml:space="preserve">5: Chemisch afval </w:t>
            </w:r>
          </w:p>
        </w:tc>
        <w:tc>
          <w:tcPr>
            <w:tcW w:w="33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DEC55" w14:textId="77777777" w:rsidR="00FB6B8F" w:rsidRDefault="00FB6B8F" w:rsidP="00B42E92">
            <w:pPr>
              <w:pStyle w:val="Geenafstand"/>
            </w:pPr>
            <w:r>
              <w:t xml:space="preserve">E: Plastic en aluminiumfolie </w:t>
            </w:r>
          </w:p>
        </w:tc>
      </w:tr>
    </w:tbl>
    <w:p w14:paraId="1A272103" w14:textId="77777777" w:rsidR="00B42E92" w:rsidRDefault="00B42E92" w:rsidP="00FB6B8F">
      <w:pPr>
        <w:pStyle w:val="Geenafstand"/>
        <w:rPr>
          <w:b/>
        </w:rPr>
      </w:pPr>
    </w:p>
    <w:p w14:paraId="6A2A30FA" w14:textId="77777777" w:rsidR="00FB6B8F" w:rsidRPr="00B42E92" w:rsidRDefault="00FB6B8F" w:rsidP="00FB6B8F">
      <w:pPr>
        <w:pStyle w:val="Geenafstand"/>
        <w:rPr>
          <w:b/>
          <w:szCs w:val="24"/>
        </w:rPr>
      </w:pPr>
      <w:r w:rsidRPr="00B42E92">
        <w:rPr>
          <w:b/>
          <w:szCs w:val="24"/>
        </w:rPr>
        <w:t xml:space="preserve">Opdracht 9.3.1 </w:t>
      </w:r>
    </w:p>
    <w:p w14:paraId="6FA5CC32" w14:textId="77777777" w:rsidR="00FB6B8F" w:rsidRDefault="00FB6B8F" w:rsidP="00FB6B8F">
      <w:pPr>
        <w:pStyle w:val="Geenafstand"/>
      </w:pPr>
      <w:r>
        <w:t>Bekijk de onderstaande foto’s.</w:t>
      </w:r>
    </w:p>
    <w:p w14:paraId="46979126" w14:textId="77777777" w:rsidR="00FB6B8F" w:rsidRDefault="00FB6B8F" w:rsidP="00FB6B8F">
      <w:pPr>
        <w:pStyle w:val="Geenafstand"/>
      </w:pPr>
      <w:r>
        <w:t xml:space="preserve">Welke product mag je wel en welke niet bij het oud papier inzamelen? </w:t>
      </w:r>
    </w:p>
    <w:p w14:paraId="3FA849BA" w14:textId="77777777" w:rsidR="00FB6B8F" w:rsidRDefault="00FB6B8F" w:rsidP="00FB6B8F">
      <w:pPr>
        <w:pStyle w:val="Geenafstand"/>
      </w:pPr>
      <w:r>
        <w:rPr>
          <w:rFonts w:ascii="Arial" w:hAnsi="Arial" w:cs="Arial"/>
          <w:noProof/>
          <w:lang w:eastAsia="nl-NL"/>
        </w:rPr>
        <w:drawing>
          <wp:anchor distT="0" distB="0" distL="114300" distR="114300" simplePos="0" relativeHeight="251663360" behindDoc="1" locked="0" layoutInCell="1" allowOverlap="1" wp14:anchorId="76693A5E" wp14:editId="3DF11552">
            <wp:simplePos x="0" y="0"/>
            <wp:positionH relativeFrom="column">
              <wp:posOffset>4653281</wp:posOffset>
            </wp:positionH>
            <wp:positionV relativeFrom="paragraph">
              <wp:posOffset>8257</wp:posOffset>
            </wp:positionV>
            <wp:extent cx="1533521" cy="1181103"/>
            <wp:effectExtent l="0" t="0" r="0" b="0"/>
            <wp:wrapNone/>
            <wp:docPr id="36" name="Afbeelding 42" descr="Afbeeldingsresultaten voor melk pa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rcRect/>
                    <a:stretch>
                      <a:fillRect/>
                    </a:stretch>
                  </pic:blipFill>
                  <pic:spPr>
                    <a:xfrm>
                      <a:off x="0" y="0"/>
                      <a:ext cx="1533521" cy="1181103"/>
                    </a:xfrm>
                    <a:prstGeom prst="rect">
                      <a:avLst/>
                    </a:prstGeom>
                    <a:noFill/>
                    <a:ln>
                      <a:noFill/>
                      <a:prstDash/>
                    </a:ln>
                  </pic:spPr>
                </pic:pic>
              </a:graphicData>
            </a:graphic>
          </wp:anchor>
        </w:drawing>
      </w:r>
      <w:r>
        <w:t xml:space="preserve">Vul het schema in. </w:t>
      </w:r>
    </w:p>
    <w:p w14:paraId="36214621" w14:textId="77777777" w:rsidR="00FB6B8F" w:rsidRDefault="00FB6B8F" w:rsidP="00FB6B8F">
      <w:pPr>
        <w:pStyle w:val="Geenafstand"/>
      </w:pPr>
      <w:r>
        <w:rPr>
          <w:rFonts w:ascii="Arial" w:hAnsi="Arial" w:cs="Arial"/>
          <w:noProof/>
          <w:lang w:eastAsia="nl-NL"/>
        </w:rPr>
        <w:drawing>
          <wp:anchor distT="0" distB="0" distL="114300" distR="114300" simplePos="0" relativeHeight="251660288" behindDoc="1" locked="0" layoutInCell="1" allowOverlap="1" wp14:anchorId="64CBB74A" wp14:editId="76437D2D">
            <wp:simplePos x="0" y="0"/>
            <wp:positionH relativeFrom="column">
              <wp:posOffset>1605284</wp:posOffset>
            </wp:positionH>
            <wp:positionV relativeFrom="paragraph">
              <wp:posOffset>94612</wp:posOffset>
            </wp:positionV>
            <wp:extent cx="897255" cy="1047746"/>
            <wp:effectExtent l="0" t="0" r="0" b="4"/>
            <wp:wrapNone/>
            <wp:docPr id="37" name="Afbeelding 39" descr="Afbeeldingsresultaten voor tijdschrif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rcRect/>
                    <a:stretch>
                      <a:fillRect/>
                    </a:stretch>
                  </pic:blipFill>
                  <pic:spPr>
                    <a:xfrm>
                      <a:off x="0" y="0"/>
                      <a:ext cx="897255" cy="1047746"/>
                    </a:xfrm>
                    <a:prstGeom prst="rect">
                      <a:avLst/>
                    </a:prstGeom>
                    <a:noFill/>
                    <a:ln>
                      <a:noFill/>
                      <a:prstDash/>
                    </a:ln>
                  </pic:spPr>
                </pic:pic>
              </a:graphicData>
            </a:graphic>
          </wp:anchor>
        </w:drawing>
      </w:r>
      <w:r>
        <w:rPr>
          <w:rFonts w:ascii="Arial" w:hAnsi="Arial" w:cs="Arial"/>
          <w:noProof/>
          <w:lang w:eastAsia="nl-NL"/>
        </w:rPr>
        <w:drawing>
          <wp:anchor distT="0" distB="0" distL="114300" distR="114300" simplePos="0" relativeHeight="251662336" behindDoc="1" locked="0" layoutInCell="1" allowOverlap="1" wp14:anchorId="16262BC0" wp14:editId="516916BA">
            <wp:simplePos x="0" y="0"/>
            <wp:positionH relativeFrom="column">
              <wp:posOffset>2891159</wp:posOffset>
            </wp:positionH>
            <wp:positionV relativeFrom="paragraph">
              <wp:posOffset>8887</wp:posOffset>
            </wp:positionV>
            <wp:extent cx="1409703" cy="1162046"/>
            <wp:effectExtent l="0" t="0" r="0" b="4"/>
            <wp:wrapNone/>
            <wp:docPr id="38" name="Afbeelding 1" descr="Afbeeldingsresultaten voor wc-papier"/>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rcRect/>
                    <a:stretch>
                      <a:fillRect/>
                    </a:stretch>
                  </pic:blipFill>
                  <pic:spPr>
                    <a:xfrm>
                      <a:off x="0" y="0"/>
                      <a:ext cx="1409703" cy="1162046"/>
                    </a:xfrm>
                    <a:prstGeom prst="rect">
                      <a:avLst/>
                    </a:prstGeom>
                    <a:noFill/>
                    <a:ln>
                      <a:noFill/>
                      <a:prstDash/>
                    </a:ln>
                  </pic:spPr>
                </pic:pic>
              </a:graphicData>
            </a:graphic>
          </wp:anchor>
        </w:drawing>
      </w:r>
      <w:r>
        <w:rPr>
          <w:rFonts w:ascii="Arial" w:hAnsi="Arial" w:cs="Arial"/>
          <w:noProof/>
          <w:lang w:eastAsia="nl-NL"/>
        </w:rPr>
        <w:drawing>
          <wp:anchor distT="0" distB="0" distL="114300" distR="114300" simplePos="0" relativeHeight="251661312" behindDoc="1" locked="0" layoutInCell="1" allowOverlap="1" wp14:anchorId="4799BD54" wp14:editId="70011E99">
            <wp:simplePos x="0" y="0"/>
            <wp:positionH relativeFrom="margin">
              <wp:align>left</wp:align>
            </wp:positionH>
            <wp:positionV relativeFrom="paragraph">
              <wp:posOffset>170819</wp:posOffset>
            </wp:positionV>
            <wp:extent cx="1276346" cy="957267"/>
            <wp:effectExtent l="0" t="0" r="4" b="0"/>
            <wp:wrapNone/>
            <wp:docPr id="39" name="Afbeelding 1" descr="Afbeeldingsresultaten voor krant "/>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rcRect/>
                    <a:stretch>
                      <a:fillRect/>
                    </a:stretch>
                  </pic:blipFill>
                  <pic:spPr>
                    <a:xfrm>
                      <a:off x="0" y="0"/>
                      <a:ext cx="1276346" cy="957267"/>
                    </a:xfrm>
                    <a:prstGeom prst="rect">
                      <a:avLst/>
                    </a:prstGeom>
                    <a:noFill/>
                    <a:ln>
                      <a:noFill/>
                      <a:prstDash/>
                    </a:ln>
                  </pic:spPr>
                </pic:pic>
              </a:graphicData>
            </a:graphic>
          </wp:anchor>
        </w:drawing>
      </w:r>
    </w:p>
    <w:p w14:paraId="358C267F" w14:textId="77777777" w:rsidR="00FB6B8F" w:rsidRDefault="00FB6B8F" w:rsidP="00FB6B8F">
      <w:pPr>
        <w:pStyle w:val="Geenafstand"/>
      </w:pPr>
    </w:p>
    <w:p w14:paraId="5CADAD0D" w14:textId="77777777" w:rsidR="00FB6B8F" w:rsidRDefault="00FB6B8F" w:rsidP="00FB6B8F"/>
    <w:p w14:paraId="0DD4C08A" w14:textId="77777777" w:rsidR="00FB6B8F" w:rsidRDefault="00FB6B8F" w:rsidP="00FB6B8F">
      <w:pPr>
        <w:tabs>
          <w:tab w:val="left" w:pos="7215"/>
        </w:tabs>
      </w:pPr>
      <w:r>
        <w:tab/>
      </w:r>
    </w:p>
    <w:p w14:paraId="35EB286E" w14:textId="77777777" w:rsidR="00FB6B8F" w:rsidRDefault="00FB6B8F" w:rsidP="00FB6B8F">
      <w:pPr>
        <w:jc w:val="center"/>
      </w:pPr>
    </w:p>
    <w:p w14:paraId="197AC394" w14:textId="77777777" w:rsidR="00FB6B8F" w:rsidRDefault="00FB6B8F" w:rsidP="00FB6B8F">
      <w:r>
        <w:t xml:space="preserve">Krant </w:t>
      </w:r>
      <w:r>
        <w:tab/>
      </w:r>
      <w:r>
        <w:tab/>
      </w:r>
      <w:r>
        <w:tab/>
      </w:r>
      <w:r>
        <w:tab/>
        <w:t>tijdschrift</w:t>
      </w:r>
      <w:r>
        <w:tab/>
      </w:r>
      <w:r>
        <w:tab/>
      </w:r>
      <w:r>
        <w:tab/>
        <w:t>Wc-papier</w:t>
      </w:r>
      <w:r>
        <w:tab/>
        <w:t xml:space="preserve">                    melkpak</w:t>
      </w:r>
      <w:r>
        <w:tab/>
      </w:r>
      <w:r>
        <w:tab/>
      </w:r>
      <w:r>
        <w:tab/>
      </w:r>
      <w:r>
        <w:tab/>
      </w:r>
    </w:p>
    <w:p w14:paraId="15ADC069" w14:textId="77777777" w:rsidR="00FB6B8F" w:rsidRDefault="00FB6B8F" w:rsidP="00FB6B8F"/>
    <w:p w14:paraId="45BB4619" w14:textId="77777777" w:rsidR="00FB6B8F" w:rsidRDefault="00FB6B8F" w:rsidP="00FB6B8F">
      <w:r>
        <w:rPr>
          <w:rFonts w:ascii="Arial" w:hAnsi="Arial" w:cs="Arial"/>
          <w:noProof/>
          <w:lang w:eastAsia="nl-NL"/>
        </w:rPr>
        <w:drawing>
          <wp:anchor distT="0" distB="0" distL="114300" distR="114300" simplePos="0" relativeHeight="251666432" behindDoc="1" locked="0" layoutInCell="1" allowOverlap="1" wp14:anchorId="75FFC0AD" wp14:editId="6F8F98AB">
            <wp:simplePos x="0" y="0"/>
            <wp:positionH relativeFrom="column">
              <wp:posOffset>3662684</wp:posOffset>
            </wp:positionH>
            <wp:positionV relativeFrom="paragraph">
              <wp:posOffset>10158</wp:posOffset>
            </wp:positionV>
            <wp:extent cx="1571625" cy="1571625"/>
            <wp:effectExtent l="0" t="0" r="9525" b="9525"/>
            <wp:wrapNone/>
            <wp:docPr id="40" name="Afbeelding 1" descr="Afbeeldingsresultaten voor ordner"/>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rcRect/>
                    <a:stretch>
                      <a:fillRect/>
                    </a:stretch>
                  </pic:blipFill>
                  <pic:spPr>
                    <a:xfrm>
                      <a:off x="0" y="0"/>
                      <a:ext cx="1571625" cy="1571625"/>
                    </a:xfrm>
                    <a:prstGeom prst="rect">
                      <a:avLst/>
                    </a:prstGeom>
                    <a:noFill/>
                    <a:ln>
                      <a:noFill/>
                      <a:prstDash/>
                    </a:ln>
                  </pic:spPr>
                </pic:pic>
              </a:graphicData>
            </a:graphic>
          </wp:anchor>
        </w:drawing>
      </w:r>
    </w:p>
    <w:p w14:paraId="3C7D11A3" w14:textId="77777777" w:rsidR="00FB6B8F" w:rsidRDefault="00FB6B8F" w:rsidP="00FB6B8F">
      <w:r>
        <w:rPr>
          <w:rFonts w:ascii="Arial" w:hAnsi="Arial" w:cs="Arial"/>
          <w:noProof/>
          <w:lang w:eastAsia="nl-NL"/>
        </w:rPr>
        <w:drawing>
          <wp:anchor distT="0" distB="0" distL="114300" distR="114300" simplePos="0" relativeHeight="251665408" behindDoc="1" locked="0" layoutInCell="1" allowOverlap="1" wp14:anchorId="72E0C0A5" wp14:editId="334B62C4">
            <wp:simplePos x="0" y="0"/>
            <wp:positionH relativeFrom="column">
              <wp:posOffset>1557652</wp:posOffset>
            </wp:positionH>
            <wp:positionV relativeFrom="paragraph">
              <wp:posOffset>4443</wp:posOffset>
            </wp:positionV>
            <wp:extent cx="1283973" cy="1143000"/>
            <wp:effectExtent l="0" t="0" r="0" b="0"/>
            <wp:wrapNone/>
            <wp:docPr id="41" name="Afbeelding 44" descr="Afbeeldingsresultaten voor dubbeldran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rcRect/>
                    <a:stretch>
                      <a:fillRect/>
                    </a:stretch>
                  </pic:blipFill>
                  <pic:spPr>
                    <a:xfrm>
                      <a:off x="0" y="0"/>
                      <a:ext cx="1283973" cy="1143000"/>
                    </a:xfrm>
                    <a:prstGeom prst="rect">
                      <a:avLst/>
                    </a:prstGeom>
                    <a:noFill/>
                    <a:ln>
                      <a:noFill/>
                      <a:prstDash/>
                    </a:ln>
                  </pic:spPr>
                </pic:pic>
              </a:graphicData>
            </a:graphic>
          </wp:anchor>
        </w:drawing>
      </w:r>
      <w:r>
        <w:rPr>
          <w:rFonts w:ascii="Arial" w:hAnsi="Arial" w:cs="Arial"/>
          <w:noProof/>
          <w:lang w:eastAsia="nl-NL"/>
        </w:rPr>
        <w:drawing>
          <wp:anchor distT="0" distB="0" distL="114300" distR="114300" simplePos="0" relativeHeight="251664384" behindDoc="1" locked="0" layoutInCell="1" allowOverlap="1" wp14:anchorId="6E18D789" wp14:editId="4A1196E8">
            <wp:simplePos x="0" y="0"/>
            <wp:positionH relativeFrom="margin">
              <wp:align>left</wp:align>
            </wp:positionH>
            <wp:positionV relativeFrom="paragraph">
              <wp:posOffset>4443</wp:posOffset>
            </wp:positionV>
            <wp:extent cx="1314449" cy="1085850"/>
            <wp:effectExtent l="0" t="0" r="1" b="0"/>
            <wp:wrapNone/>
            <wp:docPr id="42" name="Afbeelding 1" descr="Afbeeldingsresultaten voor keukenrol"/>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rcRect/>
                    <a:stretch>
                      <a:fillRect/>
                    </a:stretch>
                  </pic:blipFill>
                  <pic:spPr>
                    <a:xfrm>
                      <a:off x="0" y="0"/>
                      <a:ext cx="1314449" cy="1085850"/>
                    </a:xfrm>
                    <a:prstGeom prst="rect">
                      <a:avLst/>
                    </a:prstGeom>
                    <a:noFill/>
                    <a:ln>
                      <a:noFill/>
                      <a:prstDash/>
                    </a:ln>
                  </pic:spPr>
                </pic:pic>
              </a:graphicData>
            </a:graphic>
          </wp:anchor>
        </w:drawing>
      </w:r>
    </w:p>
    <w:p w14:paraId="251A6AEA" w14:textId="77777777" w:rsidR="00FB6B8F" w:rsidRDefault="00FB6B8F" w:rsidP="00FB6B8F">
      <w:pPr>
        <w:tabs>
          <w:tab w:val="left" w:pos="3210"/>
        </w:tabs>
        <w:ind w:firstLine="708"/>
      </w:pPr>
      <w:r>
        <w:tab/>
      </w:r>
    </w:p>
    <w:p w14:paraId="01845E8A" w14:textId="77777777" w:rsidR="00FB6B8F" w:rsidRDefault="00FB6B8F" w:rsidP="00FB6B8F">
      <w:pPr>
        <w:tabs>
          <w:tab w:val="left" w:pos="3210"/>
          <w:tab w:val="left" w:pos="6870"/>
        </w:tabs>
      </w:pPr>
      <w:r>
        <w:tab/>
      </w:r>
      <w:r>
        <w:tab/>
      </w:r>
    </w:p>
    <w:p w14:paraId="4E2B8B34" w14:textId="77777777" w:rsidR="00FB6B8F" w:rsidRDefault="00FB6B8F" w:rsidP="00FB6B8F">
      <w:pPr>
        <w:jc w:val="center"/>
      </w:pPr>
    </w:p>
    <w:p w14:paraId="77883722" w14:textId="77777777" w:rsidR="00FB6B8F" w:rsidRDefault="00FB6B8F" w:rsidP="00FB6B8F">
      <w:pPr>
        <w:tabs>
          <w:tab w:val="left" w:pos="3330"/>
        </w:tabs>
      </w:pPr>
      <w:r>
        <w:t>keukenrol</w:t>
      </w:r>
      <w:r>
        <w:tab/>
        <w:t>frisdrank</w:t>
      </w:r>
    </w:p>
    <w:p w14:paraId="3FB81893" w14:textId="77777777" w:rsidR="00FB6B8F" w:rsidRDefault="00FB6B8F" w:rsidP="00FB6B8F">
      <w:pPr>
        <w:tabs>
          <w:tab w:val="left" w:pos="6705"/>
        </w:tabs>
      </w:pPr>
      <w:r>
        <w:tab/>
        <w:t>ordner</w:t>
      </w:r>
    </w:p>
    <w:p w14:paraId="149397BF" w14:textId="77777777" w:rsidR="00FB6B8F" w:rsidRDefault="00FB6B8F" w:rsidP="00FB6B8F">
      <w:pPr>
        <w:tabs>
          <w:tab w:val="left" w:pos="6705"/>
        </w:tabs>
      </w:pPr>
    </w:p>
    <w:tbl>
      <w:tblPr>
        <w:tblW w:w="8817" w:type="dxa"/>
        <w:tblInd w:w="-147" w:type="dxa"/>
        <w:tblCellMar>
          <w:left w:w="10" w:type="dxa"/>
          <w:right w:w="10" w:type="dxa"/>
        </w:tblCellMar>
        <w:tblLook w:val="0000" w:firstRow="0" w:lastRow="0" w:firstColumn="0" w:lastColumn="0" w:noHBand="0" w:noVBand="0"/>
      </w:tblPr>
      <w:tblGrid>
        <w:gridCol w:w="4482"/>
        <w:gridCol w:w="4335"/>
      </w:tblGrid>
      <w:tr w:rsidR="00FB6B8F" w14:paraId="00EB65D6" w14:textId="77777777" w:rsidTr="00B42E92">
        <w:trPr>
          <w:trHeight w:val="385"/>
        </w:trPr>
        <w:tc>
          <w:tcPr>
            <w:tcW w:w="44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133C7" w14:textId="77777777" w:rsidR="00FB6B8F" w:rsidRDefault="00FB6B8F" w:rsidP="00B42E92">
            <w:pPr>
              <w:tabs>
                <w:tab w:val="left" w:pos="6705"/>
              </w:tabs>
              <w:spacing w:after="0" w:line="240" w:lineRule="auto"/>
            </w:pPr>
            <w:r>
              <w:lastRenderedPageBreak/>
              <w:t xml:space="preserve">Producten die </w:t>
            </w:r>
            <w:r>
              <w:rPr>
                <w:b/>
              </w:rPr>
              <w:t>WEL</w:t>
            </w:r>
            <w:r>
              <w:t xml:space="preserve"> bij het oud papier mogen </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9C5EBD" w14:textId="77777777" w:rsidR="00FB6B8F" w:rsidRDefault="00FB6B8F" w:rsidP="00B42E92">
            <w:pPr>
              <w:tabs>
                <w:tab w:val="left" w:pos="6705"/>
              </w:tabs>
              <w:spacing w:after="0" w:line="240" w:lineRule="auto"/>
            </w:pPr>
            <w:r>
              <w:t xml:space="preserve">Producten die </w:t>
            </w:r>
            <w:r>
              <w:rPr>
                <w:b/>
              </w:rPr>
              <w:t xml:space="preserve">NIET </w:t>
            </w:r>
            <w:r>
              <w:t xml:space="preserve">bij het oud papier mogen </w:t>
            </w:r>
          </w:p>
        </w:tc>
      </w:tr>
      <w:tr w:rsidR="00FB6B8F" w14:paraId="05A2B7E2" w14:textId="77777777" w:rsidTr="00B42E92">
        <w:trPr>
          <w:trHeight w:val="385"/>
        </w:trPr>
        <w:tc>
          <w:tcPr>
            <w:tcW w:w="44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AE68CE" w14:textId="77777777" w:rsidR="00FB6B8F" w:rsidRDefault="00FB6B8F" w:rsidP="00AB543D">
            <w:pPr>
              <w:pStyle w:val="Lijstalinea"/>
              <w:numPr>
                <w:ilvl w:val="0"/>
                <w:numId w:val="56"/>
              </w:numPr>
              <w:tabs>
                <w:tab w:val="left" w:pos="6705"/>
              </w:tabs>
              <w:suppressAutoHyphens/>
              <w:autoSpaceDN w:val="0"/>
              <w:spacing w:before="0" w:after="0" w:line="240" w:lineRule="auto"/>
              <w:contextualSpacing w:val="0"/>
              <w:textAlignment w:val="baseline"/>
            </w:pP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78B2A" w14:textId="77777777" w:rsidR="00FB6B8F" w:rsidRDefault="00FB6B8F" w:rsidP="00AB543D">
            <w:pPr>
              <w:pStyle w:val="Lijstalinea"/>
              <w:numPr>
                <w:ilvl w:val="0"/>
                <w:numId w:val="56"/>
              </w:numPr>
              <w:tabs>
                <w:tab w:val="left" w:pos="6705"/>
              </w:tabs>
              <w:suppressAutoHyphens/>
              <w:autoSpaceDN w:val="0"/>
              <w:spacing w:before="0" w:after="0" w:line="240" w:lineRule="auto"/>
              <w:contextualSpacing w:val="0"/>
              <w:textAlignment w:val="baseline"/>
            </w:pPr>
          </w:p>
        </w:tc>
      </w:tr>
      <w:tr w:rsidR="00FB6B8F" w14:paraId="44221782" w14:textId="77777777" w:rsidTr="00B42E92">
        <w:trPr>
          <w:trHeight w:val="385"/>
        </w:trPr>
        <w:tc>
          <w:tcPr>
            <w:tcW w:w="44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502B0" w14:textId="77777777" w:rsidR="00FB6B8F" w:rsidRDefault="00FB6B8F" w:rsidP="00AB543D">
            <w:pPr>
              <w:pStyle w:val="Lijstalinea"/>
              <w:numPr>
                <w:ilvl w:val="0"/>
                <w:numId w:val="56"/>
              </w:numPr>
              <w:tabs>
                <w:tab w:val="left" w:pos="6705"/>
              </w:tabs>
              <w:suppressAutoHyphens/>
              <w:autoSpaceDN w:val="0"/>
              <w:spacing w:before="0" w:after="0" w:line="240" w:lineRule="auto"/>
              <w:contextualSpacing w:val="0"/>
              <w:textAlignment w:val="baseline"/>
            </w:pP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4EC81" w14:textId="77777777" w:rsidR="00FB6B8F" w:rsidRDefault="00FB6B8F" w:rsidP="00AB543D">
            <w:pPr>
              <w:pStyle w:val="Lijstalinea"/>
              <w:numPr>
                <w:ilvl w:val="0"/>
                <w:numId w:val="56"/>
              </w:numPr>
              <w:tabs>
                <w:tab w:val="left" w:pos="6705"/>
              </w:tabs>
              <w:suppressAutoHyphens/>
              <w:autoSpaceDN w:val="0"/>
              <w:spacing w:before="0" w:after="0" w:line="240" w:lineRule="auto"/>
              <w:contextualSpacing w:val="0"/>
              <w:textAlignment w:val="baseline"/>
            </w:pPr>
          </w:p>
        </w:tc>
      </w:tr>
      <w:tr w:rsidR="00FB6B8F" w14:paraId="2F193443" w14:textId="77777777" w:rsidTr="00B42E92">
        <w:trPr>
          <w:trHeight w:val="385"/>
        </w:trPr>
        <w:tc>
          <w:tcPr>
            <w:tcW w:w="44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CBFCC" w14:textId="77777777" w:rsidR="00FB6B8F" w:rsidRDefault="00FB6B8F" w:rsidP="00AB543D">
            <w:pPr>
              <w:pStyle w:val="Lijstalinea"/>
              <w:numPr>
                <w:ilvl w:val="0"/>
                <w:numId w:val="56"/>
              </w:numPr>
              <w:tabs>
                <w:tab w:val="left" w:pos="6705"/>
              </w:tabs>
              <w:suppressAutoHyphens/>
              <w:autoSpaceDN w:val="0"/>
              <w:spacing w:before="0" w:after="0" w:line="240" w:lineRule="auto"/>
              <w:contextualSpacing w:val="0"/>
              <w:textAlignment w:val="baseline"/>
            </w:pP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6F2B1" w14:textId="77777777" w:rsidR="00FB6B8F" w:rsidRDefault="00FB6B8F" w:rsidP="00AB543D">
            <w:pPr>
              <w:pStyle w:val="Lijstalinea"/>
              <w:numPr>
                <w:ilvl w:val="0"/>
                <w:numId w:val="56"/>
              </w:numPr>
              <w:tabs>
                <w:tab w:val="left" w:pos="6705"/>
              </w:tabs>
              <w:suppressAutoHyphens/>
              <w:autoSpaceDN w:val="0"/>
              <w:spacing w:before="0" w:after="0" w:line="240" w:lineRule="auto"/>
              <w:contextualSpacing w:val="0"/>
              <w:textAlignment w:val="baseline"/>
            </w:pPr>
          </w:p>
        </w:tc>
      </w:tr>
    </w:tbl>
    <w:p w14:paraId="74F6BE83" w14:textId="77777777" w:rsidR="00FB6B8F" w:rsidRDefault="00FB6B8F" w:rsidP="00FB6B8F">
      <w:pPr>
        <w:rPr>
          <w:b/>
        </w:rPr>
      </w:pPr>
    </w:p>
    <w:p w14:paraId="38F78F11" w14:textId="77777777" w:rsidR="00FB6B8F" w:rsidRPr="00B42E92" w:rsidRDefault="00FB6B8F" w:rsidP="00FB6B8F">
      <w:pPr>
        <w:pStyle w:val="Geenafstand"/>
        <w:rPr>
          <w:b/>
          <w:sz w:val="24"/>
          <w:szCs w:val="24"/>
        </w:rPr>
      </w:pPr>
      <w:r w:rsidRPr="000F2DD0">
        <w:rPr>
          <w:b/>
          <w:sz w:val="24"/>
          <w:szCs w:val="24"/>
        </w:rPr>
        <w:t xml:space="preserve">Opdracht  </w:t>
      </w:r>
      <w:r>
        <w:rPr>
          <w:b/>
          <w:sz w:val="24"/>
          <w:szCs w:val="24"/>
        </w:rPr>
        <w:t>9</w:t>
      </w:r>
      <w:r w:rsidRPr="000F2DD0">
        <w:rPr>
          <w:b/>
          <w:sz w:val="24"/>
          <w:szCs w:val="24"/>
        </w:rPr>
        <w:t>.</w:t>
      </w:r>
      <w:r>
        <w:rPr>
          <w:b/>
          <w:sz w:val="24"/>
          <w:szCs w:val="24"/>
        </w:rPr>
        <w:t>3.2</w:t>
      </w:r>
    </w:p>
    <w:p w14:paraId="0C38532D" w14:textId="77777777" w:rsidR="00FB6B8F" w:rsidRDefault="00FB6B8F" w:rsidP="00FB6B8F">
      <w:pPr>
        <w:pStyle w:val="Geenafstand"/>
      </w:pPr>
      <w:r>
        <w:t xml:space="preserve">A: wat sla je op in het vat dat je op de afbeelding ziet? </w:t>
      </w:r>
    </w:p>
    <w:p w14:paraId="67DB8A36" w14:textId="77777777" w:rsidR="00FB6B8F" w:rsidRDefault="00FB6B8F" w:rsidP="00FB6B8F">
      <w:pPr>
        <w:pStyle w:val="Geenafstand"/>
      </w:pPr>
      <w:r>
        <w:t>B: waar kun je dit vat het beste neerzetten?</w:t>
      </w:r>
    </w:p>
    <w:p w14:paraId="6C52218A" w14:textId="77777777" w:rsidR="00FB6B8F" w:rsidRDefault="00FB6B8F" w:rsidP="00FB6B8F">
      <w:pPr>
        <w:pStyle w:val="Geenafstand"/>
      </w:pPr>
      <w:r>
        <w:t>C: waar kun je dit vat ( laten) afvoeren?</w:t>
      </w:r>
    </w:p>
    <w:p w14:paraId="25DDA8DD" w14:textId="77777777" w:rsidR="00FB6B8F" w:rsidRDefault="00FB6B8F" w:rsidP="00FB6B8F">
      <w:pPr>
        <w:pStyle w:val="Geenafstand"/>
      </w:pPr>
      <w:r>
        <w:t xml:space="preserve">D: hoe voorkom je dat de vuilcontainer gaat stinken? </w:t>
      </w:r>
    </w:p>
    <w:p w14:paraId="43A3F855" w14:textId="77777777" w:rsidR="00FB6B8F" w:rsidRDefault="00FB6B8F" w:rsidP="00FB6B8F">
      <w:pPr>
        <w:pStyle w:val="Geenafstand"/>
        <w:rPr>
          <w:sz w:val="24"/>
          <w:szCs w:val="24"/>
        </w:rPr>
      </w:pPr>
    </w:p>
    <w:p w14:paraId="047AAAC0" w14:textId="77777777" w:rsidR="00FB6B8F" w:rsidRPr="00B42E92" w:rsidRDefault="00FB6B8F" w:rsidP="00FB6B8F">
      <w:pPr>
        <w:pStyle w:val="Geenafstand"/>
        <w:rPr>
          <w:b/>
          <w:sz w:val="24"/>
          <w:szCs w:val="24"/>
        </w:rPr>
      </w:pPr>
      <w:r w:rsidRPr="000F2DD0">
        <w:rPr>
          <w:b/>
          <w:sz w:val="24"/>
          <w:szCs w:val="24"/>
        </w:rPr>
        <w:t xml:space="preserve">Opdracht </w:t>
      </w:r>
      <w:r>
        <w:rPr>
          <w:b/>
          <w:sz w:val="24"/>
          <w:szCs w:val="24"/>
        </w:rPr>
        <w:t>9.3.3</w:t>
      </w:r>
    </w:p>
    <w:p w14:paraId="70F5415E" w14:textId="77777777" w:rsidR="00FB6B8F" w:rsidRDefault="00FB6B8F" w:rsidP="00FB6B8F">
      <w:pPr>
        <w:pStyle w:val="Geenafstand"/>
      </w:pPr>
      <w:r>
        <w:t xml:space="preserve">Hoe is de afvalstroom in jouw stagebedrijf of op school geregeld? Maak met behulp van een eigen ontwikkeld formulier een overzicht van de afvalverwijdering. Een voor beeld van </w:t>
      </w:r>
      <w:r w:rsidR="00647481">
        <w:t>zo’n formulier zie je hieronder (Brouwer en Pen, 2013).</w:t>
      </w:r>
    </w:p>
    <w:p w14:paraId="0BD9A724" w14:textId="77777777" w:rsidR="00FB6B8F" w:rsidRDefault="00FB6B8F" w:rsidP="00AB543D">
      <w:pPr>
        <w:pStyle w:val="Geenafstand"/>
        <w:numPr>
          <w:ilvl w:val="0"/>
          <w:numId w:val="55"/>
        </w:numPr>
        <w:spacing w:before="0"/>
      </w:pPr>
      <w:r>
        <w:t>Antwoord van de leerling</w:t>
      </w:r>
    </w:p>
    <w:p w14:paraId="37EDCA73" w14:textId="77777777" w:rsidR="00FB6B8F" w:rsidRDefault="00FB6B8F" w:rsidP="00FB6B8F">
      <w:pPr>
        <w:pStyle w:val="Geenafstand"/>
      </w:pPr>
    </w:p>
    <w:p w14:paraId="387C645C" w14:textId="77777777" w:rsidR="00FB6B8F" w:rsidRPr="000F2DD0" w:rsidRDefault="00FB6B8F" w:rsidP="00FB6B8F">
      <w:pPr>
        <w:pStyle w:val="Geenafstand"/>
        <w:rPr>
          <w:rFonts w:cstheme="minorHAnsi"/>
          <w:b/>
          <w:sz w:val="24"/>
          <w:szCs w:val="24"/>
        </w:rPr>
      </w:pPr>
      <w:r w:rsidRPr="000F2DD0">
        <w:rPr>
          <w:rFonts w:cstheme="minorHAnsi"/>
          <w:b/>
          <w:sz w:val="24"/>
          <w:szCs w:val="24"/>
        </w:rPr>
        <w:t>Contr</w:t>
      </w:r>
      <w:r w:rsidR="00B42E92">
        <w:rPr>
          <w:rFonts w:cstheme="minorHAnsi"/>
          <w:b/>
          <w:sz w:val="24"/>
          <w:szCs w:val="24"/>
        </w:rPr>
        <w:t xml:space="preserve">oleformulier afvalverwijdering </w:t>
      </w:r>
    </w:p>
    <w:p w14:paraId="1722FB4F" w14:textId="77777777" w:rsidR="00FB6B8F" w:rsidRPr="000F2DD0" w:rsidRDefault="00FB6B8F" w:rsidP="00FB6B8F">
      <w:pPr>
        <w:pStyle w:val="Geenafstand"/>
        <w:rPr>
          <w:rFonts w:cstheme="minorHAnsi"/>
          <w:sz w:val="24"/>
          <w:szCs w:val="24"/>
        </w:rPr>
      </w:pPr>
      <w:r w:rsidRPr="000F2DD0">
        <w:rPr>
          <w:rFonts w:cstheme="minorHAnsi"/>
          <w:b/>
          <w:sz w:val="24"/>
          <w:szCs w:val="24"/>
        </w:rPr>
        <w:t xml:space="preserve">Naam bedrijf:        </w:t>
      </w:r>
    </w:p>
    <w:p w14:paraId="340FD007" w14:textId="77777777" w:rsidR="00FB6B8F" w:rsidRPr="000F2DD0" w:rsidRDefault="00FB6B8F" w:rsidP="00FB6B8F">
      <w:pPr>
        <w:pStyle w:val="Geenafstand"/>
        <w:rPr>
          <w:rFonts w:cstheme="minorHAnsi"/>
          <w:sz w:val="24"/>
          <w:szCs w:val="24"/>
        </w:rPr>
      </w:pPr>
      <w:r w:rsidRPr="000F2DD0">
        <w:rPr>
          <w:rFonts w:cstheme="minorHAnsi"/>
          <w:b/>
          <w:sz w:val="24"/>
          <w:szCs w:val="24"/>
        </w:rPr>
        <w:t xml:space="preserve">Ingevuld door :     </w:t>
      </w:r>
    </w:p>
    <w:p w14:paraId="5DAC7D93" w14:textId="77777777" w:rsidR="00FB6B8F" w:rsidRPr="000F2DD0" w:rsidRDefault="00FB6B8F" w:rsidP="00FB6B8F">
      <w:pPr>
        <w:pStyle w:val="Geenafstand"/>
        <w:rPr>
          <w:rFonts w:cstheme="minorHAnsi"/>
          <w:sz w:val="24"/>
          <w:szCs w:val="24"/>
        </w:rPr>
      </w:pPr>
      <w:r w:rsidRPr="000F2DD0">
        <w:rPr>
          <w:rFonts w:cstheme="minorHAnsi"/>
          <w:b/>
          <w:sz w:val="24"/>
          <w:szCs w:val="24"/>
        </w:rPr>
        <w:t xml:space="preserve">Datum:                  </w:t>
      </w:r>
    </w:p>
    <w:p w14:paraId="3D5A52DC" w14:textId="77777777" w:rsidR="00FB6B8F" w:rsidRPr="000F2DD0" w:rsidRDefault="00FB6B8F" w:rsidP="00FB6B8F">
      <w:pPr>
        <w:pStyle w:val="Geenafstand"/>
        <w:rPr>
          <w:rFonts w:cstheme="minorHAnsi"/>
          <w:b/>
          <w:sz w:val="24"/>
          <w:szCs w:val="24"/>
        </w:rPr>
      </w:pPr>
    </w:p>
    <w:tbl>
      <w:tblPr>
        <w:tblW w:w="9406" w:type="dxa"/>
        <w:tblCellMar>
          <w:left w:w="10" w:type="dxa"/>
          <w:right w:w="10" w:type="dxa"/>
        </w:tblCellMar>
        <w:tblLook w:val="0000" w:firstRow="0" w:lastRow="0" w:firstColumn="0" w:lastColumn="0" w:noHBand="0" w:noVBand="0"/>
      </w:tblPr>
      <w:tblGrid>
        <w:gridCol w:w="3135"/>
        <w:gridCol w:w="3135"/>
        <w:gridCol w:w="3136"/>
      </w:tblGrid>
      <w:tr w:rsidR="00FB6B8F" w:rsidRPr="000F2DD0" w14:paraId="3BEA9CC0" w14:textId="77777777" w:rsidTr="00B42E92">
        <w:trPr>
          <w:trHeight w:val="388"/>
        </w:trPr>
        <w:tc>
          <w:tcPr>
            <w:tcW w:w="3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98F53" w14:textId="77777777" w:rsidR="00FB6B8F" w:rsidRPr="000F2DD0" w:rsidRDefault="00FB6B8F" w:rsidP="00B42E92">
            <w:pPr>
              <w:pStyle w:val="Geenafstand"/>
              <w:rPr>
                <w:rFonts w:cstheme="minorHAnsi"/>
                <w:b/>
                <w:sz w:val="24"/>
                <w:szCs w:val="24"/>
              </w:rPr>
            </w:pPr>
            <w:r w:rsidRPr="000F2DD0">
              <w:rPr>
                <w:rFonts w:cstheme="minorHAnsi"/>
                <w:b/>
                <w:sz w:val="24"/>
                <w:szCs w:val="24"/>
              </w:rPr>
              <w:t xml:space="preserve">Soorten afval </w:t>
            </w:r>
          </w:p>
        </w:tc>
        <w:tc>
          <w:tcPr>
            <w:tcW w:w="3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C2EFB" w14:textId="77777777" w:rsidR="00FB6B8F" w:rsidRPr="000F2DD0" w:rsidRDefault="00FB6B8F" w:rsidP="00B42E92">
            <w:pPr>
              <w:pStyle w:val="Geenafstand"/>
              <w:rPr>
                <w:rFonts w:cstheme="minorHAnsi"/>
                <w:b/>
                <w:sz w:val="24"/>
                <w:szCs w:val="24"/>
              </w:rPr>
            </w:pPr>
            <w:r w:rsidRPr="000F2DD0">
              <w:rPr>
                <w:rFonts w:cstheme="minorHAnsi"/>
                <w:b/>
                <w:sz w:val="24"/>
                <w:szCs w:val="24"/>
              </w:rPr>
              <w:t xml:space="preserve">Opgehaald door </w:t>
            </w:r>
          </w:p>
        </w:tc>
        <w:tc>
          <w:tcPr>
            <w:tcW w:w="3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32622" w14:textId="77777777" w:rsidR="00FB6B8F" w:rsidRPr="000F2DD0" w:rsidRDefault="00FB6B8F" w:rsidP="00B42E92">
            <w:pPr>
              <w:pStyle w:val="Geenafstand"/>
              <w:rPr>
                <w:rFonts w:cstheme="minorHAnsi"/>
                <w:b/>
                <w:sz w:val="24"/>
                <w:szCs w:val="24"/>
              </w:rPr>
            </w:pPr>
            <w:r w:rsidRPr="000F2DD0">
              <w:rPr>
                <w:rFonts w:cstheme="minorHAnsi"/>
                <w:b/>
                <w:sz w:val="24"/>
                <w:szCs w:val="24"/>
              </w:rPr>
              <w:t xml:space="preserve">Wanneer </w:t>
            </w:r>
          </w:p>
        </w:tc>
      </w:tr>
      <w:tr w:rsidR="00FB6B8F" w:rsidRPr="000F2DD0" w14:paraId="75C1002A" w14:textId="77777777" w:rsidTr="00B42E92">
        <w:trPr>
          <w:trHeight w:val="405"/>
        </w:trPr>
        <w:tc>
          <w:tcPr>
            <w:tcW w:w="3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8C46A5" w14:textId="77777777" w:rsidR="00FB6B8F" w:rsidRPr="000F2DD0" w:rsidRDefault="00FB6B8F" w:rsidP="00B42E92">
            <w:pPr>
              <w:pStyle w:val="Geenafstand"/>
              <w:rPr>
                <w:rFonts w:cstheme="minorHAnsi"/>
                <w:sz w:val="24"/>
                <w:szCs w:val="24"/>
              </w:rPr>
            </w:pPr>
            <w:r w:rsidRPr="000F2DD0">
              <w:rPr>
                <w:rFonts w:cstheme="minorHAnsi"/>
                <w:sz w:val="24"/>
                <w:szCs w:val="24"/>
              </w:rPr>
              <w:t>Agf- afval</w:t>
            </w:r>
          </w:p>
        </w:tc>
        <w:tc>
          <w:tcPr>
            <w:tcW w:w="3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7EFA10" w14:textId="77777777" w:rsidR="00FB6B8F" w:rsidRPr="000F2DD0" w:rsidRDefault="00FB6B8F" w:rsidP="00B42E92">
            <w:pPr>
              <w:pStyle w:val="Geenafstand"/>
              <w:rPr>
                <w:rFonts w:cstheme="minorHAnsi"/>
                <w:sz w:val="24"/>
                <w:szCs w:val="24"/>
              </w:rPr>
            </w:pPr>
            <w:r w:rsidRPr="000F2DD0">
              <w:rPr>
                <w:rFonts w:cstheme="minorHAnsi"/>
                <w:sz w:val="24"/>
                <w:szCs w:val="24"/>
              </w:rPr>
              <w:t>Gemeente</w:t>
            </w:r>
          </w:p>
        </w:tc>
        <w:tc>
          <w:tcPr>
            <w:tcW w:w="3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4C14A7" w14:textId="77777777" w:rsidR="00FB6B8F" w:rsidRPr="000F2DD0" w:rsidRDefault="00FB6B8F" w:rsidP="00B42E92">
            <w:pPr>
              <w:pStyle w:val="Geenafstand"/>
              <w:rPr>
                <w:rFonts w:cstheme="minorHAnsi"/>
                <w:sz w:val="24"/>
                <w:szCs w:val="24"/>
              </w:rPr>
            </w:pPr>
            <w:r w:rsidRPr="000F2DD0">
              <w:rPr>
                <w:rFonts w:cstheme="minorHAnsi"/>
                <w:sz w:val="24"/>
                <w:szCs w:val="24"/>
              </w:rPr>
              <w:t xml:space="preserve">Maandag </w:t>
            </w:r>
          </w:p>
        </w:tc>
      </w:tr>
      <w:tr w:rsidR="00FB6B8F" w:rsidRPr="000F2DD0" w14:paraId="5981CEC2" w14:textId="77777777" w:rsidTr="00B42E92">
        <w:trPr>
          <w:trHeight w:val="388"/>
        </w:trPr>
        <w:tc>
          <w:tcPr>
            <w:tcW w:w="3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303FA0" w14:textId="77777777" w:rsidR="00FB6B8F" w:rsidRPr="000F2DD0" w:rsidRDefault="00FB6B8F" w:rsidP="00B42E92">
            <w:pPr>
              <w:pStyle w:val="Geenafstand"/>
              <w:rPr>
                <w:rFonts w:cstheme="minorHAnsi"/>
                <w:sz w:val="24"/>
                <w:szCs w:val="24"/>
              </w:rPr>
            </w:pPr>
            <w:r w:rsidRPr="000F2DD0">
              <w:rPr>
                <w:rFonts w:cstheme="minorHAnsi"/>
                <w:sz w:val="24"/>
                <w:szCs w:val="24"/>
              </w:rPr>
              <w:t>Papier en karton</w:t>
            </w:r>
          </w:p>
        </w:tc>
        <w:tc>
          <w:tcPr>
            <w:tcW w:w="3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05940C" w14:textId="77777777" w:rsidR="00FB6B8F" w:rsidRPr="000F2DD0" w:rsidRDefault="00FB6B8F" w:rsidP="00B42E92">
            <w:pPr>
              <w:pStyle w:val="Geenafstand"/>
              <w:rPr>
                <w:rFonts w:cstheme="minorHAnsi"/>
                <w:sz w:val="24"/>
                <w:szCs w:val="24"/>
              </w:rPr>
            </w:pPr>
            <w:r w:rsidRPr="000F2DD0">
              <w:rPr>
                <w:rFonts w:cstheme="minorHAnsi"/>
                <w:sz w:val="24"/>
                <w:szCs w:val="24"/>
              </w:rPr>
              <w:t>Van Gansewinkel</w:t>
            </w:r>
          </w:p>
        </w:tc>
        <w:tc>
          <w:tcPr>
            <w:tcW w:w="3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0D6FAA" w14:textId="77777777" w:rsidR="00FB6B8F" w:rsidRPr="000F2DD0" w:rsidRDefault="00FB6B8F" w:rsidP="00B42E92">
            <w:pPr>
              <w:pStyle w:val="Geenafstand"/>
              <w:rPr>
                <w:rFonts w:cstheme="minorHAnsi"/>
                <w:sz w:val="24"/>
                <w:szCs w:val="24"/>
              </w:rPr>
            </w:pPr>
            <w:r w:rsidRPr="000F2DD0">
              <w:rPr>
                <w:rFonts w:cstheme="minorHAnsi"/>
                <w:sz w:val="24"/>
                <w:szCs w:val="24"/>
              </w:rPr>
              <w:t>Donderdag, 2x per maand</w:t>
            </w:r>
          </w:p>
        </w:tc>
      </w:tr>
      <w:tr w:rsidR="00FB6B8F" w:rsidRPr="000F2DD0" w14:paraId="38E41E98" w14:textId="77777777" w:rsidTr="00B42E92">
        <w:trPr>
          <w:trHeight w:val="405"/>
        </w:trPr>
        <w:tc>
          <w:tcPr>
            <w:tcW w:w="3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E5C802" w14:textId="77777777" w:rsidR="00FB6B8F" w:rsidRPr="000F2DD0" w:rsidRDefault="00FB6B8F" w:rsidP="00B42E92">
            <w:pPr>
              <w:pStyle w:val="Geenafstand"/>
              <w:rPr>
                <w:rFonts w:cstheme="minorHAnsi"/>
                <w:sz w:val="24"/>
                <w:szCs w:val="24"/>
              </w:rPr>
            </w:pPr>
            <w:r w:rsidRPr="000F2DD0">
              <w:rPr>
                <w:rFonts w:cstheme="minorHAnsi"/>
                <w:sz w:val="24"/>
                <w:szCs w:val="24"/>
              </w:rPr>
              <w:t>Glas</w:t>
            </w:r>
          </w:p>
        </w:tc>
        <w:tc>
          <w:tcPr>
            <w:tcW w:w="3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6E546" w14:textId="77777777" w:rsidR="00FB6B8F" w:rsidRPr="000F2DD0" w:rsidRDefault="00FB6B8F" w:rsidP="00B42E92">
            <w:pPr>
              <w:pStyle w:val="Geenafstand"/>
              <w:rPr>
                <w:rFonts w:cstheme="minorHAnsi"/>
                <w:sz w:val="24"/>
                <w:szCs w:val="24"/>
              </w:rPr>
            </w:pPr>
            <w:r w:rsidRPr="000F2DD0">
              <w:rPr>
                <w:rFonts w:cstheme="minorHAnsi"/>
                <w:sz w:val="24"/>
                <w:szCs w:val="24"/>
              </w:rPr>
              <w:t>Zelf wegbrengen</w:t>
            </w:r>
          </w:p>
        </w:tc>
        <w:tc>
          <w:tcPr>
            <w:tcW w:w="3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065B2A" w14:textId="77777777" w:rsidR="00FB6B8F" w:rsidRPr="000F2DD0" w:rsidRDefault="00FB6B8F" w:rsidP="00B42E92">
            <w:pPr>
              <w:pStyle w:val="Geenafstand"/>
              <w:rPr>
                <w:rFonts w:cstheme="minorHAnsi"/>
                <w:sz w:val="24"/>
                <w:szCs w:val="24"/>
              </w:rPr>
            </w:pPr>
            <w:r w:rsidRPr="000F2DD0">
              <w:rPr>
                <w:rFonts w:cstheme="minorHAnsi"/>
                <w:sz w:val="24"/>
                <w:szCs w:val="24"/>
              </w:rPr>
              <w:t>Dagelijks</w:t>
            </w:r>
          </w:p>
        </w:tc>
      </w:tr>
      <w:tr w:rsidR="00FB6B8F" w:rsidRPr="000F2DD0" w14:paraId="4E4CBF47" w14:textId="77777777" w:rsidTr="00B42E92">
        <w:trPr>
          <w:trHeight w:val="388"/>
        </w:trPr>
        <w:tc>
          <w:tcPr>
            <w:tcW w:w="3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68560" w14:textId="77777777" w:rsidR="00FB6B8F" w:rsidRPr="000F2DD0" w:rsidRDefault="00FB6B8F" w:rsidP="00B42E92">
            <w:pPr>
              <w:pStyle w:val="Geenafstand"/>
              <w:rPr>
                <w:rFonts w:cstheme="minorHAnsi"/>
                <w:sz w:val="24"/>
                <w:szCs w:val="24"/>
              </w:rPr>
            </w:pPr>
            <w:r w:rsidRPr="000F2DD0">
              <w:rPr>
                <w:rFonts w:cstheme="minorHAnsi"/>
                <w:sz w:val="24"/>
                <w:szCs w:val="24"/>
              </w:rPr>
              <w:t>Emballage</w:t>
            </w:r>
          </w:p>
        </w:tc>
        <w:tc>
          <w:tcPr>
            <w:tcW w:w="3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E76F12" w14:textId="77777777" w:rsidR="00FB6B8F" w:rsidRPr="000F2DD0" w:rsidRDefault="00FB6B8F" w:rsidP="00B42E92">
            <w:pPr>
              <w:pStyle w:val="Geenafstand"/>
              <w:rPr>
                <w:rFonts w:cstheme="minorHAnsi"/>
                <w:sz w:val="24"/>
                <w:szCs w:val="24"/>
              </w:rPr>
            </w:pPr>
            <w:r w:rsidRPr="000F2DD0">
              <w:rPr>
                <w:rFonts w:cstheme="minorHAnsi"/>
                <w:sz w:val="24"/>
                <w:szCs w:val="24"/>
              </w:rPr>
              <w:t>De Dorstlesser</w:t>
            </w:r>
          </w:p>
        </w:tc>
        <w:tc>
          <w:tcPr>
            <w:tcW w:w="3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9CCC0C" w14:textId="77777777" w:rsidR="00FB6B8F" w:rsidRPr="000F2DD0" w:rsidRDefault="00FB6B8F" w:rsidP="00B42E92">
            <w:pPr>
              <w:pStyle w:val="Geenafstand"/>
              <w:rPr>
                <w:rFonts w:cstheme="minorHAnsi"/>
                <w:sz w:val="24"/>
                <w:szCs w:val="24"/>
              </w:rPr>
            </w:pPr>
            <w:r w:rsidRPr="000F2DD0">
              <w:rPr>
                <w:rFonts w:cstheme="minorHAnsi"/>
                <w:sz w:val="24"/>
                <w:szCs w:val="24"/>
              </w:rPr>
              <w:t>Maandag</w:t>
            </w:r>
          </w:p>
        </w:tc>
      </w:tr>
      <w:tr w:rsidR="00FB6B8F" w:rsidRPr="000F2DD0" w14:paraId="14864FB0" w14:textId="77777777" w:rsidTr="00B42E92">
        <w:trPr>
          <w:trHeight w:val="405"/>
        </w:trPr>
        <w:tc>
          <w:tcPr>
            <w:tcW w:w="3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2D53D" w14:textId="77777777" w:rsidR="00FB6B8F" w:rsidRPr="000F2DD0" w:rsidRDefault="00FB6B8F" w:rsidP="00B42E92">
            <w:pPr>
              <w:pStyle w:val="Geenafstand"/>
              <w:rPr>
                <w:rFonts w:cstheme="minorHAnsi"/>
                <w:sz w:val="24"/>
                <w:szCs w:val="24"/>
              </w:rPr>
            </w:pPr>
            <w:r w:rsidRPr="000F2DD0">
              <w:rPr>
                <w:rFonts w:cstheme="minorHAnsi"/>
                <w:sz w:val="24"/>
                <w:szCs w:val="24"/>
              </w:rPr>
              <w:t>Klein chemisch afval</w:t>
            </w:r>
          </w:p>
        </w:tc>
        <w:tc>
          <w:tcPr>
            <w:tcW w:w="3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B8C2F" w14:textId="77777777" w:rsidR="00FB6B8F" w:rsidRPr="000F2DD0" w:rsidRDefault="00FB6B8F" w:rsidP="00B42E92">
            <w:pPr>
              <w:pStyle w:val="Geenafstand"/>
              <w:rPr>
                <w:rFonts w:cstheme="minorHAnsi"/>
                <w:sz w:val="24"/>
                <w:szCs w:val="24"/>
              </w:rPr>
            </w:pPr>
            <w:r w:rsidRPr="000F2DD0">
              <w:rPr>
                <w:rFonts w:cstheme="minorHAnsi"/>
                <w:sz w:val="24"/>
                <w:szCs w:val="24"/>
              </w:rPr>
              <w:t>Zelf wegbrengen</w:t>
            </w:r>
          </w:p>
        </w:tc>
        <w:tc>
          <w:tcPr>
            <w:tcW w:w="3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DA6D7" w14:textId="77777777" w:rsidR="00FB6B8F" w:rsidRPr="000F2DD0" w:rsidRDefault="00FB6B8F" w:rsidP="00B42E92">
            <w:pPr>
              <w:pStyle w:val="Geenafstand"/>
              <w:rPr>
                <w:rFonts w:cstheme="minorHAnsi"/>
                <w:sz w:val="24"/>
                <w:szCs w:val="24"/>
              </w:rPr>
            </w:pPr>
            <w:r w:rsidRPr="000F2DD0">
              <w:rPr>
                <w:rFonts w:cstheme="minorHAnsi"/>
                <w:sz w:val="24"/>
                <w:szCs w:val="24"/>
              </w:rPr>
              <w:t>1x per 6 weken</w:t>
            </w:r>
          </w:p>
        </w:tc>
      </w:tr>
    </w:tbl>
    <w:p w14:paraId="7FABD4A5" w14:textId="77777777" w:rsidR="005050A8" w:rsidRDefault="005050A8" w:rsidP="00EE445C"/>
    <w:p w14:paraId="7E09C99B" w14:textId="77777777" w:rsidR="00647481" w:rsidRDefault="00647481" w:rsidP="00EE445C"/>
    <w:p w14:paraId="58882F53" w14:textId="77777777" w:rsidR="00647481" w:rsidRDefault="00647481">
      <w:r>
        <w:br w:type="page"/>
      </w:r>
    </w:p>
    <w:p w14:paraId="7B8C7245" w14:textId="77777777" w:rsidR="00647481" w:rsidRDefault="003122C2" w:rsidP="00647481">
      <w:pPr>
        <w:pStyle w:val="Kop3"/>
      </w:pPr>
      <w:bookmarkStart w:id="134" w:name="_Toc514084635"/>
      <w:r>
        <w:lastRenderedPageBreak/>
        <w:t xml:space="preserve">Bijlage 1 </w:t>
      </w:r>
      <w:r w:rsidR="00647481">
        <w:t>toets</w:t>
      </w:r>
      <w:r>
        <w:t>instructies</w:t>
      </w:r>
      <w:bookmarkEnd w:id="134"/>
      <w:r>
        <w:t xml:space="preserve"> </w:t>
      </w:r>
    </w:p>
    <w:p w14:paraId="5608A937" w14:textId="77777777" w:rsidR="00647481" w:rsidRDefault="00647481" w:rsidP="00647481">
      <w:pPr>
        <w:pStyle w:val="Geenafstand"/>
      </w:pPr>
      <w:r>
        <w:t xml:space="preserve">In deze bijlage kunnen de toetsen gevonden worden. Er zijn twee varianten van deze eindtoets. Hiermee kunnen de docenten controleren/evalueren of de theorie/kennis in voldoende mate is opgenomen door de studenten. </w:t>
      </w:r>
    </w:p>
    <w:p w14:paraId="25508F67" w14:textId="77777777" w:rsidR="00647481" w:rsidRDefault="00647481" w:rsidP="00647481">
      <w:pPr>
        <w:rPr>
          <w:b/>
        </w:rPr>
      </w:pPr>
      <w:r>
        <w:rPr>
          <w:b/>
        </w:rPr>
        <w:t>Verantwoording  eind toets:</w:t>
      </w:r>
    </w:p>
    <w:p w14:paraId="1E9A35E4" w14:textId="77777777" w:rsidR="00647481" w:rsidRDefault="00647481" w:rsidP="00AB543D">
      <w:pPr>
        <w:pStyle w:val="Lijstalinea"/>
        <w:numPr>
          <w:ilvl w:val="0"/>
          <w:numId w:val="59"/>
        </w:numPr>
        <w:spacing w:before="0" w:after="160" w:line="259" w:lineRule="auto"/>
      </w:pPr>
      <w:r w:rsidRPr="001C3CA2">
        <w:t>D</w:t>
      </w:r>
      <w:r>
        <w:t>ient</w:t>
      </w:r>
      <w:r w:rsidRPr="001C3CA2">
        <w:t xml:space="preserve"> </w:t>
      </w:r>
      <w:r>
        <w:t>als afsluiting van de Keuzedeel</w:t>
      </w:r>
    </w:p>
    <w:p w14:paraId="1D122CA5" w14:textId="77777777" w:rsidR="00647481" w:rsidRDefault="00647481" w:rsidP="00AB543D">
      <w:pPr>
        <w:pStyle w:val="Lijstalinea"/>
        <w:numPr>
          <w:ilvl w:val="0"/>
          <w:numId w:val="59"/>
        </w:numPr>
        <w:spacing w:before="0" w:after="160" w:line="259" w:lineRule="auto"/>
      </w:pPr>
      <w:r>
        <w:t>Bevatten een afspiegeling van de kennis die in de lessenserie is aangeboden</w:t>
      </w:r>
    </w:p>
    <w:p w14:paraId="5D476DFC" w14:textId="77777777" w:rsidR="00647481" w:rsidRDefault="00647481" w:rsidP="00AB543D">
      <w:pPr>
        <w:pStyle w:val="Lijstalinea"/>
        <w:numPr>
          <w:ilvl w:val="0"/>
          <w:numId w:val="59"/>
        </w:numPr>
        <w:spacing w:before="0" w:after="160" w:line="259" w:lineRule="auto"/>
      </w:pPr>
      <w:r>
        <w:t>Geven een indicatie van het door de deelnemer behaalde kennis.</w:t>
      </w:r>
    </w:p>
    <w:p w14:paraId="185357A8" w14:textId="77777777" w:rsidR="00647481" w:rsidRDefault="00647481" w:rsidP="00647481">
      <w:pPr>
        <w:rPr>
          <w:b/>
        </w:rPr>
      </w:pPr>
      <w:r>
        <w:rPr>
          <w:b/>
        </w:rPr>
        <w:t>Afnamecondities</w:t>
      </w:r>
    </w:p>
    <w:p w14:paraId="50568C37" w14:textId="77777777" w:rsidR="00647481" w:rsidRDefault="00647481" w:rsidP="00AB543D">
      <w:pPr>
        <w:pStyle w:val="Lijstalinea"/>
        <w:numPr>
          <w:ilvl w:val="0"/>
          <w:numId w:val="60"/>
        </w:numPr>
        <w:spacing w:before="0" w:after="160" w:line="259" w:lineRule="auto"/>
      </w:pPr>
      <w:r>
        <w:t>De toets wordt afgenomen onder toezicht van een docent.</w:t>
      </w:r>
    </w:p>
    <w:p w14:paraId="234DFF10" w14:textId="77777777" w:rsidR="00647481" w:rsidRDefault="00647481" w:rsidP="00647481">
      <w:pPr>
        <w:rPr>
          <w:b/>
        </w:rPr>
      </w:pPr>
      <w:r>
        <w:rPr>
          <w:b/>
        </w:rPr>
        <w:t>Toestorm</w:t>
      </w:r>
    </w:p>
    <w:p w14:paraId="023EBD91" w14:textId="77777777" w:rsidR="00647481" w:rsidRDefault="00647481" w:rsidP="00AB543D">
      <w:pPr>
        <w:pStyle w:val="Lijstalinea"/>
        <w:numPr>
          <w:ilvl w:val="0"/>
          <w:numId w:val="60"/>
        </w:numPr>
        <w:spacing w:before="0" w:after="160" w:line="259" w:lineRule="auto"/>
      </w:pPr>
      <w:r w:rsidRPr="001C3CA2">
        <w:t xml:space="preserve">De toets bestaat uit open en meerkeuze vragen met ruimte voor de leerling om antwoorden te </w:t>
      </w:r>
      <w:r>
        <w:t xml:space="preserve">kunnen </w:t>
      </w:r>
      <w:r w:rsidRPr="001C3CA2">
        <w:t>schrijven.</w:t>
      </w:r>
    </w:p>
    <w:p w14:paraId="3BFB125B" w14:textId="77777777" w:rsidR="00647481" w:rsidRDefault="00647481" w:rsidP="00AB543D">
      <w:pPr>
        <w:pStyle w:val="Lijstalinea"/>
        <w:numPr>
          <w:ilvl w:val="0"/>
          <w:numId w:val="60"/>
        </w:numPr>
        <w:spacing w:before="0" w:after="160" w:line="259" w:lineRule="auto"/>
      </w:pPr>
      <w:r>
        <w:t>De toets wordt op papier afgenomen.</w:t>
      </w:r>
    </w:p>
    <w:p w14:paraId="29FC0D1F" w14:textId="77777777" w:rsidR="00647481" w:rsidRDefault="00647481" w:rsidP="00647481">
      <w:pPr>
        <w:rPr>
          <w:b/>
        </w:rPr>
      </w:pPr>
      <w:r>
        <w:rPr>
          <w:b/>
        </w:rPr>
        <w:t>Tijdsduur</w:t>
      </w:r>
    </w:p>
    <w:p w14:paraId="4590237F" w14:textId="77777777" w:rsidR="00647481" w:rsidRDefault="00647481" w:rsidP="00647481">
      <w:pPr>
        <w:rPr>
          <w:b/>
        </w:rPr>
      </w:pPr>
      <w:r>
        <w:t>De tijdsduur van de toets is 60 minuten ( met een dyslexie verklaring 15 minuten extra tijd)</w:t>
      </w:r>
      <w:r>
        <w:rPr>
          <w:b/>
        </w:rPr>
        <w:t xml:space="preserve"> .</w:t>
      </w:r>
    </w:p>
    <w:p w14:paraId="45AE92AF" w14:textId="77777777" w:rsidR="00647481" w:rsidRDefault="00647481" w:rsidP="00647481">
      <w:pPr>
        <w:rPr>
          <w:b/>
        </w:rPr>
      </w:pPr>
      <w:r>
        <w:rPr>
          <w:b/>
        </w:rPr>
        <w:t>Puntenverdeling</w:t>
      </w:r>
    </w:p>
    <w:p w14:paraId="553E0B5B" w14:textId="77777777" w:rsidR="00647481" w:rsidRDefault="00647481" w:rsidP="00AB543D">
      <w:pPr>
        <w:pStyle w:val="Lijstalinea"/>
        <w:numPr>
          <w:ilvl w:val="0"/>
          <w:numId w:val="61"/>
        </w:numPr>
        <w:spacing w:before="0" w:after="160" w:line="259" w:lineRule="auto"/>
      </w:pPr>
      <w:r>
        <w:t>Bij open vragen wordt punten toegekend voor zover voor juiste woorden als voor het hele zinnen.</w:t>
      </w:r>
    </w:p>
    <w:p w14:paraId="48467C59" w14:textId="77777777" w:rsidR="00647481" w:rsidRPr="00106485" w:rsidRDefault="00647481" w:rsidP="00647481">
      <w:pPr>
        <w:rPr>
          <w:b/>
        </w:rPr>
      </w:pPr>
      <w:r w:rsidRPr="00106485">
        <w:rPr>
          <w:b/>
        </w:rPr>
        <w:t>Correctiemodel</w:t>
      </w:r>
    </w:p>
    <w:p w14:paraId="531D3773" w14:textId="77777777" w:rsidR="00647481" w:rsidRDefault="00647481" w:rsidP="00AB543D">
      <w:pPr>
        <w:pStyle w:val="Lijstalinea"/>
        <w:numPr>
          <w:ilvl w:val="0"/>
          <w:numId w:val="61"/>
        </w:numPr>
        <w:spacing w:before="0" w:after="160" w:line="259" w:lineRule="auto"/>
      </w:pPr>
      <w:r>
        <w:t>Voor elke toets zo wel versie A als versie B zijn er correctiemodellen beschikbaar</w:t>
      </w:r>
    </w:p>
    <w:p w14:paraId="22E51DCE" w14:textId="77777777" w:rsidR="00647481" w:rsidRDefault="00647481" w:rsidP="00AB543D">
      <w:pPr>
        <w:pStyle w:val="Lijstalinea"/>
        <w:numPr>
          <w:ilvl w:val="0"/>
          <w:numId w:val="61"/>
        </w:numPr>
        <w:spacing w:before="0" w:after="160" w:line="259" w:lineRule="auto"/>
      </w:pPr>
      <w:r>
        <w:t>Er wordt aangegeven wat het juiste antwoord is</w:t>
      </w:r>
    </w:p>
    <w:p w14:paraId="4AB5384F" w14:textId="77777777" w:rsidR="00647481" w:rsidRDefault="00647481" w:rsidP="00AB543D">
      <w:pPr>
        <w:pStyle w:val="Lijstalinea"/>
        <w:numPr>
          <w:ilvl w:val="0"/>
          <w:numId w:val="61"/>
        </w:numPr>
        <w:spacing w:before="0" w:after="160" w:line="259" w:lineRule="auto"/>
      </w:pPr>
      <w:r>
        <w:t>Als een antwoord op een openvraag niet in het correctie model voorkomt en dit antwoord op grond van vak inhoudelijk juist of gedeeltelijk juist is, krijgt de deelnemer punten voor de vraag.</w:t>
      </w:r>
    </w:p>
    <w:p w14:paraId="253E0BB0" w14:textId="77777777" w:rsidR="00647481" w:rsidRDefault="00647481" w:rsidP="00647481">
      <w:pPr>
        <w:rPr>
          <w:b/>
        </w:rPr>
      </w:pPr>
      <w:r>
        <w:rPr>
          <w:b/>
        </w:rPr>
        <w:t>Cesuur</w:t>
      </w:r>
    </w:p>
    <w:p w14:paraId="5853225F" w14:textId="77777777" w:rsidR="00647481" w:rsidRPr="00106485" w:rsidRDefault="00647481" w:rsidP="00AB543D">
      <w:pPr>
        <w:pStyle w:val="Lijstalinea"/>
        <w:numPr>
          <w:ilvl w:val="0"/>
          <w:numId w:val="62"/>
        </w:numPr>
        <w:spacing w:before="0" w:after="160" w:line="259" w:lineRule="auto"/>
        <w:rPr>
          <w:b/>
        </w:rPr>
      </w:pPr>
      <w:r>
        <w:t>De cesuur is gesteld op 67% voor een 5,5 met de gekozen puntenverdeling in het correctiemodel toont de deelnemer bij deze cesuur aan of hij de stof echt beheerst.</w:t>
      </w:r>
    </w:p>
    <w:p w14:paraId="085A82A3" w14:textId="77777777" w:rsidR="00647481" w:rsidRDefault="00647481" w:rsidP="00647481">
      <w:pPr>
        <w:rPr>
          <w:b/>
        </w:rPr>
      </w:pPr>
      <w:r>
        <w:rPr>
          <w:b/>
        </w:rPr>
        <w:t>Versies</w:t>
      </w:r>
    </w:p>
    <w:p w14:paraId="13525ED1" w14:textId="77777777" w:rsidR="00647481" w:rsidRPr="00106485" w:rsidRDefault="00647481" w:rsidP="00AB543D">
      <w:pPr>
        <w:pStyle w:val="Lijstalinea"/>
        <w:numPr>
          <w:ilvl w:val="0"/>
          <w:numId w:val="62"/>
        </w:numPr>
        <w:spacing w:before="0" w:after="160" w:line="259" w:lineRule="auto"/>
      </w:pPr>
      <w:r>
        <w:t>Van de cursustoets zijn er A- en B- versies beschikbaar. In beide versies worden precies kennis bevraagd in andere contexten.</w:t>
      </w:r>
    </w:p>
    <w:p w14:paraId="5A0C22DC" w14:textId="77777777" w:rsidR="00647481" w:rsidRDefault="00647481" w:rsidP="00EE445C"/>
    <w:p w14:paraId="1EA22ED6" w14:textId="77777777" w:rsidR="00647481" w:rsidRDefault="00647481">
      <w:r>
        <w:br w:type="page"/>
      </w:r>
    </w:p>
    <w:p w14:paraId="4EEB8435" w14:textId="77777777" w:rsidR="003122C2" w:rsidRPr="008867AA" w:rsidRDefault="008867AA" w:rsidP="008867AA">
      <w:pPr>
        <w:pStyle w:val="Kop2"/>
      </w:pPr>
      <w:bookmarkStart w:id="135" w:name="_Toc514084636"/>
      <w:r w:rsidRPr="008867AA">
        <w:lastRenderedPageBreak/>
        <w:t>Bijlage 2</w:t>
      </w:r>
      <w:r w:rsidR="00BF147A" w:rsidRPr="008867AA">
        <w:t xml:space="preserve"> </w:t>
      </w:r>
      <w:r w:rsidR="003122C2" w:rsidRPr="008867AA">
        <w:t>Toets HACCP Versie A</w:t>
      </w:r>
      <w:bookmarkEnd w:id="135"/>
    </w:p>
    <w:p w14:paraId="3C3BD57F" w14:textId="77777777" w:rsidR="003122C2" w:rsidRDefault="003122C2" w:rsidP="003122C2"/>
    <w:p w14:paraId="5E7A46B8" w14:textId="77777777" w:rsidR="003122C2" w:rsidRDefault="003122C2" w:rsidP="003122C2">
      <w:pPr>
        <w:rPr>
          <w:noProof/>
        </w:rPr>
      </w:pPr>
    </w:p>
    <w:p w14:paraId="13F7FC07" w14:textId="77777777" w:rsidR="003122C2" w:rsidRDefault="003122C2" w:rsidP="003122C2">
      <w:r>
        <w:rPr>
          <w:noProof/>
          <w:lang w:eastAsia="nl-NL"/>
        </w:rPr>
        <w:drawing>
          <wp:anchor distT="0" distB="0" distL="114300" distR="114300" simplePos="0" relativeHeight="251668480" behindDoc="1" locked="0" layoutInCell="1" allowOverlap="1" wp14:anchorId="1FD7311A" wp14:editId="1D837EBA">
            <wp:simplePos x="0" y="0"/>
            <wp:positionH relativeFrom="column">
              <wp:posOffset>-4445</wp:posOffset>
            </wp:positionH>
            <wp:positionV relativeFrom="paragraph">
              <wp:posOffset>-4445</wp:posOffset>
            </wp:positionV>
            <wp:extent cx="3962400" cy="2638425"/>
            <wp:effectExtent l="0" t="0" r="0" b="9525"/>
            <wp:wrapTight wrapText="bothSides">
              <wp:wrapPolygon edited="0">
                <wp:start x="0" y="0"/>
                <wp:lineTo x="0" y="21522"/>
                <wp:lineTo x="21496" y="21522"/>
                <wp:lineTo x="21496" y="0"/>
                <wp:lineTo x="0" y="0"/>
              </wp:wrapPolygon>
            </wp:wrapTight>
            <wp:docPr id="15" name="Afbeelding 15" descr="C:\Users\t.yilmaz\AppData\Local\Microsoft\Windows\INetCache\Content.Word\26462056-Haccp-meaning-or-Expanding-acronyms-of-haccp-Stock-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yilmaz\AppData\Local\Microsoft\Windows\INetCache\Content.Word\26462056-Haccp-meaning-or-Expanding-acronyms-of-haccp-Stock-Photo.jp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962400" cy="2638425"/>
                    </a:xfrm>
                    <a:prstGeom prst="rect">
                      <a:avLst/>
                    </a:prstGeom>
                    <a:noFill/>
                    <a:ln>
                      <a:noFill/>
                    </a:ln>
                  </pic:spPr>
                </pic:pic>
              </a:graphicData>
            </a:graphic>
          </wp:anchor>
        </w:drawing>
      </w:r>
    </w:p>
    <w:p w14:paraId="2B8C63B3" w14:textId="77777777" w:rsidR="003122C2" w:rsidRDefault="003122C2" w:rsidP="003122C2"/>
    <w:p w14:paraId="43D9849F" w14:textId="77777777" w:rsidR="003122C2" w:rsidRDefault="003122C2" w:rsidP="003122C2"/>
    <w:p w14:paraId="0AC1A341" w14:textId="77777777" w:rsidR="003122C2" w:rsidRDefault="003122C2" w:rsidP="003122C2"/>
    <w:p w14:paraId="41A09FC6" w14:textId="77777777" w:rsidR="003122C2" w:rsidRDefault="003122C2" w:rsidP="003122C2"/>
    <w:p w14:paraId="4A1E3A62" w14:textId="77777777" w:rsidR="003122C2" w:rsidRDefault="003122C2" w:rsidP="003122C2"/>
    <w:p w14:paraId="04B29813" w14:textId="77777777" w:rsidR="003122C2" w:rsidRDefault="003122C2" w:rsidP="003122C2"/>
    <w:p w14:paraId="5280B58B" w14:textId="77777777" w:rsidR="003122C2" w:rsidRDefault="003122C2" w:rsidP="003122C2"/>
    <w:p w14:paraId="2EC16885" w14:textId="77777777" w:rsidR="003122C2" w:rsidRDefault="003122C2" w:rsidP="003122C2"/>
    <w:p w14:paraId="4CD373AF" w14:textId="77777777" w:rsidR="003122C2" w:rsidRDefault="003122C2" w:rsidP="003122C2"/>
    <w:p w14:paraId="6709D158" w14:textId="77777777" w:rsidR="003122C2" w:rsidRDefault="003122C2" w:rsidP="003122C2">
      <w:r>
        <w:t>Voor Entree opleidingen</w:t>
      </w:r>
    </w:p>
    <w:p w14:paraId="7EB115D3" w14:textId="77777777" w:rsidR="003122C2" w:rsidRDefault="003122C2" w:rsidP="003122C2">
      <w:r>
        <w:t>Schooljaar 2016/2017</w:t>
      </w:r>
    </w:p>
    <w:p w14:paraId="6A9F3F54" w14:textId="77777777" w:rsidR="003122C2" w:rsidRDefault="003122C2" w:rsidP="003122C2">
      <w:r>
        <w:t>Docent: T.Yilmaz</w:t>
      </w:r>
    </w:p>
    <w:p w14:paraId="7A4D6722" w14:textId="77777777" w:rsidR="003122C2" w:rsidRDefault="003122C2" w:rsidP="003122C2">
      <w:r>
        <w:t>Datum: 16- nov-2016</w:t>
      </w:r>
    </w:p>
    <w:p w14:paraId="067A7998" w14:textId="77777777" w:rsidR="003122C2" w:rsidRDefault="003122C2" w:rsidP="003122C2"/>
    <w:p w14:paraId="2397619C" w14:textId="77777777" w:rsidR="003122C2" w:rsidRDefault="003122C2" w:rsidP="003122C2"/>
    <w:p w14:paraId="018869A7" w14:textId="77777777" w:rsidR="003122C2" w:rsidRDefault="003122C2" w:rsidP="003122C2"/>
    <w:p w14:paraId="6949E62F" w14:textId="77777777" w:rsidR="003122C2" w:rsidRDefault="003122C2" w:rsidP="003122C2"/>
    <w:p w14:paraId="531093F5" w14:textId="77777777" w:rsidR="003122C2" w:rsidRDefault="003122C2" w:rsidP="003122C2"/>
    <w:p w14:paraId="3E08FF1D" w14:textId="77777777" w:rsidR="003122C2" w:rsidRDefault="003122C2" w:rsidP="003122C2">
      <w:r>
        <w:t>Naam:</w:t>
      </w:r>
    </w:p>
    <w:p w14:paraId="7A2FBE98" w14:textId="77777777" w:rsidR="003122C2" w:rsidRDefault="003122C2" w:rsidP="003122C2">
      <w:r>
        <w:t>Achternaam</w:t>
      </w:r>
    </w:p>
    <w:p w14:paraId="14AFBCDD" w14:textId="77777777" w:rsidR="003122C2" w:rsidRDefault="003122C2" w:rsidP="003122C2">
      <w:r>
        <w:t>Klas:</w:t>
      </w:r>
    </w:p>
    <w:p w14:paraId="34ED36A3" w14:textId="77777777" w:rsidR="003122C2" w:rsidRDefault="003122C2" w:rsidP="003122C2">
      <w:r>
        <w:t>Studentnummer:</w:t>
      </w:r>
    </w:p>
    <w:p w14:paraId="0B55E894" w14:textId="77777777" w:rsidR="003122C2" w:rsidRDefault="003122C2" w:rsidP="003122C2"/>
    <w:p w14:paraId="79C835AD" w14:textId="77777777" w:rsidR="003122C2" w:rsidRDefault="003122C2" w:rsidP="003122C2"/>
    <w:p w14:paraId="10C02BBB" w14:textId="77777777" w:rsidR="003122C2" w:rsidRPr="007529FE" w:rsidRDefault="003122C2" w:rsidP="003122C2">
      <w:pPr>
        <w:rPr>
          <w:b/>
        </w:rPr>
      </w:pPr>
      <w:r>
        <w:rPr>
          <w:b/>
        </w:rPr>
        <w:t>Les</w:t>
      </w:r>
      <w:r w:rsidRPr="007529FE">
        <w:rPr>
          <w:b/>
        </w:rPr>
        <w:t xml:space="preserve"> 1</w:t>
      </w:r>
      <w:r>
        <w:rPr>
          <w:b/>
        </w:rPr>
        <w:t xml:space="preserve"> HACCP</w:t>
      </w:r>
    </w:p>
    <w:p w14:paraId="375A5E68" w14:textId="77777777" w:rsidR="003122C2" w:rsidRDefault="003122C2" w:rsidP="003122C2">
      <w:pPr>
        <w:rPr>
          <w:color w:val="333333"/>
          <w:shd w:val="clear" w:color="auto" w:fill="FFFFFF"/>
        </w:rPr>
      </w:pPr>
      <w:r>
        <w:rPr>
          <w:color w:val="333333"/>
          <w:shd w:val="clear" w:color="auto" w:fill="FFFFFF"/>
        </w:rPr>
        <w:lastRenderedPageBreak/>
        <w:t>1.</w:t>
      </w:r>
      <w:r w:rsidRPr="00C80A01">
        <w:rPr>
          <w:color w:val="333333"/>
          <w:shd w:val="clear" w:color="auto" w:fill="FFFFFF"/>
        </w:rPr>
        <w:t>Wat betekent de term HACCP?</w:t>
      </w:r>
    </w:p>
    <w:p w14:paraId="20E47B79" w14:textId="77777777" w:rsidR="003122C2" w:rsidRPr="000F47EF" w:rsidRDefault="003122C2" w:rsidP="003122C2">
      <w:r>
        <w:rPr>
          <w:color w:val="333333"/>
          <w:shd w:val="clear" w:color="auto" w:fill="FFFFFF"/>
        </w:rPr>
        <w:t>………………………………………………………………………………………………………………………………………………………………………………………………………………………………………………………………………………………………………………………….</w:t>
      </w:r>
    </w:p>
    <w:p w14:paraId="78619391" w14:textId="77777777" w:rsidR="003122C2" w:rsidRDefault="003122C2" w:rsidP="003122C2">
      <w:pPr>
        <w:rPr>
          <w:sz w:val="24"/>
          <w:szCs w:val="24"/>
        </w:rPr>
      </w:pPr>
      <w:r>
        <w:rPr>
          <w:sz w:val="24"/>
          <w:szCs w:val="24"/>
        </w:rPr>
        <w:t>2. Waar zijn de regels van de HACCP ontstaan?</w:t>
      </w:r>
    </w:p>
    <w:p w14:paraId="52670DDF" w14:textId="77777777" w:rsidR="003122C2" w:rsidRDefault="003122C2" w:rsidP="003122C2">
      <w:pPr>
        <w:rPr>
          <w:sz w:val="24"/>
          <w:szCs w:val="24"/>
        </w:rPr>
      </w:pPr>
      <w:r>
        <w:rPr>
          <w:sz w:val="24"/>
          <w:szCs w:val="24"/>
        </w:rPr>
        <w:t xml:space="preserve">……………………………………………………………………………………………………………………………………………………………………………………………………………………………………………………………………………………………… </w:t>
      </w:r>
    </w:p>
    <w:p w14:paraId="568C08F0" w14:textId="77777777" w:rsidR="003122C2" w:rsidRDefault="003122C2" w:rsidP="003122C2">
      <w:pPr>
        <w:rPr>
          <w:sz w:val="24"/>
          <w:szCs w:val="24"/>
        </w:rPr>
      </w:pPr>
      <w:r>
        <w:rPr>
          <w:sz w:val="24"/>
          <w:szCs w:val="24"/>
        </w:rPr>
        <w:t>3.</w:t>
      </w:r>
      <w:r w:rsidRPr="004113E8">
        <w:rPr>
          <w:sz w:val="24"/>
          <w:szCs w:val="24"/>
        </w:rPr>
        <w:t xml:space="preserve"> Noteer </w:t>
      </w:r>
      <w:r>
        <w:rPr>
          <w:sz w:val="24"/>
          <w:szCs w:val="24"/>
        </w:rPr>
        <w:t xml:space="preserve">voor wie het HACCP systeem bedoelt is. </w:t>
      </w:r>
    </w:p>
    <w:p w14:paraId="553FD2BA" w14:textId="77777777" w:rsidR="003122C2" w:rsidRDefault="003122C2" w:rsidP="003122C2">
      <w:pPr>
        <w:rPr>
          <w:sz w:val="24"/>
          <w:szCs w:val="24"/>
        </w:rPr>
      </w:pPr>
      <w:r>
        <w:rPr>
          <w:sz w:val="24"/>
          <w:szCs w:val="24"/>
        </w:rPr>
        <w:t>………………………………………………………………………………………………………………………………………………………………………………………………………………………………………………………………………………………………..</w:t>
      </w:r>
    </w:p>
    <w:p w14:paraId="0C8406DC" w14:textId="77777777" w:rsidR="003122C2" w:rsidRDefault="003122C2" w:rsidP="003122C2">
      <w:pPr>
        <w:rPr>
          <w:sz w:val="24"/>
          <w:szCs w:val="24"/>
        </w:rPr>
      </w:pPr>
      <w:r>
        <w:rPr>
          <w:sz w:val="24"/>
          <w:szCs w:val="24"/>
        </w:rPr>
        <w:t>4. Noteer  vier sectoren die de HACCP-regels toe moeten passen.</w:t>
      </w:r>
    </w:p>
    <w:p w14:paraId="4007DEDE" w14:textId="77777777" w:rsidR="003122C2" w:rsidRDefault="003122C2" w:rsidP="003122C2">
      <w:pPr>
        <w:rPr>
          <w:sz w:val="24"/>
          <w:szCs w:val="24"/>
        </w:rPr>
      </w:pPr>
      <w:r>
        <w:rPr>
          <w:sz w:val="24"/>
          <w:szCs w:val="24"/>
        </w:rPr>
        <w:t xml:space="preserve">…………………………………………………………………………………………………………………………………………………………………………………………………………………………………………………………………………………………….. </w:t>
      </w:r>
    </w:p>
    <w:p w14:paraId="08FDC64A" w14:textId="77777777" w:rsidR="003122C2" w:rsidRDefault="003122C2" w:rsidP="003122C2">
      <w:pPr>
        <w:rPr>
          <w:sz w:val="24"/>
          <w:szCs w:val="24"/>
        </w:rPr>
      </w:pPr>
      <w:r>
        <w:rPr>
          <w:sz w:val="24"/>
          <w:szCs w:val="24"/>
        </w:rPr>
        <w:t xml:space="preserve">5. Wat betekend de afkorting NVWA? </w:t>
      </w:r>
    </w:p>
    <w:p w14:paraId="0AACBDFB" w14:textId="77777777" w:rsidR="003122C2" w:rsidRPr="00C80A01" w:rsidRDefault="003122C2" w:rsidP="003122C2">
      <w:pPr>
        <w:rPr>
          <w:sz w:val="24"/>
          <w:szCs w:val="24"/>
        </w:rPr>
      </w:pPr>
      <w:r>
        <w:rPr>
          <w:sz w:val="24"/>
          <w:szCs w:val="24"/>
        </w:rPr>
        <w:t>……………………………………………………………………………………………………………………………………………</w:t>
      </w:r>
    </w:p>
    <w:p w14:paraId="20010966" w14:textId="77777777" w:rsidR="003122C2" w:rsidRDefault="003122C2" w:rsidP="003122C2">
      <w:pPr>
        <w:rPr>
          <w:sz w:val="24"/>
          <w:szCs w:val="24"/>
        </w:rPr>
      </w:pPr>
      <w:r>
        <w:rPr>
          <w:sz w:val="24"/>
          <w:szCs w:val="24"/>
        </w:rPr>
        <w:t>6. Omschrijf in je eigen woorden wat de NVWA allemaal doet. .</w:t>
      </w:r>
    </w:p>
    <w:p w14:paraId="62D23EE8" w14:textId="77777777" w:rsidR="003122C2" w:rsidRDefault="003122C2" w:rsidP="003122C2">
      <w:pPr>
        <w:rPr>
          <w:sz w:val="24"/>
          <w:szCs w:val="24"/>
        </w:rPr>
      </w:pPr>
      <w:r>
        <w:rPr>
          <w:sz w:val="24"/>
          <w:szCs w:val="24"/>
        </w:rPr>
        <w:t>……………………………………………………………………………………………………………………………………………………………………………………………………………………………………………………………………………………………..</w:t>
      </w:r>
    </w:p>
    <w:p w14:paraId="36C4349B" w14:textId="77777777" w:rsidR="003122C2" w:rsidRDefault="003122C2" w:rsidP="003122C2">
      <w:pPr>
        <w:rPr>
          <w:sz w:val="24"/>
          <w:szCs w:val="24"/>
        </w:rPr>
      </w:pPr>
      <w:r>
        <w:rPr>
          <w:sz w:val="24"/>
          <w:szCs w:val="24"/>
        </w:rPr>
        <w:t xml:space="preserve">7. Noteer vijf punten waarop de NVWA controleert. </w:t>
      </w:r>
    </w:p>
    <w:p w14:paraId="2022EE7C" w14:textId="77777777" w:rsidR="003122C2" w:rsidRPr="00C80A01" w:rsidRDefault="003122C2" w:rsidP="003122C2">
      <w:pPr>
        <w:rPr>
          <w:sz w:val="24"/>
          <w:szCs w:val="24"/>
        </w:rPr>
      </w:pPr>
      <w:r w:rsidRPr="00C80A01">
        <w:rPr>
          <w:sz w:val="24"/>
          <w:szCs w:val="24"/>
        </w:rPr>
        <w:t>………………………………………………………………………………………………………………………………………………………………………………………………………………………………………………………………………………………………………………………………………………………………………………………………………………………………………………………………………………………………………………………………………………………………………………………………………………………………………………………………………………………...</w:t>
      </w:r>
      <w:r>
        <w:rPr>
          <w:sz w:val="24"/>
          <w:szCs w:val="24"/>
        </w:rPr>
        <w:t>......................................................</w:t>
      </w:r>
      <w:r w:rsidRPr="00C80A01">
        <w:rPr>
          <w:sz w:val="24"/>
          <w:szCs w:val="24"/>
        </w:rPr>
        <w:br/>
      </w:r>
      <w:r w:rsidRPr="008A343F">
        <w:rPr>
          <w:b/>
        </w:rPr>
        <w:t>Les 2</w:t>
      </w:r>
    </w:p>
    <w:p w14:paraId="7723CC28" w14:textId="77777777" w:rsidR="003122C2" w:rsidRPr="00BB2CAB" w:rsidRDefault="003122C2" w:rsidP="003122C2">
      <w:pPr>
        <w:rPr>
          <w:b/>
        </w:rPr>
      </w:pPr>
      <w:r>
        <w:rPr>
          <w:rFonts w:eastAsia="Times New Roman" w:cs="Times New Roman"/>
          <w:b/>
          <w:lang w:eastAsia="nl-NL"/>
        </w:rPr>
        <w:t xml:space="preserve"> </w:t>
      </w:r>
      <w:r>
        <w:rPr>
          <w:rFonts w:eastAsia="Times New Roman" w:cs="Times New Roman"/>
          <w:lang w:eastAsia="nl-NL"/>
        </w:rPr>
        <w:t xml:space="preserve">8. </w:t>
      </w:r>
      <w:r w:rsidRPr="00503719">
        <w:rPr>
          <w:rFonts w:eastAsia="Times New Roman" w:cs="Times New Roman"/>
          <w:lang w:eastAsia="nl-NL"/>
        </w:rPr>
        <w:t>Een belangrijk onderdeel van het wer</w:t>
      </w:r>
      <w:r>
        <w:rPr>
          <w:rFonts w:eastAsia="Times New Roman" w:cs="Times New Roman"/>
          <w:lang w:eastAsia="nl-NL"/>
        </w:rPr>
        <w:t>k</w:t>
      </w:r>
      <w:r w:rsidRPr="00503719">
        <w:rPr>
          <w:rFonts w:eastAsia="Times New Roman" w:cs="Times New Roman"/>
          <w:lang w:eastAsia="nl-NL"/>
        </w:rPr>
        <w:t xml:space="preserve"> is de persoonlijke verzorging. Geef in het onderstaande schema met korte zinnen per onderdeel aan wat de belangrijkste aandachtspunten zijn van een goede lichaamsverzorging. </w:t>
      </w:r>
    </w:p>
    <w:p w14:paraId="335C14D1" w14:textId="77777777" w:rsidR="003122C2" w:rsidRPr="00503719" w:rsidRDefault="003122C2" w:rsidP="003122C2">
      <w:pPr>
        <w:spacing w:after="0" w:line="240" w:lineRule="auto"/>
        <w:rPr>
          <w:rFonts w:eastAsia="Times New Roman" w:cs="Times New Roman"/>
          <w:lang w:eastAsia="nl-NL"/>
        </w:rPr>
      </w:pPr>
    </w:p>
    <w:tbl>
      <w:tblPr>
        <w:tblStyle w:val="Tabelraster"/>
        <w:tblW w:w="0" w:type="auto"/>
        <w:tblLook w:val="04A0" w:firstRow="1" w:lastRow="0" w:firstColumn="1" w:lastColumn="0" w:noHBand="0" w:noVBand="1"/>
      </w:tblPr>
      <w:tblGrid>
        <w:gridCol w:w="4539"/>
        <w:gridCol w:w="4523"/>
      </w:tblGrid>
      <w:tr w:rsidR="003122C2" w:rsidRPr="00503719" w14:paraId="2043E168" w14:textId="77777777" w:rsidTr="00BF147A">
        <w:tc>
          <w:tcPr>
            <w:tcW w:w="4606" w:type="dxa"/>
          </w:tcPr>
          <w:p w14:paraId="6E975A2F" w14:textId="77777777" w:rsidR="003122C2" w:rsidRPr="00503719" w:rsidRDefault="003122C2" w:rsidP="00BF147A">
            <w:pPr>
              <w:rPr>
                <w:rFonts w:eastAsia="Times New Roman" w:cs="Times New Roman"/>
                <w:b/>
                <w:lang w:eastAsia="nl-NL"/>
              </w:rPr>
            </w:pPr>
            <w:r w:rsidRPr="00503719">
              <w:rPr>
                <w:rFonts w:eastAsia="Times New Roman" w:cs="Times New Roman"/>
                <w:b/>
                <w:lang w:eastAsia="nl-NL"/>
              </w:rPr>
              <w:t xml:space="preserve">Lichaamsverzorging </w:t>
            </w:r>
          </w:p>
        </w:tc>
        <w:tc>
          <w:tcPr>
            <w:tcW w:w="4606" w:type="dxa"/>
          </w:tcPr>
          <w:p w14:paraId="3F6BA91F" w14:textId="77777777" w:rsidR="003122C2" w:rsidRPr="00503719" w:rsidRDefault="003122C2" w:rsidP="00BF147A">
            <w:pPr>
              <w:rPr>
                <w:rFonts w:eastAsia="Times New Roman" w:cs="Times New Roman"/>
                <w:b/>
                <w:lang w:eastAsia="nl-NL"/>
              </w:rPr>
            </w:pPr>
            <w:r w:rsidRPr="00503719">
              <w:rPr>
                <w:rFonts w:eastAsia="Times New Roman" w:cs="Times New Roman"/>
                <w:b/>
                <w:lang w:eastAsia="nl-NL"/>
              </w:rPr>
              <w:t xml:space="preserve">Onderdelen </w:t>
            </w:r>
          </w:p>
        </w:tc>
      </w:tr>
      <w:tr w:rsidR="003122C2" w:rsidRPr="00503719" w14:paraId="66606939" w14:textId="77777777" w:rsidTr="00BF147A">
        <w:trPr>
          <w:trHeight w:val="250"/>
        </w:trPr>
        <w:tc>
          <w:tcPr>
            <w:tcW w:w="4606" w:type="dxa"/>
          </w:tcPr>
          <w:p w14:paraId="672B0FC5" w14:textId="77777777" w:rsidR="003122C2" w:rsidRPr="00503719" w:rsidRDefault="003122C2" w:rsidP="00BF147A">
            <w:pPr>
              <w:jc w:val="center"/>
              <w:rPr>
                <w:rFonts w:eastAsia="Times New Roman" w:cs="Times New Roman"/>
                <w:lang w:eastAsia="nl-NL"/>
              </w:rPr>
            </w:pPr>
            <w:r w:rsidRPr="00503719">
              <w:rPr>
                <w:rFonts w:eastAsia="Times New Roman" w:cs="Times New Roman"/>
                <w:lang w:eastAsia="nl-NL"/>
              </w:rPr>
              <w:t>Huidverzorging</w:t>
            </w:r>
          </w:p>
          <w:p w14:paraId="7A08F339" w14:textId="77777777" w:rsidR="003122C2" w:rsidRPr="00503719" w:rsidRDefault="003122C2" w:rsidP="00BF147A">
            <w:pPr>
              <w:jc w:val="center"/>
              <w:rPr>
                <w:rFonts w:eastAsia="Times New Roman" w:cs="Times New Roman"/>
                <w:lang w:eastAsia="nl-NL"/>
              </w:rPr>
            </w:pPr>
          </w:p>
          <w:p w14:paraId="4467B8CF" w14:textId="77777777" w:rsidR="003122C2" w:rsidRPr="00503719" w:rsidRDefault="003122C2" w:rsidP="00BF147A">
            <w:pPr>
              <w:jc w:val="center"/>
              <w:rPr>
                <w:rFonts w:eastAsia="Times New Roman" w:cs="Times New Roman"/>
                <w:lang w:eastAsia="nl-NL"/>
              </w:rPr>
            </w:pPr>
          </w:p>
          <w:p w14:paraId="5A29B4A4" w14:textId="77777777" w:rsidR="003122C2" w:rsidRPr="00503719" w:rsidRDefault="003122C2" w:rsidP="00BF147A">
            <w:pPr>
              <w:jc w:val="center"/>
              <w:rPr>
                <w:rFonts w:eastAsia="Times New Roman" w:cs="Times New Roman"/>
                <w:lang w:eastAsia="nl-NL"/>
              </w:rPr>
            </w:pPr>
          </w:p>
        </w:tc>
        <w:tc>
          <w:tcPr>
            <w:tcW w:w="4606" w:type="dxa"/>
          </w:tcPr>
          <w:p w14:paraId="0D03D072" w14:textId="77777777" w:rsidR="003122C2" w:rsidRPr="00503719" w:rsidRDefault="003122C2" w:rsidP="00BF147A">
            <w:pPr>
              <w:rPr>
                <w:rFonts w:eastAsia="Times New Roman" w:cs="Times New Roman"/>
                <w:lang w:eastAsia="nl-NL"/>
              </w:rPr>
            </w:pPr>
          </w:p>
        </w:tc>
      </w:tr>
      <w:tr w:rsidR="003122C2" w:rsidRPr="00503719" w14:paraId="2194982F" w14:textId="77777777" w:rsidTr="00BF147A">
        <w:tc>
          <w:tcPr>
            <w:tcW w:w="4606" w:type="dxa"/>
          </w:tcPr>
          <w:p w14:paraId="1BB1984F" w14:textId="77777777" w:rsidR="003122C2" w:rsidRPr="00503719" w:rsidRDefault="003122C2" w:rsidP="00BF147A">
            <w:pPr>
              <w:jc w:val="center"/>
              <w:rPr>
                <w:rFonts w:eastAsia="Times New Roman" w:cs="Times New Roman"/>
                <w:lang w:eastAsia="nl-NL"/>
              </w:rPr>
            </w:pPr>
            <w:r w:rsidRPr="00503719">
              <w:rPr>
                <w:rFonts w:eastAsia="Times New Roman" w:cs="Times New Roman"/>
                <w:lang w:eastAsia="nl-NL"/>
              </w:rPr>
              <w:t>Handverzorging</w:t>
            </w:r>
          </w:p>
          <w:p w14:paraId="072CD80F" w14:textId="77777777" w:rsidR="003122C2" w:rsidRPr="00503719" w:rsidRDefault="003122C2" w:rsidP="00BF147A">
            <w:pPr>
              <w:jc w:val="center"/>
              <w:rPr>
                <w:rFonts w:eastAsia="Times New Roman" w:cs="Times New Roman"/>
                <w:lang w:eastAsia="nl-NL"/>
              </w:rPr>
            </w:pPr>
          </w:p>
          <w:p w14:paraId="5E696441" w14:textId="77777777" w:rsidR="003122C2" w:rsidRPr="00503719" w:rsidRDefault="003122C2" w:rsidP="00BF147A">
            <w:pPr>
              <w:jc w:val="center"/>
              <w:rPr>
                <w:rFonts w:eastAsia="Times New Roman" w:cs="Times New Roman"/>
                <w:lang w:eastAsia="nl-NL"/>
              </w:rPr>
            </w:pPr>
          </w:p>
          <w:p w14:paraId="0C380348" w14:textId="77777777" w:rsidR="003122C2" w:rsidRPr="00503719" w:rsidRDefault="003122C2" w:rsidP="00BF147A">
            <w:pPr>
              <w:jc w:val="center"/>
              <w:rPr>
                <w:rFonts w:eastAsia="Times New Roman" w:cs="Times New Roman"/>
                <w:lang w:eastAsia="nl-NL"/>
              </w:rPr>
            </w:pPr>
          </w:p>
        </w:tc>
        <w:tc>
          <w:tcPr>
            <w:tcW w:w="4606" w:type="dxa"/>
          </w:tcPr>
          <w:p w14:paraId="5BE2A9AF" w14:textId="77777777" w:rsidR="003122C2" w:rsidRPr="00503719" w:rsidRDefault="003122C2" w:rsidP="00BF147A">
            <w:pPr>
              <w:rPr>
                <w:rFonts w:eastAsia="Times New Roman" w:cs="Times New Roman"/>
                <w:lang w:eastAsia="nl-NL"/>
              </w:rPr>
            </w:pPr>
          </w:p>
        </w:tc>
      </w:tr>
      <w:tr w:rsidR="003122C2" w:rsidRPr="00503719" w14:paraId="76992C3C" w14:textId="77777777" w:rsidTr="00BF147A">
        <w:tc>
          <w:tcPr>
            <w:tcW w:w="4606" w:type="dxa"/>
          </w:tcPr>
          <w:p w14:paraId="5C9F1558" w14:textId="77777777" w:rsidR="003122C2" w:rsidRPr="00503719" w:rsidRDefault="003122C2" w:rsidP="00BF147A">
            <w:pPr>
              <w:jc w:val="center"/>
              <w:rPr>
                <w:rFonts w:eastAsia="Times New Roman" w:cs="Times New Roman"/>
                <w:lang w:eastAsia="nl-NL"/>
              </w:rPr>
            </w:pPr>
            <w:r w:rsidRPr="00503719">
              <w:rPr>
                <w:rFonts w:eastAsia="Times New Roman" w:cs="Times New Roman"/>
                <w:lang w:eastAsia="nl-NL"/>
              </w:rPr>
              <w:t>Haarverzorging</w:t>
            </w:r>
          </w:p>
          <w:p w14:paraId="5E02BBBD" w14:textId="77777777" w:rsidR="003122C2" w:rsidRPr="00503719" w:rsidRDefault="003122C2" w:rsidP="00BF147A">
            <w:pPr>
              <w:jc w:val="center"/>
              <w:rPr>
                <w:rFonts w:eastAsia="Times New Roman" w:cs="Times New Roman"/>
                <w:lang w:eastAsia="nl-NL"/>
              </w:rPr>
            </w:pPr>
          </w:p>
          <w:p w14:paraId="29E93BA5" w14:textId="77777777" w:rsidR="003122C2" w:rsidRPr="00503719" w:rsidRDefault="003122C2" w:rsidP="00BF147A">
            <w:pPr>
              <w:jc w:val="center"/>
              <w:rPr>
                <w:rFonts w:eastAsia="Times New Roman" w:cs="Times New Roman"/>
                <w:lang w:eastAsia="nl-NL"/>
              </w:rPr>
            </w:pPr>
          </w:p>
          <w:p w14:paraId="73A1F7B0" w14:textId="77777777" w:rsidR="003122C2" w:rsidRPr="00503719" w:rsidRDefault="003122C2" w:rsidP="00BF147A">
            <w:pPr>
              <w:jc w:val="center"/>
              <w:rPr>
                <w:rFonts w:eastAsia="Times New Roman" w:cs="Times New Roman"/>
                <w:lang w:eastAsia="nl-NL"/>
              </w:rPr>
            </w:pPr>
          </w:p>
        </w:tc>
        <w:tc>
          <w:tcPr>
            <w:tcW w:w="4606" w:type="dxa"/>
          </w:tcPr>
          <w:p w14:paraId="27A81778" w14:textId="77777777" w:rsidR="003122C2" w:rsidRPr="00503719" w:rsidRDefault="003122C2" w:rsidP="00BF147A">
            <w:pPr>
              <w:rPr>
                <w:rFonts w:eastAsia="Times New Roman" w:cs="Times New Roman"/>
                <w:lang w:eastAsia="nl-NL"/>
              </w:rPr>
            </w:pPr>
          </w:p>
        </w:tc>
      </w:tr>
      <w:tr w:rsidR="003122C2" w:rsidRPr="00503719" w14:paraId="79D1E960" w14:textId="77777777" w:rsidTr="00BF147A">
        <w:tc>
          <w:tcPr>
            <w:tcW w:w="4606" w:type="dxa"/>
          </w:tcPr>
          <w:p w14:paraId="6D42EB3C" w14:textId="77777777" w:rsidR="003122C2" w:rsidRPr="00503719" w:rsidRDefault="003122C2" w:rsidP="00BF147A">
            <w:pPr>
              <w:jc w:val="center"/>
              <w:rPr>
                <w:rFonts w:eastAsia="Times New Roman" w:cs="Times New Roman"/>
                <w:lang w:eastAsia="nl-NL"/>
              </w:rPr>
            </w:pPr>
            <w:r w:rsidRPr="00503719">
              <w:rPr>
                <w:rFonts w:eastAsia="Times New Roman" w:cs="Times New Roman"/>
                <w:lang w:eastAsia="nl-NL"/>
              </w:rPr>
              <w:t>Mondverzorging</w:t>
            </w:r>
          </w:p>
          <w:p w14:paraId="3B475D4D" w14:textId="77777777" w:rsidR="003122C2" w:rsidRPr="00503719" w:rsidRDefault="003122C2" w:rsidP="00BF147A">
            <w:pPr>
              <w:jc w:val="center"/>
              <w:rPr>
                <w:rFonts w:eastAsia="Times New Roman" w:cs="Times New Roman"/>
                <w:lang w:eastAsia="nl-NL"/>
              </w:rPr>
            </w:pPr>
          </w:p>
          <w:p w14:paraId="3BD31A3B" w14:textId="77777777" w:rsidR="003122C2" w:rsidRPr="00503719" w:rsidRDefault="003122C2" w:rsidP="00BF147A">
            <w:pPr>
              <w:jc w:val="center"/>
              <w:rPr>
                <w:rFonts w:eastAsia="Times New Roman" w:cs="Times New Roman"/>
                <w:lang w:eastAsia="nl-NL"/>
              </w:rPr>
            </w:pPr>
          </w:p>
          <w:p w14:paraId="2CA2194F" w14:textId="77777777" w:rsidR="003122C2" w:rsidRPr="00503719" w:rsidRDefault="003122C2" w:rsidP="00BF147A">
            <w:pPr>
              <w:jc w:val="center"/>
              <w:rPr>
                <w:rFonts w:eastAsia="Times New Roman" w:cs="Times New Roman"/>
                <w:lang w:eastAsia="nl-NL"/>
              </w:rPr>
            </w:pPr>
          </w:p>
        </w:tc>
        <w:tc>
          <w:tcPr>
            <w:tcW w:w="4606" w:type="dxa"/>
          </w:tcPr>
          <w:p w14:paraId="61B1B74D" w14:textId="77777777" w:rsidR="003122C2" w:rsidRPr="00503719" w:rsidRDefault="003122C2" w:rsidP="00BF147A">
            <w:pPr>
              <w:rPr>
                <w:rFonts w:eastAsia="Times New Roman" w:cs="Times New Roman"/>
                <w:lang w:eastAsia="nl-NL"/>
              </w:rPr>
            </w:pPr>
            <w:r w:rsidRPr="002463FF">
              <w:br/>
            </w:r>
          </w:p>
        </w:tc>
      </w:tr>
      <w:tr w:rsidR="003122C2" w:rsidRPr="00503719" w14:paraId="7A8AC5EF" w14:textId="77777777" w:rsidTr="00BF147A">
        <w:tc>
          <w:tcPr>
            <w:tcW w:w="4606" w:type="dxa"/>
            <w:vAlign w:val="center"/>
          </w:tcPr>
          <w:p w14:paraId="04F2F101" w14:textId="77777777" w:rsidR="003122C2" w:rsidRPr="00503719" w:rsidRDefault="003122C2" w:rsidP="00BF147A">
            <w:pPr>
              <w:jc w:val="center"/>
              <w:rPr>
                <w:rFonts w:eastAsia="Times New Roman" w:cs="Times New Roman"/>
                <w:lang w:eastAsia="nl-NL"/>
              </w:rPr>
            </w:pPr>
            <w:r w:rsidRPr="00503719">
              <w:rPr>
                <w:rFonts w:eastAsia="Times New Roman" w:cs="Times New Roman"/>
                <w:lang w:eastAsia="nl-NL"/>
              </w:rPr>
              <w:t>Voetverzorging</w:t>
            </w:r>
          </w:p>
          <w:p w14:paraId="771460D7" w14:textId="77777777" w:rsidR="003122C2" w:rsidRPr="00503719" w:rsidRDefault="003122C2" w:rsidP="00BF147A">
            <w:pPr>
              <w:jc w:val="center"/>
              <w:rPr>
                <w:rFonts w:eastAsia="Times New Roman" w:cs="Times New Roman"/>
                <w:lang w:eastAsia="nl-NL"/>
              </w:rPr>
            </w:pPr>
          </w:p>
          <w:p w14:paraId="63D4221F" w14:textId="77777777" w:rsidR="003122C2" w:rsidRPr="00503719" w:rsidRDefault="003122C2" w:rsidP="00BF147A">
            <w:pPr>
              <w:jc w:val="center"/>
              <w:rPr>
                <w:rFonts w:eastAsia="Times New Roman" w:cs="Times New Roman"/>
                <w:lang w:eastAsia="nl-NL"/>
              </w:rPr>
            </w:pPr>
          </w:p>
          <w:p w14:paraId="5C2DEF94" w14:textId="77777777" w:rsidR="003122C2" w:rsidRPr="00503719" w:rsidRDefault="003122C2" w:rsidP="00BF147A">
            <w:pPr>
              <w:jc w:val="center"/>
              <w:rPr>
                <w:rFonts w:eastAsia="Times New Roman" w:cs="Times New Roman"/>
                <w:lang w:eastAsia="nl-NL"/>
              </w:rPr>
            </w:pPr>
          </w:p>
        </w:tc>
        <w:tc>
          <w:tcPr>
            <w:tcW w:w="4606" w:type="dxa"/>
          </w:tcPr>
          <w:p w14:paraId="694CE551" w14:textId="77777777" w:rsidR="003122C2" w:rsidRPr="00B315F2" w:rsidRDefault="003122C2" w:rsidP="00BF147A">
            <w:r>
              <w:t xml:space="preserve"> </w:t>
            </w:r>
            <w:r w:rsidRPr="00B315F2">
              <w:br/>
            </w:r>
          </w:p>
          <w:p w14:paraId="46064B7D" w14:textId="77777777" w:rsidR="003122C2" w:rsidRPr="00503719" w:rsidRDefault="003122C2" w:rsidP="00BF147A">
            <w:pPr>
              <w:rPr>
                <w:rFonts w:eastAsia="Times New Roman" w:cs="Times New Roman"/>
                <w:lang w:eastAsia="nl-NL"/>
              </w:rPr>
            </w:pPr>
          </w:p>
        </w:tc>
      </w:tr>
    </w:tbl>
    <w:p w14:paraId="38D865A0" w14:textId="77777777" w:rsidR="003122C2" w:rsidRPr="00503719" w:rsidRDefault="003122C2" w:rsidP="003122C2">
      <w:pPr>
        <w:spacing w:after="0" w:line="240" w:lineRule="auto"/>
        <w:rPr>
          <w:rFonts w:eastAsia="Times New Roman" w:cs="Times New Roman"/>
          <w:lang w:eastAsia="nl-NL"/>
        </w:rPr>
      </w:pPr>
    </w:p>
    <w:p w14:paraId="60BF7215" w14:textId="77777777" w:rsidR="003122C2" w:rsidRDefault="003122C2" w:rsidP="003122C2">
      <w:pPr>
        <w:rPr>
          <w:sz w:val="24"/>
          <w:szCs w:val="24"/>
        </w:rPr>
      </w:pPr>
      <w:r>
        <w:rPr>
          <w:sz w:val="24"/>
          <w:szCs w:val="24"/>
        </w:rPr>
        <w:t>9.  Waarom mag je geen sieraden dragen in de keuken?</w:t>
      </w:r>
    </w:p>
    <w:p w14:paraId="2B8869FE" w14:textId="77777777" w:rsidR="003122C2" w:rsidRDefault="003122C2" w:rsidP="003122C2">
      <w:pPr>
        <w:rPr>
          <w:sz w:val="24"/>
          <w:szCs w:val="24"/>
        </w:rPr>
      </w:pPr>
      <w:r>
        <w:rPr>
          <w:sz w:val="24"/>
          <w:szCs w:val="24"/>
        </w:rPr>
        <w:t>………………………………………………………………………………………………………………………………………………………………………………………………………………………………………………………………………………………………</w:t>
      </w:r>
    </w:p>
    <w:p w14:paraId="2B57115D" w14:textId="77777777" w:rsidR="003122C2" w:rsidRDefault="003122C2" w:rsidP="003122C2">
      <w:pPr>
        <w:rPr>
          <w:sz w:val="24"/>
          <w:szCs w:val="24"/>
        </w:rPr>
      </w:pPr>
      <w:r>
        <w:rPr>
          <w:sz w:val="24"/>
          <w:szCs w:val="24"/>
        </w:rPr>
        <w:t xml:space="preserve">10 . Leg uit waarom ze in de keuken gekleurde pleisters gebruiken. </w:t>
      </w:r>
    </w:p>
    <w:p w14:paraId="4641D954" w14:textId="77777777" w:rsidR="003122C2" w:rsidRDefault="003122C2" w:rsidP="003122C2">
      <w:pPr>
        <w:rPr>
          <w:sz w:val="24"/>
          <w:szCs w:val="24"/>
        </w:rPr>
      </w:pPr>
      <w:r>
        <w:rPr>
          <w:sz w:val="24"/>
          <w:szCs w:val="24"/>
        </w:rPr>
        <w:t>……………………………………………………………………………………………………………………………………………………………………………………………………………………………………………………………………………………………..</w:t>
      </w:r>
    </w:p>
    <w:p w14:paraId="673B3C5C" w14:textId="77777777" w:rsidR="003122C2" w:rsidRDefault="003122C2" w:rsidP="003122C2">
      <w:pPr>
        <w:rPr>
          <w:sz w:val="24"/>
          <w:szCs w:val="24"/>
        </w:rPr>
      </w:pPr>
      <w:r>
        <w:rPr>
          <w:sz w:val="24"/>
          <w:szCs w:val="24"/>
        </w:rPr>
        <w:t>11</w:t>
      </w:r>
      <w:r w:rsidRPr="00F72E6F">
        <w:rPr>
          <w:sz w:val="24"/>
          <w:szCs w:val="24"/>
        </w:rPr>
        <w:t xml:space="preserve"> . wat zijn de voordelen van waterafstotende pleisters .</w:t>
      </w:r>
    </w:p>
    <w:p w14:paraId="6687953F" w14:textId="77777777" w:rsidR="003122C2" w:rsidRPr="00F72E6F" w:rsidRDefault="003122C2" w:rsidP="003122C2">
      <w:pPr>
        <w:rPr>
          <w:sz w:val="24"/>
          <w:szCs w:val="24"/>
        </w:rPr>
      </w:pPr>
      <w:r>
        <w:rPr>
          <w:sz w:val="24"/>
          <w:szCs w:val="24"/>
        </w:rPr>
        <w:t>………………………………………………………………………………………………………………………………………………………………………………………………………………………………………………………………………………………………</w:t>
      </w:r>
    </w:p>
    <w:p w14:paraId="7A758D71" w14:textId="77777777" w:rsidR="003122C2" w:rsidRDefault="003122C2" w:rsidP="003122C2">
      <w:pPr>
        <w:rPr>
          <w:sz w:val="24"/>
          <w:szCs w:val="24"/>
        </w:rPr>
      </w:pPr>
      <w:r>
        <w:rPr>
          <w:sz w:val="24"/>
          <w:szCs w:val="24"/>
        </w:rPr>
        <w:t>12</w:t>
      </w:r>
      <w:r w:rsidRPr="00F72E6F">
        <w:rPr>
          <w:sz w:val="24"/>
          <w:szCs w:val="24"/>
        </w:rPr>
        <w:t xml:space="preserve"> . wat zijn  de voordelen van kortgeknipte haren of haar in een staart</w:t>
      </w:r>
      <w:r>
        <w:rPr>
          <w:sz w:val="24"/>
          <w:szCs w:val="24"/>
        </w:rPr>
        <w:t>?</w:t>
      </w:r>
    </w:p>
    <w:p w14:paraId="0AC0160D" w14:textId="77777777" w:rsidR="003122C2" w:rsidRDefault="003122C2" w:rsidP="003122C2">
      <w:pPr>
        <w:rPr>
          <w:sz w:val="24"/>
          <w:szCs w:val="24"/>
        </w:rPr>
      </w:pPr>
      <w:r>
        <w:rPr>
          <w:sz w:val="24"/>
          <w:szCs w:val="24"/>
        </w:rPr>
        <w:t>……………………………………………………………………………………………………………………………………………………………………………………………………………………………………………………………………………………………..</w:t>
      </w:r>
    </w:p>
    <w:p w14:paraId="061A96B7" w14:textId="77777777" w:rsidR="003122C2" w:rsidRDefault="003122C2" w:rsidP="003122C2">
      <w:pPr>
        <w:rPr>
          <w:sz w:val="24"/>
          <w:szCs w:val="24"/>
        </w:rPr>
      </w:pPr>
      <w:r>
        <w:rPr>
          <w:sz w:val="24"/>
          <w:szCs w:val="24"/>
        </w:rPr>
        <w:t>13 . waarom moet je veiligheid schoenen dragen in de keuken?</w:t>
      </w:r>
    </w:p>
    <w:p w14:paraId="4514A17A" w14:textId="77777777" w:rsidR="003122C2" w:rsidRDefault="003122C2" w:rsidP="003122C2">
      <w:pPr>
        <w:rPr>
          <w:sz w:val="24"/>
          <w:szCs w:val="24"/>
        </w:rPr>
      </w:pPr>
      <w:r>
        <w:rPr>
          <w:sz w:val="24"/>
          <w:szCs w:val="24"/>
        </w:rPr>
        <w:t>………………………………………………………………………………………………………………………………………………………………………………………………………………………………………………………………………………………………………………………………………………………………………………………………………………………………………………</w:t>
      </w:r>
    </w:p>
    <w:p w14:paraId="4383AB99" w14:textId="77777777" w:rsidR="00BF147A" w:rsidRDefault="00BF147A" w:rsidP="003122C2">
      <w:pPr>
        <w:rPr>
          <w:b/>
          <w:sz w:val="24"/>
          <w:szCs w:val="24"/>
        </w:rPr>
      </w:pPr>
    </w:p>
    <w:p w14:paraId="2D5AE41A" w14:textId="77777777" w:rsidR="00BF147A" w:rsidRDefault="00BF147A" w:rsidP="003122C2">
      <w:pPr>
        <w:rPr>
          <w:b/>
          <w:sz w:val="24"/>
          <w:szCs w:val="24"/>
        </w:rPr>
      </w:pPr>
    </w:p>
    <w:p w14:paraId="12ED72EB" w14:textId="77777777" w:rsidR="003122C2" w:rsidRDefault="003122C2" w:rsidP="003122C2">
      <w:pPr>
        <w:rPr>
          <w:b/>
          <w:sz w:val="24"/>
          <w:szCs w:val="24"/>
        </w:rPr>
      </w:pPr>
      <w:r w:rsidRPr="00A02415">
        <w:rPr>
          <w:b/>
          <w:sz w:val="24"/>
          <w:szCs w:val="24"/>
        </w:rPr>
        <w:lastRenderedPageBreak/>
        <w:t>Les 3</w:t>
      </w:r>
    </w:p>
    <w:p w14:paraId="3A5E6110" w14:textId="77777777" w:rsidR="003122C2" w:rsidRDefault="003122C2" w:rsidP="003122C2">
      <w:pPr>
        <w:rPr>
          <w:sz w:val="24"/>
          <w:szCs w:val="24"/>
        </w:rPr>
      </w:pPr>
      <w:r>
        <w:rPr>
          <w:sz w:val="24"/>
          <w:szCs w:val="24"/>
        </w:rPr>
        <w:t>14</w:t>
      </w:r>
      <w:r w:rsidRPr="0024702C">
        <w:rPr>
          <w:sz w:val="24"/>
          <w:szCs w:val="24"/>
        </w:rPr>
        <w:t>. Noteer twee bacteriën  die je ziek kunnen maken.</w:t>
      </w:r>
    </w:p>
    <w:p w14:paraId="51BE656C" w14:textId="77777777" w:rsidR="003122C2" w:rsidRDefault="003122C2" w:rsidP="003122C2">
      <w:pPr>
        <w:rPr>
          <w:sz w:val="24"/>
          <w:szCs w:val="24"/>
        </w:rPr>
      </w:pPr>
      <w:r>
        <w:rPr>
          <w:sz w:val="24"/>
          <w:szCs w:val="24"/>
        </w:rPr>
        <w:t xml:space="preserve">………………………………………………………………………………………………………………………………………………………………………………………………………………………………………………………………………………………………15 . Voor welke producten worden nuttige bacteriën gebruikt? </w:t>
      </w:r>
    </w:p>
    <w:p w14:paraId="1045CC6F" w14:textId="77777777" w:rsidR="003122C2" w:rsidRDefault="003122C2" w:rsidP="003122C2">
      <w:pPr>
        <w:rPr>
          <w:sz w:val="24"/>
          <w:szCs w:val="24"/>
        </w:rPr>
      </w:pPr>
      <w:r>
        <w:rPr>
          <w:sz w:val="24"/>
          <w:szCs w:val="24"/>
        </w:rPr>
        <w:t>………………………………………………………………………………………………………………………………………………………………………………………………………………………………………………………………………………………………</w:t>
      </w:r>
    </w:p>
    <w:p w14:paraId="60C07CE3" w14:textId="77777777" w:rsidR="003122C2" w:rsidRDefault="003122C2" w:rsidP="003122C2">
      <w:pPr>
        <w:rPr>
          <w:sz w:val="24"/>
          <w:szCs w:val="24"/>
        </w:rPr>
      </w:pPr>
      <w:r>
        <w:rPr>
          <w:sz w:val="24"/>
          <w:szCs w:val="24"/>
        </w:rPr>
        <w:t>16 .   Wat is een spore?</w:t>
      </w:r>
    </w:p>
    <w:p w14:paraId="53840401" w14:textId="77777777" w:rsidR="003122C2" w:rsidRPr="00661781" w:rsidRDefault="003122C2" w:rsidP="003122C2">
      <w:pPr>
        <w:rPr>
          <w:sz w:val="24"/>
          <w:szCs w:val="24"/>
        </w:rPr>
      </w:pPr>
      <w:r>
        <w:rPr>
          <w:sz w:val="24"/>
          <w:szCs w:val="24"/>
        </w:rPr>
        <w:t>……………………………………………………………………………………………………………………………………………..</w:t>
      </w:r>
    </w:p>
    <w:p w14:paraId="0A9A77A7" w14:textId="77777777" w:rsidR="003122C2" w:rsidRDefault="003122C2" w:rsidP="003122C2">
      <w:pPr>
        <w:rPr>
          <w:sz w:val="24"/>
          <w:szCs w:val="24"/>
        </w:rPr>
      </w:pPr>
      <w:r>
        <w:rPr>
          <w:sz w:val="24"/>
          <w:szCs w:val="24"/>
        </w:rPr>
        <w:t>17 . Overleven bacteriën de kou van de vriezer?</w:t>
      </w:r>
    </w:p>
    <w:p w14:paraId="62ECFA9D" w14:textId="77777777" w:rsidR="003122C2" w:rsidRDefault="003122C2" w:rsidP="003122C2">
      <w:pPr>
        <w:rPr>
          <w:sz w:val="24"/>
          <w:szCs w:val="24"/>
        </w:rPr>
      </w:pPr>
      <w:r>
        <w:rPr>
          <w:sz w:val="24"/>
          <w:szCs w:val="24"/>
        </w:rPr>
        <w:t>………………………………………………………………………………………………………………………………………………………………………………………………………………………………………………………………………………………………</w:t>
      </w:r>
    </w:p>
    <w:p w14:paraId="385734AC" w14:textId="77777777" w:rsidR="003122C2" w:rsidRDefault="003122C2" w:rsidP="003122C2">
      <w:pPr>
        <w:rPr>
          <w:sz w:val="24"/>
          <w:szCs w:val="24"/>
        </w:rPr>
      </w:pPr>
      <w:r>
        <w:rPr>
          <w:sz w:val="24"/>
          <w:szCs w:val="24"/>
        </w:rPr>
        <w:t>18 . Hoe vaak deelt een bacterie zich onder de meest  optimale omstandigheden?</w:t>
      </w:r>
    </w:p>
    <w:p w14:paraId="048C89F2" w14:textId="77777777" w:rsidR="003122C2" w:rsidRDefault="003122C2" w:rsidP="003122C2">
      <w:pPr>
        <w:rPr>
          <w:sz w:val="24"/>
          <w:szCs w:val="24"/>
        </w:rPr>
      </w:pPr>
      <w:r>
        <w:rPr>
          <w:sz w:val="24"/>
          <w:szCs w:val="24"/>
        </w:rPr>
        <w:t>………………………………………………………………………………………………………………………………………………</w:t>
      </w:r>
    </w:p>
    <w:p w14:paraId="1E94CC21" w14:textId="77777777" w:rsidR="003122C2" w:rsidRDefault="003122C2" w:rsidP="003122C2">
      <w:pPr>
        <w:rPr>
          <w:sz w:val="24"/>
          <w:szCs w:val="24"/>
        </w:rPr>
      </w:pPr>
      <w:r>
        <w:rPr>
          <w:sz w:val="24"/>
          <w:szCs w:val="24"/>
        </w:rPr>
        <w:t>19 . Omschrijf in je eigen woorden. De meest ideale omstandigheden voor bacteriën.</w:t>
      </w:r>
    </w:p>
    <w:p w14:paraId="4D67BED7" w14:textId="77777777" w:rsidR="003122C2" w:rsidRPr="00661781" w:rsidRDefault="003122C2" w:rsidP="003122C2">
      <w:pPr>
        <w:rPr>
          <w:sz w:val="24"/>
          <w:szCs w:val="24"/>
        </w:rPr>
      </w:pPr>
      <w:r>
        <w:rPr>
          <w:sz w:val="24"/>
          <w:szCs w:val="24"/>
        </w:rPr>
        <w:t>………………………………………………………………………………………………………………………………………………</w:t>
      </w:r>
    </w:p>
    <w:p w14:paraId="2011286E" w14:textId="77777777" w:rsidR="003122C2" w:rsidRDefault="003122C2" w:rsidP="003122C2">
      <w:pPr>
        <w:rPr>
          <w:sz w:val="24"/>
          <w:szCs w:val="24"/>
        </w:rPr>
      </w:pPr>
      <w:r>
        <w:rPr>
          <w:sz w:val="24"/>
          <w:szCs w:val="24"/>
        </w:rPr>
        <w:t xml:space="preserve">20. Waar zouden meer bacteriën op groeien denk je, een lolly of een plakje ham? </w:t>
      </w:r>
    </w:p>
    <w:p w14:paraId="4D48D422" w14:textId="77777777" w:rsidR="003122C2" w:rsidRPr="00661781" w:rsidRDefault="003122C2" w:rsidP="003122C2">
      <w:pPr>
        <w:rPr>
          <w:sz w:val="24"/>
          <w:szCs w:val="24"/>
        </w:rPr>
      </w:pPr>
      <w:r>
        <w:rPr>
          <w:sz w:val="24"/>
          <w:szCs w:val="24"/>
        </w:rPr>
        <w:t>………………………………………………………………………………………………………………………………………………</w:t>
      </w:r>
      <w:r w:rsidRPr="00661781">
        <w:rPr>
          <w:sz w:val="24"/>
          <w:szCs w:val="24"/>
        </w:rPr>
        <w:t xml:space="preserve">  </w:t>
      </w:r>
    </w:p>
    <w:p w14:paraId="7DFF03D3" w14:textId="77777777" w:rsidR="003122C2" w:rsidRDefault="003122C2" w:rsidP="003122C2">
      <w:pPr>
        <w:rPr>
          <w:sz w:val="24"/>
          <w:szCs w:val="24"/>
        </w:rPr>
      </w:pPr>
      <w:r>
        <w:rPr>
          <w:sz w:val="24"/>
          <w:szCs w:val="24"/>
        </w:rPr>
        <w:t>21 . Houden bacteriën van vocht of juist niet?</w:t>
      </w:r>
    </w:p>
    <w:p w14:paraId="3B42AFF0" w14:textId="77777777" w:rsidR="003122C2" w:rsidRPr="00661781" w:rsidRDefault="003122C2" w:rsidP="003122C2">
      <w:pPr>
        <w:rPr>
          <w:sz w:val="28"/>
          <w:szCs w:val="28"/>
        </w:rPr>
      </w:pPr>
      <w:r>
        <w:rPr>
          <w:sz w:val="28"/>
          <w:szCs w:val="28"/>
        </w:rPr>
        <w:t>…………………………………………………………………………………………………………………………</w:t>
      </w:r>
      <w:r w:rsidRPr="00661781">
        <w:rPr>
          <w:sz w:val="28"/>
          <w:szCs w:val="28"/>
        </w:rPr>
        <w:t xml:space="preserve"> </w:t>
      </w:r>
    </w:p>
    <w:p w14:paraId="08644E73" w14:textId="77777777" w:rsidR="003122C2" w:rsidRDefault="003122C2" w:rsidP="003122C2">
      <w:pPr>
        <w:rPr>
          <w:sz w:val="24"/>
          <w:szCs w:val="24"/>
        </w:rPr>
      </w:pPr>
      <w:r>
        <w:rPr>
          <w:sz w:val="24"/>
          <w:szCs w:val="24"/>
        </w:rPr>
        <w:t>22. Wat zijn micro-organismen?</w:t>
      </w:r>
    </w:p>
    <w:p w14:paraId="0B225777" w14:textId="77777777" w:rsidR="003122C2" w:rsidRDefault="003122C2" w:rsidP="003122C2">
      <w:pPr>
        <w:rPr>
          <w:sz w:val="24"/>
          <w:szCs w:val="24"/>
        </w:rPr>
      </w:pPr>
      <w:r>
        <w:rPr>
          <w:sz w:val="24"/>
          <w:szCs w:val="24"/>
        </w:rPr>
        <w:t>……………………………………………………………………………………………………………………………………………………………………………………………………………………………………………………………………………………………….</w:t>
      </w:r>
    </w:p>
    <w:p w14:paraId="3F8220DC" w14:textId="77777777" w:rsidR="003122C2" w:rsidRDefault="003122C2" w:rsidP="003122C2">
      <w:pPr>
        <w:rPr>
          <w:sz w:val="24"/>
          <w:szCs w:val="24"/>
        </w:rPr>
      </w:pPr>
      <w:r>
        <w:rPr>
          <w:sz w:val="24"/>
          <w:szCs w:val="24"/>
        </w:rPr>
        <w:t>23 . Welke twee soorten micro- organismen ken jij?</w:t>
      </w:r>
    </w:p>
    <w:p w14:paraId="7E336D56" w14:textId="77777777" w:rsidR="003122C2" w:rsidRDefault="003122C2" w:rsidP="003122C2">
      <w:pPr>
        <w:rPr>
          <w:sz w:val="24"/>
          <w:szCs w:val="24"/>
        </w:rPr>
      </w:pPr>
      <w:r>
        <w:rPr>
          <w:sz w:val="24"/>
          <w:szCs w:val="24"/>
        </w:rPr>
        <w:t>………………………………………………………………………………………………………………………………………………………………………………………………………………………………………………………………………………………………</w:t>
      </w:r>
    </w:p>
    <w:p w14:paraId="15F67F25" w14:textId="77777777" w:rsidR="003122C2" w:rsidRDefault="003122C2" w:rsidP="003122C2">
      <w:pPr>
        <w:rPr>
          <w:sz w:val="24"/>
          <w:szCs w:val="24"/>
        </w:rPr>
      </w:pPr>
      <w:r>
        <w:rPr>
          <w:sz w:val="24"/>
          <w:szCs w:val="24"/>
        </w:rPr>
        <w:t xml:space="preserve">24. Waar aan herken je schimmels op een product? </w:t>
      </w:r>
    </w:p>
    <w:p w14:paraId="2C786E82" w14:textId="77777777" w:rsidR="003122C2" w:rsidRPr="00DF63AE" w:rsidRDefault="003122C2" w:rsidP="003122C2">
      <w:pPr>
        <w:rPr>
          <w:sz w:val="24"/>
          <w:szCs w:val="24"/>
        </w:rPr>
      </w:pPr>
      <w:r>
        <w:rPr>
          <w:sz w:val="24"/>
          <w:szCs w:val="24"/>
        </w:rPr>
        <w:t>………………………………………………………………………………………………………………………………………………</w:t>
      </w:r>
    </w:p>
    <w:p w14:paraId="23343051" w14:textId="77777777" w:rsidR="003122C2" w:rsidRDefault="003122C2" w:rsidP="003122C2">
      <w:pPr>
        <w:rPr>
          <w:sz w:val="24"/>
          <w:szCs w:val="24"/>
        </w:rPr>
      </w:pPr>
      <w:r>
        <w:rPr>
          <w:sz w:val="24"/>
          <w:szCs w:val="24"/>
        </w:rPr>
        <w:lastRenderedPageBreak/>
        <w:t>25 .  Hoe kan het dat sla bruin wordt.</w:t>
      </w:r>
    </w:p>
    <w:p w14:paraId="242E6B05" w14:textId="77777777" w:rsidR="003122C2" w:rsidRDefault="003122C2" w:rsidP="003122C2">
      <w:pPr>
        <w:rPr>
          <w:sz w:val="24"/>
          <w:szCs w:val="24"/>
        </w:rPr>
      </w:pPr>
      <w:r>
        <w:rPr>
          <w:sz w:val="24"/>
          <w:szCs w:val="24"/>
        </w:rPr>
        <w:t>……………………………………………………………………………………………………………………………………………………………………………………………………………………………………………………………………………………………….</w:t>
      </w:r>
    </w:p>
    <w:p w14:paraId="23CC5F42" w14:textId="77777777" w:rsidR="003122C2" w:rsidRDefault="003122C2" w:rsidP="003122C2">
      <w:pPr>
        <w:rPr>
          <w:sz w:val="24"/>
          <w:szCs w:val="24"/>
        </w:rPr>
      </w:pPr>
      <w:r>
        <w:rPr>
          <w:sz w:val="24"/>
          <w:szCs w:val="24"/>
        </w:rPr>
        <w:t>26. Wat is het verschil tussen aerobe en anaerobe bacteriën?</w:t>
      </w:r>
    </w:p>
    <w:p w14:paraId="726F228B" w14:textId="77777777" w:rsidR="003122C2" w:rsidRPr="00DF63AE" w:rsidRDefault="003122C2" w:rsidP="003122C2">
      <w:pPr>
        <w:rPr>
          <w:sz w:val="24"/>
          <w:szCs w:val="24"/>
        </w:rPr>
      </w:pPr>
      <w:r>
        <w:rPr>
          <w:sz w:val="24"/>
          <w:szCs w:val="24"/>
        </w:rPr>
        <w:t>………………………………………………………………………………………………………………………………………………………………………………………………………………………………………………………………………………………………</w:t>
      </w:r>
    </w:p>
    <w:p w14:paraId="2C8D17D9" w14:textId="77777777" w:rsidR="003122C2" w:rsidRDefault="003122C2" w:rsidP="003122C2">
      <w:pPr>
        <w:rPr>
          <w:sz w:val="24"/>
          <w:szCs w:val="24"/>
        </w:rPr>
      </w:pPr>
      <w:r>
        <w:rPr>
          <w:sz w:val="24"/>
          <w:szCs w:val="24"/>
        </w:rPr>
        <w:t>27 . Vacuüm verpakken is een manier om de groei van bacteriën tegen te gaan, maar is dat voldoende?</w:t>
      </w:r>
    </w:p>
    <w:p w14:paraId="3BD8A24B" w14:textId="77777777" w:rsidR="003122C2" w:rsidRPr="00DF63AE" w:rsidRDefault="003122C2" w:rsidP="003122C2">
      <w:pPr>
        <w:rPr>
          <w:sz w:val="24"/>
          <w:szCs w:val="24"/>
        </w:rPr>
      </w:pPr>
      <w:r>
        <w:rPr>
          <w:sz w:val="24"/>
          <w:szCs w:val="24"/>
        </w:rPr>
        <w:t>………………………………………………………………………………………………………………………………………………………………………………………………………………………………………………………………………………………………</w:t>
      </w:r>
    </w:p>
    <w:p w14:paraId="00D6F583" w14:textId="77777777" w:rsidR="003122C2" w:rsidRDefault="003122C2" w:rsidP="003122C2">
      <w:pPr>
        <w:rPr>
          <w:sz w:val="24"/>
          <w:szCs w:val="24"/>
        </w:rPr>
      </w:pPr>
      <w:r>
        <w:rPr>
          <w:sz w:val="24"/>
          <w:szCs w:val="24"/>
        </w:rPr>
        <w:t>28 .Noteer twee voedingsmiddelen die door gist hun  specifieke kenmerk krijgen.</w:t>
      </w:r>
    </w:p>
    <w:p w14:paraId="51954308" w14:textId="77777777" w:rsidR="003122C2" w:rsidRDefault="003122C2" w:rsidP="003122C2">
      <w:pPr>
        <w:rPr>
          <w:sz w:val="24"/>
          <w:szCs w:val="24"/>
        </w:rPr>
      </w:pPr>
      <w:r>
        <w:rPr>
          <w:sz w:val="24"/>
          <w:szCs w:val="24"/>
        </w:rPr>
        <w:t>………………………………………………………………………………………………………………………………………………</w:t>
      </w:r>
    </w:p>
    <w:p w14:paraId="66397CB2" w14:textId="77777777" w:rsidR="003122C2" w:rsidRDefault="003122C2" w:rsidP="003122C2">
      <w:pPr>
        <w:rPr>
          <w:sz w:val="24"/>
          <w:szCs w:val="24"/>
        </w:rPr>
      </w:pPr>
      <w:r>
        <w:rPr>
          <w:sz w:val="24"/>
          <w:szCs w:val="24"/>
        </w:rPr>
        <w:t>29 . noteer een bekent virus.</w:t>
      </w:r>
    </w:p>
    <w:p w14:paraId="4671A875" w14:textId="77777777" w:rsidR="003122C2" w:rsidRDefault="003122C2" w:rsidP="003122C2">
      <w:pPr>
        <w:rPr>
          <w:sz w:val="24"/>
          <w:szCs w:val="24"/>
        </w:rPr>
      </w:pPr>
      <w:r>
        <w:rPr>
          <w:sz w:val="24"/>
          <w:szCs w:val="24"/>
        </w:rPr>
        <w:t>………………………………………………………………………………………………………………………………………………………………………………………………………………………………………………………………………………………………</w:t>
      </w:r>
    </w:p>
    <w:p w14:paraId="11586AA5" w14:textId="77777777" w:rsidR="003122C2" w:rsidRPr="00DF63AE" w:rsidRDefault="003122C2" w:rsidP="003122C2">
      <w:pPr>
        <w:spacing w:line="256" w:lineRule="auto"/>
        <w:rPr>
          <w:b/>
          <w:sz w:val="24"/>
          <w:szCs w:val="24"/>
        </w:rPr>
      </w:pPr>
      <w:r w:rsidRPr="00DF63AE">
        <w:rPr>
          <w:b/>
          <w:sz w:val="24"/>
          <w:szCs w:val="24"/>
        </w:rPr>
        <w:t>Les 4</w:t>
      </w:r>
    </w:p>
    <w:p w14:paraId="08000321" w14:textId="77777777" w:rsidR="003122C2" w:rsidRDefault="003122C2" w:rsidP="003122C2">
      <w:pPr>
        <w:rPr>
          <w:sz w:val="24"/>
          <w:szCs w:val="24"/>
        </w:rPr>
      </w:pPr>
      <w:r>
        <w:rPr>
          <w:sz w:val="24"/>
          <w:szCs w:val="24"/>
        </w:rPr>
        <w:t>30.Noteer twee punten waaraan de werkbanken moeten voldoen.</w:t>
      </w:r>
    </w:p>
    <w:p w14:paraId="0384AB89" w14:textId="77777777" w:rsidR="003122C2" w:rsidRDefault="003122C2" w:rsidP="003122C2">
      <w:pPr>
        <w:rPr>
          <w:sz w:val="24"/>
          <w:szCs w:val="24"/>
        </w:rPr>
      </w:pPr>
      <w:r>
        <w:rPr>
          <w:sz w:val="24"/>
          <w:szCs w:val="24"/>
        </w:rPr>
        <w:t>……………………………………………………………………………………………………………………………………………………………………………………………………………………………………………………………………………………………………………………………………………………………………………………………………………………………………………….</w:t>
      </w:r>
    </w:p>
    <w:p w14:paraId="13B55022" w14:textId="77777777" w:rsidR="003122C2" w:rsidRDefault="003122C2" w:rsidP="003122C2">
      <w:pPr>
        <w:rPr>
          <w:sz w:val="24"/>
          <w:szCs w:val="24"/>
        </w:rPr>
      </w:pPr>
      <w:r>
        <w:rPr>
          <w:sz w:val="24"/>
          <w:szCs w:val="24"/>
        </w:rPr>
        <w:t>31. Noteer twee punten waaraan de afvalbakken moeten voldoen.</w:t>
      </w:r>
    </w:p>
    <w:p w14:paraId="2DCFE605" w14:textId="77777777" w:rsidR="003122C2" w:rsidRDefault="003122C2" w:rsidP="003122C2">
      <w:pPr>
        <w:rPr>
          <w:sz w:val="24"/>
          <w:szCs w:val="24"/>
        </w:rPr>
      </w:pPr>
      <w:r>
        <w:rPr>
          <w:sz w:val="24"/>
          <w:szCs w:val="24"/>
        </w:rPr>
        <w:t>……………………………………………………………………………………………………………………………………………………………………………………………………………………………………………………………………………………………..</w:t>
      </w:r>
    </w:p>
    <w:p w14:paraId="1BB8141A" w14:textId="77777777" w:rsidR="003122C2" w:rsidRDefault="003122C2" w:rsidP="003122C2">
      <w:pPr>
        <w:rPr>
          <w:sz w:val="24"/>
          <w:szCs w:val="24"/>
        </w:rPr>
      </w:pPr>
      <w:r>
        <w:rPr>
          <w:sz w:val="24"/>
          <w:szCs w:val="24"/>
        </w:rPr>
        <w:t>32. Noteer twee  punten  waaraan keuken  apparatuur moet voldoen.</w:t>
      </w:r>
    </w:p>
    <w:p w14:paraId="7FE7EB74" w14:textId="77777777" w:rsidR="003122C2" w:rsidRDefault="003122C2" w:rsidP="003122C2">
      <w:pPr>
        <w:rPr>
          <w:sz w:val="24"/>
          <w:szCs w:val="24"/>
        </w:rPr>
      </w:pPr>
      <w:r>
        <w:rPr>
          <w:sz w:val="24"/>
          <w:szCs w:val="24"/>
        </w:rPr>
        <w:t>……………………………………………………………………………………………………………………………………………………………………………………………………………………………………………………………………………………………..</w:t>
      </w:r>
    </w:p>
    <w:p w14:paraId="7F40C250" w14:textId="77777777" w:rsidR="003122C2" w:rsidRDefault="003122C2" w:rsidP="003122C2">
      <w:pPr>
        <w:rPr>
          <w:b/>
          <w:color w:val="333333"/>
          <w:shd w:val="clear" w:color="auto" w:fill="FFFFFF"/>
        </w:rPr>
      </w:pPr>
      <w:r>
        <w:rPr>
          <w:b/>
          <w:color w:val="333333"/>
          <w:shd w:val="clear" w:color="auto" w:fill="FFFFFF"/>
        </w:rPr>
        <w:t xml:space="preserve">Alle lessen door </w:t>
      </w:r>
      <w:r w:rsidRPr="007529FE">
        <w:rPr>
          <w:b/>
          <w:color w:val="333333"/>
          <w:shd w:val="clear" w:color="auto" w:fill="FFFFFF"/>
        </w:rPr>
        <w:t>mekaar</w:t>
      </w:r>
    </w:p>
    <w:p w14:paraId="726B7CF5" w14:textId="77777777" w:rsidR="003122C2" w:rsidRPr="00616D26" w:rsidRDefault="003122C2" w:rsidP="003122C2">
      <w:pPr>
        <w:spacing w:after="0" w:line="240" w:lineRule="auto"/>
        <w:rPr>
          <w:rFonts w:ascii="Calibri" w:eastAsia="Times New Roman" w:hAnsi="Calibri" w:cs="Times New Roman"/>
        </w:rPr>
      </w:pPr>
      <w:r>
        <w:rPr>
          <w:rFonts w:ascii="Calibri" w:eastAsia="Times New Roman" w:hAnsi="Calibri" w:cs="Times New Roman"/>
        </w:rPr>
        <w:t>33.</w:t>
      </w:r>
      <w:r w:rsidRPr="00616D26">
        <w:rPr>
          <w:rFonts w:ascii="Calibri" w:eastAsia="Times New Roman" w:hAnsi="Calibri" w:cs="Times New Roman"/>
        </w:rPr>
        <w:t>Waardoor wordt microbiologisch bederft veroorzaakt?</w:t>
      </w:r>
    </w:p>
    <w:p w14:paraId="20A5B3A0" w14:textId="77777777" w:rsidR="003122C2" w:rsidRPr="00616D26" w:rsidRDefault="003122C2" w:rsidP="003122C2">
      <w:pPr>
        <w:spacing w:after="0" w:line="240" w:lineRule="auto"/>
        <w:rPr>
          <w:rFonts w:ascii="Calibri" w:eastAsia="Times New Roman" w:hAnsi="Calibri" w:cs="Times New Roman"/>
        </w:rPr>
      </w:pPr>
      <w:r w:rsidRPr="00616D26">
        <w:rPr>
          <w:rFonts w:ascii="Calibri" w:eastAsia="Times New Roman" w:hAnsi="Calibri" w:cs="Times New Roman"/>
        </w:rPr>
        <w:tab/>
        <w:t xml:space="preserve">A- </w:t>
      </w:r>
      <w:r w:rsidRPr="00616D26">
        <w:rPr>
          <w:rFonts w:ascii="Calibri" w:eastAsia="Times New Roman" w:hAnsi="Calibri" w:cs="Times New Roman"/>
        </w:rPr>
        <w:tab/>
        <w:t>nuttige macro-organismen</w:t>
      </w:r>
      <w:r w:rsidRPr="00616D26">
        <w:rPr>
          <w:rFonts w:ascii="Calibri" w:eastAsia="Times New Roman" w:hAnsi="Calibri" w:cs="Times New Roman"/>
        </w:rPr>
        <w:tab/>
      </w:r>
    </w:p>
    <w:p w14:paraId="0FE8B4E7" w14:textId="77777777" w:rsidR="003122C2" w:rsidRPr="00616D26" w:rsidRDefault="003122C2" w:rsidP="003122C2">
      <w:pPr>
        <w:spacing w:after="0" w:line="240" w:lineRule="auto"/>
        <w:rPr>
          <w:rFonts w:ascii="Calibri" w:eastAsia="Times New Roman" w:hAnsi="Calibri" w:cs="Times New Roman"/>
        </w:rPr>
      </w:pPr>
      <w:r w:rsidRPr="00616D26">
        <w:rPr>
          <w:rFonts w:ascii="Calibri" w:eastAsia="Times New Roman" w:hAnsi="Calibri" w:cs="Times New Roman"/>
        </w:rPr>
        <w:tab/>
        <w:t>B-</w:t>
      </w:r>
      <w:r w:rsidRPr="00616D26">
        <w:rPr>
          <w:rFonts w:ascii="Calibri" w:eastAsia="Times New Roman" w:hAnsi="Calibri" w:cs="Times New Roman"/>
        </w:rPr>
        <w:tab/>
        <w:t>chemische middelen</w:t>
      </w:r>
    </w:p>
    <w:p w14:paraId="6D70C919" w14:textId="77777777" w:rsidR="003122C2" w:rsidRDefault="003122C2" w:rsidP="003122C2">
      <w:pPr>
        <w:spacing w:after="0" w:line="240" w:lineRule="auto"/>
        <w:rPr>
          <w:rFonts w:ascii="Calibri" w:eastAsia="Times New Roman" w:hAnsi="Calibri" w:cs="Times New Roman"/>
        </w:rPr>
      </w:pPr>
      <w:r w:rsidRPr="00616D26">
        <w:rPr>
          <w:rFonts w:ascii="Calibri" w:eastAsia="Times New Roman" w:hAnsi="Calibri" w:cs="Times New Roman"/>
        </w:rPr>
        <w:tab/>
      </w:r>
      <w:r w:rsidRPr="00DF63AE">
        <w:rPr>
          <w:rFonts w:ascii="Calibri" w:eastAsia="Times New Roman" w:hAnsi="Calibri" w:cs="Times New Roman"/>
          <w:shd w:val="clear" w:color="auto" w:fill="FFFFFF" w:themeFill="background1"/>
        </w:rPr>
        <w:t>C-</w:t>
      </w:r>
      <w:r w:rsidRPr="00616D26">
        <w:rPr>
          <w:rFonts w:ascii="Calibri" w:eastAsia="Times New Roman" w:hAnsi="Calibri" w:cs="Times New Roman"/>
        </w:rPr>
        <w:tab/>
        <w:t>schadelijke micro-organismen</w:t>
      </w:r>
    </w:p>
    <w:p w14:paraId="1ADFB35A" w14:textId="77777777" w:rsidR="003122C2" w:rsidRPr="00616D26" w:rsidRDefault="003122C2" w:rsidP="003122C2">
      <w:pPr>
        <w:spacing w:after="0"/>
        <w:rPr>
          <w:rFonts w:ascii="Calibri" w:eastAsia="Times New Roman" w:hAnsi="Calibri" w:cs="Times New Roman"/>
        </w:rPr>
      </w:pPr>
      <w:r>
        <w:rPr>
          <w:rFonts w:ascii="Calibri" w:eastAsia="Times New Roman" w:hAnsi="Calibri" w:cs="Times New Roman"/>
        </w:rPr>
        <w:lastRenderedPageBreak/>
        <w:t xml:space="preserve">34. </w:t>
      </w:r>
      <w:r w:rsidRPr="00616D26">
        <w:rPr>
          <w:rFonts w:ascii="Calibri" w:eastAsia="Times New Roman" w:hAnsi="Calibri" w:cs="Times New Roman"/>
        </w:rPr>
        <w:t>Marco-organismen zijn:</w:t>
      </w:r>
    </w:p>
    <w:p w14:paraId="12F0537F" w14:textId="77777777" w:rsidR="003122C2" w:rsidRPr="00616D26" w:rsidRDefault="003122C2" w:rsidP="003122C2">
      <w:pPr>
        <w:spacing w:after="0" w:line="240" w:lineRule="auto"/>
        <w:rPr>
          <w:rFonts w:ascii="Calibri" w:eastAsia="Times New Roman" w:hAnsi="Calibri" w:cs="Times New Roman"/>
        </w:rPr>
      </w:pPr>
      <w:r w:rsidRPr="00616D26">
        <w:rPr>
          <w:rFonts w:ascii="Calibri" w:eastAsia="Times New Roman" w:hAnsi="Calibri" w:cs="Times New Roman"/>
        </w:rPr>
        <w:tab/>
        <w:t>A-</w:t>
      </w:r>
      <w:r w:rsidRPr="00616D26">
        <w:rPr>
          <w:rFonts w:ascii="Calibri" w:eastAsia="Times New Roman" w:hAnsi="Calibri" w:cs="Times New Roman"/>
        </w:rPr>
        <w:tab/>
        <w:t>bacteriën, schimmels en gisten</w:t>
      </w:r>
    </w:p>
    <w:p w14:paraId="28BFF3C6" w14:textId="77777777" w:rsidR="003122C2" w:rsidRPr="00616D26" w:rsidRDefault="003122C2" w:rsidP="003122C2">
      <w:pPr>
        <w:spacing w:after="0" w:line="240" w:lineRule="auto"/>
        <w:rPr>
          <w:rFonts w:ascii="Calibri" w:eastAsia="Times New Roman" w:hAnsi="Calibri" w:cs="Times New Roman"/>
        </w:rPr>
      </w:pPr>
      <w:r w:rsidRPr="00616D26">
        <w:rPr>
          <w:rFonts w:ascii="Calibri" w:eastAsia="Times New Roman" w:hAnsi="Calibri" w:cs="Times New Roman"/>
        </w:rPr>
        <w:tab/>
      </w:r>
      <w:r w:rsidRPr="00DF63AE">
        <w:rPr>
          <w:rFonts w:ascii="Calibri" w:eastAsia="Times New Roman" w:hAnsi="Calibri" w:cs="Times New Roman"/>
          <w:shd w:val="clear" w:color="auto" w:fill="FFFFFF" w:themeFill="background1"/>
        </w:rPr>
        <w:t>B-</w:t>
      </w:r>
      <w:r w:rsidRPr="00616D26">
        <w:rPr>
          <w:rFonts w:ascii="Calibri" w:eastAsia="Times New Roman" w:hAnsi="Calibri" w:cs="Times New Roman"/>
        </w:rPr>
        <w:t xml:space="preserve"> </w:t>
      </w:r>
      <w:r w:rsidRPr="00616D26">
        <w:rPr>
          <w:rFonts w:ascii="Calibri" w:eastAsia="Times New Roman" w:hAnsi="Calibri" w:cs="Times New Roman"/>
        </w:rPr>
        <w:tab/>
        <w:t>ratten, muizen, spinnen en kakkerlakken</w:t>
      </w:r>
    </w:p>
    <w:p w14:paraId="66F7B517" w14:textId="77777777" w:rsidR="003122C2" w:rsidRDefault="003122C2" w:rsidP="003122C2">
      <w:pPr>
        <w:spacing w:line="256" w:lineRule="auto"/>
        <w:ind w:firstLine="708"/>
        <w:rPr>
          <w:rFonts w:ascii="Calibri" w:eastAsia="Times New Roman" w:hAnsi="Calibri" w:cs="Times New Roman"/>
        </w:rPr>
      </w:pPr>
      <w:r w:rsidRPr="00C941B7">
        <w:rPr>
          <w:rFonts w:ascii="Calibri" w:eastAsia="Times New Roman" w:hAnsi="Calibri" w:cs="Times New Roman"/>
        </w:rPr>
        <w:t>C-</w:t>
      </w:r>
      <w:r w:rsidRPr="00C941B7">
        <w:rPr>
          <w:rFonts w:ascii="Calibri" w:eastAsia="Times New Roman" w:hAnsi="Calibri" w:cs="Times New Roman"/>
        </w:rPr>
        <w:tab/>
        <w:t>muizen, bacteriën, kakkerlakken en schimmels</w:t>
      </w:r>
    </w:p>
    <w:p w14:paraId="47EB1C1B" w14:textId="77777777" w:rsidR="003122C2" w:rsidRDefault="003122C2" w:rsidP="003122C2">
      <w:pPr>
        <w:rPr>
          <w:color w:val="333333"/>
          <w:shd w:val="clear" w:color="auto" w:fill="FFFFFF"/>
        </w:rPr>
      </w:pPr>
      <w:r>
        <w:rPr>
          <w:color w:val="333333"/>
          <w:shd w:val="clear" w:color="auto" w:fill="FFFFFF"/>
        </w:rPr>
        <w:t>35</w:t>
      </w:r>
      <w:r w:rsidRPr="007529FE">
        <w:rPr>
          <w:color w:val="333333"/>
          <w:shd w:val="clear" w:color="auto" w:fill="FFFFFF"/>
        </w:rPr>
        <w:t>. Doe afval in gesloten containers of afvalzakken want dan komt er minder snel ongedierte op af</w:t>
      </w:r>
      <w:r>
        <w:rPr>
          <w:color w:val="333333"/>
          <w:shd w:val="clear" w:color="auto" w:fill="FFFFFF"/>
        </w:rPr>
        <w:t>.</w:t>
      </w:r>
    </w:p>
    <w:p w14:paraId="21A20F1A" w14:textId="77777777" w:rsidR="003122C2" w:rsidRDefault="003122C2" w:rsidP="003122C2">
      <w:pPr>
        <w:rPr>
          <w:color w:val="333333"/>
          <w:shd w:val="clear" w:color="auto" w:fill="FFFFFF"/>
        </w:rPr>
      </w:pPr>
      <w:r>
        <w:rPr>
          <w:color w:val="333333"/>
          <w:shd w:val="clear" w:color="auto" w:fill="FFFFFF"/>
        </w:rPr>
        <w:t>Waar</w:t>
      </w:r>
    </w:p>
    <w:p w14:paraId="612A235F" w14:textId="77777777" w:rsidR="003122C2" w:rsidRDefault="003122C2" w:rsidP="003122C2">
      <w:pPr>
        <w:rPr>
          <w:color w:val="333333"/>
          <w:shd w:val="clear" w:color="auto" w:fill="FFFFFF"/>
        </w:rPr>
      </w:pPr>
      <w:r>
        <w:rPr>
          <w:color w:val="333333"/>
          <w:shd w:val="clear" w:color="auto" w:fill="FFFFFF"/>
        </w:rPr>
        <w:t>Niet waar</w:t>
      </w:r>
    </w:p>
    <w:p w14:paraId="289BE5EE" w14:textId="77777777" w:rsidR="003122C2" w:rsidRDefault="003122C2" w:rsidP="003122C2">
      <w:pPr>
        <w:spacing w:after="0" w:line="240" w:lineRule="auto"/>
      </w:pPr>
      <w:r>
        <w:rPr>
          <w:color w:val="333333"/>
          <w:shd w:val="clear" w:color="auto" w:fill="FFFFFF"/>
        </w:rPr>
        <w:t xml:space="preserve">36. </w:t>
      </w:r>
      <w:r>
        <w:t>Waar sla je gevaarlijke stoffen op?</w:t>
      </w:r>
    </w:p>
    <w:p w14:paraId="7FD09CF2" w14:textId="77777777" w:rsidR="003122C2" w:rsidRDefault="003122C2" w:rsidP="003122C2">
      <w:pPr>
        <w:spacing w:after="0"/>
      </w:pPr>
      <w:r>
        <w:t xml:space="preserve">A-bovenste plank in het magazijn </w:t>
      </w:r>
    </w:p>
    <w:p w14:paraId="0121E6AE" w14:textId="77777777" w:rsidR="003122C2" w:rsidRDefault="003122C2" w:rsidP="003122C2">
      <w:pPr>
        <w:spacing w:after="0"/>
      </w:pPr>
      <w:r>
        <w:t>B- in een kast in het magazijn</w:t>
      </w:r>
    </w:p>
    <w:p w14:paraId="0C9B50F2" w14:textId="77777777" w:rsidR="003122C2" w:rsidRDefault="003122C2" w:rsidP="003122C2">
      <w:pPr>
        <w:spacing w:after="0"/>
      </w:pPr>
      <w:r w:rsidRPr="00DF63AE">
        <w:rPr>
          <w:shd w:val="clear" w:color="auto" w:fill="FFFFFF" w:themeFill="background1"/>
        </w:rPr>
        <w:t>C</w:t>
      </w:r>
      <w:r>
        <w:t>-</w:t>
      </w:r>
      <w:r w:rsidRPr="00D33241">
        <w:t>in een aparte af te sluiten ruimte of kast</w:t>
      </w:r>
    </w:p>
    <w:p w14:paraId="3D7CFC14" w14:textId="77777777" w:rsidR="003122C2" w:rsidRDefault="003122C2" w:rsidP="003122C2">
      <w:pPr>
        <w:spacing w:after="0"/>
      </w:pPr>
    </w:p>
    <w:p w14:paraId="7EDF5807" w14:textId="77777777" w:rsidR="003122C2" w:rsidRPr="00D33241" w:rsidRDefault="003122C2" w:rsidP="003122C2">
      <w:pPr>
        <w:spacing w:after="0"/>
        <w:rPr>
          <w:rFonts w:ascii="Calibri" w:eastAsia="Times New Roman" w:hAnsi="Calibri" w:cs="Times New Roman"/>
        </w:rPr>
      </w:pPr>
      <w:r>
        <w:rPr>
          <w:rFonts w:eastAsia="Times New Roman" w:cs="Times New Roman"/>
        </w:rPr>
        <w:t>37.</w:t>
      </w:r>
      <w:r w:rsidRPr="00D33241">
        <w:rPr>
          <w:rFonts w:ascii="Calibri" w:eastAsia="Times New Roman" w:hAnsi="Calibri" w:cs="Times New Roman"/>
        </w:rPr>
        <w:t xml:space="preserve"> Giftige stoffen die micro-organismen kunnen uitscheiden worden ook wel genoemd:</w:t>
      </w:r>
    </w:p>
    <w:p w14:paraId="5940F516" w14:textId="77777777" w:rsidR="003122C2" w:rsidRPr="0085570A" w:rsidRDefault="003122C2" w:rsidP="003122C2">
      <w:pPr>
        <w:spacing w:after="0" w:line="240" w:lineRule="auto"/>
        <w:rPr>
          <w:rFonts w:ascii="Calibri" w:eastAsia="Times New Roman" w:hAnsi="Calibri" w:cs="Times New Roman"/>
          <w:lang w:val="en-US"/>
          <w:rPrChange w:id="136" w:author="Teekens-Schuurman, F.C." w:date="2018-05-24T13:44:00Z">
            <w:rPr>
              <w:rFonts w:ascii="Calibri" w:eastAsia="Times New Roman" w:hAnsi="Calibri" w:cs="Times New Roman"/>
            </w:rPr>
          </w:rPrChange>
        </w:rPr>
      </w:pPr>
      <w:r w:rsidRPr="00D33241">
        <w:rPr>
          <w:rFonts w:ascii="Calibri" w:eastAsia="Times New Roman" w:hAnsi="Calibri" w:cs="Times New Roman"/>
        </w:rPr>
        <w:tab/>
      </w:r>
      <w:r w:rsidRPr="0085570A">
        <w:rPr>
          <w:rFonts w:ascii="Calibri" w:eastAsia="Times New Roman" w:hAnsi="Calibri" w:cs="Times New Roman"/>
          <w:shd w:val="clear" w:color="auto" w:fill="FFFFFF" w:themeFill="background1"/>
          <w:lang w:val="en-US"/>
          <w:rPrChange w:id="137" w:author="Teekens-Schuurman, F.C." w:date="2018-05-24T13:44:00Z">
            <w:rPr>
              <w:rFonts w:ascii="Calibri" w:eastAsia="Times New Roman" w:hAnsi="Calibri" w:cs="Times New Roman"/>
              <w:shd w:val="clear" w:color="auto" w:fill="FFFFFF" w:themeFill="background1"/>
            </w:rPr>
          </w:rPrChange>
        </w:rPr>
        <w:t>A-</w:t>
      </w:r>
      <w:r w:rsidRPr="0085570A">
        <w:rPr>
          <w:rFonts w:ascii="Calibri" w:eastAsia="Times New Roman" w:hAnsi="Calibri" w:cs="Times New Roman"/>
          <w:lang w:val="en-US"/>
          <w:rPrChange w:id="138" w:author="Teekens-Schuurman, F.C." w:date="2018-05-24T13:44:00Z">
            <w:rPr>
              <w:rFonts w:ascii="Calibri" w:eastAsia="Times New Roman" w:hAnsi="Calibri" w:cs="Times New Roman"/>
            </w:rPr>
          </w:rPrChange>
        </w:rPr>
        <w:tab/>
        <w:t>toxinen</w:t>
      </w:r>
    </w:p>
    <w:p w14:paraId="2C07203D" w14:textId="77777777" w:rsidR="003122C2" w:rsidRPr="0085570A" w:rsidRDefault="003122C2" w:rsidP="003122C2">
      <w:pPr>
        <w:spacing w:after="0" w:line="240" w:lineRule="auto"/>
        <w:rPr>
          <w:rFonts w:ascii="Calibri" w:eastAsia="Times New Roman" w:hAnsi="Calibri" w:cs="Times New Roman"/>
          <w:lang w:val="en-US"/>
          <w:rPrChange w:id="139" w:author="Teekens-Schuurman, F.C." w:date="2018-05-24T13:44:00Z">
            <w:rPr>
              <w:rFonts w:ascii="Calibri" w:eastAsia="Times New Roman" w:hAnsi="Calibri" w:cs="Times New Roman"/>
            </w:rPr>
          </w:rPrChange>
        </w:rPr>
      </w:pPr>
      <w:r w:rsidRPr="0085570A">
        <w:rPr>
          <w:rFonts w:ascii="Calibri" w:eastAsia="Times New Roman" w:hAnsi="Calibri" w:cs="Times New Roman"/>
          <w:lang w:val="en-US"/>
          <w:rPrChange w:id="140" w:author="Teekens-Schuurman, F.C." w:date="2018-05-24T13:44:00Z">
            <w:rPr>
              <w:rFonts w:ascii="Calibri" w:eastAsia="Times New Roman" w:hAnsi="Calibri" w:cs="Times New Roman"/>
            </w:rPr>
          </w:rPrChange>
        </w:rPr>
        <w:tab/>
        <w:t>B-</w:t>
      </w:r>
      <w:r w:rsidRPr="0085570A">
        <w:rPr>
          <w:rFonts w:ascii="Calibri" w:eastAsia="Times New Roman" w:hAnsi="Calibri" w:cs="Times New Roman"/>
          <w:lang w:val="en-US"/>
          <w:rPrChange w:id="141" w:author="Teekens-Schuurman, F.C." w:date="2018-05-24T13:44:00Z">
            <w:rPr>
              <w:rFonts w:ascii="Calibri" w:eastAsia="Times New Roman" w:hAnsi="Calibri" w:cs="Times New Roman"/>
            </w:rPr>
          </w:rPrChange>
        </w:rPr>
        <w:tab/>
        <w:t>tainting</w:t>
      </w:r>
    </w:p>
    <w:p w14:paraId="286C966F" w14:textId="77777777" w:rsidR="003122C2" w:rsidRPr="0085570A" w:rsidRDefault="003122C2" w:rsidP="003122C2">
      <w:pPr>
        <w:spacing w:after="0" w:line="240" w:lineRule="auto"/>
        <w:rPr>
          <w:rFonts w:ascii="Calibri" w:eastAsia="Times New Roman" w:hAnsi="Calibri" w:cs="Times New Roman"/>
          <w:lang w:val="en-US"/>
          <w:rPrChange w:id="142" w:author="Teekens-Schuurman, F.C." w:date="2018-05-24T13:44:00Z">
            <w:rPr>
              <w:rFonts w:ascii="Calibri" w:eastAsia="Times New Roman" w:hAnsi="Calibri" w:cs="Times New Roman"/>
            </w:rPr>
          </w:rPrChange>
        </w:rPr>
      </w:pPr>
      <w:r w:rsidRPr="0085570A">
        <w:rPr>
          <w:rFonts w:ascii="Calibri" w:eastAsia="Times New Roman" w:hAnsi="Calibri" w:cs="Times New Roman"/>
          <w:lang w:val="en-US"/>
          <w:rPrChange w:id="143" w:author="Teekens-Schuurman, F.C." w:date="2018-05-24T13:44:00Z">
            <w:rPr>
              <w:rFonts w:ascii="Calibri" w:eastAsia="Times New Roman" w:hAnsi="Calibri" w:cs="Times New Roman"/>
            </w:rPr>
          </w:rPrChange>
        </w:rPr>
        <w:tab/>
        <w:t>C-</w:t>
      </w:r>
      <w:r w:rsidRPr="0085570A">
        <w:rPr>
          <w:rFonts w:ascii="Calibri" w:eastAsia="Times New Roman" w:hAnsi="Calibri" w:cs="Times New Roman"/>
          <w:lang w:val="en-US"/>
          <w:rPrChange w:id="144" w:author="Teekens-Schuurman, F.C." w:date="2018-05-24T13:44:00Z">
            <w:rPr>
              <w:rFonts w:ascii="Calibri" w:eastAsia="Times New Roman" w:hAnsi="Calibri" w:cs="Times New Roman"/>
            </w:rPr>
          </w:rPrChange>
        </w:rPr>
        <w:tab/>
        <w:t>aflatine</w:t>
      </w:r>
    </w:p>
    <w:p w14:paraId="68D3E4BB" w14:textId="77777777" w:rsidR="003122C2" w:rsidRDefault="003122C2" w:rsidP="003122C2">
      <w:pPr>
        <w:spacing w:after="0" w:line="240" w:lineRule="auto"/>
        <w:rPr>
          <w:color w:val="333333"/>
          <w:shd w:val="clear" w:color="auto" w:fill="FFFFFF"/>
        </w:rPr>
      </w:pPr>
      <w:r>
        <w:rPr>
          <w:color w:val="333333"/>
          <w:shd w:val="clear" w:color="auto" w:fill="FFFFFF"/>
        </w:rPr>
        <w:t>38. B</w:t>
      </w:r>
      <w:r w:rsidRPr="00D33241">
        <w:rPr>
          <w:color w:val="333333"/>
          <w:shd w:val="clear" w:color="auto" w:fill="FFFFFF"/>
        </w:rPr>
        <w:t>ew</w:t>
      </w:r>
      <w:r>
        <w:rPr>
          <w:color w:val="333333"/>
          <w:shd w:val="clear" w:color="auto" w:fill="FFFFFF"/>
        </w:rPr>
        <w:t>a</w:t>
      </w:r>
      <w:r w:rsidRPr="00D33241">
        <w:rPr>
          <w:color w:val="333333"/>
          <w:shd w:val="clear" w:color="auto" w:fill="FFFFFF"/>
        </w:rPr>
        <w:t>ren in de vriezer doen we bij temperatuur van</w:t>
      </w:r>
      <w:r>
        <w:rPr>
          <w:color w:val="333333"/>
          <w:shd w:val="clear" w:color="auto" w:fill="FFFFFF"/>
        </w:rPr>
        <w:t>:</w:t>
      </w:r>
    </w:p>
    <w:p w14:paraId="23FAD3EB" w14:textId="77777777" w:rsidR="003122C2" w:rsidRDefault="003122C2" w:rsidP="003122C2">
      <w:pPr>
        <w:spacing w:after="0" w:line="240" w:lineRule="auto"/>
        <w:rPr>
          <w:color w:val="333333"/>
          <w:shd w:val="clear" w:color="auto" w:fill="FFFFFF"/>
          <w:vertAlign w:val="superscript"/>
        </w:rPr>
      </w:pPr>
      <w:r>
        <w:rPr>
          <w:color w:val="333333"/>
          <w:shd w:val="clear" w:color="auto" w:fill="FFFFFF"/>
        </w:rPr>
        <w:t>A- bij -7</w:t>
      </w:r>
      <w:r>
        <w:rPr>
          <w:color w:val="333333"/>
          <w:shd w:val="clear" w:color="auto" w:fill="FFFFFF"/>
          <w:vertAlign w:val="superscript"/>
        </w:rPr>
        <w:t>c</w:t>
      </w:r>
    </w:p>
    <w:p w14:paraId="68A0AD1E" w14:textId="77777777" w:rsidR="003122C2" w:rsidRDefault="003122C2" w:rsidP="003122C2">
      <w:pPr>
        <w:spacing w:after="0" w:line="240" w:lineRule="auto"/>
        <w:rPr>
          <w:color w:val="333333"/>
          <w:shd w:val="clear" w:color="auto" w:fill="FFFFFF"/>
          <w:vertAlign w:val="superscript"/>
        </w:rPr>
      </w:pPr>
      <w:r>
        <w:rPr>
          <w:color w:val="333333"/>
          <w:shd w:val="clear" w:color="auto" w:fill="FFFFFF"/>
        </w:rPr>
        <w:t>B-  bij- 10</w:t>
      </w:r>
      <w:r>
        <w:rPr>
          <w:color w:val="333333"/>
          <w:shd w:val="clear" w:color="auto" w:fill="FFFFFF"/>
          <w:vertAlign w:val="superscript"/>
        </w:rPr>
        <w:t>c</w:t>
      </w:r>
    </w:p>
    <w:p w14:paraId="771E546D" w14:textId="77777777" w:rsidR="003122C2" w:rsidRDefault="003122C2" w:rsidP="00BF147A">
      <w:pPr>
        <w:spacing w:after="0" w:line="240" w:lineRule="auto"/>
        <w:rPr>
          <w:color w:val="333333"/>
          <w:shd w:val="clear" w:color="auto" w:fill="FFFFFF"/>
          <w:vertAlign w:val="superscript"/>
        </w:rPr>
      </w:pPr>
      <w:r w:rsidRPr="00DF63AE">
        <w:rPr>
          <w:color w:val="333333"/>
          <w:shd w:val="clear" w:color="auto" w:fill="FFFFFF" w:themeFill="background1"/>
        </w:rPr>
        <w:t>C-</w:t>
      </w:r>
      <w:r>
        <w:rPr>
          <w:color w:val="333333"/>
          <w:shd w:val="clear" w:color="auto" w:fill="FFFFFF"/>
        </w:rPr>
        <w:t>bij- 18</w:t>
      </w:r>
      <w:r>
        <w:rPr>
          <w:color w:val="333333"/>
          <w:shd w:val="clear" w:color="auto" w:fill="FFFFFF"/>
          <w:vertAlign w:val="superscript"/>
        </w:rPr>
        <w:t>c</w:t>
      </w:r>
    </w:p>
    <w:p w14:paraId="6199D574" w14:textId="77777777" w:rsidR="00BF147A" w:rsidRPr="00BF147A" w:rsidRDefault="00BF147A" w:rsidP="00BF147A">
      <w:pPr>
        <w:spacing w:after="0" w:line="240" w:lineRule="auto"/>
        <w:rPr>
          <w:color w:val="333333"/>
          <w:shd w:val="clear" w:color="auto" w:fill="FFFFFF"/>
          <w:vertAlign w:val="superscript"/>
        </w:rPr>
      </w:pPr>
    </w:p>
    <w:p w14:paraId="659EA6B8" w14:textId="77777777" w:rsidR="003122C2" w:rsidRDefault="003122C2" w:rsidP="003122C2">
      <w:pPr>
        <w:rPr>
          <w:b/>
          <w:sz w:val="24"/>
          <w:szCs w:val="24"/>
        </w:rPr>
      </w:pPr>
      <w:r>
        <w:rPr>
          <w:b/>
          <w:sz w:val="24"/>
          <w:szCs w:val="24"/>
        </w:rPr>
        <w:t>Einde van de toets</w:t>
      </w:r>
    </w:p>
    <w:p w14:paraId="126ECA0C" w14:textId="77777777" w:rsidR="003122C2" w:rsidRDefault="003122C2" w:rsidP="003122C2">
      <w:r>
        <w:rPr>
          <w:b/>
          <w:sz w:val="24"/>
          <w:szCs w:val="24"/>
        </w:rPr>
        <w:t>Aantal goed beantwoorde vragen delen door totaal aantal vragen keer 10 is de behaalde resultaat.</w:t>
      </w:r>
    </w:p>
    <w:p w14:paraId="3F49E2BC" w14:textId="77777777" w:rsidR="003122C2" w:rsidRDefault="003122C2"/>
    <w:p w14:paraId="108C1EDE" w14:textId="77777777" w:rsidR="00BF147A" w:rsidRDefault="003122C2">
      <w:r>
        <w:br w:type="page"/>
      </w:r>
    </w:p>
    <w:p w14:paraId="6A88D295" w14:textId="77777777" w:rsidR="00BF147A" w:rsidRPr="008867AA" w:rsidRDefault="008867AA" w:rsidP="008867AA">
      <w:pPr>
        <w:pStyle w:val="Kop2"/>
      </w:pPr>
      <w:bookmarkStart w:id="145" w:name="_Toc514084637"/>
      <w:r w:rsidRPr="008867AA">
        <w:lastRenderedPageBreak/>
        <w:t>Bijlage 3</w:t>
      </w:r>
      <w:r w:rsidR="00BF147A" w:rsidRPr="008867AA">
        <w:t xml:space="preserve"> Toets Keuzedeel HACCP Versie B</w:t>
      </w:r>
      <w:bookmarkEnd w:id="145"/>
    </w:p>
    <w:p w14:paraId="1E039737" w14:textId="77777777" w:rsidR="00BF147A" w:rsidRDefault="00BF147A" w:rsidP="00BF147A">
      <w:r>
        <w:rPr>
          <w:noProof/>
          <w:lang w:eastAsia="nl-NL"/>
        </w:rPr>
        <w:drawing>
          <wp:anchor distT="0" distB="0" distL="114300" distR="114300" simplePos="0" relativeHeight="251674624" behindDoc="1" locked="0" layoutInCell="1" allowOverlap="1" wp14:anchorId="58A15599" wp14:editId="405DB8FB">
            <wp:simplePos x="0" y="0"/>
            <wp:positionH relativeFrom="column">
              <wp:posOffset>0</wp:posOffset>
            </wp:positionH>
            <wp:positionV relativeFrom="paragraph">
              <wp:posOffset>285115</wp:posOffset>
            </wp:positionV>
            <wp:extent cx="3962400" cy="2638425"/>
            <wp:effectExtent l="0" t="0" r="0" b="9525"/>
            <wp:wrapTight wrapText="bothSides">
              <wp:wrapPolygon edited="0">
                <wp:start x="0" y="0"/>
                <wp:lineTo x="0" y="21522"/>
                <wp:lineTo x="21496" y="21522"/>
                <wp:lineTo x="21496" y="0"/>
                <wp:lineTo x="0" y="0"/>
              </wp:wrapPolygon>
            </wp:wrapTight>
            <wp:docPr id="19" name="Afbeelding 19" descr="C:\Users\t.yilmaz\AppData\Local\Microsoft\Windows\INetCache\Content.Word\26462056-Haccp-meaning-or-Expanding-acronyms-of-haccp-Stock-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yilmaz\AppData\Local\Microsoft\Windows\INetCache\Content.Word\26462056-Haccp-meaning-or-Expanding-acronyms-of-haccp-Stock-Photo.jp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962400" cy="2638425"/>
                    </a:xfrm>
                    <a:prstGeom prst="rect">
                      <a:avLst/>
                    </a:prstGeom>
                    <a:noFill/>
                    <a:ln>
                      <a:noFill/>
                    </a:ln>
                  </pic:spPr>
                </pic:pic>
              </a:graphicData>
            </a:graphic>
          </wp:anchor>
        </w:drawing>
      </w:r>
    </w:p>
    <w:p w14:paraId="0ACCE0D7" w14:textId="77777777" w:rsidR="00BF147A" w:rsidRDefault="00BF147A" w:rsidP="00BF147A"/>
    <w:p w14:paraId="70DA52FF" w14:textId="77777777" w:rsidR="00BF147A" w:rsidRDefault="00BF147A" w:rsidP="00BF147A"/>
    <w:p w14:paraId="02AEF800" w14:textId="77777777" w:rsidR="00BF147A" w:rsidRDefault="00BF147A" w:rsidP="00BF147A"/>
    <w:p w14:paraId="0D6CD91E" w14:textId="77777777" w:rsidR="00BF147A" w:rsidRDefault="00BF147A" w:rsidP="00BF147A"/>
    <w:p w14:paraId="23D20176" w14:textId="77777777" w:rsidR="00BF147A" w:rsidRDefault="00BF147A" w:rsidP="00BF147A">
      <w:r>
        <w:t>Toets HACCP</w:t>
      </w:r>
    </w:p>
    <w:p w14:paraId="4A8EC0C4" w14:textId="77777777" w:rsidR="00BF147A" w:rsidRDefault="00BF147A" w:rsidP="00BF147A">
      <w:r>
        <w:t>Voor Entree opleidingen</w:t>
      </w:r>
    </w:p>
    <w:p w14:paraId="6186022F" w14:textId="77777777" w:rsidR="00BF147A" w:rsidRDefault="00BF147A" w:rsidP="00BF147A">
      <w:r>
        <w:t>Schooljaar 2016/2017</w:t>
      </w:r>
    </w:p>
    <w:p w14:paraId="6D0E9CE3" w14:textId="77777777" w:rsidR="00BF147A" w:rsidRDefault="00BF147A" w:rsidP="00BF147A">
      <w:r>
        <w:t>Docent: T.Yilmaz</w:t>
      </w:r>
    </w:p>
    <w:p w14:paraId="64A5AC2B" w14:textId="77777777" w:rsidR="00BF147A" w:rsidRDefault="00BF147A" w:rsidP="00BF147A">
      <w:r>
        <w:t>Datum: 16- nov-2016</w:t>
      </w:r>
    </w:p>
    <w:p w14:paraId="42CAE9A1" w14:textId="77777777" w:rsidR="00BF147A" w:rsidRDefault="00BF147A" w:rsidP="00BF147A"/>
    <w:p w14:paraId="7D719090" w14:textId="77777777" w:rsidR="00BF147A" w:rsidRDefault="00BF147A" w:rsidP="00BF147A"/>
    <w:p w14:paraId="08C3E4AB" w14:textId="77777777" w:rsidR="00BF147A" w:rsidRDefault="00BF147A" w:rsidP="00BF147A"/>
    <w:p w14:paraId="5E282D71" w14:textId="77777777" w:rsidR="00BF147A" w:rsidRDefault="00BF147A" w:rsidP="00BF147A"/>
    <w:p w14:paraId="4664202B" w14:textId="77777777" w:rsidR="00BF147A" w:rsidRDefault="00BF147A" w:rsidP="00BF147A"/>
    <w:p w14:paraId="0A32DC7A" w14:textId="77777777" w:rsidR="00BF147A" w:rsidRDefault="00BF147A" w:rsidP="00BF147A"/>
    <w:p w14:paraId="5C40F967" w14:textId="77777777" w:rsidR="00BF147A" w:rsidRDefault="00BF147A" w:rsidP="00BF147A"/>
    <w:p w14:paraId="43ACD064" w14:textId="77777777" w:rsidR="00BF147A" w:rsidRDefault="00BF147A" w:rsidP="00BF147A">
      <w:r>
        <w:t>Naam:</w:t>
      </w:r>
    </w:p>
    <w:p w14:paraId="57C35C5A" w14:textId="77777777" w:rsidR="00BF147A" w:rsidRDefault="00BF147A" w:rsidP="00BF147A">
      <w:r>
        <w:t>Achternaam</w:t>
      </w:r>
    </w:p>
    <w:p w14:paraId="7CBAC23B" w14:textId="77777777" w:rsidR="00BF147A" w:rsidRDefault="00BF147A" w:rsidP="00BF147A">
      <w:r>
        <w:t>Klas:</w:t>
      </w:r>
    </w:p>
    <w:p w14:paraId="23BA53F6" w14:textId="77777777" w:rsidR="00BF147A" w:rsidRDefault="00BF147A" w:rsidP="00BF147A">
      <w:r>
        <w:t>Studentnummer:</w:t>
      </w:r>
    </w:p>
    <w:p w14:paraId="3E33C807" w14:textId="77777777" w:rsidR="00BF147A" w:rsidRDefault="00BF147A" w:rsidP="00BF147A"/>
    <w:p w14:paraId="638D8F34" w14:textId="77777777" w:rsidR="00BF147A" w:rsidRDefault="00BF147A" w:rsidP="00BF147A"/>
    <w:p w14:paraId="48BBB5DA" w14:textId="77777777" w:rsidR="00BF147A" w:rsidRDefault="00BF147A" w:rsidP="00BF147A"/>
    <w:p w14:paraId="643C3E9D" w14:textId="77777777" w:rsidR="008867AA" w:rsidRDefault="008867AA" w:rsidP="00BF147A"/>
    <w:p w14:paraId="763B05BE" w14:textId="77777777" w:rsidR="00BF147A" w:rsidRDefault="00BF147A" w:rsidP="00BF147A"/>
    <w:p w14:paraId="51583BC4" w14:textId="77777777" w:rsidR="00BF147A" w:rsidRDefault="00BF147A" w:rsidP="00BF147A"/>
    <w:p w14:paraId="40F99DDA" w14:textId="77777777" w:rsidR="00BF147A" w:rsidRDefault="00BF147A" w:rsidP="00BF147A">
      <w:pPr>
        <w:rPr>
          <w:b/>
        </w:rPr>
      </w:pPr>
      <w:r>
        <w:rPr>
          <w:b/>
        </w:rPr>
        <w:t>les</w:t>
      </w:r>
      <w:r w:rsidRPr="007529FE">
        <w:rPr>
          <w:b/>
        </w:rPr>
        <w:t xml:space="preserve"> 1</w:t>
      </w:r>
    </w:p>
    <w:p w14:paraId="43299142" w14:textId="77777777" w:rsidR="00BF147A" w:rsidRPr="00AA289F" w:rsidRDefault="00BF147A" w:rsidP="00BF147A">
      <w:pPr>
        <w:rPr>
          <w:b/>
        </w:rPr>
      </w:pPr>
      <w:r>
        <w:rPr>
          <w:b/>
        </w:rPr>
        <w:lastRenderedPageBreak/>
        <w:t>1.</w:t>
      </w:r>
      <w:r w:rsidRPr="00AA289F">
        <w:rPr>
          <w:color w:val="333333"/>
          <w:shd w:val="clear" w:color="auto" w:fill="FFFFFF"/>
        </w:rPr>
        <w:t>Schrijf de letters  HACCP voluit</w:t>
      </w:r>
    </w:p>
    <w:p w14:paraId="2CB65B62" w14:textId="77777777" w:rsidR="00BF147A" w:rsidRPr="000F47EF" w:rsidRDefault="00BF147A" w:rsidP="00BF147A">
      <w:r>
        <w:t>………………………………………………………………………………………………………………………………………………………………………………………………………………………………………………………………………………………………………………………………………………………………………………………………………………………………………………………………………………………</w:t>
      </w:r>
    </w:p>
    <w:p w14:paraId="6ADC803D" w14:textId="77777777" w:rsidR="00BF147A" w:rsidRPr="009801DF" w:rsidRDefault="00BF147A" w:rsidP="00BF147A">
      <w:r>
        <w:rPr>
          <w:color w:val="333333"/>
          <w:shd w:val="clear" w:color="auto" w:fill="FFFFFF"/>
        </w:rPr>
        <w:t>2.</w:t>
      </w:r>
      <w:r w:rsidRPr="00AA289F">
        <w:rPr>
          <w:color w:val="333333"/>
          <w:shd w:val="clear" w:color="auto" w:fill="FFFFFF"/>
        </w:rPr>
        <w:t>HACCP is wettelijk verplicht voor?</w:t>
      </w:r>
    </w:p>
    <w:p w14:paraId="2830827F" w14:textId="77777777" w:rsidR="00BF147A" w:rsidRDefault="00BF147A" w:rsidP="00BF147A">
      <w:r>
        <w:t>……………………………………………………………………………………………………………………………………………………………</w:t>
      </w:r>
    </w:p>
    <w:p w14:paraId="680B0FFC" w14:textId="77777777" w:rsidR="00BF147A" w:rsidRDefault="00BF147A" w:rsidP="00BF147A">
      <w:r>
        <w:t>……………………………………………………………………………………………………………………………………………………………………………………………………………………………………………………………………………………………………………………………………………………………………………………………………………………………………………………………………………………….</w:t>
      </w:r>
    </w:p>
    <w:p w14:paraId="0B712C30" w14:textId="77777777" w:rsidR="00BF147A" w:rsidRPr="009801DF" w:rsidRDefault="00BF147A" w:rsidP="00BF147A">
      <w:r>
        <w:rPr>
          <w:color w:val="333333"/>
          <w:shd w:val="clear" w:color="auto" w:fill="FFFFFF"/>
        </w:rPr>
        <w:t>3.</w:t>
      </w:r>
      <w:r w:rsidRPr="00AA289F">
        <w:rPr>
          <w:color w:val="333333"/>
          <w:shd w:val="clear" w:color="auto" w:fill="FFFFFF"/>
        </w:rPr>
        <w:t>Omschrijf in je eigen woorden  waarop NVWA controleert?</w:t>
      </w:r>
    </w:p>
    <w:p w14:paraId="0FB8E7A9" w14:textId="77777777" w:rsidR="00BF147A" w:rsidRDefault="00BF147A" w:rsidP="00BF147A">
      <w:r>
        <w:t>…………………………………………………………………………………………………………………………………………………………………………………………………………………………………………………………………………………………………………………………………………………………………………………………………………………………………………………………………………………………………………………………………………………………………………………………………………………………………………………….</w:t>
      </w:r>
    </w:p>
    <w:p w14:paraId="439BF70A" w14:textId="77777777" w:rsidR="00BF147A" w:rsidRDefault="00BF147A" w:rsidP="00BF147A">
      <w:pPr>
        <w:rPr>
          <w:sz w:val="24"/>
          <w:szCs w:val="24"/>
        </w:rPr>
      </w:pPr>
      <w:r>
        <w:t>4.</w:t>
      </w:r>
      <w:r w:rsidRPr="004113E8">
        <w:rPr>
          <w:sz w:val="24"/>
          <w:szCs w:val="24"/>
        </w:rPr>
        <w:t xml:space="preserve"> Noteer </w:t>
      </w:r>
      <w:r>
        <w:rPr>
          <w:sz w:val="24"/>
          <w:szCs w:val="24"/>
        </w:rPr>
        <w:t xml:space="preserve">voor wie het HACCP systeem bedoelt is. </w:t>
      </w:r>
    </w:p>
    <w:p w14:paraId="516120C2" w14:textId="77777777" w:rsidR="00BF147A" w:rsidRDefault="00BF147A" w:rsidP="00BF147A">
      <w:pPr>
        <w:rPr>
          <w:sz w:val="24"/>
          <w:szCs w:val="24"/>
        </w:rPr>
      </w:pPr>
      <w:r>
        <w:rPr>
          <w:sz w:val="24"/>
          <w:szCs w:val="24"/>
        </w:rPr>
        <w:t>…………………………………………………………………………………………………………………………………………………………………………………………………………………………………………………………………………………………….</w:t>
      </w:r>
    </w:p>
    <w:p w14:paraId="1632A26C" w14:textId="77777777" w:rsidR="00BF147A" w:rsidRPr="00AA289F" w:rsidRDefault="00BF147A" w:rsidP="00BF147A">
      <w:pPr>
        <w:rPr>
          <w:color w:val="333333"/>
          <w:shd w:val="clear" w:color="auto" w:fill="FFFFFF"/>
        </w:rPr>
      </w:pPr>
      <w:r>
        <w:rPr>
          <w:color w:val="333333"/>
          <w:shd w:val="clear" w:color="auto" w:fill="FFFFFF"/>
        </w:rPr>
        <w:t>5.</w:t>
      </w:r>
      <w:r w:rsidRPr="00AA289F">
        <w:rPr>
          <w:color w:val="333333"/>
          <w:shd w:val="clear" w:color="auto" w:fill="FFFFFF"/>
        </w:rPr>
        <w:t>Waarvoor  Staat de afkorting HACCP</w:t>
      </w:r>
    </w:p>
    <w:p w14:paraId="2F8DCAF3" w14:textId="77777777" w:rsidR="00BF147A" w:rsidRDefault="00BF147A" w:rsidP="00AB543D">
      <w:pPr>
        <w:pStyle w:val="Lijstalinea"/>
        <w:numPr>
          <w:ilvl w:val="0"/>
          <w:numId w:val="63"/>
        </w:numPr>
        <w:spacing w:before="0" w:after="160" w:line="259" w:lineRule="auto"/>
        <w:ind w:left="1080"/>
        <w:rPr>
          <w:color w:val="333333"/>
          <w:shd w:val="clear" w:color="auto" w:fill="FFFFFF"/>
        </w:rPr>
      </w:pPr>
      <w:r>
        <w:rPr>
          <w:color w:val="333333"/>
          <w:shd w:val="clear" w:color="auto" w:fill="FFFFFF"/>
        </w:rPr>
        <w:t>Voor de voetbal wedstrijden</w:t>
      </w:r>
    </w:p>
    <w:p w14:paraId="6DAF8B37" w14:textId="77777777" w:rsidR="00BF147A" w:rsidRDefault="00BF147A" w:rsidP="00AB543D">
      <w:pPr>
        <w:pStyle w:val="Lijstalinea"/>
        <w:numPr>
          <w:ilvl w:val="0"/>
          <w:numId w:val="63"/>
        </w:numPr>
        <w:spacing w:before="0" w:after="160" w:line="259" w:lineRule="auto"/>
        <w:ind w:left="1080"/>
        <w:rPr>
          <w:color w:val="333333"/>
          <w:shd w:val="clear" w:color="auto" w:fill="FFFFFF"/>
        </w:rPr>
      </w:pPr>
      <w:r>
        <w:rPr>
          <w:color w:val="333333"/>
          <w:shd w:val="clear" w:color="auto" w:fill="FFFFFF"/>
        </w:rPr>
        <w:t>Het is een drugs naam</w:t>
      </w:r>
    </w:p>
    <w:p w14:paraId="027CAD01" w14:textId="77777777" w:rsidR="00BF147A" w:rsidRDefault="00BF147A" w:rsidP="00AB543D">
      <w:pPr>
        <w:pStyle w:val="Lijstalinea"/>
        <w:numPr>
          <w:ilvl w:val="0"/>
          <w:numId w:val="63"/>
        </w:numPr>
        <w:spacing w:before="0" w:after="160" w:line="259" w:lineRule="auto"/>
        <w:ind w:left="1080"/>
        <w:rPr>
          <w:color w:val="333333"/>
          <w:shd w:val="clear" w:color="auto" w:fill="FFFFFF"/>
        </w:rPr>
      </w:pPr>
      <w:r>
        <w:rPr>
          <w:color w:val="333333"/>
          <w:shd w:val="clear" w:color="auto" w:fill="FFFFFF"/>
        </w:rPr>
        <w:t>Hiermee kun je geld verdienen</w:t>
      </w:r>
    </w:p>
    <w:p w14:paraId="0405A1C2" w14:textId="77777777" w:rsidR="00BF147A" w:rsidRDefault="00BF147A" w:rsidP="00AB543D">
      <w:pPr>
        <w:pStyle w:val="Lijstalinea"/>
        <w:numPr>
          <w:ilvl w:val="0"/>
          <w:numId w:val="63"/>
        </w:numPr>
        <w:spacing w:before="0" w:after="160" w:line="259" w:lineRule="auto"/>
        <w:ind w:left="1080"/>
        <w:rPr>
          <w:color w:val="333333"/>
          <w:shd w:val="clear" w:color="auto" w:fill="FFFFFF"/>
        </w:rPr>
      </w:pPr>
      <w:r>
        <w:rPr>
          <w:color w:val="333333"/>
          <w:shd w:val="clear" w:color="auto" w:fill="FFFFFF"/>
        </w:rPr>
        <w:t>Hazard Analysis Critical Control Points</w:t>
      </w:r>
    </w:p>
    <w:p w14:paraId="671B5144" w14:textId="77777777" w:rsidR="00BF147A" w:rsidRPr="00AA289F" w:rsidRDefault="00BF147A" w:rsidP="00BF147A">
      <w:pPr>
        <w:ind w:left="720"/>
        <w:rPr>
          <w:color w:val="333333"/>
          <w:shd w:val="clear" w:color="auto" w:fill="FFFFFF"/>
        </w:rPr>
      </w:pPr>
    </w:p>
    <w:p w14:paraId="1E097A9B" w14:textId="77777777" w:rsidR="00BF147A" w:rsidRPr="00AA289F" w:rsidRDefault="00BF147A" w:rsidP="00BF147A">
      <w:r>
        <w:rPr>
          <w:color w:val="333333"/>
          <w:shd w:val="clear" w:color="auto" w:fill="FFFFFF"/>
        </w:rPr>
        <w:t>6.</w:t>
      </w:r>
      <w:r w:rsidRPr="00AA289F">
        <w:rPr>
          <w:color w:val="333333"/>
          <w:shd w:val="clear" w:color="auto" w:fill="FFFFFF"/>
        </w:rPr>
        <w:t>Waarom maakt voedsel bedrijven gebruik van HACCP?</w:t>
      </w:r>
    </w:p>
    <w:p w14:paraId="6CB15FDA" w14:textId="77777777" w:rsidR="00BF147A" w:rsidRPr="00AA289F" w:rsidRDefault="00BF147A" w:rsidP="00AB543D">
      <w:pPr>
        <w:pStyle w:val="Lijstalinea"/>
        <w:numPr>
          <w:ilvl w:val="0"/>
          <w:numId w:val="64"/>
        </w:numPr>
        <w:spacing w:before="0" w:after="160" w:line="259" w:lineRule="auto"/>
      </w:pPr>
      <w:r>
        <w:rPr>
          <w:color w:val="333333"/>
          <w:shd w:val="clear" w:color="auto" w:fill="FFFFFF"/>
        </w:rPr>
        <w:t>Zo dat ze meer klanten kunnen krijgen</w:t>
      </w:r>
    </w:p>
    <w:p w14:paraId="6BB71C56" w14:textId="77777777" w:rsidR="00BF147A" w:rsidRPr="00AA289F" w:rsidRDefault="00BF147A" w:rsidP="00AB543D">
      <w:pPr>
        <w:pStyle w:val="Lijstalinea"/>
        <w:numPr>
          <w:ilvl w:val="0"/>
          <w:numId w:val="64"/>
        </w:numPr>
        <w:spacing w:before="0" w:after="160" w:line="259" w:lineRule="auto"/>
      </w:pPr>
      <w:r>
        <w:rPr>
          <w:color w:val="333333"/>
          <w:shd w:val="clear" w:color="auto" w:fill="FFFFFF"/>
        </w:rPr>
        <w:t>Ze weten het niet beter</w:t>
      </w:r>
    </w:p>
    <w:p w14:paraId="6AC7100B" w14:textId="77777777" w:rsidR="00BF147A" w:rsidRPr="00AA289F" w:rsidRDefault="00BF147A" w:rsidP="00AB543D">
      <w:pPr>
        <w:pStyle w:val="Lijstalinea"/>
        <w:numPr>
          <w:ilvl w:val="0"/>
          <w:numId w:val="64"/>
        </w:numPr>
        <w:spacing w:before="0" w:after="160" w:line="259" w:lineRule="auto"/>
      </w:pPr>
      <w:r>
        <w:rPr>
          <w:color w:val="333333"/>
          <w:shd w:val="clear" w:color="auto" w:fill="FFFFFF"/>
        </w:rPr>
        <w:t>Ze zijn lui</w:t>
      </w:r>
    </w:p>
    <w:p w14:paraId="71BF5920" w14:textId="77777777" w:rsidR="00BF147A" w:rsidRPr="00AA289F" w:rsidRDefault="00BF147A" w:rsidP="00AB543D">
      <w:pPr>
        <w:pStyle w:val="Lijstalinea"/>
        <w:numPr>
          <w:ilvl w:val="0"/>
          <w:numId w:val="64"/>
        </w:numPr>
        <w:spacing w:before="0" w:after="160" w:line="259" w:lineRule="auto"/>
      </w:pPr>
      <w:r>
        <w:rPr>
          <w:color w:val="333333"/>
          <w:shd w:val="clear" w:color="auto" w:fill="FFFFFF"/>
        </w:rPr>
        <w:t>Omdat het verplicht is.</w:t>
      </w:r>
    </w:p>
    <w:p w14:paraId="54CB0674" w14:textId="77777777" w:rsidR="00BF147A" w:rsidRDefault="00BF147A" w:rsidP="00BF147A"/>
    <w:p w14:paraId="0BC3644A" w14:textId="77777777" w:rsidR="00BF147A" w:rsidRDefault="00BF147A" w:rsidP="00BF147A"/>
    <w:p w14:paraId="61EB1DAF" w14:textId="77777777" w:rsidR="00BF147A" w:rsidRDefault="00BF147A" w:rsidP="00BF147A"/>
    <w:p w14:paraId="13DEA243" w14:textId="77777777" w:rsidR="00BF147A" w:rsidRDefault="00BF147A" w:rsidP="00BF147A"/>
    <w:p w14:paraId="5F039617" w14:textId="77777777" w:rsidR="00BF147A" w:rsidRDefault="00BF147A" w:rsidP="00BF147A"/>
    <w:p w14:paraId="27A1E193" w14:textId="77777777" w:rsidR="00BF147A" w:rsidRDefault="00BF147A" w:rsidP="00BF147A"/>
    <w:p w14:paraId="0857897D" w14:textId="77777777" w:rsidR="00BF147A" w:rsidRDefault="00BF147A" w:rsidP="00BF147A">
      <w:r>
        <w:t>Les 2</w:t>
      </w:r>
    </w:p>
    <w:p w14:paraId="21424605" w14:textId="77777777" w:rsidR="00BF147A" w:rsidRDefault="00BF147A" w:rsidP="00BF147A">
      <w:pPr>
        <w:rPr>
          <w:sz w:val="24"/>
          <w:szCs w:val="24"/>
        </w:rPr>
      </w:pPr>
      <w:r>
        <w:lastRenderedPageBreak/>
        <w:t xml:space="preserve">7. </w:t>
      </w:r>
      <w:r>
        <w:rPr>
          <w:sz w:val="24"/>
          <w:szCs w:val="24"/>
        </w:rPr>
        <w:t>Je moet tijdens je werk in de keuken of restaurant vaak je handen wassen. Schrijf in je woorden waarom je, je hanen moet wassen.</w:t>
      </w:r>
    </w:p>
    <w:p w14:paraId="0684FDD8" w14:textId="77777777" w:rsidR="00BF147A" w:rsidRDefault="00BF147A" w:rsidP="00BF147A">
      <w:r>
        <w:rPr>
          <w:sz w:val="24"/>
          <w:szCs w:val="24"/>
        </w:rPr>
        <w:t>……………………………………………………………………………………………………………………………………………………………………………………………………………………………………………………………………………………………..</w:t>
      </w:r>
    </w:p>
    <w:p w14:paraId="370AFAA5" w14:textId="77777777" w:rsidR="00BF147A" w:rsidRPr="00616D26" w:rsidRDefault="00BF147A" w:rsidP="00BF147A">
      <w:pPr>
        <w:spacing w:after="0" w:line="240" w:lineRule="auto"/>
        <w:rPr>
          <w:color w:val="333333"/>
          <w:shd w:val="clear" w:color="auto" w:fill="FFFFFF"/>
        </w:rPr>
      </w:pPr>
    </w:p>
    <w:p w14:paraId="3B3E681B" w14:textId="77777777" w:rsidR="00BF147A" w:rsidRDefault="00BF147A" w:rsidP="00BF147A">
      <w:pPr>
        <w:spacing w:after="0" w:line="240" w:lineRule="auto"/>
        <w:rPr>
          <w:sz w:val="24"/>
          <w:szCs w:val="24"/>
        </w:rPr>
      </w:pPr>
      <w:r>
        <w:rPr>
          <w:sz w:val="24"/>
          <w:szCs w:val="24"/>
        </w:rPr>
        <w:t>8.Mondverzorging is erg belangrijk, hoe vaak mag je, je tanden poetsen?</w:t>
      </w:r>
    </w:p>
    <w:p w14:paraId="642C9751" w14:textId="77777777" w:rsidR="00BF147A" w:rsidRDefault="00BF147A" w:rsidP="00BF147A">
      <w:pPr>
        <w:spacing w:after="0" w:line="240" w:lineRule="auto"/>
        <w:rPr>
          <w:sz w:val="24"/>
          <w:szCs w:val="24"/>
        </w:rPr>
      </w:pPr>
    </w:p>
    <w:p w14:paraId="1DB5F185" w14:textId="77777777" w:rsidR="00BF147A" w:rsidRDefault="00BF147A" w:rsidP="00BF147A">
      <w:pPr>
        <w:spacing w:after="0" w:line="240" w:lineRule="auto"/>
        <w:rPr>
          <w:sz w:val="24"/>
          <w:szCs w:val="24"/>
        </w:rPr>
      </w:pPr>
      <w:r>
        <w:rPr>
          <w:sz w:val="24"/>
          <w:szCs w:val="24"/>
        </w:rPr>
        <w:t xml:space="preserve"> ……………………………………………………………………………………………………………………………………………….</w:t>
      </w:r>
    </w:p>
    <w:p w14:paraId="67FF2ECA" w14:textId="77777777" w:rsidR="00BF147A" w:rsidRDefault="00BF147A" w:rsidP="00BF147A">
      <w:pPr>
        <w:spacing w:after="0" w:line="240" w:lineRule="auto"/>
        <w:rPr>
          <w:sz w:val="24"/>
          <w:szCs w:val="24"/>
        </w:rPr>
      </w:pPr>
    </w:p>
    <w:p w14:paraId="43B2F36B" w14:textId="77777777" w:rsidR="00BF147A" w:rsidRDefault="00BF147A" w:rsidP="00BF147A">
      <w:pPr>
        <w:rPr>
          <w:sz w:val="24"/>
          <w:szCs w:val="24"/>
        </w:rPr>
      </w:pPr>
      <w:r>
        <w:rPr>
          <w:rFonts w:ascii="Calibri" w:eastAsia="Times New Roman" w:hAnsi="Calibri" w:cs="Times New Roman"/>
        </w:rPr>
        <w:t xml:space="preserve">9. </w:t>
      </w:r>
      <w:r>
        <w:rPr>
          <w:sz w:val="28"/>
          <w:szCs w:val="28"/>
        </w:rPr>
        <w:t xml:space="preserve"> </w:t>
      </w:r>
      <w:r>
        <w:rPr>
          <w:sz w:val="24"/>
          <w:szCs w:val="24"/>
        </w:rPr>
        <w:t>Als je in de horeca werkt draag je bedrijfskleding. Het dragen van bedrijfskleding heeft functies. Benoem 2 functies van bedrijfskleding</w:t>
      </w:r>
    </w:p>
    <w:p w14:paraId="43312943" w14:textId="77777777" w:rsidR="00BF147A" w:rsidRDefault="00BF147A" w:rsidP="00BF147A">
      <w:pPr>
        <w:spacing w:after="0" w:line="240" w:lineRule="auto"/>
        <w:rPr>
          <w:rFonts w:ascii="Calibri" w:eastAsia="Times New Roman" w:hAnsi="Calibri" w:cs="Times New Roman"/>
        </w:rPr>
      </w:pPr>
      <w:r>
        <w:rPr>
          <w:rFonts w:ascii="Calibri" w:eastAsia="Times New Roman" w:hAnsi="Calibri" w:cs="Times New Roman"/>
        </w:rPr>
        <w:t>…………………………………………………………………………………………………………………………………………………………………………………………………………………………………………………………………………………………………………………………</w:t>
      </w:r>
    </w:p>
    <w:p w14:paraId="5008BD90" w14:textId="77777777" w:rsidR="00BF147A" w:rsidRDefault="00BF147A" w:rsidP="00BF147A">
      <w:pPr>
        <w:rPr>
          <w:sz w:val="24"/>
          <w:szCs w:val="24"/>
        </w:rPr>
      </w:pPr>
      <w:r>
        <w:rPr>
          <w:sz w:val="24"/>
          <w:szCs w:val="24"/>
        </w:rPr>
        <w:t>10 . W</w:t>
      </w:r>
      <w:r w:rsidRPr="00F72E6F">
        <w:rPr>
          <w:sz w:val="24"/>
          <w:szCs w:val="24"/>
        </w:rPr>
        <w:t>at zijn  de voordelen van kortgeknipte haren of haar in een staart</w:t>
      </w:r>
      <w:r>
        <w:rPr>
          <w:sz w:val="24"/>
          <w:szCs w:val="24"/>
        </w:rPr>
        <w:t>?</w:t>
      </w:r>
    </w:p>
    <w:p w14:paraId="7A5D2F6D" w14:textId="77777777" w:rsidR="00BF147A" w:rsidRDefault="00BF147A" w:rsidP="00BF147A">
      <w:pPr>
        <w:rPr>
          <w:sz w:val="24"/>
          <w:szCs w:val="24"/>
        </w:rPr>
      </w:pPr>
      <w:r>
        <w:rPr>
          <w:sz w:val="24"/>
          <w:szCs w:val="24"/>
        </w:rPr>
        <w:t>……………………………………………………………………………………………………………………………………………………………………………………………………………………………………………………………………………………………….</w:t>
      </w:r>
    </w:p>
    <w:p w14:paraId="63F15AF0" w14:textId="77777777" w:rsidR="00BF147A" w:rsidRDefault="00BF147A">
      <w:pPr>
        <w:rPr>
          <w:b/>
          <w:sz w:val="24"/>
          <w:szCs w:val="24"/>
        </w:rPr>
      </w:pPr>
      <w:r>
        <w:rPr>
          <w:b/>
          <w:sz w:val="24"/>
          <w:szCs w:val="24"/>
        </w:rPr>
        <w:br w:type="page"/>
      </w:r>
    </w:p>
    <w:p w14:paraId="3D3A8A38" w14:textId="77777777" w:rsidR="00BF147A" w:rsidRPr="00AA289F" w:rsidRDefault="00BF147A" w:rsidP="00BF147A">
      <w:pPr>
        <w:rPr>
          <w:b/>
          <w:sz w:val="24"/>
          <w:szCs w:val="24"/>
        </w:rPr>
      </w:pPr>
      <w:r w:rsidRPr="00AA289F">
        <w:rPr>
          <w:b/>
          <w:sz w:val="24"/>
          <w:szCs w:val="24"/>
        </w:rPr>
        <w:lastRenderedPageBreak/>
        <w:t>Les 3</w:t>
      </w:r>
    </w:p>
    <w:p w14:paraId="09D568CE" w14:textId="77777777" w:rsidR="00BF147A" w:rsidRDefault="00BF147A" w:rsidP="00BF147A">
      <w:pPr>
        <w:rPr>
          <w:sz w:val="24"/>
          <w:szCs w:val="24"/>
        </w:rPr>
      </w:pPr>
      <w:r>
        <w:rPr>
          <w:sz w:val="24"/>
          <w:szCs w:val="24"/>
        </w:rPr>
        <w:t>11.Wat betekend micro-organismen?</w:t>
      </w:r>
    </w:p>
    <w:p w14:paraId="5B224DDF" w14:textId="77777777" w:rsidR="00BF147A" w:rsidRDefault="00BF147A" w:rsidP="00BF147A">
      <w:pPr>
        <w:rPr>
          <w:sz w:val="24"/>
          <w:szCs w:val="24"/>
        </w:rPr>
      </w:pPr>
      <w:r>
        <w:rPr>
          <w:sz w:val="24"/>
          <w:szCs w:val="24"/>
        </w:rPr>
        <w:t>………………………………………………………………………………………………………………………………………………………………………………………………………………………………………………………………………………………………..</w:t>
      </w:r>
    </w:p>
    <w:p w14:paraId="4E125634" w14:textId="77777777" w:rsidR="00BF147A" w:rsidRPr="00616D26" w:rsidRDefault="00BF147A" w:rsidP="00BF147A">
      <w:pPr>
        <w:spacing w:after="0" w:line="240" w:lineRule="auto"/>
        <w:rPr>
          <w:rFonts w:ascii="Calibri" w:eastAsia="Times New Roman" w:hAnsi="Calibri" w:cs="Times New Roman"/>
        </w:rPr>
      </w:pPr>
      <w:r>
        <w:rPr>
          <w:rFonts w:ascii="Calibri" w:eastAsia="Times New Roman" w:hAnsi="Calibri" w:cs="Times New Roman"/>
        </w:rPr>
        <w:t>12.</w:t>
      </w:r>
      <w:r w:rsidRPr="00616D26">
        <w:rPr>
          <w:rFonts w:ascii="Calibri" w:eastAsia="Times New Roman" w:hAnsi="Calibri" w:cs="Times New Roman"/>
        </w:rPr>
        <w:t>Waardoor wordt microbiologisch bederft veroorzaakt?</w:t>
      </w:r>
    </w:p>
    <w:p w14:paraId="3081DBD6" w14:textId="77777777" w:rsidR="00BF147A" w:rsidRPr="00616D26" w:rsidRDefault="00BF147A" w:rsidP="00BF147A">
      <w:pPr>
        <w:spacing w:after="0" w:line="240" w:lineRule="auto"/>
        <w:rPr>
          <w:rFonts w:ascii="Calibri" w:eastAsia="Times New Roman" w:hAnsi="Calibri" w:cs="Times New Roman"/>
        </w:rPr>
      </w:pPr>
      <w:r w:rsidRPr="00616D26">
        <w:rPr>
          <w:rFonts w:ascii="Calibri" w:eastAsia="Times New Roman" w:hAnsi="Calibri" w:cs="Times New Roman"/>
        </w:rPr>
        <w:tab/>
        <w:t xml:space="preserve">A- </w:t>
      </w:r>
      <w:r w:rsidRPr="00616D26">
        <w:rPr>
          <w:rFonts w:ascii="Calibri" w:eastAsia="Times New Roman" w:hAnsi="Calibri" w:cs="Times New Roman"/>
        </w:rPr>
        <w:tab/>
        <w:t>nuttige macro-organismen</w:t>
      </w:r>
      <w:r w:rsidRPr="00616D26">
        <w:rPr>
          <w:rFonts w:ascii="Calibri" w:eastAsia="Times New Roman" w:hAnsi="Calibri" w:cs="Times New Roman"/>
        </w:rPr>
        <w:tab/>
      </w:r>
    </w:p>
    <w:p w14:paraId="00DB7D82" w14:textId="77777777" w:rsidR="00BF147A" w:rsidRPr="00616D26" w:rsidRDefault="00BF147A" w:rsidP="00BF147A">
      <w:pPr>
        <w:spacing w:after="0" w:line="240" w:lineRule="auto"/>
        <w:rPr>
          <w:rFonts w:ascii="Calibri" w:eastAsia="Times New Roman" w:hAnsi="Calibri" w:cs="Times New Roman"/>
        </w:rPr>
      </w:pPr>
      <w:r w:rsidRPr="00616D26">
        <w:rPr>
          <w:rFonts w:ascii="Calibri" w:eastAsia="Times New Roman" w:hAnsi="Calibri" w:cs="Times New Roman"/>
        </w:rPr>
        <w:tab/>
        <w:t>B-</w:t>
      </w:r>
      <w:r w:rsidRPr="00616D26">
        <w:rPr>
          <w:rFonts w:ascii="Calibri" w:eastAsia="Times New Roman" w:hAnsi="Calibri" w:cs="Times New Roman"/>
        </w:rPr>
        <w:tab/>
        <w:t>chemische middelen</w:t>
      </w:r>
    </w:p>
    <w:p w14:paraId="7F6A92C1" w14:textId="77777777" w:rsidR="00BF147A" w:rsidRDefault="00BF147A" w:rsidP="00BF147A">
      <w:pPr>
        <w:spacing w:after="0" w:line="240" w:lineRule="auto"/>
        <w:rPr>
          <w:rFonts w:ascii="Calibri" w:eastAsia="Times New Roman" w:hAnsi="Calibri" w:cs="Times New Roman"/>
        </w:rPr>
      </w:pPr>
      <w:r w:rsidRPr="00616D26">
        <w:rPr>
          <w:rFonts w:ascii="Calibri" w:eastAsia="Times New Roman" w:hAnsi="Calibri" w:cs="Times New Roman"/>
        </w:rPr>
        <w:tab/>
        <w:t>C-</w:t>
      </w:r>
      <w:r w:rsidRPr="00616D26">
        <w:rPr>
          <w:rFonts w:ascii="Calibri" w:eastAsia="Times New Roman" w:hAnsi="Calibri" w:cs="Times New Roman"/>
        </w:rPr>
        <w:tab/>
        <w:t>schadelijke micro-organismen</w:t>
      </w:r>
    </w:p>
    <w:p w14:paraId="368CEE9A" w14:textId="77777777" w:rsidR="00BF147A" w:rsidRDefault="00BF147A" w:rsidP="00BF147A">
      <w:pPr>
        <w:spacing w:after="0"/>
        <w:rPr>
          <w:rFonts w:ascii="Calibri" w:eastAsia="Times New Roman" w:hAnsi="Calibri" w:cs="Times New Roman"/>
        </w:rPr>
      </w:pPr>
    </w:p>
    <w:p w14:paraId="57AA4BF5" w14:textId="77777777" w:rsidR="00BF147A" w:rsidRDefault="00BF147A" w:rsidP="00BF147A">
      <w:pPr>
        <w:rPr>
          <w:sz w:val="24"/>
          <w:szCs w:val="24"/>
        </w:rPr>
      </w:pPr>
      <w:r>
        <w:rPr>
          <w:sz w:val="24"/>
          <w:szCs w:val="24"/>
        </w:rPr>
        <w:t>13.Heel veel  micro-organisme zijn niet schadelijk voor de gezondheid, alle nuttige micro-organisme kunnen worden gebruikt in de voedsel industrie.  Noem twee producten  die worden gebruikt in de voedsel industrie.</w:t>
      </w:r>
    </w:p>
    <w:p w14:paraId="3B30D0D1" w14:textId="77777777" w:rsidR="00BF147A" w:rsidRDefault="00BF147A" w:rsidP="00BF147A">
      <w:pPr>
        <w:rPr>
          <w:sz w:val="24"/>
          <w:szCs w:val="24"/>
        </w:rPr>
      </w:pPr>
      <w:r>
        <w:rPr>
          <w:sz w:val="24"/>
          <w:szCs w:val="24"/>
        </w:rPr>
        <w:t>………………………………………………………………………………………………………………………………………………………………………………………………………………………………………………………………………………………………………………………………………………………………………………………………………………………………………………</w:t>
      </w:r>
    </w:p>
    <w:p w14:paraId="5AC7C175" w14:textId="77777777" w:rsidR="00BF147A" w:rsidRDefault="00BF147A" w:rsidP="00BF147A">
      <w:pPr>
        <w:rPr>
          <w:sz w:val="24"/>
          <w:szCs w:val="24"/>
        </w:rPr>
      </w:pPr>
      <w:r>
        <w:rPr>
          <w:sz w:val="24"/>
          <w:szCs w:val="24"/>
        </w:rPr>
        <w:t xml:space="preserve">14.Wat is een kruisbesmeting? </w:t>
      </w:r>
    </w:p>
    <w:p w14:paraId="3C55960C" w14:textId="77777777" w:rsidR="00BF147A" w:rsidRDefault="00BF147A" w:rsidP="00BF147A">
      <w:pPr>
        <w:rPr>
          <w:sz w:val="24"/>
          <w:szCs w:val="24"/>
        </w:rPr>
      </w:pPr>
      <w:r>
        <w:rPr>
          <w:sz w:val="24"/>
          <w:szCs w:val="24"/>
        </w:rPr>
        <w:t>………………………………………………………………………………………………………………………………………………………………………………………………………………………………………………………………………………………………………………………………………………………………………………………………………………………………………………</w:t>
      </w:r>
    </w:p>
    <w:p w14:paraId="3A6A1D75" w14:textId="77777777" w:rsidR="00BF147A" w:rsidRDefault="00BF147A" w:rsidP="00BF147A">
      <w:pPr>
        <w:spacing w:after="0"/>
        <w:rPr>
          <w:sz w:val="24"/>
          <w:szCs w:val="24"/>
        </w:rPr>
      </w:pPr>
      <w:r>
        <w:rPr>
          <w:sz w:val="24"/>
          <w:szCs w:val="24"/>
        </w:rPr>
        <w:t>15. Wat is een voedselbesmetting?</w:t>
      </w:r>
    </w:p>
    <w:p w14:paraId="13F8D5D7" w14:textId="77777777" w:rsidR="00BF147A" w:rsidRPr="00AA289F" w:rsidRDefault="00BF147A" w:rsidP="00BF147A">
      <w:pPr>
        <w:spacing w:after="0"/>
        <w:rPr>
          <w:rFonts w:ascii="Calibri" w:eastAsia="Times New Roman" w:hAnsi="Calibri" w:cs="Times New Roman"/>
        </w:rPr>
      </w:pPr>
      <w:r>
        <w:rPr>
          <w:sz w:val="24"/>
          <w:szCs w:val="24"/>
        </w:rPr>
        <w:t>………………………………………………………………………………………………………………………………………………………………………………………………………………………………………………………………………………………………………………………………………………………………………………………………………………………………………………</w:t>
      </w:r>
    </w:p>
    <w:p w14:paraId="4C3065C2" w14:textId="77777777" w:rsidR="00BF147A" w:rsidRDefault="00BF147A" w:rsidP="00BF147A">
      <w:pPr>
        <w:spacing w:after="0" w:line="240" w:lineRule="auto"/>
        <w:rPr>
          <w:rFonts w:ascii="Calibri" w:eastAsia="Times New Roman" w:hAnsi="Calibri" w:cs="Times New Roman"/>
          <w:b/>
        </w:rPr>
      </w:pPr>
    </w:p>
    <w:p w14:paraId="77BC9658" w14:textId="77777777" w:rsidR="00BF147A" w:rsidRPr="00AA289F" w:rsidRDefault="00BF147A" w:rsidP="00BF147A">
      <w:pPr>
        <w:spacing w:after="0" w:line="240" w:lineRule="auto"/>
        <w:rPr>
          <w:rFonts w:ascii="Calibri" w:eastAsia="Times New Roman" w:hAnsi="Calibri" w:cs="Times New Roman"/>
        </w:rPr>
      </w:pPr>
      <w:r>
        <w:rPr>
          <w:rFonts w:ascii="Calibri" w:eastAsia="Times New Roman" w:hAnsi="Calibri" w:cs="Times New Roman"/>
        </w:rPr>
        <w:t xml:space="preserve">16. </w:t>
      </w:r>
      <w:r w:rsidRPr="00AA289F">
        <w:rPr>
          <w:rFonts w:ascii="Calibri" w:eastAsia="Times New Roman" w:hAnsi="Calibri" w:cs="Times New Roman"/>
        </w:rPr>
        <w:t>Waaraan herken je voedselbederf?</w:t>
      </w:r>
      <w:r>
        <w:rPr>
          <w:rFonts w:ascii="Calibri" w:eastAsia="Times New Roman" w:hAnsi="Calibri" w:cs="Times New Roman"/>
          <w:b/>
        </w:rPr>
        <w:t xml:space="preserve">  </w:t>
      </w:r>
      <w:r w:rsidRPr="00AA289F">
        <w:rPr>
          <w:rFonts w:ascii="Calibri" w:eastAsia="Times New Roman" w:hAnsi="Calibri" w:cs="Times New Roman"/>
        </w:rPr>
        <w:t>Noem twee kenmerken ervan.</w:t>
      </w:r>
    </w:p>
    <w:p w14:paraId="18E0AA21" w14:textId="77777777" w:rsidR="00BF147A" w:rsidRDefault="00BF147A" w:rsidP="00BF147A">
      <w:pPr>
        <w:spacing w:after="0" w:line="240" w:lineRule="auto"/>
        <w:rPr>
          <w:sz w:val="24"/>
          <w:szCs w:val="24"/>
        </w:rPr>
      </w:pPr>
      <w:r>
        <w:rPr>
          <w:sz w:val="24"/>
          <w:szCs w:val="24"/>
        </w:rPr>
        <w:t>……………………………………………………………………………………………………………………………………………………………………………………………………………………………………………………………………………………………..</w:t>
      </w:r>
    </w:p>
    <w:p w14:paraId="7DEB66B6" w14:textId="77777777" w:rsidR="00BF147A" w:rsidRDefault="00BF147A" w:rsidP="00BF147A">
      <w:pPr>
        <w:spacing w:after="0" w:line="240" w:lineRule="auto"/>
        <w:rPr>
          <w:sz w:val="24"/>
          <w:szCs w:val="24"/>
        </w:rPr>
      </w:pPr>
    </w:p>
    <w:p w14:paraId="4AD05332" w14:textId="77777777" w:rsidR="00BF147A" w:rsidRDefault="00BF147A" w:rsidP="00BF147A">
      <w:pPr>
        <w:rPr>
          <w:sz w:val="24"/>
          <w:szCs w:val="24"/>
        </w:rPr>
      </w:pPr>
      <w:r>
        <w:rPr>
          <w:sz w:val="24"/>
          <w:szCs w:val="24"/>
        </w:rPr>
        <w:t>17.</w:t>
      </w:r>
      <w:r w:rsidRPr="00AA289F">
        <w:rPr>
          <w:sz w:val="24"/>
          <w:szCs w:val="24"/>
        </w:rPr>
        <w:t xml:space="preserve"> </w:t>
      </w:r>
      <w:r>
        <w:rPr>
          <w:sz w:val="24"/>
          <w:szCs w:val="24"/>
        </w:rPr>
        <w:t xml:space="preserve">Waar aan herken je schimmels op een product? </w:t>
      </w:r>
    </w:p>
    <w:p w14:paraId="35148167" w14:textId="77777777" w:rsidR="00BF147A" w:rsidRDefault="00BF147A" w:rsidP="00BF147A">
      <w:pPr>
        <w:rPr>
          <w:sz w:val="24"/>
          <w:szCs w:val="24"/>
        </w:rPr>
      </w:pPr>
      <w:r>
        <w:rPr>
          <w:sz w:val="24"/>
          <w:szCs w:val="24"/>
        </w:rPr>
        <w:t>……………………………………………………………………………………………………………………………………………………………………………………………………………………………………………………………………………………………..</w:t>
      </w:r>
    </w:p>
    <w:p w14:paraId="6EB516E5" w14:textId="77777777" w:rsidR="00BF147A" w:rsidRDefault="00BF147A" w:rsidP="00BF147A">
      <w:pPr>
        <w:spacing w:after="0" w:line="240" w:lineRule="auto"/>
        <w:rPr>
          <w:rFonts w:ascii="Calibri" w:eastAsia="Times New Roman" w:hAnsi="Calibri" w:cs="Times New Roman"/>
          <w:b/>
        </w:rPr>
      </w:pPr>
    </w:p>
    <w:p w14:paraId="343C3E29" w14:textId="77777777" w:rsidR="00BF147A" w:rsidRDefault="00BF147A" w:rsidP="00BF147A">
      <w:pPr>
        <w:spacing w:after="0" w:line="240" w:lineRule="auto"/>
        <w:rPr>
          <w:rFonts w:ascii="Calibri" w:eastAsia="Times New Roman" w:hAnsi="Calibri" w:cs="Times New Roman"/>
          <w:b/>
        </w:rPr>
      </w:pPr>
    </w:p>
    <w:p w14:paraId="06298530" w14:textId="77777777" w:rsidR="00BF147A" w:rsidRDefault="00BF147A" w:rsidP="00BF147A">
      <w:pPr>
        <w:spacing w:after="0" w:line="240" w:lineRule="auto"/>
        <w:rPr>
          <w:rFonts w:ascii="Calibri" w:eastAsia="Times New Roman" w:hAnsi="Calibri" w:cs="Times New Roman"/>
          <w:b/>
        </w:rPr>
      </w:pPr>
    </w:p>
    <w:p w14:paraId="01E73132" w14:textId="77777777" w:rsidR="00BF147A" w:rsidRDefault="00BF147A" w:rsidP="00BF147A">
      <w:pPr>
        <w:spacing w:after="0" w:line="240" w:lineRule="auto"/>
        <w:rPr>
          <w:rFonts w:ascii="Calibri" w:eastAsia="Times New Roman" w:hAnsi="Calibri" w:cs="Times New Roman"/>
          <w:b/>
        </w:rPr>
      </w:pPr>
    </w:p>
    <w:p w14:paraId="1D570BD4" w14:textId="77777777" w:rsidR="00BF147A" w:rsidRDefault="00BF147A" w:rsidP="00BF147A">
      <w:pPr>
        <w:spacing w:after="0" w:line="240" w:lineRule="auto"/>
        <w:rPr>
          <w:rFonts w:ascii="Calibri" w:eastAsia="Times New Roman" w:hAnsi="Calibri" w:cs="Times New Roman"/>
          <w:b/>
        </w:rPr>
      </w:pPr>
      <w:r>
        <w:rPr>
          <w:rFonts w:ascii="Calibri" w:eastAsia="Times New Roman" w:hAnsi="Calibri" w:cs="Times New Roman"/>
          <w:b/>
        </w:rPr>
        <w:lastRenderedPageBreak/>
        <w:t>Les 5 verhitten van vet en olie</w:t>
      </w:r>
    </w:p>
    <w:p w14:paraId="2F6D947E" w14:textId="77777777" w:rsidR="00BF147A" w:rsidRDefault="00BF147A" w:rsidP="00BF147A">
      <w:pPr>
        <w:spacing w:after="0" w:line="240" w:lineRule="auto"/>
        <w:rPr>
          <w:rFonts w:ascii="Calibri" w:eastAsia="Times New Roman" w:hAnsi="Calibri" w:cs="Times New Roman"/>
          <w:b/>
        </w:rPr>
      </w:pPr>
    </w:p>
    <w:p w14:paraId="19E67367" w14:textId="77777777" w:rsidR="00BF147A" w:rsidRDefault="00BF147A" w:rsidP="00BF147A">
      <w:pPr>
        <w:pStyle w:val="Geenafstand"/>
        <w:rPr>
          <w:rFonts w:cstheme="minorHAnsi"/>
        </w:rPr>
      </w:pPr>
      <w:r>
        <w:rPr>
          <w:rFonts w:ascii="Calibri" w:eastAsia="Times New Roman" w:hAnsi="Calibri" w:cs="Times New Roman"/>
        </w:rPr>
        <w:t>18.</w:t>
      </w:r>
      <w:r>
        <w:rPr>
          <w:rFonts w:cstheme="minorHAnsi"/>
          <w:b/>
        </w:rPr>
        <w:t xml:space="preserve"> </w:t>
      </w:r>
      <w:r>
        <w:rPr>
          <w:rFonts w:cstheme="minorHAnsi"/>
        </w:rPr>
        <w:t>L</w:t>
      </w:r>
      <w:r w:rsidRPr="000F2DD0">
        <w:rPr>
          <w:rFonts w:cstheme="minorHAnsi"/>
        </w:rPr>
        <w:t>eg in je eigen woorden uit wat regenereren is</w:t>
      </w:r>
    </w:p>
    <w:p w14:paraId="38E5F0CA" w14:textId="77777777" w:rsidR="00BF147A" w:rsidRPr="00AA289F" w:rsidRDefault="00BF147A" w:rsidP="00BF147A">
      <w:pPr>
        <w:pStyle w:val="Geenafstand"/>
        <w:rPr>
          <w:rFonts w:cstheme="minorHAnsi"/>
          <w:b/>
        </w:rPr>
      </w:pPr>
      <w:r>
        <w:rPr>
          <w:rFonts w:cstheme="minorHAnsi"/>
        </w:rPr>
        <w:t>…………………………………………………………………………………………………………………………………………………………………………………………………………………………………………………………………………………………………………………………</w:t>
      </w:r>
      <w:r w:rsidRPr="000F2DD0">
        <w:rPr>
          <w:rFonts w:cstheme="minorHAnsi"/>
        </w:rPr>
        <w:t xml:space="preserve"> </w:t>
      </w:r>
    </w:p>
    <w:p w14:paraId="68533BF7" w14:textId="77777777" w:rsidR="00BF147A" w:rsidRDefault="00BF147A" w:rsidP="00BF147A">
      <w:pPr>
        <w:pStyle w:val="Geenafstand"/>
        <w:rPr>
          <w:rFonts w:cstheme="minorHAnsi"/>
        </w:rPr>
      </w:pPr>
      <w:r>
        <w:rPr>
          <w:rFonts w:cstheme="minorHAnsi"/>
        </w:rPr>
        <w:t>19</w:t>
      </w:r>
      <w:r w:rsidRPr="000F2DD0">
        <w:rPr>
          <w:rFonts w:cstheme="minorHAnsi"/>
        </w:rPr>
        <w:t>. welke temperatuur moet het gerecht binnen een uur hebben bereikt?</w:t>
      </w:r>
    </w:p>
    <w:p w14:paraId="5C30509D" w14:textId="77777777" w:rsidR="00BF147A" w:rsidRPr="000F2DD0" w:rsidRDefault="00BF147A" w:rsidP="00BF147A">
      <w:pPr>
        <w:pStyle w:val="Geenafstand"/>
        <w:rPr>
          <w:rFonts w:cstheme="minorHAnsi"/>
        </w:rPr>
      </w:pPr>
      <w:r>
        <w:rPr>
          <w:rFonts w:cstheme="minorHAnsi"/>
        </w:rPr>
        <w:t>……………………………………………………………………………………………………………………………………………………………</w:t>
      </w:r>
      <w:r w:rsidRPr="000F2DD0">
        <w:rPr>
          <w:rFonts w:cstheme="minorHAnsi"/>
        </w:rPr>
        <w:t xml:space="preserve"> </w:t>
      </w:r>
    </w:p>
    <w:p w14:paraId="449187BA" w14:textId="77777777" w:rsidR="00BF147A" w:rsidRPr="001620F7" w:rsidRDefault="00BF147A" w:rsidP="00BF147A">
      <w:pPr>
        <w:pStyle w:val="Geenafstand"/>
        <w:rPr>
          <w:rFonts w:cstheme="minorHAnsi"/>
          <w:b/>
        </w:rPr>
      </w:pPr>
      <w:r w:rsidRPr="001620F7">
        <w:rPr>
          <w:rFonts w:cstheme="minorHAnsi"/>
          <w:b/>
        </w:rPr>
        <w:t xml:space="preserve"> </w:t>
      </w:r>
    </w:p>
    <w:p w14:paraId="1E10CB9B" w14:textId="77777777" w:rsidR="00BF147A" w:rsidRDefault="00BF147A" w:rsidP="00BF147A">
      <w:pPr>
        <w:pStyle w:val="Geenafstand"/>
        <w:rPr>
          <w:rFonts w:cstheme="minorHAnsi"/>
        </w:rPr>
      </w:pPr>
      <w:r>
        <w:rPr>
          <w:rFonts w:cstheme="minorHAnsi"/>
        </w:rPr>
        <w:t>20</w:t>
      </w:r>
      <w:r w:rsidRPr="000F2DD0">
        <w:rPr>
          <w:rFonts w:cstheme="minorHAnsi"/>
        </w:rPr>
        <w:t xml:space="preserve">. wat betekend ontkoppeld koken? </w:t>
      </w:r>
    </w:p>
    <w:p w14:paraId="055FB568" w14:textId="77777777" w:rsidR="00BF147A" w:rsidRPr="000F2DD0" w:rsidRDefault="00BF147A" w:rsidP="00BF147A">
      <w:pPr>
        <w:pStyle w:val="Geenafstand"/>
        <w:rPr>
          <w:rFonts w:cstheme="minorHAnsi"/>
        </w:rPr>
      </w:pPr>
      <w:r>
        <w:rPr>
          <w:rFonts w:cstheme="minorHAnsi"/>
        </w:rPr>
        <w:t>……………………………………………………………………………………………………………………………………………………………</w:t>
      </w:r>
    </w:p>
    <w:p w14:paraId="43BEFDD2" w14:textId="77777777" w:rsidR="00BF147A" w:rsidRDefault="00BF147A" w:rsidP="00BF147A">
      <w:pPr>
        <w:pStyle w:val="Geenafstand"/>
        <w:rPr>
          <w:rFonts w:cstheme="minorHAnsi"/>
        </w:rPr>
      </w:pPr>
      <w:r>
        <w:rPr>
          <w:rFonts w:cstheme="minorHAnsi"/>
        </w:rPr>
        <w:t>21</w:t>
      </w:r>
      <w:r w:rsidRPr="000F2DD0">
        <w:rPr>
          <w:rFonts w:cstheme="minorHAnsi"/>
        </w:rPr>
        <w:t xml:space="preserve">. Wat betekend gekoppeld koken? </w:t>
      </w:r>
    </w:p>
    <w:p w14:paraId="111C2D1F" w14:textId="77777777" w:rsidR="00BF147A" w:rsidRPr="000F2DD0" w:rsidRDefault="00BF147A" w:rsidP="00BF147A">
      <w:pPr>
        <w:pStyle w:val="Geenafstand"/>
        <w:rPr>
          <w:rFonts w:cstheme="minorHAnsi"/>
        </w:rPr>
      </w:pPr>
      <w:r>
        <w:rPr>
          <w:rFonts w:cstheme="minorHAnsi"/>
        </w:rPr>
        <w:t>……………………………………………………………………………………………………………………………………………………………</w:t>
      </w:r>
    </w:p>
    <w:p w14:paraId="00FBAAD9" w14:textId="77777777" w:rsidR="00BF147A" w:rsidRDefault="00BF147A" w:rsidP="00BF147A">
      <w:pPr>
        <w:pStyle w:val="Geenafstand"/>
        <w:rPr>
          <w:rFonts w:cstheme="minorHAnsi"/>
        </w:rPr>
      </w:pPr>
      <w:r>
        <w:rPr>
          <w:rFonts w:cstheme="minorHAnsi"/>
        </w:rPr>
        <w:t>22</w:t>
      </w:r>
      <w:r w:rsidRPr="000F2DD0">
        <w:rPr>
          <w:rFonts w:cstheme="minorHAnsi"/>
        </w:rPr>
        <w:t xml:space="preserve">. Hoe lang mag het duren voor een product is verhit tot minimaal 60C? </w:t>
      </w:r>
    </w:p>
    <w:p w14:paraId="51D5FD3B" w14:textId="77777777" w:rsidR="00BF147A" w:rsidRPr="000F2DD0" w:rsidRDefault="00BF147A" w:rsidP="00BF147A">
      <w:pPr>
        <w:pStyle w:val="Geenafstand"/>
        <w:rPr>
          <w:rFonts w:cstheme="minorHAnsi"/>
        </w:rPr>
      </w:pPr>
      <w:r>
        <w:rPr>
          <w:rFonts w:cstheme="minorHAnsi"/>
        </w:rPr>
        <w:t>…………………………………………………………………………………………………………………………………………………………………………………………………………………………………………………………………………………………………………………………</w:t>
      </w:r>
    </w:p>
    <w:p w14:paraId="19609555" w14:textId="77777777" w:rsidR="00BF147A" w:rsidRDefault="00BF147A" w:rsidP="00BF147A">
      <w:pPr>
        <w:pStyle w:val="Geenafstand"/>
        <w:rPr>
          <w:rFonts w:cstheme="minorHAnsi"/>
        </w:rPr>
      </w:pPr>
      <w:r>
        <w:rPr>
          <w:rFonts w:cstheme="minorHAnsi"/>
        </w:rPr>
        <w:t>23</w:t>
      </w:r>
      <w:r w:rsidRPr="000F2DD0">
        <w:rPr>
          <w:rFonts w:cstheme="minorHAnsi"/>
        </w:rPr>
        <w:t xml:space="preserve">. Hoe lang mag het duren voor een product is afgekoeld tot </w:t>
      </w:r>
      <w:r>
        <w:rPr>
          <w:rFonts w:cstheme="minorHAnsi"/>
        </w:rPr>
        <w:t>-</w:t>
      </w:r>
      <w:r w:rsidRPr="000F2DD0">
        <w:rPr>
          <w:rFonts w:cstheme="minorHAnsi"/>
        </w:rPr>
        <w:t xml:space="preserve">7C? </w:t>
      </w:r>
    </w:p>
    <w:p w14:paraId="294D951A" w14:textId="77777777" w:rsidR="00BF147A" w:rsidRDefault="00BF147A" w:rsidP="00BF147A">
      <w:pPr>
        <w:pStyle w:val="Geenafstand"/>
        <w:rPr>
          <w:rFonts w:cstheme="minorHAnsi"/>
        </w:rPr>
      </w:pPr>
      <w:r>
        <w:rPr>
          <w:rFonts w:cstheme="minorHAnsi"/>
        </w:rPr>
        <w:t>…………………………………………………………………………………………………………………………………………………………….</w:t>
      </w:r>
    </w:p>
    <w:p w14:paraId="205DDB44" w14:textId="77777777" w:rsidR="00BF147A" w:rsidRPr="001620F7" w:rsidRDefault="00BF147A" w:rsidP="00BF147A">
      <w:pPr>
        <w:pStyle w:val="Geenafstand"/>
        <w:rPr>
          <w:rFonts w:cstheme="minorHAnsi"/>
          <w:b/>
        </w:rPr>
      </w:pPr>
    </w:p>
    <w:p w14:paraId="4BB18ADB" w14:textId="77777777" w:rsidR="00BF147A" w:rsidRPr="000F2DD0" w:rsidRDefault="00BF147A" w:rsidP="00BF147A">
      <w:pPr>
        <w:pStyle w:val="Geenafstand"/>
        <w:rPr>
          <w:rFonts w:cstheme="minorHAnsi"/>
        </w:rPr>
      </w:pPr>
      <w:r>
        <w:rPr>
          <w:rFonts w:cstheme="minorHAnsi"/>
        </w:rPr>
        <w:t>24.</w:t>
      </w:r>
      <w:r w:rsidRPr="000F2DD0">
        <w:rPr>
          <w:rFonts w:cstheme="minorHAnsi"/>
        </w:rPr>
        <w:t xml:space="preserve">Noteer twee punten waarmee je rekening moet houden bij het verpakken en opslaan van producten. </w:t>
      </w:r>
    </w:p>
    <w:p w14:paraId="7528D483" w14:textId="77777777" w:rsidR="00BF147A" w:rsidRPr="00AA289F" w:rsidRDefault="00BF147A" w:rsidP="00BF147A">
      <w:pPr>
        <w:spacing w:after="0" w:line="240" w:lineRule="auto"/>
        <w:rPr>
          <w:rFonts w:ascii="Calibri" w:eastAsia="Times New Roman" w:hAnsi="Calibri" w:cs="Times New Roman"/>
        </w:rPr>
      </w:pPr>
    </w:p>
    <w:p w14:paraId="3A6DA771" w14:textId="77777777" w:rsidR="00BF147A" w:rsidRDefault="00BF147A" w:rsidP="00BF147A">
      <w:pPr>
        <w:spacing w:after="0"/>
      </w:pPr>
      <w:r>
        <w:t>25.Wat is een bereidingsdatum?</w:t>
      </w:r>
    </w:p>
    <w:p w14:paraId="1BBD6BA6" w14:textId="77777777" w:rsidR="00BF147A" w:rsidRDefault="00BF147A" w:rsidP="00BF147A">
      <w:pPr>
        <w:spacing w:after="0"/>
      </w:pPr>
      <w:r>
        <w:tab/>
        <w:t>A-</w:t>
      </w:r>
      <w:r>
        <w:tab/>
        <w:t>datum wanneer het product verwijderd moet worden</w:t>
      </w:r>
    </w:p>
    <w:p w14:paraId="4CD791BA" w14:textId="77777777" w:rsidR="00BF147A" w:rsidRDefault="00BF147A" w:rsidP="00BF147A">
      <w:pPr>
        <w:spacing w:after="0"/>
      </w:pPr>
      <w:r>
        <w:tab/>
        <w:t>B-</w:t>
      </w:r>
      <w:r>
        <w:tab/>
        <w:t>datum wanneer het product over tijd is</w:t>
      </w:r>
    </w:p>
    <w:p w14:paraId="04FE5EEC" w14:textId="77777777" w:rsidR="00BF147A" w:rsidRDefault="00BF147A" w:rsidP="00BF147A">
      <w:pPr>
        <w:spacing w:after="0"/>
      </w:pPr>
      <w:r>
        <w:tab/>
        <w:t xml:space="preserve">C- </w:t>
      </w:r>
      <w:r>
        <w:tab/>
      </w:r>
      <w:r w:rsidRPr="004C30FE">
        <w:t>datum waarop het product gemaakt is</w:t>
      </w:r>
    </w:p>
    <w:p w14:paraId="2D8C28C0" w14:textId="77777777" w:rsidR="00BF147A" w:rsidRDefault="00BF147A" w:rsidP="00BF147A">
      <w:pPr>
        <w:spacing w:after="0" w:line="240" w:lineRule="auto"/>
        <w:rPr>
          <w:color w:val="333333"/>
          <w:shd w:val="clear" w:color="auto" w:fill="FFFFFF"/>
        </w:rPr>
      </w:pPr>
    </w:p>
    <w:p w14:paraId="75041D3F" w14:textId="77777777" w:rsidR="00BF147A" w:rsidRDefault="00BF147A" w:rsidP="00BF147A">
      <w:pPr>
        <w:spacing w:after="0" w:line="240" w:lineRule="auto"/>
        <w:rPr>
          <w:color w:val="333333"/>
          <w:shd w:val="clear" w:color="auto" w:fill="FFFFFF"/>
        </w:rPr>
      </w:pPr>
      <w:r>
        <w:rPr>
          <w:color w:val="333333"/>
          <w:shd w:val="clear" w:color="auto" w:fill="FFFFFF"/>
        </w:rPr>
        <w:t>………………………………………………………………………………………………………………………………………………………….</w:t>
      </w:r>
    </w:p>
    <w:p w14:paraId="39E2EF60" w14:textId="77777777" w:rsidR="00BF147A" w:rsidRDefault="00BF147A" w:rsidP="00BF147A">
      <w:pPr>
        <w:spacing w:after="0" w:line="240" w:lineRule="auto"/>
        <w:rPr>
          <w:color w:val="333333"/>
          <w:shd w:val="clear" w:color="auto" w:fill="FFFFFF"/>
        </w:rPr>
      </w:pPr>
      <w:r>
        <w:rPr>
          <w:color w:val="333333"/>
          <w:shd w:val="clear" w:color="auto" w:fill="FFFFFF"/>
        </w:rPr>
        <w:t>…………………………………………………………………………………………………………………………………………………………</w:t>
      </w:r>
    </w:p>
    <w:p w14:paraId="52060885" w14:textId="77777777" w:rsidR="00BF147A" w:rsidRDefault="00BF147A" w:rsidP="00BF147A">
      <w:pPr>
        <w:spacing w:after="0" w:line="240" w:lineRule="auto"/>
        <w:rPr>
          <w:color w:val="333333"/>
          <w:shd w:val="clear" w:color="auto" w:fill="FFFFFF"/>
        </w:rPr>
      </w:pPr>
      <w:r>
        <w:rPr>
          <w:color w:val="333333"/>
          <w:shd w:val="clear" w:color="auto" w:fill="FFFFFF"/>
        </w:rPr>
        <w:t>26. schrijf voluit de betekenis van THT op</w:t>
      </w:r>
    </w:p>
    <w:p w14:paraId="4C81BD91" w14:textId="77777777" w:rsidR="00BF147A" w:rsidRDefault="00BF147A" w:rsidP="00BF147A">
      <w:pPr>
        <w:spacing w:after="0" w:line="240" w:lineRule="auto"/>
        <w:rPr>
          <w:color w:val="333333"/>
          <w:shd w:val="clear" w:color="auto" w:fill="FFFFFF"/>
        </w:rPr>
      </w:pPr>
      <w:r>
        <w:rPr>
          <w:color w:val="333333"/>
          <w:shd w:val="clear" w:color="auto" w:fill="FFFFFF"/>
        </w:rPr>
        <w:t>……………………………………………………………………………………………………………………………………………………………</w:t>
      </w:r>
    </w:p>
    <w:p w14:paraId="2852490E" w14:textId="77777777" w:rsidR="00BF147A" w:rsidRDefault="00BF147A" w:rsidP="00BF147A">
      <w:pPr>
        <w:spacing w:after="0" w:line="240" w:lineRule="auto"/>
        <w:rPr>
          <w:color w:val="333333"/>
          <w:shd w:val="clear" w:color="auto" w:fill="FFFFFF"/>
        </w:rPr>
      </w:pPr>
      <w:r>
        <w:rPr>
          <w:color w:val="333333"/>
          <w:shd w:val="clear" w:color="auto" w:fill="FFFFFF"/>
        </w:rPr>
        <w:t>27. De verpakking van voorverpakte producten moet goed geëtiketteerd zijn. Noem twee dingen die op het etiket moeten staan?</w:t>
      </w:r>
    </w:p>
    <w:p w14:paraId="77C96EB5" w14:textId="77777777" w:rsidR="00BF147A" w:rsidRDefault="00BF147A" w:rsidP="00BF147A">
      <w:pPr>
        <w:spacing w:after="0" w:line="240" w:lineRule="auto"/>
        <w:rPr>
          <w:color w:val="333333"/>
          <w:shd w:val="clear" w:color="auto" w:fill="FFFFFF"/>
        </w:rPr>
      </w:pPr>
      <w:r>
        <w:rPr>
          <w:color w:val="333333"/>
          <w:shd w:val="clear" w:color="auto" w:fill="FFFFFF"/>
        </w:rPr>
        <w:t>…………………………………………………………………………………………………………………………………………………………………………………………………………………………………………………………………………………………………………………………..</w:t>
      </w:r>
    </w:p>
    <w:p w14:paraId="05A900AE" w14:textId="77777777" w:rsidR="00BF147A" w:rsidRDefault="00BF147A" w:rsidP="00BF147A">
      <w:pPr>
        <w:spacing w:after="0" w:line="240" w:lineRule="auto"/>
        <w:rPr>
          <w:color w:val="333333"/>
          <w:shd w:val="clear" w:color="auto" w:fill="FFFFFF"/>
        </w:rPr>
      </w:pPr>
      <w:r>
        <w:rPr>
          <w:color w:val="333333"/>
          <w:shd w:val="clear" w:color="auto" w:fill="FFFFFF"/>
        </w:rPr>
        <w:t>28.Wat betekent FIFO?</w:t>
      </w:r>
    </w:p>
    <w:p w14:paraId="3F8BCE7B" w14:textId="77777777" w:rsidR="00BF147A" w:rsidRDefault="00BF147A" w:rsidP="00BF147A">
      <w:pPr>
        <w:spacing w:after="0" w:line="240" w:lineRule="auto"/>
        <w:rPr>
          <w:color w:val="333333"/>
          <w:shd w:val="clear" w:color="auto" w:fill="FFFFFF"/>
        </w:rPr>
      </w:pPr>
      <w:r>
        <w:rPr>
          <w:color w:val="333333"/>
          <w:shd w:val="clear" w:color="auto" w:fill="FFFFFF"/>
        </w:rPr>
        <w:t>………………………………………………………………………………………………………………………………………………………………………………………………………………………………………………………………………………………………………………………..</w:t>
      </w:r>
    </w:p>
    <w:p w14:paraId="717D1228" w14:textId="77777777" w:rsidR="00BF147A" w:rsidRDefault="00BF147A" w:rsidP="00BF147A">
      <w:pPr>
        <w:spacing w:after="0" w:line="240" w:lineRule="auto"/>
        <w:rPr>
          <w:color w:val="333333"/>
          <w:shd w:val="clear" w:color="auto" w:fill="FFFFFF"/>
        </w:rPr>
      </w:pPr>
    </w:p>
    <w:p w14:paraId="662E81B0" w14:textId="77777777" w:rsidR="00BF147A" w:rsidRDefault="00BF147A" w:rsidP="00BF147A">
      <w:pPr>
        <w:spacing w:after="0" w:line="240" w:lineRule="auto"/>
        <w:rPr>
          <w:color w:val="333333"/>
          <w:shd w:val="clear" w:color="auto" w:fill="FFFFFF"/>
        </w:rPr>
      </w:pPr>
    </w:p>
    <w:p w14:paraId="21323234" w14:textId="77777777" w:rsidR="00BF147A" w:rsidRDefault="00BF147A" w:rsidP="00BF147A">
      <w:pPr>
        <w:spacing w:after="0" w:line="240" w:lineRule="auto"/>
        <w:rPr>
          <w:color w:val="333333"/>
          <w:shd w:val="clear" w:color="auto" w:fill="FFFFFF"/>
        </w:rPr>
      </w:pPr>
    </w:p>
    <w:p w14:paraId="1DBCB2A2" w14:textId="77777777" w:rsidR="00BF147A" w:rsidRDefault="00BF147A" w:rsidP="00BF147A">
      <w:pPr>
        <w:spacing w:after="0" w:line="240" w:lineRule="auto"/>
        <w:rPr>
          <w:rFonts w:ascii="Calibri" w:eastAsia="Times New Roman" w:hAnsi="Calibri" w:cs="Times New Roman"/>
        </w:rPr>
      </w:pPr>
    </w:p>
    <w:p w14:paraId="6B1DBE1A" w14:textId="77777777" w:rsidR="00BF147A" w:rsidRPr="00D51E57" w:rsidRDefault="00BF147A" w:rsidP="00BF147A">
      <w:pPr>
        <w:spacing w:after="0" w:line="240" w:lineRule="auto"/>
        <w:rPr>
          <w:rFonts w:ascii="Calibri" w:eastAsia="Times New Roman" w:hAnsi="Calibri" w:cs="Times New Roman"/>
        </w:rPr>
      </w:pPr>
    </w:p>
    <w:p w14:paraId="6F12CFB2" w14:textId="77777777" w:rsidR="00BF147A" w:rsidRDefault="00BF147A" w:rsidP="00BF147A">
      <w:pPr>
        <w:rPr>
          <w:b/>
          <w:color w:val="333333"/>
          <w:shd w:val="clear" w:color="auto" w:fill="FFFFFF"/>
        </w:rPr>
      </w:pPr>
      <w:r w:rsidRPr="007529FE">
        <w:rPr>
          <w:b/>
          <w:color w:val="333333"/>
          <w:shd w:val="clear" w:color="auto" w:fill="FFFFFF"/>
        </w:rPr>
        <w:lastRenderedPageBreak/>
        <w:t>Alle hoofdstukken door mekaar</w:t>
      </w:r>
    </w:p>
    <w:p w14:paraId="3FB6E15E" w14:textId="77777777" w:rsidR="00BF147A" w:rsidRDefault="00BF147A" w:rsidP="00BF147A">
      <w:pPr>
        <w:spacing w:after="0" w:line="240" w:lineRule="auto"/>
        <w:rPr>
          <w:color w:val="333333"/>
          <w:shd w:val="clear" w:color="auto" w:fill="FFFFFF"/>
        </w:rPr>
      </w:pPr>
      <w:r>
        <w:rPr>
          <w:color w:val="333333"/>
          <w:shd w:val="clear" w:color="auto" w:fill="FFFFFF"/>
        </w:rPr>
        <w:t>29.Vul onderstaande tabel in</w:t>
      </w:r>
    </w:p>
    <w:p w14:paraId="65F096CF" w14:textId="77777777" w:rsidR="00BF147A" w:rsidRDefault="00BF147A" w:rsidP="00BF147A">
      <w:pPr>
        <w:spacing w:after="0" w:line="240" w:lineRule="auto"/>
        <w:rPr>
          <w:color w:val="333333"/>
          <w:shd w:val="clear" w:color="auto" w:fill="FFFFFF"/>
        </w:rPr>
      </w:pPr>
    </w:p>
    <w:tbl>
      <w:tblPr>
        <w:tblStyle w:val="Tabelraster"/>
        <w:tblW w:w="0" w:type="auto"/>
        <w:tblLook w:val="04A0" w:firstRow="1" w:lastRow="0" w:firstColumn="1" w:lastColumn="0" w:noHBand="0" w:noVBand="1"/>
      </w:tblPr>
      <w:tblGrid>
        <w:gridCol w:w="3020"/>
        <w:gridCol w:w="3021"/>
        <w:gridCol w:w="3021"/>
      </w:tblGrid>
      <w:tr w:rsidR="00BF147A" w14:paraId="5B924F06" w14:textId="77777777" w:rsidTr="00BF147A">
        <w:tc>
          <w:tcPr>
            <w:tcW w:w="3020" w:type="dxa"/>
          </w:tcPr>
          <w:p w14:paraId="59D65DDC" w14:textId="77777777" w:rsidR="00BF147A" w:rsidRDefault="00BF147A" w:rsidP="00BF147A">
            <w:pPr>
              <w:rPr>
                <w:color w:val="333333"/>
                <w:shd w:val="clear" w:color="auto" w:fill="FFFFFF"/>
              </w:rPr>
            </w:pPr>
            <w:r>
              <w:rPr>
                <w:color w:val="333333"/>
                <w:shd w:val="clear" w:color="auto" w:fill="FFFFFF"/>
              </w:rPr>
              <w:t>Product</w:t>
            </w:r>
          </w:p>
        </w:tc>
        <w:tc>
          <w:tcPr>
            <w:tcW w:w="3021" w:type="dxa"/>
          </w:tcPr>
          <w:p w14:paraId="0FDBB8E3" w14:textId="77777777" w:rsidR="00BF147A" w:rsidRDefault="00BF147A" w:rsidP="00BF147A">
            <w:pPr>
              <w:rPr>
                <w:color w:val="333333"/>
                <w:shd w:val="clear" w:color="auto" w:fill="FFFFFF"/>
              </w:rPr>
            </w:pPr>
            <w:r>
              <w:rPr>
                <w:color w:val="333333"/>
                <w:shd w:val="clear" w:color="auto" w:fill="FFFFFF"/>
              </w:rPr>
              <w:t>Waar opslaan</w:t>
            </w:r>
          </w:p>
        </w:tc>
        <w:tc>
          <w:tcPr>
            <w:tcW w:w="3021" w:type="dxa"/>
          </w:tcPr>
          <w:p w14:paraId="7B508885" w14:textId="77777777" w:rsidR="00BF147A" w:rsidRDefault="00BF147A" w:rsidP="00BF147A">
            <w:pPr>
              <w:rPr>
                <w:color w:val="333333"/>
                <w:shd w:val="clear" w:color="auto" w:fill="FFFFFF"/>
              </w:rPr>
            </w:pPr>
            <w:r>
              <w:rPr>
                <w:color w:val="333333"/>
                <w:shd w:val="clear" w:color="auto" w:fill="FFFFFF"/>
              </w:rPr>
              <w:t>Hoe lang houdbaar</w:t>
            </w:r>
          </w:p>
        </w:tc>
      </w:tr>
      <w:tr w:rsidR="00BF147A" w14:paraId="3B34A395" w14:textId="77777777" w:rsidTr="00BF147A">
        <w:tc>
          <w:tcPr>
            <w:tcW w:w="3020" w:type="dxa"/>
          </w:tcPr>
          <w:p w14:paraId="16EE8B00" w14:textId="77777777" w:rsidR="00BF147A" w:rsidRDefault="00BF147A" w:rsidP="00BF147A">
            <w:pPr>
              <w:rPr>
                <w:color w:val="333333"/>
                <w:shd w:val="clear" w:color="auto" w:fill="FFFFFF"/>
              </w:rPr>
            </w:pPr>
            <w:r>
              <w:rPr>
                <w:color w:val="333333"/>
                <w:shd w:val="clear" w:color="auto" w:fill="FFFFFF"/>
              </w:rPr>
              <w:t>Tonijn in blik</w:t>
            </w:r>
          </w:p>
        </w:tc>
        <w:tc>
          <w:tcPr>
            <w:tcW w:w="3021" w:type="dxa"/>
          </w:tcPr>
          <w:p w14:paraId="58572F1A" w14:textId="77777777" w:rsidR="00BF147A" w:rsidRDefault="00BF147A" w:rsidP="00BF147A">
            <w:pPr>
              <w:rPr>
                <w:color w:val="333333"/>
                <w:shd w:val="clear" w:color="auto" w:fill="FFFFFF"/>
              </w:rPr>
            </w:pPr>
          </w:p>
        </w:tc>
        <w:tc>
          <w:tcPr>
            <w:tcW w:w="3021" w:type="dxa"/>
          </w:tcPr>
          <w:p w14:paraId="23B6E9D0" w14:textId="77777777" w:rsidR="00BF147A" w:rsidRDefault="00BF147A" w:rsidP="00BF147A">
            <w:pPr>
              <w:rPr>
                <w:color w:val="333333"/>
                <w:shd w:val="clear" w:color="auto" w:fill="FFFFFF"/>
              </w:rPr>
            </w:pPr>
          </w:p>
        </w:tc>
      </w:tr>
      <w:tr w:rsidR="00BF147A" w14:paraId="737665A7" w14:textId="77777777" w:rsidTr="00BF147A">
        <w:tc>
          <w:tcPr>
            <w:tcW w:w="3020" w:type="dxa"/>
          </w:tcPr>
          <w:p w14:paraId="6D746EDB" w14:textId="77777777" w:rsidR="00BF147A" w:rsidRDefault="00BF147A" w:rsidP="00BF147A">
            <w:pPr>
              <w:rPr>
                <w:color w:val="333333"/>
                <w:shd w:val="clear" w:color="auto" w:fill="FFFFFF"/>
              </w:rPr>
            </w:pPr>
            <w:r>
              <w:rPr>
                <w:color w:val="333333"/>
                <w:shd w:val="clear" w:color="auto" w:fill="FFFFFF"/>
              </w:rPr>
              <w:t>Doos met pakken volle melk</w:t>
            </w:r>
          </w:p>
          <w:p w14:paraId="26CDBEB2" w14:textId="77777777" w:rsidR="00BF147A" w:rsidRDefault="00BF147A" w:rsidP="00BF147A">
            <w:pPr>
              <w:rPr>
                <w:color w:val="333333"/>
                <w:shd w:val="clear" w:color="auto" w:fill="FFFFFF"/>
              </w:rPr>
            </w:pPr>
          </w:p>
        </w:tc>
        <w:tc>
          <w:tcPr>
            <w:tcW w:w="3021" w:type="dxa"/>
          </w:tcPr>
          <w:p w14:paraId="3E19854F" w14:textId="77777777" w:rsidR="00BF147A" w:rsidRDefault="00BF147A" w:rsidP="00BF147A">
            <w:pPr>
              <w:rPr>
                <w:color w:val="333333"/>
                <w:shd w:val="clear" w:color="auto" w:fill="FFFFFF"/>
              </w:rPr>
            </w:pPr>
          </w:p>
        </w:tc>
        <w:tc>
          <w:tcPr>
            <w:tcW w:w="3021" w:type="dxa"/>
          </w:tcPr>
          <w:p w14:paraId="741C0EF3" w14:textId="77777777" w:rsidR="00BF147A" w:rsidRDefault="00BF147A" w:rsidP="00BF147A">
            <w:pPr>
              <w:rPr>
                <w:color w:val="333333"/>
                <w:shd w:val="clear" w:color="auto" w:fill="FFFFFF"/>
              </w:rPr>
            </w:pPr>
          </w:p>
        </w:tc>
      </w:tr>
      <w:tr w:rsidR="00BF147A" w14:paraId="134A3C1D" w14:textId="77777777" w:rsidTr="00BF147A">
        <w:tc>
          <w:tcPr>
            <w:tcW w:w="3020" w:type="dxa"/>
          </w:tcPr>
          <w:p w14:paraId="2026AEBB" w14:textId="77777777" w:rsidR="00BF147A" w:rsidRDefault="00BF147A" w:rsidP="00BF147A">
            <w:pPr>
              <w:rPr>
                <w:color w:val="333333"/>
                <w:shd w:val="clear" w:color="auto" w:fill="FFFFFF"/>
              </w:rPr>
            </w:pPr>
            <w:r>
              <w:rPr>
                <w:color w:val="333333"/>
                <w:shd w:val="clear" w:color="auto" w:fill="FFFFFF"/>
              </w:rPr>
              <w:t>Doos diepvries runderen tournedos</w:t>
            </w:r>
          </w:p>
        </w:tc>
        <w:tc>
          <w:tcPr>
            <w:tcW w:w="3021" w:type="dxa"/>
          </w:tcPr>
          <w:p w14:paraId="070A078A" w14:textId="77777777" w:rsidR="00BF147A" w:rsidRDefault="00BF147A" w:rsidP="00BF147A">
            <w:pPr>
              <w:rPr>
                <w:color w:val="333333"/>
                <w:shd w:val="clear" w:color="auto" w:fill="FFFFFF"/>
              </w:rPr>
            </w:pPr>
          </w:p>
        </w:tc>
        <w:tc>
          <w:tcPr>
            <w:tcW w:w="3021" w:type="dxa"/>
          </w:tcPr>
          <w:p w14:paraId="26CFF72D" w14:textId="77777777" w:rsidR="00BF147A" w:rsidRDefault="00BF147A" w:rsidP="00BF147A">
            <w:pPr>
              <w:rPr>
                <w:color w:val="333333"/>
                <w:shd w:val="clear" w:color="auto" w:fill="FFFFFF"/>
              </w:rPr>
            </w:pPr>
          </w:p>
        </w:tc>
      </w:tr>
      <w:tr w:rsidR="00BF147A" w14:paraId="6DD9B942" w14:textId="77777777" w:rsidTr="00BF147A">
        <w:tc>
          <w:tcPr>
            <w:tcW w:w="3020" w:type="dxa"/>
          </w:tcPr>
          <w:p w14:paraId="21F0D1F2" w14:textId="77777777" w:rsidR="00BF147A" w:rsidRDefault="00BF147A" w:rsidP="00BF147A">
            <w:pPr>
              <w:rPr>
                <w:color w:val="333333"/>
                <w:shd w:val="clear" w:color="auto" w:fill="FFFFFF"/>
              </w:rPr>
            </w:pPr>
            <w:r>
              <w:rPr>
                <w:color w:val="333333"/>
                <w:shd w:val="clear" w:color="auto" w:fill="FFFFFF"/>
              </w:rPr>
              <w:t xml:space="preserve">Plakjes bacon </w:t>
            </w:r>
          </w:p>
        </w:tc>
        <w:tc>
          <w:tcPr>
            <w:tcW w:w="3021" w:type="dxa"/>
          </w:tcPr>
          <w:p w14:paraId="2EB2E73D" w14:textId="77777777" w:rsidR="00BF147A" w:rsidRDefault="00BF147A" w:rsidP="00BF147A">
            <w:pPr>
              <w:rPr>
                <w:color w:val="333333"/>
                <w:shd w:val="clear" w:color="auto" w:fill="FFFFFF"/>
              </w:rPr>
            </w:pPr>
          </w:p>
          <w:p w14:paraId="205DDD16" w14:textId="77777777" w:rsidR="00BF147A" w:rsidRDefault="00BF147A" w:rsidP="00BF147A">
            <w:pPr>
              <w:rPr>
                <w:color w:val="333333"/>
                <w:shd w:val="clear" w:color="auto" w:fill="FFFFFF"/>
              </w:rPr>
            </w:pPr>
          </w:p>
        </w:tc>
        <w:tc>
          <w:tcPr>
            <w:tcW w:w="3021" w:type="dxa"/>
          </w:tcPr>
          <w:p w14:paraId="4BF76B3C" w14:textId="77777777" w:rsidR="00BF147A" w:rsidRDefault="00BF147A" w:rsidP="00BF147A">
            <w:pPr>
              <w:rPr>
                <w:color w:val="333333"/>
                <w:shd w:val="clear" w:color="auto" w:fill="FFFFFF"/>
              </w:rPr>
            </w:pPr>
          </w:p>
        </w:tc>
      </w:tr>
      <w:tr w:rsidR="00BF147A" w14:paraId="611B33D5" w14:textId="77777777" w:rsidTr="00BF147A">
        <w:tc>
          <w:tcPr>
            <w:tcW w:w="3020" w:type="dxa"/>
          </w:tcPr>
          <w:p w14:paraId="54A4F85C" w14:textId="77777777" w:rsidR="00BF147A" w:rsidRDefault="00BF147A" w:rsidP="00BF147A">
            <w:pPr>
              <w:rPr>
                <w:color w:val="333333"/>
                <w:shd w:val="clear" w:color="auto" w:fill="FFFFFF"/>
              </w:rPr>
            </w:pPr>
            <w:r>
              <w:rPr>
                <w:color w:val="333333"/>
                <w:shd w:val="clear" w:color="auto" w:fill="FFFFFF"/>
              </w:rPr>
              <w:t>Zak diepvries frambozen</w:t>
            </w:r>
          </w:p>
        </w:tc>
        <w:tc>
          <w:tcPr>
            <w:tcW w:w="3021" w:type="dxa"/>
          </w:tcPr>
          <w:p w14:paraId="57D8C41A" w14:textId="77777777" w:rsidR="00BF147A" w:rsidRDefault="00BF147A" w:rsidP="00BF147A">
            <w:pPr>
              <w:rPr>
                <w:color w:val="333333"/>
                <w:shd w:val="clear" w:color="auto" w:fill="FFFFFF"/>
              </w:rPr>
            </w:pPr>
          </w:p>
          <w:p w14:paraId="31E7FBC1" w14:textId="77777777" w:rsidR="00BF147A" w:rsidRDefault="00BF147A" w:rsidP="00BF147A">
            <w:pPr>
              <w:rPr>
                <w:color w:val="333333"/>
                <w:shd w:val="clear" w:color="auto" w:fill="FFFFFF"/>
              </w:rPr>
            </w:pPr>
          </w:p>
        </w:tc>
        <w:tc>
          <w:tcPr>
            <w:tcW w:w="3021" w:type="dxa"/>
          </w:tcPr>
          <w:p w14:paraId="2BB1DA94" w14:textId="77777777" w:rsidR="00BF147A" w:rsidRDefault="00BF147A" w:rsidP="00BF147A">
            <w:pPr>
              <w:rPr>
                <w:color w:val="333333"/>
                <w:shd w:val="clear" w:color="auto" w:fill="FFFFFF"/>
              </w:rPr>
            </w:pPr>
          </w:p>
        </w:tc>
      </w:tr>
      <w:tr w:rsidR="00BF147A" w14:paraId="7D75FDB4" w14:textId="77777777" w:rsidTr="00BF147A">
        <w:tc>
          <w:tcPr>
            <w:tcW w:w="3020" w:type="dxa"/>
          </w:tcPr>
          <w:p w14:paraId="6BA06AF0" w14:textId="77777777" w:rsidR="00BF147A" w:rsidRDefault="00BF147A" w:rsidP="00BF147A">
            <w:pPr>
              <w:rPr>
                <w:color w:val="333333"/>
                <w:shd w:val="clear" w:color="auto" w:fill="FFFFFF"/>
              </w:rPr>
            </w:pPr>
            <w:r>
              <w:rPr>
                <w:color w:val="333333"/>
                <w:shd w:val="clear" w:color="auto" w:fill="FFFFFF"/>
              </w:rPr>
              <w:t>Verse zalmmoot</w:t>
            </w:r>
          </w:p>
        </w:tc>
        <w:tc>
          <w:tcPr>
            <w:tcW w:w="3021" w:type="dxa"/>
          </w:tcPr>
          <w:p w14:paraId="04335CFF" w14:textId="77777777" w:rsidR="00BF147A" w:rsidRDefault="00BF147A" w:rsidP="00BF147A">
            <w:pPr>
              <w:rPr>
                <w:color w:val="333333"/>
                <w:shd w:val="clear" w:color="auto" w:fill="FFFFFF"/>
              </w:rPr>
            </w:pPr>
          </w:p>
          <w:p w14:paraId="41835404" w14:textId="77777777" w:rsidR="00BF147A" w:rsidRDefault="00BF147A" w:rsidP="00BF147A">
            <w:pPr>
              <w:rPr>
                <w:color w:val="333333"/>
                <w:shd w:val="clear" w:color="auto" w:fill="FFFFFF"/>
              </w:rPr>
            </w:pPr>
          </w:p>
        </w:tc>
        <w:tc>
          <w:tcPr>
            <w:tcW w:w="3021" w:type="dxa"/>
          </w:tcPr>
          <w:p w14:paraId="663AEBD3" w14:textId="77777777" w:rsidR="00BF147A" w:rsidRDefault="00BF147A" w:rsidP="00BF147A">
            <w:pPr>
              <w:rPr>
                <w:color w:val="333333"/>
                <w:shd w:val="clear" w:color="auto" w:fill="FFFFFF"/>
              </w:rPr>
            </w:pPr>
          </w:p>
        </w:tc>
      </w:tr>
      <w:tr w:rsidR="00BF147A" w14:paraId="3F124703" w14:textId="77777777" w:rsidTr="00BF147A">
        <w:tc>
          <w:tcPr>
            <w:tcW w:w="3020" w:type="dxa"/>
          </w:tcPr>
          <w:p w14:paraId="3292CC7D" w14:textId="77777777" w:rsidR="00BF147A" w:rsidRDefault="00BF147A" w:rsidP="00BF147A">
            <w:pPr>
              <w:rPr>
                <w:color w:val="333333"/>
                <w:shd w:val="clear" w:color="auto" w:fill="FFFFFF"/>
              </w:rPr>
            </w:pPr>
            <w:r>
              <w:rPr>
                <w:color w:val="333333"/>
                <w:shd w:val="clear" w:color="auto" w:fill="FFFFFF"/>
              </w:rPr>
              <w:t>Verse bloemkool</w:t>
            </w:r>
          </w:p>
        </w:tc>
        <w:tc>
          <w:tcPr>
            <w:tcW w:w="3021" w:type="dxa"/>
          </w:tcPr>
          <w:p w14:paraId="44BBB90B" w14:textId="77777777" w:rsidR="00BF147A" w:rsidRDefault="00BF147A" w:rsidP="00BF147A">
            <w:pPr>
              <w:rPr>
                <w:color w:val="333333"/>
                <w:shd w:val="clear" w:color="auto" w:fill="FFFFFF"/>
              </w:rPr>
            </w:pPr>
          </w:p>
        </w:tc>
        <w:tc>
          <w:tcPr>
            <w:tcW w:w="3021" w:type="dxa"/>
          </w:tcPr>
          <w:p w14:paraId="70B6A878" w14:textId="77777777" w:rsidR="00BF147A" w:rsidRDefault="00BF147A" w:rsidP="00BF147A">
            <w:pPr>
              <w:rPr>
                <w:color w:val="333333"/>
                <w:shd w:val="clear" w:color="auto" w:fill="FFFFFF"/>
              </w:rPr>
            </w:pPr>
          </w:p>
          <w:p w14:paraId="2A69FCC1" w14:textId="77777777" w:rsidR="00BF147A" w:rsidRDefault="00BF147A" w:rsidP="00BF147A">
            <w:pPr>
              <w:rPr>
                <w:color w:val="333333"/>
                <w:shd w:val="clear" w:color="auto" w:fill="FFFFFF"/>
              </w:rPr>
            </w:pPr>
          </w:p>
        </w:tc>
      </w:tr>
    </w:tbl>
    <w:p w14:paraId="3B3B2232" w14:textId="77777777" w:rsidR="00BF147A" w:rsidRDefault="00BF147A" w:rsidP="00BF147A">
      <w:pPr>
        <w:spacing w:after="0" w:line="240" w:lineRule="auto"/>
        <w:rPr>
          <w:color w:val="333333"/>
          <w:shd w:val="clear" w:color="auto" w:fill="FFFFFF"/>
        </w:rPr>
      </w:pPr>
    </w:p>
    <w:p w14:paraId="669BA56A" w14:textId="77777777" w:rsidR="00BF147A" w:rsidRDefault="00BF147A" w:rsidP="00BF147A">
      <w:pPr>
        <w:spacing w:after="0" w:line="240" w:lineRule="auto"/>
        <w:rPr>
          <w:color w:val="333333"/>
          <w:shd w:val="clear" w:color="auto" w:fill="FFFFFF"/>
        </w:rPr>
      </w:pPr>
    </w:p>
    <w:p w14:paraId="7C25B7C2" w14:textId="77777777" w:rsidR="00BF147A" w:rsidRDefault="00BF147A" w:rsidP="00BF147A">
      <w:pPr>
        <w:spacing w:after="0"/>
      </w:pPr>
      <w:r>
        <w:t>30.</w:t>
      </w:r>
      <w:r w:rsidRPr="00D33241">
        <w:t xml:space="preserve"> </w:t>
      </w:r>
      <w:r>
        <w:t>Waarom gebruik je verschillende kleuren snijplanken?</w:t>
      </w:r>
    </w:p>
    <w:p w14:paraId="4E078F07" w14:textId="77777777" w:rsidR="00BF147A" w:rsidRPr="00AA289F" w:rsidRDefault="00BF147A" w:rsidP="00BF147A">
      <w:pPr>
        <w:spacing w:after="0"/>
      </w:pPr>
      <w:r>
        <w:t>…………………………………………………………………………………………………………………………………………………………….</w:t>
      </w:r>
    </w:p>
    <w:p w14:paraId="1306DBA2" w14:textId="77777777" w:rsidR="00BF147A" w:rsidRPr="007529FE" w:rsidRDefault="00BF147A" w:rsidP="00BF147A">
      <w:pPr>
        <w:spacing w:after="0" w:line="240" w:lineRule="auto"/>
        <w:rPr>
          <w:rFonts w:eastAsia="Times New Roman" w:cs="Times New Roman"/>
          <w:b/>
        </w:rPr>
      </w:pPr>
    </w:p>
    <w:p w14:paraId="09249266" w14:textId="77777777" w:rsidR="00BF147A" w:rsidRDefault="00BF147A" w:rsidP="00BF147A">
      <w:pPr>
        <w:spacing w:after="0"/>
      </w:pPr>
      <w:r>
        <w:t xml:space="preserve">31.Groenten en fruit die geen verhittingsprocessen zullen ondergaan, moeten gewassen worden </w:t>
      </w:r>
      <w:r>
        <w:tab/>
        <w:t>in een:</w:t>
      </w:r>
    </w:p>
    <w:p w14:paraId="5B10FD8A" w14:textId="77777777" w:rsidR="00BF147A" w:rsidRDefault="00BF147A" w:rsidP="00BF147A">
      <w:pPr>
        <w:spacing w:after="0"/>
      </w:pPr>
      <w:r>
        <w:tab/>
        <w:t xml:space="preserve">A- </w:t>
      </w:r>
      <w:r>
        <w:tab/>
        <w:t>neutrale oplossing</w:t>
      </w:r>
    </w:p>
    <w:p w14:paraId="35DB7099" w14:textId="77777777" w:rsidR="00BF147A" w:rsidRDefault="00BF147A" w:rsidP="00BF147A">
      <w:pPr>
        <w:spacing w:after="0"/>
      </w:pPr>
      <w:r>
        <w:tab/>
        <w:t>B-</w:t>
      </w:r>
      <w:r>
        <w:tab/>
        <w:t>zoete oplossing</w:t>
      </w:r>
    </w:p>
    <w:p w14:paraId="3E7B72C7" w14:textId="77777777" w:rsidR="00BF147A" w:rsidRDefault="00BF147A" w:rsidP="00BF147A">
      <w:pPr>
        <w:spacing w:after="0"/>
      </w:pPr>
      <w:r>
        <w:tab/>
        <w:t>C-</w:t>
      </w:r>
      <w:r>
        <w:tab/>
      </w:r>
      <w:r w:rsidRPr="004C30FE">
        <w:t>zure oplossing</w:t>
      </w:r>
    </w:p>
    <w:p w14:paraId="20EF03ED" w14:textId="77777777" w:rsidR="00BF147A" w:rsidRDefault="00BF147A" w:rsidP="00BF147A">
      <w:pPr>
        <w:spacing w:after="0"/>
      </w:pPr>
    </w:p>
    <w:p w14:paraId="0C766774" w14:textId="77777777" w:rsidR="00BF147A" w:rsidRDefault="00BF147A" w:rsidP="00BF147A">
      <w:pPr>
        <w:spacing w:after="0"/>
      </w:pPr>
      <w:r>
        <w:t>32. Bewaren in de vriezer doen we bij een temperatuur van:</w:t>
      </w:r>
    </w:p>
    <w:p w14:paraId="356B8424" w14:textId="77777777" w:rsidR="00BF147A" w:rsidRDefault="00BF147A" w:rsidP="00BF147A">
      <w:pPr>
        <w:spacing w:after="0"/>
        <w:rPr>
          <w:vertAlign w:val="superscript"/>
        </w:rPr>
      </w:pPr>
      <w:r>
        <w:t>A- bij -7</w:t>
      </w:r>
      <w:r>
        <w:rPr>
          <w:vertAlign w:val="superscript"/>
        </w:rPr>
        <w:t>c</w:t>
      </w:r>
    </w:p>
    <w:p w14:paraId="78B918FD" w14:textId="77777777" w:rsidR="00BF147A" w:rsidRDefault="00BF147A" w:rsidP="00BF147A">
      <w:pPr>
        <w:spacing w:after="0"/>
        <w:rPr>
          <w:vertAlign w:val="superscript"/>
        </w:rPr>
      </w:pPr>
      <w:r>
        <w:t>B- bij -10</w:t>
      </w:r>
      <w:r>
        <w:rPr>
          <w:vertAlign w:val="superscript"/>
        </w:rPr>
        <w:t>C</w:t>
      </w:r>
    </w:p>
    <w:p w14:paraId="70009FC9" w14:textId="77777777" w:rsidR="00BF147A" w:rsidRPr="00AA289F" w:rsidRDefault="00BF147A" w:rsidP="00BF147A">
      <w:pPr>
        <w:spacing w:after="0"/>
        <w:rPr>
          <w:vertAlign w:val="superscript"/>
        </w:rPr>
      </w:pPr>
      <w:r>
        <w:t>C -bij -18</w:t>
      </w:r>
      <w:r>
        <w:rPr>
          <w:vertAlign w:val="superscript"/>
        </w:rPr>
        <w:t>C</w:t>
      </w:r>
    </w:p>
    <w:p w14:paraId="62FEE837" w14:textId="77777777" w:rsidR="00BF147A" w:rsidRDefault="00BF147A" w:rsidP="00BF147A">
      <w:pPr>
        <w:spacing w:after="0" w:line="240" w:lineRule="auto"/>
        <w:rPr>
          <w:rFonts w:eastAsia="Times New Roman" w:cs="Times New Roman"/>
          <w:vertAlign w:val="superscript"/>
        </w:rPr>
      </w:pPr>
    </w:p>
    <w:p w14:paraId="681F6C1B" w14:textId="77777777" w:rsidR="00BF147A" w:rsidRDefault="00BF147A" w:rsidP="00BF147A">
      <w:pPr>
        <w:spacing w:after="0"/>
      </w:pPr>
      <w:r>
        <w:t>33.</w:t>
      </w:r>
      <w:r>
        <w:tab/>
        <w:t>Wat is een bereidingsdatum?</w:t>
      </w:r>
    </w:p>
    <w:p w14:paraId="188337C1" w14:textId="77777777" w:rsidR="00BF147A" w:rsidRDefault="00BF147A" w:rsidP="00BF147A">
      <w:pPr>
        <w:spacing w:after="0"/>
      </w:pPr>
      <w:r>
        <w:tab/>
        <w:t>A-</w:t>
      </w:r>
      <w:r>
        <w:tab/>
        <w:t>datum wanneer het product verwijderd moet worden</w:t>
      </w:r>
    </w:p>
    <w:p w14:paraId="7CFEA8D2" w14:textId="77777777" w:rsidR="00BF147A" w:rsidRDefault="00BF147A" w:rsidP="00BF147A">
      <w:pPr>
        <w:spacing w:after="0"/>
      </w:pPr>
      <w:r>
        <w:tab/>
        <w:t>B-</w:t>
      </w:r>
      <w:r>
        <w:tab/>
        <w:t>datum wanneer het product over tijd is</w:t>
      </w:r>
    </w:p>
    <w:p w14:paraId="509F8BF4" w14:textId="77777777" w:rsidR="00BF147A" w:rsidRDefault="00BF147A" w:rsidP="00BF147A">
      <w:pPr>
        <w:spacing w:after="0"/>
      </w:pPr>
      <w:r>
        <w:tab/>
        <w:t xml:space="preserve">C- </w:t>
      </w:r>
      <w:r>
        <w:tab/>
      </w:r>
      <w:r w:rsidRPr="004C30FE">
        <w:t>datum waarop het product gemaakt is</w:t>
      </w:r>
    </w:p>
    <w:p w14:paraId="13C8FFA9" w14:textId="77777777" w:rsidR="00BF147A" w:rsidRDefault="00BF147A" w:rsidP="00BF147A">
      <w:pPr>
        <w:spacing w:after="0"/>
      </w:pPr>
    </w:p>
    <w:p w14:paraId="2104BF14" w14:textId="77777777" w:rsidR="00BF147A" w:rsidRDefault="00BF147A" w:rsidP="00BF147A">
      <w:pPr>
        <w:spacing w:after="0"/>
      </w:pPr>
      <w:r>
        <w:t>34.</w:t>
      </w:r>
      <w:r>
        <w:tab/>
        <w:t>Wat is de allerbeste bewaartemperatuur van kip, gevogelte en vis?</w:t>
      </w:r>
    </w:p>
    <w:p w14:paraId="4E231D15" w14:textId="77777777" w:rsidR="00BF147A" w:rsidRDefault="00BF147A" w:rsidP="00BF147A">
      <w:pPr>
        <w:spacing w:after="0"/>
      </w:pPr>
      <w:r>
        <w:lastRenderedPageBreak/>
        <w:tab/>
        <w:t xml:space="preserve">A- </w:t>
      </w:r>
      <w:r>
        <w:tab/>
        <w:t>-2⁰C - 4⁰C</w:t>
      </w:r>
    </w:p>
    <w:p w14:paraId="341F9F06" w14:textId="77777777" w:rsidR="00BF147A" w:rsidRDefault="00BF147A" w:rsidP="00BF147A">
      <w:pPr>
        <w:spacing w:after="0"/>
      </w:pPr>
      <w:r>
        <w:tab/>
        <w:t xml:space="preserve">B- </w:t>
      </w:r>
      <w:r>
        <w:tab/>
        <w:t>0</w:t>
      </w:r>
      <w:r w:rsidRPr="004C30FE">
        <w:t>⁰C - 7⁰C</w:t>
      </w:r>
    </w:p>
    <w:p w14:paraId="3C246E57" w14:textId="77777777" w:rsidR="00BF147A" w:rsidRDefault="00BF147A" w:rsidP="00BF147A">
      <w:pPr>
        <w:spacing w:after="0"/>
      </w:pPr>
      <w:r>
        <w:tab/>
        <w:t xml:space="preserve">C- </w:t>
      </w:r>
      <w:r>
        <w:tab/>
        <w:t>0⁰C - 4⁰C</w:t>
      </w:r>
    </w:p>
    <w:p w14:paraId="5CA9CC2E" w14:textId="77777777" w:rsidR="00BF147A" w:rsidRDefault="00BF147A" w:rsidP="00BF147A">
      <w:pPr>
        <w:spacing w:after="0"/>
      </w:pPr>
    </w:p>
    <w:p w14:paraId="790AF2F9" w14:textId="77777777" w:rsidR="00BF147A" w:rsidRDefault="00BF147A" w:rsidP="00BF147A">
      <w:pPr>
        <w:spacing w:after="0"/>
      </w:pPr>
      <w:r>
        <w:t xml:space="preserve">35. </w:t>
      </w:r>
      <w:r>
        <w:tab/>
        <w:t>Bij welke temperaturen bewaar je diepvriesproducten?</w:t>
      </w:r>
    </w:p>
    <w:p w14:paraId="34183ABC" w14:textId="77777777" w:rsidR="00BF147A" w:rsidRDefault="00BF147A" w:rsidP="00BF147A">
      <w:pPr>
        <w:spacing w:after="0"/>
      </w:pPr>
      <w:r>
        <w:tab/>
      </w:r>
      <w:r w:rsidRPr="004C30FE">
        <w:t xml:space="preserve">A- </w:t>
      </w:r>
      <w:r w:rsidRPr="004C30FE">
        <w:tab/>
        <w:t>vanaf - 10⁰C</w:t>
      </w:r>
    </w:p>
    <w:p w14:paraId="209216F0" w14:textId="77777777" w:rsidR="00BF147A" w:rsidRDefault="00BF147A" w:rsidP="00BF147A">
      <w:pPr>
        <w:spacing w:after="0"/>
      </w:pPr>
      <w:r>
        <w:tab/>
        <w:t>B-</w:t>
      </w:r>
      <w:r>
        <w:tab/>
        <w:t>vanaf - 18⁰C</w:t>
      </w:r>
    </w:p>
    <w:p w14:paraId="1F86CA75" w14:textId="77777777" w:rsidR="00BF147A" w:rsidRDefault="00BF147A" w:rsidP="00BF147A">
      <w:pPr>
        <w:spacing w:after="0"/>
      </w:pPr>
      <w:r>
        <w:tab/>
        <w:t>C-</w:t>
      </w:r>
      <w:r>
        <w:tab/>
        <w:t>vanaf - 0⁰C</w:t>
      </w:r>
    </w:p>
    <w:p w14:paraId="1111B91B" w14:textId="77777777" w:rsidR="00BF147A" w:rsidRDefault="00BF147A" w:rsidP="00BF147A"/>
    <w:p w14:paraId="6FF70909" w14:textId="77777777" w:rsidR="00BF147A" w:rsidRDefault="00BF147A" w:rsidP="00BF147A">
      <w:r>
        <w:t>36. Wat zijn spore?</w:t>
      </w:r>
    </w:p>
    <w:p w14:paraId="7322A25E" w14:textId="77777777" w:rsidR="00BF147A" w:rsidRDefault="00BF147A" w:rsidP="00BF147A"/>
    <w:p w14:paraId="12BBD2FB" w14:textId="77777777" w:rsidR="00BF147A" w:rsidRDefault="00BF147A" w:rsidP="00BF147A">
      <w:r>
        <w:t>Einde van de toets</w:t>
      </w:r>
    </w:p>
    <w:p w14:paraId="4A99B123" w14:textId="77777777" w:rsidR="00BF147A" w:rsidRDefault="00BF147A" w:rsidP="00BF147A"/>
    <w:p w14:paraId="052D7046" w14:textId="77777777" w:rsidR="00BF147A" w:rsidRDefault="00BF147A" w:rsidP="00BF147A">
      <w:pPr>
        <w:rPr>
          <w:sz w:val="52"/>
          <w:szCs w:val="52"/>
        </w:rPr>
      </w:pPr>
    </w:p>
    <w:p w14:paraId="3B38D7C4" w14:textId="77777777" w:rsidR="00BF147A" w:rsidRDefault="00BF147A" w:rsidP="00BF147A">
      <w:pPr>
        <w:rPr>
          <w:sz w:val="52"/>
          <w:szCs w:val="52"/>
        </w:rPr>
      </w:pPr>
    </w:p>
    <w:p w14:paraId="0EBA45BC" w14:textId="77777777" w:rsidR="00BF147A" w:rsidRDefault="00BF147A" w:rsidP="00BF147A">
      <w:pPr>
        <w:rPr>
          <w:sz w:val="52"/>
          <w:szCs w:val="52"/>
        </w:rPr>
      </w:pPr>
    </w:p>
    <w:p w14:paraId="1B11F45F" w14:textId="77777777" w:rsidR="00BF147A" w:rsidRDefault="00BF147A" w:rsidP="00BF147A">
      <w:pPr>
        <w:rPr>
          <w:sz w:val="52"/>
          <w:szCs w:val="52"/>
        </w:rPr>
      </w:pPr>
    </w:p>
    <w:p w14:paraId="1AD8A765" w14:textId="77777777" w:rsidR="00BF147A" w:rsidRDefault="00BF147A" w:rsidP="00BF147A">
      <w:pPr>
        <w:rPr>
          <w:sz w:val="52"/>
          <w:szCs w:val="52"/>
        </w:rPr>
      </w:pPr>
    </w:p>
    <w:p w14:paraId="049AA117" w14:textId="77777777" w:rsidR="00BF147A" w:rsidRDefault="00BF147A" w:rsidP="00BF147A">
      <w:pPr>
        <w:rPr>
          <w:sz w:val="52"/>
          <w:szCs w:val="52"/>
        </w:rPr>
      </w:pPr>
    </w:p>
    <w:p w14:paraId="3B22A933" w14:textId="77777777" w:rsidR="00BF147A" w:rsidRDefault="00BF147A" w:rsidP="00BF147A">
      <w:pPr>
        <w:rPr>
          <w:sz w:val="52"/>
          <w:szCs w:val="52"/>
        </w:rPr>
      </w:pPr>
    </w:p>
    <w:p w14:paraId="3BC1EC0F" w14:textId="77777777" w:rsidR="00BF147A" w:rsidRDefault="00BF147A" w:rsidP="00BF147A">
      <w:pPr>
        <w:rPr>
          <w:sz w:val="52"/>
          <w:szCs w:val="52"/>
        </w:rPr>
      </w:pPr>
    </w:p>
    <w:p w14:paraId="1989CFD2" w14:textId="77777777" w:rsidR="00BF147A" w:rsidRDefault="00BF147A" w:rsidP="00BF147A">
      <w:pPr>
        <w:rPr>
          <w:sz w:val="52"/>
          <w:szCs w:val="52"/>
        </w:rPr>
      </w:pPr>
    </w:p>
    <w:p w14:paraId="56F672FF" w14:textId="77777777" w:rsidR="00BF147A" w:rsidRPr="008867AA" w:rsidRDefault="008867AA" w:rsidP="008867AA">
      <w:pPr>
        <w:pStyle w:val="Kop2"/>
      </w:pPr>
      <w:bookmarkStart w:id="146" w:name="_Toc514084638"/>
      <w:r w:rsidRPr="008867AA">
        <w:lastRenderedPageBreak/>
        <w:t>Bijlage 4</w:t>
      </w:r>
      <w:r w:rsidR="00BF147A" w:rsidRPr="008867AA">
        <w:t xml:space="preserve"> Toets HACCPP Antwoord model A</w:t>
      </w:r>
      <w:bookmarkEnd w:id="146"/>
    </w:p>
    <w:p w14:paraId="47A673F5" w14:textId="77777777" w:rsidR="00BF147A" w:rsidRDefault="00BF147A" w:rsidP="00BF147A"/>
    <w:p w14:paraId="57BB573E" w14:textId="77777777" w:rsidR="00BF147A" w:rsidRDefault="00BF147A" w:rsidP="00BF147A">
      <w:pPr>
        <w:rPr>
          <w:noProof/>
        </w:rPr>
      </w:pPr>
    </w:p>
    <w:p w14:paraId="490ECC2D" w14:textId="77777777" w:rsidR="00BF147A" w:rsidRDefault="00BF147A" w:rsidP="00BF147A">
      <w:r>
        <w:rPr>
          <w:noProof/>
          <w:lang w:eastAsia="nl-NL"/>
        </w:rPr>
        <w:drawing>
          <wp:anchor distT="0" distB="0" distL="114300" distR="114300" simplePos="0" relativeHeight="251676672" behindDoc="1" locked="0" layoutInCell="1" allowOverlap="1" wp14:anchorId="668E4C53" wp14:editId="7C12EF81">
            <wp:simplePos x="0" y="0"/>
            <wp:positionH relativeFrom="column">
              <wp:posOffset>-4445</wp:posOffset>
            </wp:positionH>
            <wp:positionV relativeFrom="paragraph">
              <wp:posOffset>-4445</wp:posOffset>
            </wp:positionV>
            <wp:extent cx="3962400" cy="2638425"/>
            <wp:effectExtent l="0" t="0" r="0" b="9525"/>
            <wp:wrapTight wrapText="bothSides">
              <wp:wrapPolygon edited="0">
                <wp:start x="0" y="0"/>
                <wp:lineTo x="0" y="21522"/>
                <wp:lineTo x="21496" y="21522"/>
                <wp:lineTo x="21496" y="0"/>
                <wp:lineTo x="0" y="0"/>
              </wp:wrapPolygon>
            </wp:wrapTight>
            <wp:docPr id="20" name="Afbeelding 20" descr="C:\Users\t.yilmaz\AppData\Local\Microsoft\Windows\INetCache\Content.Word\26462056-Haccp-meaning-or-Expanding-acronyms-of-haccp-Stock-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yilmaz\AppData\Local\Microsoft\Windows\INetCache\Content.Word\26462056-Haccp-meaning-or-Expanding-acronyms-of-haccp-Stock-Photo.jp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962400" cy="2638425"/>
                    </a:xfrm>
                    <a:prstGeom prst="rect">
                      <a:avLst/>
                    </a:prstGeom>
                    <a:noFill/>
                    <a:ln>
                      <a:noFill/>
                    </a:ln>
                  </pic:spPr>
                </pic:pic>
              </a:graphicData>
            </a:graphic>
          </wp:anchor>
        </w:drawing>
      </w:r>
    </w:p>
    <w:p w14:paraId="57BBAE57" w14:textId="77777777" w:rsidR="00BF147A" w:rsidRDefault="00BF147A" w:rsidP="00BF147A"/>
    <w:p w14:paraId="561C3132" w14:textId="77777777" w:rsidR="00BF147A" w:rsidRDefault="00BF147A" w:rsidP="00BF147A"/>
    <w:p w14:paraId="12983318" w14:textId="77777777" w:rsidR="00BF147A" w:rsidRDefault="00BF147A" w:rsidP="00BF147A"/>
    <w:p w14:paraId="73ECD0B8" w14:textId="77777777" w:rsidR="00BF147A" w:rsidRDefault="00BF147A" w:rsidP="00BF147A"/>
    <w:p w14:paraId="5F101B1A" w14:textId="77777777" w:rsidR="00BF147A" w:rsidRDefault="00BF147A" w:rsidP="00BF147A"/>
    <w:p w14:paraId="07ECA2D2" w14:textId="77777777" w:rsidR="00BF147A" w:rsidRDefault="00BF147A" w:rsidP="00BF147A"/>
    <w:p w14:paraId="1C2EF4C2" w14:textId="77777777" w:rsidR="00BF147A" w:rsidRDefault="00BF147A" w:rsidP="00BF147A"/>
    <w:p w14:paraId="50707F3B" w14:textId="77777777" w:rsidR="00BF147A" w:rsidRDefault="00BF147A" w:rsidP="00BF147A"/>
    <w:p w14:paraId="06CDE296" w14:textId="77777777" w:rsidR="00BF147A" w:rsidRDefault="00BF147A" w:rsidP="00BF147A"/>
    <w:p w14:paraId="237A5A67" w14:textId="77777777" w:rsidR="00BF147A" w:rsidRDefault="00BF147A" w:rsidP="00BF147A">
      <w:r>
        <w:t>Voor Entree opleidingen</w:t>
      </w:r>
    </w:p>
    <w:p w14:paraId="27EAE6F4" w14:textId="77777777" w:rsidR="00BF147A" w:rsidRDefault="00BF147A" w:rsidP="00BF147A">
      <w:r>
        <w:t>Schooljaar 2016/2017</w:t>
      </w:r>
    </w:p>
    <w:p w14:paraId="79AAE7B1" w14:textId="77777777" w:rsidR="00BF147A" w:rsidRDefault="00BF147A" w:rsidP="00BF147A">
      <w:r>
        <w:t>Docent: T.Yilmaz</w:t>
      </w:r>
    </w:p>
    <w:p w14:paraId="2C877553" w14:textId="77777777" w:rsidR="00BF147A" w:rsidRDefault="00BF147A" w:rsidP="00BF147A">
      <w:r>
        <w:t>Datum: 16- nov-2016</w:t>
      </w:r>
    </w:p>
    <w:p w14:paraId="63ACCD16" w14:textId="77777777" w:rsidR="00BF147A" w:rsidRDefault="00BF147A" w:rsidP="00BF147A"/>
    <w:p w14:paraId="7744C052" w14:textId="77777777" w:rsidR="00BF147A" w:rsidRDefault="00BF147A" w:rsidP="00BF147A"/>
    <w:p w14:paraId="2393093F" w14:textId="77777777" w:rsidR="00BF147A" w:rsidRDefault="00BF147A" w:rsidP="00BF147A"/>
    <w:p w14:paraId="5AD66850" w14:textId="77777777" w:rsidR="00BF147A" w:rsidRDefault="00BF147A" w:rsidP="00BF147A"/>
    <w:p w14:paraId="6E6CA844" w14:textId="77777777" w:rsidR="00BF147A" w:rsidRDefault="00BF147A" w:rsidP="00BF147A"/>
    <w:p w14:paraId="5980256C" w14:textId="77777777" w:rsidR="00BF147A" w:rsidRDefault="00BF147A" w:rsidP="00BF147A">
      <w:r>
        <w:t>Naam:</w:t>
      </w:r>
    </w:p>
    <w:p w14:paraId="24288FA8" w14:textId="77777777" w:rsidR="00BF147A" w:rsidRDefault="00BF147A" w:rsidP="00BF147A">
      <w:r>
        <w:t>Achternaam</w:t>
      </w:r>
    </w:p>
    <w:p w14:paraId="431BD754" w14:textId="77777777" w:rsidR="00BF147A" w:rsidRDefault="00BF147A" w:rsidP="00BF147A">
      <w:r>
        <w:t>Klas:</w:t>
      </w:r>
    </w:p>
    <w:p w14:paraId="1E208D4E" w14:textId="77777777" w:rsidR="00BF147A" w:rsidRDefault="00BF147A" w:rsidP="00BF147A">
      <w:r>
        <w:t>Studentnummer:</w:t>
      </w:r>
    </w:p>
    <w:p w14:paraId="61D9B05E" w14:textId="77777777" w:rsidR="00BF147A" w:rsidRDefault="00BF147A" w:rsidP="00BF147A"/>
    <w:p w14:paraId="774FE77A" w14:textId="77777777" w:rsidR="008867AA" w:rsidRDefault="008867AA" w:rsidP="00BF147A"/>
    <w:p w14:paraId="4F7031A6" w14:textId="77777777" w:rsidR="00BF147A" w:rsidRDefault="00BF147A" w:rsidP="00BF147A"/>
    <w:p w14:paraId="1E2D90BD" w14:textId="77777777" w:rsidR="00BF147A" w:rsidRPr="007529FE" w:rsidRDefault="00BF147A" w:rsidP="00BF147A">
      <w:pPr>
        <w:rPr>
          <w:b/>
        </w:rPr>
      </w:pPr>
      <w:r>
        <w:rPr>
          <w:b/>
        </w:rPr>
        <w:lastRenderedPageBreak/>
        <w:t>Les</w:t>
      </w:r>
      <w:r w:rsidRPr="007529FE">
        <w:rPr>
          <w:b/>
        </w:rPr>
        <w:t xml:space="preserve"> 1</w:t>
      </w:r>
      <w:r>
        <w:rPr>
          <w:b/>
        </w:rPr>
        <w:t xml:space="preserve"> HACCP</w:t>
      </w:r>
    </w:p>
    <w:p w14:paraId="5516578F" w14:textId="77777777" w:rsidR="00BF147A" w:rsidRPr="000F47EF" w:rsidRDefault="00BF147A" w:rsidP="00AB543D">
      <w:pPr>
        <w:pStyle w:val="Lijstalinea"/>
        <w:numPr>
          <w:ilvl w:val="0"/>
          <w:numId w:val="69"/>
        </w:numPr>
        <w:spacing w:before="0" w:after="160" w:line="259" w:lineRule="auto"/>
      </w:pPr>
      <w:r w:rsidRPr="00E3161F">
        <w:rPr>
          <w:color w:val="333333"/>
          <w:shd w:val="clear" w:color="auto" w:fill="FFFFFF"/>
        </w:rPr>
        <w:t>Wat betekent de term HACCP?</w:t>
      </w:r>
    </w:p>
    <w:p w14:paraId="5529EBEE" w14:textId="77777777" w:rsidR="00BF147A" w:rsidRPr="008A343F" w:rsidRDefault="00BF147A" w:rsidP="00AB543D">
      <w:pPr>
        <w:pStyle w:val="Lijstalinea"/>
        <w:numPr>
          <w:ilvl w:val="0"/>
          <w:numId w:val="71"/>
        </w:numPr>
        <w:spacing w:before="0" w:after="160" w:line="259" w:lineRule="auto"/>
        <w:rPr>
          <w:sz w:val="24"/>
          <w:szCs w:val="24"/>
        </w:rPr>
      </w:pPr>
      <w:r w:rsidRPr="008A343F">
        <w:rPr>
          <w:sz w:val="24"/>
          <w:szCs w:val="24"/>
        </w:rPr>
        <w:t>Dit betekend dat je de mogelijke gevaren (Hazard) analyseert (analysis) die in het voedsel of de grondstoffen aanwezig zijn. Wanneer deze gevaren en risico’s bekend zijn ga je kijken hoe je deze het beste kunt voorkomen en beheersen (critical control points). In het hele proces worden deze kritische punten vastgelegd om de risico’s voor de gezondheid zo klein mogelijk  te maken of te voorkomen .</w:t>
      </w:r>
    </w:p>
    <w:p w14:paraId="444CE147" w14:textId="77777777" w:rsidR="00BF147A" w:rsidRDefault="00BF147A" w:rsidP="00BF147A">
      <w:pPr>
        <w:rPr>
          <w:sz w:val="24"/>
          <w:szCs w:val="24"/>
        </w:rPr>
      </w:pPr>
    </w:p>
    <w:p w14:paraId="546B3623" w14:textId="77777777" w:rsidR="00BF147A" w:rsidRDefault="00BF147A" w:rsidP="00BF147A">
      <w:pPr>
        <w:rPr>
          <w:sz w:val="24"/>
          <w:szCs w:val="24"/>
        </w:rPr>
      </w:pPr>
      <w:r>
        <w:rPr>
          <w:sz w:val="24"/>
          <w:szCs w:val="24"/>
        </w:rPr>
        <w:t xml:space="preserve">2. Waar zijn de regels van de HACCP ontstaan? </w:t>
      </w:r>
    </w:p>
    <w:p w14:paraId="3008B249" w14:textId="77777777" w:rsidR="00BF147A" w:rsidRPr="008A343F" w:rsidRDefault="00BF147A" w:rsidP="00AB543D">
      <w:pPr>
        <w:pStyle w:val="Lijstalinea"/>
        <w:numPr>
          <w:ilvl w:val="0"/>
          <w:numId w:val="71"/>
        </w:numPr>
        <w:spacing w:before="0" w:after="160" w:line="259" w:lineRule="auto"/>
        <w:rPr>
          <w:sz w:val="24"/>
          <w:szCs w:val="24"/>
        </w:rPr>
      </w:pPr>
      <w:r w:rsidRPr="008A343F">
        <w:rPr>
          <w:sz w:val="24"/>
          <w:szCs w:val="24"/>
        </w:rPr>
        <w:t xml:space="preserve">Bij de Amerikaanse ruimteorganisatie NASA. </w:t>
      </w:r>
    </w:p>
    <w:p w14:paraId="58AC5EA1" w14:textId="77777777" w:rsidR="00BF147A" w:rsidRDefault="00BF147A" w:rsidP="00BF147A">
      <w:pPr>
        <w:rPr>
          <w:sz w:val="24"/>
          <w:szCs w:val="24"/>
        </w:rPr>
      </w:pPr>
      <w:r>
        <w:rPr>
          <w:sz w:val="24"/>
          <w:szCs w:val="24"/>
        </w:rPr>
        <w:t>3.</w:t>
      </w:r>
      <w:r w:rsidRPr="004113E8">
        <w:rPr>
          <w:sz w:val="24"/>
          <w:szCs w:val="24"/>
        </w:rPr>
        <w:t xml:space="preserve"> Noteer </w:t>
      </w:r>
      <w:r>
        <w:rPr>
          <w:sz w:val="24"/>
          <w:szCs w:val="24"/>
        </w:rPr>
        <w:t xml:space="preserve">voor wie het HACCP systeem bedoelt is. </w:t>
      </w:r>
    </w:p>
    <w:p w14:paraId="67B72499" w14:textId="77777777" w:rsidR="00BF147A" w:rsidRPr="008A343F" w:rsidRDefault="00BF147A" w:rsidP="00AB543D">
      <w:pPr>
        <w:pStyle w:val="Lijstalinea"/>
        <w:numPr>
          <w:ilvl w:val="0"/>
          <w:numId w:val="71"/>
        </w:numPr>
        <w:spacing w:before="0" w:after="160" w:line="259" w:lineRule="auto"/>
        <w:rPr>
          <w:sz w:val="24"/>
          <w:szCs w:val="24"/>
        </w:rPr>
      </w:pPr>
      <w:r w:rsidRPr="008A343F">
        <w:rPr>
          <w:sz w:val="24"/>
          <w:szCs w:val="24"/>
        </w:rPr>
        <w:t>Alle bedrijven die te maken hebben met het verwerken van voedsel.</w:t>
      </w:r>
    </w:p>
    <w:p w14:paraId="7803E0D0" w14:textId="77777777" w:rsidR="00BF147A" w:rsidRDefault="00BF147A" w:rsidP="00BF147A">
      <w:pPr>
        <w:rPr>
          <w:sz w:val="24"/>
          <w:szCs w:val="24"/>
        </w:rPr>
      </w:pPr>
      <w:r>
        <w:rPr>
          <w:sz w:val="24"/>
          <w:szCs w:val="24"/>
        </w:rPr>
        <w:t xml:space="preserve">4. Noteer  vier sectoren die de HACCP-regels toe moeten passen. </w:t>
      </w:r>
    </w:p>
    <w:p w14:paraId="47D48698" w14:textId="77777777" w:rsidR="00BF147A" w:rsidRDefault="00BF147A" w:rsidP="00AB543D">
      <w:pPr>
        <w:pStyle w:val="Lijstalinea"/>
        <w:numPr>
          <w:ilvl w:val="0"/>
          <w:numId w:val="70"/>
        </w:numPr>
        <w:spacing w:before="0" w:after="160" w:line="259" w:lineRule="auto"/>
        <w:rPr>
          <w:sz w:val="24"/>
          <w:szCs w:val="24"/>
        </w:rPr>
      </w:pPr>
      <w:r>
        <w:rPr>
          <w:sz w:val="24"/>
          <w:szCs w:val="24"/>
        </w:rPr>
        <w:t xml:space="preserve">Zuivel bedrijven </w:t>
      </w:r>
    </w:p>
    <w:p w14:paraId="3F3C58F3" w14:textId="77777777" w:rsidR="00BF147A" w:rsidRDefault="00BF147A" w:rsidP="00AB543D">
      <w:pPr>
        <w:pStyle w:val="Lijstalinea"/>
        <w:numPr>
          <w:ilvl w:val="0"/>
          <w:numId w:val="70"/>
        </w:numPr>
        <w:spacing w:before="0" w:after="160" w:line="259" w:lineRule="auto"/>
        <w:rPr>
          <w:sz w:val="24"/>
          <w:szCs w:val="24"/>
        </w:rPr>
      </w:pPr>
      <w:r>
        <w:rPr>
          <w:sz w:val="24"/>
          <w:szCs w:val="24"/>
        </w:rPr>
        <w:t xml:space="preserve">Ei-verwekkende bedrijven </w:t>
      </w:r>
    </w:p>
    <w:p w14:paraId="092D330E" w14:textId="77777777" w:rsidR="00BF147A" w:rsidRDefault="00BF147A" w:rsidP="00AB543D">
      <w:pPr>
        <w:pStyle w:val="Lijstalinea"/>
        <w:numPr>
          <w:ilvl w:val="0"/>
          <w:numId w:val="70"/>
        </w:numPr>
        <w:spacing w:before="0" w:after="160" w:line="259" w:lineRule="auto"/>
        <w:rPr>
          <w:sz w:val="24"/>
          <w:szCs w:val="24"/>
        </w:rPr>
      </w:pPr>
      <w:r>
        <w:rPr>
          <w:sz w:val="24"/>
          <w:szCs w:val="24"/>
        </w:rPr>
        <w:t xml:space="preserve">Poeliers </w:t>
      </w:r>
    </w:p>
    <w:p w14:paraId="260C4C38" w14:textId="77777777" w:rsidR="00BF147A" w:rsidRPr="00152625" w:rsidRDefault="00BF147A" w:rsidP="00AB543D">
      <w:pPr>
        <w:pStyle w:val="Lijstalinea"/>
        <w:numPr>
          <w:ilvl w:val="0"/>
          <w:numId w:val="70"/>
        </w:numPr>
        <w:spacing w:before="0" w:after="160" w:line="259" w:lineRule="auto"/>
        <w:rPr>
          <w:sz w:val="24"/>
          <w:szCs w:val="24"/>
        </w:rPr>
      </w:pPr>
      <w:r>
        <w:rPr>
          <w:sz w:val="24"/>
          <w:szCs w:val="24"/>
        </w:rPr>
        <w:t>Slachterijen</w:t>
      </w:r>
    </w:p>
    <w:p w14:paraId="40D4D9A9" w14:textId="77777777" w:rsidR="00BF147A" w:rsidRDefault="00BF147A" w:rsidP="00BF147A">
      <w:pPr>
        <w:rPr>
          <w:sz w:val="24"/>
          <w:szCs w:val="24"/>
        </w:rPr>
      </w:pPr>
      <w:r>
        <w:rPr>
          <w:sz w:val="24"/>
          <w:szCs w:val="24"/>
        </w:rPr>
        <w:t xml:space="preserve">5. Wat betekend de afkorting NVWA </w:t>
      </w:r>
    </w:p>
    <w:p w14:paraId="40AEEFA7" w14:textId="77777777" w:rsidR="00BF147A" w:rsidRPr="008A343F" w:rsidRDefault="00BF147A" w:rsidP="00AB543D">
      <w:pPr>
        <w:pStyle w:val="Lijstalinea"/>
        <w:numPr>
          <w:ilvl w:val="0"/>
          <w:numId w:val="72"/>
        </w:numPr>
        <w:spacing w:before="0" w:after="160" w:line="259" w:lineRule="auto"/>
        <w:rPr>
          <w:sz w:val="24"/>
          <w:szCs w:val="24"/>
        </w:rPr>
      </w:pPr>
      <w:r w:rsidRPr="008A343F">
        <w:rPr>
          <w:sz w:val="24"/>
          <w:szCs w:val="24"/>
        </w:rPr>
        <w:t>Nederlandse Voedsel en Warenautoriteit</w:t>
      </w:r>
    </w:p>
    <w:p w14:paraId="122CA98B" w14:textId="77777777" w:rsidR="00BF147A" w:rsidRDefault="00BF147A" w:rsidP="00BF147A">
      <w:pPr>
        <w:rPr>
          <w:sz w:val="24"/>
          <w:szCs w:val="24"/>
        </w:rPr>
      </w:pPr>
      <w:r>
        <w:rPr>
          <w:sz w:val="24"/>
          <w:szCs w:val="24"/>
        </w:rPr>
        <w:t xml:space="preserve">6. Omschrijf in je eigen woorden wat de NVWA allemaal doet . </w:t>
      </w:r>
    </w:p>
    <w:p w14:paraId="56710519" w14:textId="77777777" w:rsidR="00BF147A" w:rsidRPr="008A343F" w:rsidRDefault="00BF147A" w:rsidP="00AB543D">
      <w:pPr>
        <w:pStyle w:val="Lijstalinea"/>
        <w:numPr>
          <w:ilvl w:val="0"/>
          <w:numId w:val="72"/>
        </w:numPr>
        <w:spacing w:before="0" w:after="160" w:line="259" w:lineRule="auto"/>
        <w:rPr>
          <w:sz w:val="24"/>
          <w:szCs w:val="24"/>
        </w:rPr>
      </w:pPr>
      <w:r w:rsidRPr="008A343F">
        <w:rPr>
          <w:sz w:val="24"/>
          <w:szCs w:val="24"/>
        </w:rPr>
        <w:t>NVWA controleert dingen zoals voedselproducerende – en verwekkende bedrijven.</w:t>
      </w:r>
    </w:p>
    <w:p w14:paraId="48DD747C" w14:textId="77777777" w:rsidR="00BF147A" w:rsidRDefault="00BF147A" w:rsidP="00BF147A">
      <w:pPr>
        <w:rPr>
          <w:sz w:val="24"/>
          <w:szCs w:val="24"/>
        </w:rPr>
      </w:pPr>
      <w:r>
        <w:rPr>
          <w:sz w:val="24"/>
          <w:szCs w:val="24"/>
        </w:rPr>
        <w:t xml:space="preserve">7. Noteer vijf punten waarop de NVWA controleert. </w:t>
      </w:r>
    </w:p>
    <w:p w14:paraId="72CAA22B" w14:textId="77777777" w:rsidR="00BF147A" w:rsidRDefault="00BF147A" w:rsidP="00AB543D">
      <w:pPr>
        <w:pStyle w:val="Lijstalinea"/>
        <w:numPr>
          <w:ilvl w:val="0"/>
          <w:numId w:val="66"/>
        </w:numPr>
        <w:spacing w:before="0" w:after="160" w:line="259" w:lineRule="auto"/>
        <w:rPr>
          <w:sz w:val="24"/>
          <w:szCs w:val="24"/>
        </w:rPr>
      </w:pPr>
      <w:r>
        <w:rPr>
          <w:sz w:val="24"/>
          <w:szCs w:val="24"/>
        </w:rPr>
        <w:t>De naleving van het rookverbod op de werk vloer.</w:t>
      </w:r>
    </w:p>
    <w:p w14:paraId="62BC45C1" w14:textId="77777777" w:rsidR="00BF147A" w:rsidRDefault="00BF147A" w:rsidP="00AB543D">
      <w:pPr>
        <w:pStyle w:val="Lijstalinea"/>
        <w:numPr>
          <w:ilvl w:val="0"/>
          <w:numId w:val="66"/>
        </w:numPr>
        <w:spacing w:before="0" w:after="160" w:line="259" w:lineRule="auto"/>
        <w:rPr>
          <w:sz w:val="24"/>
          <w:szCs w:val="24"/>
        </w:rPr>
      </w:pPr>
      <w:r>
        <w:rPr>
          <w:sz w:val="24"/>
          <w:szCs w:val="24"/>
        </w:rPr>
        <w:t xml:space="preserve">Het dierenwelzijn </w:t>
      </w:r>
    </w:p>
    <w:p w14:paraId="6BCCD9F2" w14:textId="77777777" w:rsidR="00BF147A" w:rsidRDefault="00BF147A" w:rsidP="00AB543D">
      <w:pPr>
        <w:pStyle w:val="Lijstalinea"/>
        <w:numPr>
          <w:ilvl w:val="0"/>
          <w:numId w:val="66"/>
        </w:numPr>
        <w:spacing w:before="0" w:after="160" w:line="259" w:lineRule="auto"/>
        <w:rPr>
          <w:sz w:val="24"/>
          <w:szCs w:val="24"/>
        </w:rPr>
      </w:pPr>
      <w:r>
        <w:rPr>
          <w:sz w:val="24"/>
          <w:szCs w:val="24"/>
        </w:rPr>
        <w:t xml:space="preserve">voor exportcertificering reststromen voor diervoeders en dierlijke bijproducten </w:t>
      </w:r>
    </w:p>
    <w:p w14:paraId="2CD21B24" w14:textId="77777777" w:rsidR="00BF147A" w:rsidRDefault="00BF147A" w:rsidP="00AB543D">
      <w:pPr>
        <w:pStyle w:val="Lijstalinea"/>
        <w:numPr>
          <w:ilvl w:val="0"/>
          <w:numId w:val="66"/>
        </w:numPr>
        <w:spacing w:before="0" w:after="160" w:line="259" w:lineRule="auto"/>
        <w:rPr>
          <w:sz w:val="24"/>
          <w:szCs w:val="24"/>
        </w:rPr>
      </w:pPr>
      <w:r>
        <w:rPr>
          <w:sz w:val="24"/>
          <w:szCs w:val="24"/>
        </w:rPr>
        <w:t>De algemene productveiligheid.</w:t>
      </w:r>
    </w:p>
    <w:p w14:paraId="1368023B" w14:textId="77777777" w:rsidR="00BF147A" w:rsidRPr="008A343F" w:rsidRDefault="00BF147A" w:rsidP="00AB543D">
      <w:pPr>
        <w:pStyle w:val="Lijstalinea"/>
        <w:numPr>
          <w:ilvl w:val="0"/>
          <w:numId w:val="66"/>
        </w:numPr>
        <w:spacing w:before="0" w:after="160" w:line="259" w:lineRule="auto"/>
        <w:rPr>
          <w:sz w:val="24"/>
          <w:szCs w:val="24"/>
        </w:rPr>
      </w:pPr>
      <w:r>
        <w:rPr>
          <w:sz w:val="24"/>
          <w:szCs w:val="24"/>
        </w:rPr>
        <w:t>voedselproducerende – en verwekkende bedrijven.</w:t>
      </w:r>
      <w:r>
        <w:rPr>
          <w:sz w:val="24"/>
          <w:szCs w:val="24"/>
        </w:rPr>
        <w:br/>
      </w:r>
    </w:p>
    <w:p w14:paraId="182A5638" w14:textId="77777777" w:rsidR="00BF147A" w:rsidRDefault="00BF147A" w:rsidP="00BF147A">
      <w:pPr>
        <w:rPr>
          <w:b/>
        </w:rPr>
      </w:pPr>
      <w:r>
        <w:rPr>
          <w:rFonts w:ascii="Arial" w:hAnsi="Arial" w:cs="Arial"/>
          <w:color w:val="222222"/>
          <w:shd w:val="clear" w:color="auto" w:fill="FFFFFF"/>
        </w:rPr>
        <w:t>.</w:t>
      </w:r>
      <w:r w:rsidRPr="008A343F">
        <w:rPr>
          <w:b/>
        </w:rPr>
        <w:t>Les 2</w:t>
      </w:r>
    </w:p>
    <w:p w14:paraId="2B3A7272" w14:textId="77777777" w:rsidR="00BF147A" w:rsidRPr="00BB2CAB" w:rsidRDefault="00BF147A" w:rsidP="00BF147A">
      <w:pPr>
        <w:rPr>
          <w:b/>
        </w:rPr>
      </w:pPr>
      <w:r>
        <w:rPr>
          <w:rFonts w:eastAsia="Times New Roman" w:cs="Times New Roman"/>
          <w:b/>
          <w:lang w:eastAsia="nl-NL"/>
        </w:rPr>
        <w:t xml:space="preserve"> </w:t>
      </w:r>
      <w:r>
        <w:rPr>
          <w:rFonts w:eastAsia="Times New Roman" w:cs="Times New Roman"/>
          <w:lang w:eastAsia="nl-NL"/>
        </w:rPr>
        <w:t xml:space="preserve">8. </w:t>
      </w:r>
      <w:r w:rsidRPr="00503719">
        <w:rPr>
          <w:rFonts w:eastAsia="Times New Roman" w:cs="Times New Roman"/>
          <w:lang w:eastAsia="nl-NL"/>
        </w:rPr>
        <w:t>Een belangrijk onderdeel van het wer</w:t>
      </w:r>
      <w:r>
        <w:rPr>
          <w:rFonts w:eastAsia="Times New Roman" w:cs="Times New Roman"/>
          <w:lang w:eastAsia="nl-NL"/>
        </w:rPr>
        <w:t>k</w:t>
      </w:r>
      <w:r w:rsidRPr="00503719">
        <w:rPr>
          <w:rFonts w:eastAsia="Times New Roman" w:cs="Times New Roman"/>
          <w:lang w:eastAsia="nl-NL"/>
        </w:rPr>
        <w:t xml:space="preserve"> is de persoonlijke verzorging. Geef in het onderstaande schema met korte zinnen per onderdeel aan wat de belangrijkste aandachtspunten zijn van een goede lichaamsverzorging. </w:t>
      </w:r>
    </w:p>
    <w:p w14:paraId="7C45398E" w14:textId="77777777" w:rsidR="00BF147A" w:rsidRPr="00503719" w:rsidRDefault="00BF147A" w:rsidP="00BF147A">
      <w:pPr>
        <w:spacing w:after="0" w:line="240" w:lineRule="auto"/>
        <w:rPr>
          <w:rFonts w:eastAsia="Times New Roman" w:cs="Times New Roman"/>
          <w:lang w:eastAsia="nl-NL"/>
        </w:rPr>
      </w:pPr>
    </w:p>
    <w:tbl>
      <w:tblPr>
        <w:tblStyle w:val="Tabelraster"/>
        <w:tblW w:w="0" w:type="auto"/>
        <w:tblLook w:val="04A0" w:firstRow="1" w:lastRow="0" w:firstColumn="1" w:lastColumn="0" w:noHBand="0" w:noVBand="1"/>
      </w:tblPr>
      <w:tblGrid>
        <w:gridCol w:w="4535"/>
        <w:gridCol w:w="4527"/>
      </w:tblGrid>
      <w:tr w:rsidR="00BF147A" w:rsidRPr="00503719" w14:paraId="1AC01BF9" w14:textId="77777777" w:rsidTr="00BF147A">
        <w:tc>
          <w:tcPr>
            <w:tcW w:w="4606" w:type="dxa"/>
          </w:tcPr>
          <w:p w14:paraId="06BDFAFE" w14:textId="77777777" w:rsidR="00BF147A" w:rsidRPr="00503719" w:rsidRDefault="00BF147A" w:rsidP="00BF147A">
            <w:pPr>
              <w:rPr>
                <w:rFonts w:eastAsia="Times New Roman" w:cs="Times New Roman"/>
                <w:b/>
                <w:lang w:eastAsia="nl-NL"/>
              </w:rPr>
            </w:pPr>
            <w:r w:rsidRPr="00503719">
              <w:rPr>
                <w:rFonts w:eastAsia="Times New Roman" w:cs="Times New Roman"/>
                <w:b/>
                <w:lang w:eastAsia="nl-NL"/>
              </w:rPr>
              <w:t xml:space="preserve">Lichaamsverzorging </w:t>
            </w:r>
          </w:p>
        </w:tc>
        <w:tc>
          <w:tcPr>
            <w:tcW w:w="4606" w:type="dxa"/>
          </w:tcPr>
          <w:p w14:paraId="4152A63C" w14:textId="77777777" w:rsidR="00BF147A" w:rsidRPr="00503719" w:rsidRDefault="00BF147A" w:rsidP="00BF147A">
            <w:pPr>
              <w:rPr>
                <w:rFonts w:eastAsia="Times New Roman" w:cs="Times New Roman"/>
                <w:b/>
                <w:lang w:eastAsia="nl-NL"/>
              </w:rPr>
            </w:pPr>
            <w:r w:rsidRPr="00503719">
              <w:rPr>
                <w:rFonts w:eastAsia="Times New Roman" w:cs="Times New Roman"/>
                <w:b/>
                <w:lang w:eastAsia="nl-NL"/>
              </w:rPr>
              <w:t xml:space="preserve">Onderdelen </w:t>
            </w:r>
          </w:p>
        </w:tc>
      </w:tr>
      <w:tr w:rsidR="00BF147A" w:rsidRPr="00503719" w14:paraId="536B10FB" w14:textId="77777777" w:rsidTr="00BF147A">
        <w:trPr>
          <w:trHeight w:val="250"/>
        </w:trPr>
        <w:tc>
          <w:tcPr>
            <w:tcW w:w="4606" w:type="dxa"/>
          </w:tcPr>
          <w:p w14:paraId="56FDE092" w14:textId="77777777" w:rsidR="00BF147A" w:rsidRPr="00503719" w:rsidRDefault="00BF147A" w:rsidP="00BF147A">
            <w:pPr>
              <w:jc w:val="center"/>
              <w:rPr>
                <w:rFonts w:eastAsia="Times New Roman" w:cs="Times New Roman"/>
                <w:lang w:eastAsia="nl-NL"/>
              </w:rPr>
            </w:pPr>
            <w:r w:rsidRPr="00503719">
              <w:rPr>
                <w:rFonts w:eastAsia="Times New Roman" w:cs="Times New Roman"/>
                <w:lang w:eastAsia="nl-NL"/>
              </w:rPr>
              <w:lastRenderedPageBreak/>
              <w:t>Huidverzorging</w:t>
            </w:r>
          </w:p>
          <w:p w14:paraId="649D14F5" w14:textId="77777777" w:rsidR="00BF147A" w:rsidRPr="00503719" w:rsidRDefault="00BF147A" w:rsidP="00BF147A">
            <w:pPr>
              <w:jc w:val="center"/>
              <w:rPr>
                <w:rFonts w:eastAsia="Times New Roman" w:cs="Times New Roman"/>
                <w:lang w:eastAsia="nl-NL"/>
              </w:rPr>
            </w:pPr>
          </w:p>
          <w:p w14:paraId="7939E5A0" w14:textId="77777777" w:rsidR="00BF147A" w:rsidRPr="00503719" w:rsidRDefault="00BF147A" w:rsidP="00BF147A">
            <w:pPr>
              <w:jc w:val="center"/>
              <w:rPr>
                <w:rFonts w:eastAsia="Times New Roman" w:cs="Times New Roman"/>
                <w:lang w:eastAsia="nl-NL"/>
              </w:rPr>
            </w:pPr>
          </w:p>
          <w:p w14:paraId="3D2B172C" w14:textId="77777777" w:rsidR="00BF147A" w:rsidRPr="00503719" w:rsidRDefault="00BF147A" w:rsidP="00BF147A">
            <w:pPr>
              <w:jc w:val="center"/>
              <w:rPr>
                <w:rFonts w:eastAsia="Times New Roman" w:cs="Times New Roman"/>
                <w:lang w:eastAsia="nl-NL"/>
              </w:rPr>
            </w:pPr>
          </w:p>
        </w:tc>
        <w:tc>
          <w:tcPr>
            <w:tcW w:w="4606" w:type="dxa"/>
          </w:tcPr>
          <w:p w14:paraId="3924CA20" w14:textId="77777777" w:rsidR="00BF147A" w:rsidRPr="00503719" w:rsidRDefault="00BF147A" w:rsidP="00BF147A">
            <w:pPr>
              <w:rPr>
                <w:rFonts w:eastAsia="Times New Roman" w:cs="Times New Roman"/>
                <w:lang w:eastAsia="nl-NL"/>
              </w:rPr>
            </w:pPr>
            <w:r>
              <w:rPr>
                <w:rFonts w:eastAsia="Times New Roman" w:cs="Times New Roman"/>
                <w:lang w:eastAsia="nl-NL"/>
              </w:rPr>
              <w:t>Een keer per dag douchen, gebruik maken van bodylotion. Voor transpieren deo gebruiken.</w:t>
            </w:r>
          </w:p>
        </w:tc>
      </w:tr>
      <w:tr w:rsidR="00BF147A" w:rsidRPr="00503719" w14:paraId="79BF103E" w14:textId="77777777" w:rsidTr="00BF147A">
        <w:tc>
          <w:tcPr>
            <w:tcW w:w="4606" w:type="dxa"/>
          </w:tcPr>
          <w:p w14:paraId="4D77417A" w14:textId="77777777" w:rsidR="00BF147A" w:rsidRPr="00503719" w:rsidRDefault="00BF147A" w:rsidP="00BF147A">
            <w:pPr>
              <w:jc w:val="center"/>
              <w:rPr>
                <w:rFonts w:eastAsia="Times New Roman" w:cs="Times New Roman"/>
                <w:lang w:eastAsia="nl-NL"/>
              </w:rPr>
            </w:pPr>
            <w:r w:rsidRPr="00503719">
              <w:rPr>
                <w:rFonts w:eastAsia="Times New Roman" w:cs="Times New Roman"/>
                <w:lang w:eastAsia="nl-NL"/>
              </w:rPr>
              <w:t>Handverzorging</w:t>
            </w:r>
          </w:p>
          <w:p w14:paraId="7317CC6B" w14:textId="77777777" w:rsidR="00BF147A" w:rsidRPr="00503719" w:rsidRDefault="00BF147A" w:rsidP="00BF147A">
            <w:pPr>
              <w:jc w:val="center"/>
              <w:rPr>
                <w:rFonts w:eastAsia="Times New Roman" w:cs="Times New Roman"/>
                <w:lang w:eastAsia="nl-NL"/>
              </w:rPr>
            </w:pPr>
          </w:p>
          <w:p w14:paraId="730A22AC" w14:textId="77777777" w:rsidR="00BF147A" w:rsidRPr="00503719" w:rsidRDefault="00BF147A" w:rsidP="00BF147A">
            <w:pPr>
              <w:jc w:val="center"/>
              <w:rPr>
                <w:rFonts w:eastAsia="Times New Roman" w:cs="Times New Roman"/>
                <w:lang w:eastAsia="nl-NL"/>
              </w:rPr>
            </w:pPr>
          </w:p>
          <w:p w14:paraId="66E11FC9" w14:textId="77777777" w:rsidR="00BF147A" w:rsidRPr="00503719" w:rsidRDefault="00BF147A" w:rsidP="00BF147A">
            <w:pPr>
              <w:jc w:val="center"/>
              <w:rPr>
                <w:rFonts w:eastAsia="Times New Roman" w:cs="Times New Roman"/>
                <w:lang w:eastAsia="nl-NL"/>
              </w:rPr>
            </w:pPr>
          </w:p>
        </w:tc>
        <w:tc>
          <w:tcPr>
            <w:tcW w:w="4606" w:type="dxa"/>
          </w:tcPr>
          <w:p w14:paraId="658D533C" w14:textId="77777777" w:rsidR="00BF147A" w:rsidRPr="00503719" w:rsidRDefault="00BF147A" w:rsidP="00BF147A">
            <w:pPr>
              <w:rPr>
                <w:rFonts w:eastAsia="Times New Roman" w:cs="Times New Roman"/>
                <w:lang w:eastAsia="nl-NL"/>
              </w:rPr>
            </w:pPr>
            <w:r>
              <w:rPr>
                <w:rFonts w:eastAsia="Times New Roman" w:cs="Times New Roman"/>
                <w:lang w:eastAsia="nl-NL"/>
              </w:rPr>
              <w:t>Handen wassen met vloeibaar of desinfecterende handzeep. Handen drogen met papieren doekjes. Nagels kort geen nagellak.</w:t>
            </w:r>
          </w:p>
        </w:tc>
      </w:tr>
      <w:tr w:rsidR="00BF147A" w:rsidRPr="00503719" w14:paraId="6FBD71B3" w14:textId="77777777" w:rsidTr="00BF147A">
        <w:tc>
          <w:tcPr>
            <w:tcW w:w="4606" w:type="dxa"/>
          </w:tcPr>
          <w:p w14:paraId="31DF067F" w14:textId="77777777" w:rsidR="00BF147A" w:rsidRPr="00503719" w:rsidRDefault="00BF147A" w:rsidP="00BF147A">
            <w:pPr>
              <w:jc w:val="center"/>
              <w:rPr>
                <w:rFonts w:eastAsia="Times New Roman" w:cs="Times New Roman"/>
                <w:lang w:eastAsia="nl-NL"/>
              </w:rPr>
            </w:pPr>
            <w:r w:rsidRPr="00503719">
              <w:rPr>
                <w:rFonts w:eastAsia="Times New Roman" w:cs="Times New Roman"/>
                <w:lang w:eastAsia="nl-NL"/>
              </w:rPr>
              <w:t>Haarverzorging</w:t>
            </w:r>
          </w:p>
          <w:p w14:paraId="5409063C" w14:textId="77777777" w:rsidR="00BF147A" w:rsidRPr="00503719" w:rsidRDefault="00BF147A" w:rsidP="00BF147A">
            <w:pPr>
              <w:jc w:val="center"/>
              <w:rPr>
                <w:rFonts w:eastAsia="Times New Roman" w:cs="Times New Roman"/>
                <w:lang w:eastAsia="nl-NL"/>
              </w:rPr>
            </w:pPr>
          </w:p>
          <w:p w14:paraId="79410C4D" w14:textId="77777777" w:rsidR="00BF147A" w:rsidRPr="00503719" w:rsidRDefault="00BF147A" w:rsidP="00BF147A">
            <w:pPr>
              <w:jc w:val="center"/>
              <w:rPr>
                <w:rFonts w:eastAsia="Times New Roman" w:cs="Times New Roman"/>
                <w:lang w:eastAsia="nl-NL"/>
              </w:rPr>
            </w:pPr>
          </w:p>
          <w:p w14:paraId="4F81E460" w14:textId="77777777" w:rsidR="00BF147A" w:rsidRPr="00503719" w:rsidRDefault="00BF147A" w:rsidP="00BF147A">
            <w:pPr>
              <w:jc w:val="center"/>
              <w:rPr>
                <w:rFonts w:eastAsia="Times New Roman" w:cs="Times New Roman"/>
                <w:lang w:eastAsia="nl-NL"/>
              </w:rPr>
            </w:pPr>
          </w:p>
        </w:tc>
        <w:tc>
          <w:tcPr>
            <w:tcW w:w="4606" w:type="dxa"/>
          </w:tcPr>
          <w:p w14:paraId="45232133" w14:textId="77777777" w:rsidR="00BF147A" w:rsidRPr="00503719" w:rsidRDefault="00BF147A" w:rsidP="00BF147A">
            <w:pPr>
              <w:rPr>
                <w:rFonts w:eastAsia="Times New Roman" w:cs="Times New Roman"/>
                <w:lang w:eastAsia="nl-NL"/>
              </w:rPr>
            </w:pPr>
            <w:r>
              <w:rPr>
                <w:rFonts w:eastAsia="Times New Roman" w:cs="Times New Roman"/>
                <w:lang w:eastAsia="nl-NL"/>
              </w:rPr>
              <w:t>Haar goed borstelen, dagelijks wassen</w:t>
            </w:r>
          </w:p>
        </w:tc>
      </w:tr>
      <w:tr w:rsidR="00BF147A" w:rsidRPr="00503719" w14:paraId="0A9557BE" w14:textId="77777777" w:rsidTr="00BF147A">
        <w:tc>
          <w:tcPr>
            <w:tcW w:w="4606" w:type="dxa"/>
          </w:tcPr>
          <w:p w14:paraId="51BFC781" w14:textId="77777777" w:rsidR="00BF147A" w:rsidRPr="00503719" w:rsidRDefault="00BF147A" w:rsidP="00BF147A">
            <w:pPr>
              <w:jc w:val="center"/>
              <w:rPr>
                <w:rFonts w:eastAsia="Times New Roman" w:cs="Times New Roman"/>
                <w:lang w:eastAsia="nl-NL"/>
              </w:rPr>
            </w:pPr>
            <w:r w:rsidRPr="00503719">
              <w:rPr>
                <w:rFonts w:eastAsia="Times New Roman" w:cs="Times New Roman"/>
                <w:lang w:eastAsia="nl-NL"/>
              </w:rPr>
              <w:t>Mondverzorging</w:t>
            </w:r>
          </w:p>
          <w:p w14:paraId="455573DC" w14:textId="77777777" w:rsidR="00BF147A" w:rsidRPr="00503719" w:rsidRDefault="00BF147A" w:rsidP="00BF147A">
            <w:pPr>
              <w:jc w:val="center"/>
              <w:rPr>
                <w:rFonts w:eastAsia="Times New Roman" w:cs="Times New Roman"/>
                <w:lang w:eastAsia="nl-NL"/>
              </w:rPr>
            </w:pPr>
          </w:p>
          <w:p w14:paraId="7A4A8A26" w14:textId="77777777" w:rsidR="00BF147A" w:rsidRPr="00503719" w:rsidRDefault="00BF147A" w:rsidP="00BF147A">
            <w:pPr>
              <w:jc w:val="center"/>
              <w:rPr>
                <w:rFonts w:eastAsia="Times New Roman" w:cs="Times New Roman"/>
                <w:lang w:eastAsia="nl-NL"/>
              </w:rPr>
            </w:pPr>
          </w:p>
          <w:p w14:paraId="18A2BBBC" w14:textId="77777777" w:rsidR="00BF147A" w:rsidRPr="00503719" w:rsidRDefault="00BF147A" w:rsidP="00BF147A">
            <w:pPr>
              <w:jc w:val="center"/>
              <w:rPr>
                <w:rFonts w:eastAsia="Times New Roman" w:cs="Times New Roman"/>
                <w:lang w:eastAsia="nl-NL"/>
              </w:rPr>
            </w:pPr>
          </w:p>
        </w:tc>
        <w:tc>
          <w:tcPr>
            <w:tcW w:w="4606" w:type="dxa"/>
          </w:tcPr>
          <w:p w14:paraId="3608CC60" w14:textId="77777777" w:rsidR="00BF147A" w:rsidRPr="00503719" w:rsidRDefault="00BF147A" w:rsidP="00BF147A">
            <w:pPr>
              <w:rPr>
                <w:rFonts w:eastAsia="Times New Roman" w:cs="Times New Roman"/>
                <w:lang w:eastAsia="nl-NL"/>
              </w:rPr>
            </w:pPr>
            <w:r w:rsidRPr="002463FF">
              <w:t xml:space="preserve">poets altijd twee keer per dag je tanden, en laat twee keer per jaar de tanden controleren door de tandarts. </w:t>
            </w:r>
            <w:r w:rsidRPr="002463FF">
              <w:br/>
            </w:r>
          </w:p>
        </w:tc>
      </w:tr>
      <w:tr w:rsidR="00BF147A" w:rsidRPr="00503719" w14:paraId="2945256B" w14:textId="77777777" w:rsidTr="00BF147A">
        <w:tc>
          <w:tcPr>
            <w:tcW w:w="4606" w:type="dxa"/>
            <w:vAlign w:val="center"/>
          </w:tcPr>
          <w:p w14:paraId="1E53D7D6" w14:textId="77777777" w:rsidR="00BF147A" w:rsidRPr="00503719" w:rsidRDefault="00BF147A" w:rsidP="00BF147A">
            <w:pPr>
              <w:jc w:val="center"/>
              <w:rPr>
                <w:rFonts w:eastAsia="Times New Roman" w:cs="Times New Roman"/>
                <w:lang w:eastAsia="nl-NL"/>
              </w:rPr>
            </w:pPr>
            <w:r w:rsidRPr="00503719">
              <w:rPr>
                <w:rFonts w:eastAsia="Times New Roman" w:cs="Times New Roman"/>
                <w:lang w:eastAsia="nl-NL"/>
              </w:rPr>
              <w:t>Voetverzorging</w:t>
            </w:r>
          </w:p>
          <w:p w14:paraId="118BEEFB" w14:textId="77777777" w:rsidR="00BF147A" w:rsidRPr="00503719" w:rsidRDefault="00BF147A" w:rsidP="00BF147A">
            <w:pPr>
              <w:jc w:val="center"/>
              <w:rPr>
                <w:rFonts w:eastAsia="Times New Roman" w:cs="Times New Roman"/>
                <w:lang w:eastAsia="nl-NL"/>
              </w:rPr>
            </w:pPr>
          </w:p>
          <w:p w14:paraId="405BDC8A" w14:textId="77777777" w:rsidR="00BF147A" w:rsidRPr="00503719" w:rsidRDefault="00BF147A" w:rsidP="00BF147A">
            <w:pPr>
              <w:jc w:val="center"/>
              <w:rPr>
                <w:rFonts w:eastAsia="Times New Roman" w:cs="Times New Roman"/>
                <w:lang w:eastAsia="nl-NL"/>
              </w:rPr>
            </w:pPr>
          </w:p>
          <w:p w14:paraId="1F286D4E" w14:textId="77777777" w:rsidR="00BF147A" w:rsidRPr="00503719" w:rsidRDefault="00BF147A" w:rsidP="00BF147A">
            <w:pPr>
              <w:jc w:val="center"/>
              <w:rPr>
                <w:rFonts w:eastAsia="Times New Roman" w:cs="Times New Roman"/>
                <w:lang w:eastAsia="nl-NL"/>
              </w:rPr>
            </w:pPr>
          </w:p>
        </w:tc>
        <w:tc>
          <w:tcPr>
            <w:tcW w:w="4606" w:type="dxa"/>
          </w:tcPr>
          <w:p w14:paraId="6CF614A3" w14:textId="77777777" w:rsidR="00BF147A" w:rsidRPr="00B315F2" w:rsidRDefault="00BF147A" w:rsidP="00BF147A">
            <w:r>
              <w:t xml:space="preserve"> E</w:t>
            </w:r>
            <w:r w:rsidRPr="00B315F2">
              <w:t xml:space="preserve">lke dag schone sokken en draag ruime schoenen die niet knellen. </w:t>
            </w:r>
            <w:r w:rsidRPr="00B315F2">
              <w:br/>
            </w:r>
          </w:p>
          <w:p w14:paraId="3782A01C" w14:textId="77777777" w:rsidR="00BF147A" w:rsidRPr="00503719" w:rsidRDefault="00BF147A" w:rsidP="00BF147A">
            <w:pPr>
              <w:rPr>
                <w:rFonts w:eastAsia="Times New Roman" w:cs="Times New Roman"/>
                <w:lang w:eastAsia="nl-NL"/>
              </w:rPr>
            </w:pPr>
          </w:p>
        </w:tc>
      </w:tr>
    </w:tbl>
    <w:p w14:paraId="5CB94C24" w14:textId="77777777" w:rsidR="00BF147A" w:rsidRPr="00503719" w:rsidRDefault="00BF147A" w:rsidP="00BF147A">
      <w:pPr>
        <w:spacing w:after="0" w:line="240" w:lineRule="auto"/>
        <w:rPr>
          <w:rFonts w:eastAsia="Times New Roman" w:cs="Times New Roman"/>
          <w:lang w:eastAsia="nl-NL"/>
        </w:rPr>
      </w:pPr>
    </w:p>
    <w:p w14:paraId="4BAAEBDA" w14:textId="77777777" w:rsidR="00BF147A" w:rsidRDefault="00BF147A" w:rsidP="00BF147A">
      <w:pPr>
        <w:rPr>
          <w:sz w:val="24"/>
          <w:szCs w:val="24"/>
        </w:rPr>
      </w:pPr>
      <w:r>
        <w:rPr>
          <w:sz w:val="24"/>
          <w:szCs w:val="24"/>
        </w:rPr>
        <w:t xml:space="preserve">9.  Waarom mag je geen sieraden dragen in de keuken. </w:t>
      </w:r>
    </w:p>
    <w:p w14:paraId="7726DDD0" w14:textId="77777777" w:rsidR="00BF147A" w:rsidRPr="005D4E1B" w:rsidRDefault="00BF147A" w:rsidP="00AB543D">
      <w:pPr>
        <w:pStyle w:val="Lijstalinea"/>
        <w:numPr>
          <w:ilvl w:val="0"/>
          <w:numId w:val="75"/>
        </w:numPr>
        <w:spacing w:before="0" w:after="160" w:line="259" w:lineRule="auto"/>
        <w:rPr>
          <w:sz w:val="24"/>
          <w:szCs w:val="24"/>
        </w:rPr>
      </w:pPr>
      <w:r w:rsidRPr="005D4E1B">
        <w:rPr>
          <w:sz w:val="24"/>
          <w:szCs w:val="24"/>
        </w:rPr>
        <w:t>Onder handsieraden kunnen zich vuil ophopen. Hieronder kunnen  bacteriën gaan groeien die mogelijk in het eten terechtkomen. En je kunt ergens achter blijven haken. Dit is zeer gevaarlijk en kan lelijke wonden veroorzaken.</w:t>
      </w:r>
    </w:p>
    <w:p w14:paraId="291869AD" w14:textId="77777777" w:rsidR="00BF147A" w:rsidRDefault="00BF147A" w:rsidP="00BF147A">
      <w:pPr>
        <w:rPr>
          <w:sz w:val="24"/>
          <w:szCs w:val="24"/>
        </w:rPr>
      </w:pPr>
      <w:r>
        <w:rPr>
          <w:sz w:val="24"/>
          <w:szCs w:val="24"/>
        </w:rPr>
        <w:t xml:space="preserve">10 . leg uit waarom ze in de keuken gekleurde pleisters gebruiken. </w:t>
      </w:r>
    </w:p>
    <w:p w14:paraId="289AE818" w14:textId="77777777" w:rsidR="00BF147A" w:rsidRPr="005D4E1B" w:rsidRDefault="00BF147A" w:rsidP="00AB543D">
      <w:pPr>
        <w:pStyle w:val="Lijstalinea"/>
        <w:numPr>
          <w:ilvl w:val="0"/>
          <w:numId w:val="74"/>
        </w:numPr>
        <w:spacing w:before="0" w:after="160" w:line="259" w:lineRule="auto"/>
        <w:rPr>
          <w:sz w:val="24"/>
          <w:szCs w:val="24"/>
        </w:rPr>
      </w:pPr>
      <w:r w:rsidRPr="005D4E1B">
        <w:rPr>
          <w:sz w:val="24"/>
          <w:szCs w:val="24"/>
        </w:rPr>
        <w:t xml:space="preserve">Omdat gekleurde pleisters waterafstotend zijn. En dus stoot het water af. Gebruik naast gekleurde pleisters ook een vingercondoom </w:t>
      </w:r>
    </w:p>
    <w:p w14:paraId="59C696D1" w14:textId="77777777" w:rsidR="00BF147A" w:rsidRPr="00F72E6F" w:rsidRDefault="00BF147A" w:rsidP="00BF147A">
      <w:pPr>
        <w:rPr>
          <w:sz w:val="24"/>
          <w:szCs w:val="24"/>
        </w:rPr>
      </w:pPr>
      <w:r>
        <w:rPr>
          <w:sz w:val="24"/>
          <w:szCs w:val="24"/>
        </w:rPr>
        <w:t>11</w:t>
      </w:r>
      <w:r w:rsidRPr="00F72E6F">
        <w:rPr>
          <w:sz w:val="24"/>
          <w:szCs w:val="24"/>
        </w:rPr>
        <w:t xml:space="preserve"> . wat zijn de voordelen van waterafstotende pleisters .</w:t>
      </w:r>
    </w:p>
    <w:p w14:paraId="3294AF50" w14:textId="77777777" w:rsidR="00BF147A" w:rsidRDefault="00BF147A" w:rsidP="00AB543D">
      <w:pPr>
        <w:pStyle w:val="Lijstalinea"/>
        <w:numPr>
          <w:ilvl w:val="0"/>
          <w:numId w:val="16"/>
        </w:numPr>
        <w:spacing w:before="0" w:after="160" w:line="259" w:lineRule="auto"/>
        <w:rPr>
          <w:sz w:val="24"/>
          <w:szCs w:val="24"/>
        </w:rPr>
      </w:pPr>
      <w:r>
        <w:rPr>
          <w:sz w:val="24"/>
          <w:szCs w:val="24"/>
        </w:rPr>
        <w:t>ze worden van binnen niet nat</w:t>
      </w:r>
    </w:p>
    <w:p w14:paraId="0D164C4F" w14:textId="77777777" w:rsidR="00BF147A" w:rsidRDefault="00BF147A" w:rsidP="00AB543D">
      <w:pPr>
        <w:pStyle w:val="Lijstalinea"/>
        <w:numPr>
          <w:ilvl w:val="0"/>
          <w:numId w:val="16"/>
        </w:numPr>
        <w:spacing w:before="0" w:after="160" w:line="259" w:lineRule="auto"/>
        <w:rPr>
          <w:sz w:val="24"/>
          <w:szCs w:val="24"/>
        </w:rPr>
      </w:pPr>
      <w:r>
        <w:rPr>
          <w:sz w:val="24"/>
          <w:szCs w:val="24"/>
        </w:rPr>
        <w:t>ze zijn beter voor de hygiëne</w:t>
      </w:r>
    </w:p>
    <w:p w14:paraId="2B7A27AD" w14:textId="77777777" w:rsidR="00BF147A" w:rsidRDefault="00BF147A" w:rsidP="00AB543D">
      <w:pPr>
        <w:pStyle w:val="Lijstalinea"/>
        <w:numPr>
          <w:ilvl w:val="0"/>
          <w:numId w:val="16"/>
        </w:numPr>
        <w:spacing w:before="0" w:after="160" w:line="259" w:lineRule="auto"/>
        <w:rPr>
          <w:sz w:val="24"/>
          <w:szCs w:val="24"/>
        </w:rPr>
      </w:pPr>
      <w:r>
        <w:rPr>
          <w:sz w:val="24"/>
          <w:szCs w:val="24"/>
        </w:rPr>
        <w:t>en voorkomt besmettingen</w:t>
      </w:r>
    </w:p>
    <w:p w14:paraId="0850DB70" w14:textId="77777777" w:rsidR="00BF147A" w:rsidRDefault="00BF147A" w:rsidP="00BF147A">
      <w:pPr>
        <w:rPr>
          <w:sz w:val="24"/>
          <w:szCs w:val="24"/>
        </w:rPr>
      </w:pPr>
      <w:r>
        <w:rPr>
          <w:sz w:val="24"/>
          <w:szCs w:val="24"/>
        </w:rPr>
        <w:t xml:space="preserve"> 12</w:t>
      </w:r>
      <w:r w:rsidRPr="00F72E6F">
        <w:rPr>
          <w:sz w:val="24"/>
          <w:szCs w:val="24"/>
        </w:rPr>
        <w:t xml:space="preserve"> . wat zijn  de voordelen van kortgeknipte haren of haar in een staart</w:t>
      </w:r>
    </w:p>
    <w:p w14:paraId="20FF0505" w14:textId="77777777" w:rsidR="00BF147A" w:rsidRDefault="00BF147A" w:rsidP="00AB543D">
      <w:pPr>
        <w:pStyle w:val="Lijstalinea"/>
        <w:numPr>
          <w:ilvl w:val="0"/>
          <w:numId w:val="17"/>
        </w:numPr>
        <w:spacing w:before="0" w:after="160" w:line="259" w:lineRule="auto"/>
        <w:rPr>
          <w:sz w:val="24"/>
          <w:szCs w:val="24"/>
        </w:rPr>
      </w:pPr>
      <w:r>
        <w:rPr>
          <w:sz w:val="24"/>
          <w:szCs w:val="24"/>
        </w:rPr>
        <w:t>het is hygiënischer.</w:t>
      </w:r>
    </w:p>
    <w:p w14:paraId="72706688" w14:textId="77777777" w:rsidR="00BF147A" w:rsidRDefault="00BF147A" w:rsidP="00AB543D">
      <w:pPr>
        <w:pStyle w:val="Lijstalinea"/>
        <w:numPr>
          <w:ilvl w:val="0"/>
          <w:numId w:val="17"/>
        </w:numPr>
        <w:spacing w:before="0" w:after="160" w:line="259" w:lineRule="auto"/>
        <w:rPr>
          <w:sz w:val="24"/>
          <w:szCs w:val="24"/>
        </w:rPr>
      </w:pPr>
      <w:r>
        <w:rPr>
          <w:sz w:val="24"/>
          <w:szCs w:val="24"/>
        </w:rPr>
        <w:t>er vallen geen haren in het eten en dat is onsmakelijk.</w:t>
      </w:r>
    </w:p>
    <w:p w14:paraId="5D1A67D1" w14:textId="77777777" w:rsidR="00BF147A" w:rsidRDefault="00BF147A" w:rsidP="00AB543D">
      <w:pPr>
        <w:pStyle w:val="Lijstalinea"/>
        <w:numPr>
          <w:ilvl w:val="0"/>
          <w:numId w:val="17"/>
        </w:numPr>
        <w:spacing w:before="0" w:after="160" w:line="259" w:lineRule="auto"/>
        <w:rPr>
          <w:sz w:val="24"/>
          <w:szCs w:val="24"/>
        </w:rPr>
      </w:pPr>
      <w:r>
        <w:rPr>
          <w:sz w:val="24"/>
          <w:szCs w:val="24"/>
        </w:rPr>
        <w:t>Het laat je gezicht beter zien.</w:t>
      </w:r>
    </w:p>
    <w:p w14:paraId="590D92DE" w14:textId="77777777" w:rsidR="00BF147A" w:rsidRDefault="00BF147A" w:rsidP="00BF147A">
      <w:pPr>
        <w:rPr>
          <w:sz w:val="24"/>
          <w:szCs w:val="24"/>
        </w:rPr>
      </w:pPr>
      <w:r>
        <w:rPr>
          <w:sz w:val="24"/>
          <w:szCs w:val="24"/>
        </w:rPr>
        <w:lastRenderedPageBreak/>
        <w:t>13 . waarom moet je veiligheid schoenen dragen in de keuken.</w:t>
      </w:r>
    </w:p>
    <w:p w14:paraId="78C83599" w14:textId="77777777" w:rsidR="00BF147A" w:rsidRDefault="00BF147A" w:rsidP="00AB543D">
      <w:pPr>
        <w:pStyle w:val="Lijstalinea"/>
        <w:numPr>
          <w:ilvl w:val="0"/>
          <w:numId w:val="73"/>
        </w:numPr>
        <w:spacing w:before="0" w:after="160" w:line="259" w:lineRule="auto"/>
        <w:rPr>
          <w:sz w:val="24"/>
          <w:szCs w:val="24"/>
        </w:rPr>
      </w:pPr>
      <w:r w:rsidRPr="005D4E1B">
        <w:rPr>
          <w:sz w:val="24"/>
          <w:szCs w:val="24"/>
        </w:rPr>
        <w:t>Omdat je er de hele dag op moet lopen. De schoenen moeten stalle neuzen hebben voor als er iets zwaars valt. Gebruik schoenen niet buiten die je in de keuken draagt dat is onhygiënisch.</w:t>
      </w:r>
    </w:p>
    <w:p w14:paraId="33BD1E73" w14:textId="77777777" w:rsidR="00BF147A" w:rsidRDefault="00BF147A" w:rsidP="00BF147A">
      <w:pPr>
        <w:rPr>
          <w:b/>
          <w:sz w:val="24"/>
          <w:szCs w:val="24"/>
        </w:rPr>
      </w:pPr>
      <w:r w:rsidRPr="00A02415">
        <w:rPr>
          <w:b/>
          <w:sz w:val="24"/>
          <w:szCs w:val="24"/>
        </w:rPr>
        <w:t>Les 3</w:t>
      </w:r>
    </w:p>
    <w:p w14:paraId="794602F5" w14:textId="77777777" w:rsidR="00BF147A" w:rsidRDefault="00BF147A" w:rsidP="00BF147A">
      <w:pPr>
        <w:rPr>
          <w:sz w:val="24"/>
          <w:szCs w:val="24"/>
        </w:rPr>
      </w:pPr>
      <w:r>
        <w:rPr>
          <w:sz w:val="24"/>
          <w:szCs w:val="24"/>
        </w:rPr>
        <w:t>14</w:t>
      </w:r>
      <w:r w:rsidRPr="0024702C">
        <w:rPr>
          <w:sz w:val="24"/>
          <w:szCs w:val="24"/>
        </w:rPr>
        <w:t>. Noteer twee bacteriën  die je ziek kunnen maken.</w:t>
      </w:r>
    </w:p>
    <w:p w14:paraId="0DEC6166" w14:textId="77777777" w:rsidR="00BF147A" w:rsidRDefault="00BF147A" w:rsidP="00AB543D">
      <w:pPr>
        <w:pStyle w:val="Lijstalinea"/>
        <w:numPr>
          <w:ilvl w:val="0"/>
          <w:numId w:val="18"/>
        </w:numPr>
        <w:spacing w:before="0" w:after="160" w:line="259" w:lineRule="auto"/>
        <w:rPr>
          <w:sz w:val="24"/>
          <w:szCs w:val="24"/>
        </w:rPr>
      </w:pPr>
      <w:r>
        <w:rPr>
          <w:sz w:val="24"/>
          <w:szCs w:val="24"/>
        </w:rPr>
        <w:t xml:space="preserve">Parasieten </w:t>
      </w:r>
    </w:p>
    <w:p w14:paraId="40614B37" w14:textId="77777777" w:rsidR="00BF147A" w:rsidRDefault="00BF147A" w:rsidP="00AB543D">
      <w:pPr>
        <w:pStyle w:val="Lijstalinea"/>
        <w:numPr>
          <w:ilvl w:val="0"/>
          <w:numId w:val="18"/>
        </w:numPr>
        <w:spacing w:before="0" w:after="160" w:line="259" w:lineRule="auto"/>
        <w:rPr>
          <w:sz w:val="24"/>
          <w:szCs w:val="24"/>
        </w:rPr>
      </w:pPr>
      <w:r>
        <w:rPr>
          <w:sz w:val="24"/>
          <w:szCs w:val="24"/>
        </w:rPr>
        <w:t xml:space="preserve">Virussen </w:t>
      </w:r>
    </w:p>
    <w:p w14:paraId="6F8F498E" w14:textId="77777777" w:rsidR="00BF147A" w:rsidRDefault="00BF147A" w:rsidP="00BF147A">
      <w:pPr>
        <w:rPr>
          <w:sz w:val="24"/>
          <w:szCs w:val="24"/>
        </w:rPr>
      </w:pPr>
      <w:r>
        <w:rPr>
          <w:sz w:val="24"/>
          <w:szCs w:val="24"/>
        </w:rPr>
        <w:t xml:space="preserve">15 . Voor welke producten worden nuttige bacteriën gebruikt? </w:t>
      </w:r>
    </w:p>
    <w:p w14:paraId="6705BED9" w14:textId="77777777" w:rsidR="00BF147A" w:rsidRDefault="00BF147A" w:rsidP="00AB543D">
      <w:pPr>
        <w:pStyle w:val="Lijstalinea"/>
        <w:numPr>
          <w:ilvl w:val="0"/>
          <w:numId w:val="19"/>
        </w:numPr>
        <w:spacing w:before="0" w:after="160" w:line="259" w:lineRule="auto"/>
        <w:rPr>
          <w:sz w:val="24"/>
          <w:szCs w:val="24"/>
        </w:rPr>
      </w:pPr>
      <w:r>
        <w:rPr>
          <w:sz w:val="24"/>
          <w:szCs w:val="24"/>
        </w:rPr>
        <w:t xml:space="preserve">Kaassoorten </w:t>
      </w:r>
    </w:p>
    <w:p w14:paraId="62778B2F" w14:textId="77777777" w:rsidR="00BF147A" w:rsidRDefault="00BF147A" w:rsidP="00AB543D">
      <w:pPr>
        <w:pStyle w:val="Lijstalinea"/>
        <w:numPr>
          <w:ilvl w:val="0"/>
          <w:numId w:val="19"/>
        </w:numPr>
        <w:spacing w:before="0" w:after="160" w:line="259" w:lineRule="auto"/>
        <w:rPr>
          <w:sz w:val="24"/>
          <w:szCs w:val="24"/>
        </w:rPr>
      </w:pPr>
      <w:r>
        <w:rPr>
          <w:sz w:val="24"/>
          <w:szCs w:val="24"/>
        </w:rPr>
        <w:t>Yoghurt</w:t>
      </w:r>
    </w:p>
    <w:p w14:paraId="1F2369AF" w14:textId="77777777" w:rsidR="00BF147A" w:rsidRDefault="00BF147A" w:rsidP="00AB543D">
      <w:pPr>
        <w:pStyle w:val="Lijstalinea"/>
        <w:numPr>
          <w:ilvl w:val="0"/>
          <w:numId w:val="19"/>
        </w:numPr>
        <w:spacing w:before="0" w:after="160" w:line="259" w:lineRule="auto"/>
        <w:rPr>
          <w:sz w:val="24"/>
          <w:szCs w:val="24"/>
        </w:rPr>
      </w:pPr>
      <w:r>
        <w:rPr>
          <w:sz w:val="24"/>
          <w:szCs w:val="24"/>
        </w:rPr>
        <w:t xml:space="preserve">Wijn/bier </w:t>
      </w:r>
    </w:p>
    <w:p w14:paraId="2C9A2FB9" w14:textId="77777777" w:rsidR="00BF147A" w:rsidRDefault="00BF147A" w:rsidP="00BF147A">
      <w:pPr>
        <w:rPr>
          <w:sz w:val="24"/>
          <w:szCs w:val="24"/>
        </w:rPr>
      </w:pPr>
      <w:r>
        <w:rPr>
          <w:sz w:val="24"/>
          <w:szCs w:val="24"/>
        </w:rPr>
        <w:t>16 .   Wat is een spore?</w:t>
      </w:r>
    </w:p>
    <w:p w14:paraId="32259B2F" w14:textId="77777777" w:rsidR="00BF147A" w:rsidRPr="00DB3C80" w:rsidRDefault="00BF147A" w:rsidP="00AB543D">
      <w:pPr>
        <w:pStyle w:val="Lijstalinea"/>
        <w:numPr>
          <w:ilvl w:val="0"/>
          <w:numId w:val="76"/>
        </w:numPr>
        <w:spacing w:before="0" w:after="160" w:line="259" w:lineRule="auto"/>
        <w:rPr>
          <w:sz w:val="24"/>
          <w:szCs w:val="24"/>
        </w:rPr>
      </w:pPr>
      <w:r w:rsidRPr="00DB3C80">
        <w:rPr>
          <w:sz w:val="24"/>
          <w:szCs w:val="24"/>
        </w:rPr>
        <w:t>Dit is een soort onderduikstadium.</w:t>
      </w:r>
    </w:p>
    <w:p w14:paraId="67BF1EC8" w14:textId="77777777" w:rsidR="00BF147A" w:rsidRDefault="00BF147A" w:rsidP="00BF147A">
      <w:pPr>
        <w:rPr>
          <w:sz w:val="24"/>
          <w:szCs w:val="24"/>
        </w:rPr>
      </w:pPr>
      <w:r>
        <w:rPr>
          <w:sz w:val="24"/>
          <w:szCs w:val="24"/>
        </w:rPr>
        <w:t>17 . Overleven bacteriën de kou van de vriezer?</w:t>
      </w:r>
    </w:p>
    <w:p w14:paraId="2A0CCE27" w14:textId="77777777" w:rsidR="00BF147A" w:rsidRPr="00DB3C80" w:rsidRDefault="00BF147A" w:rsidP="00AB543D">
      <w:pPr>
        <w:pStyle w:val="Lijstalinea"/>
        <w:numPr>
          <w:ilvl w:val="0"/>
          <w:numId w:val="76"/>
        </w:numPr>
        <w:spacing w:before="0" w:after="160" w:line="259" w:lineRule="auto"/>
        <w:rPr>
          <w:sz w:val="24"/>
          <w:szCs w:val="24"/>
        </w:rPr>
      </w:pPr>
      <w:r w:rsidRPr="00DB3C80">
        <w:rPr>
          <w:sz w:val="24"/>
          <w:szCs w:val="24"/>
        </w:rPr>
        <w:t xml:space="preserve">Alleen als ze vacuüm verpakt zijn. Want dan zijn ze langer houdbaar </w:t>
      </w:r>
    </w:p>
    <w:p w14:paraId="484D6C6F" w14:textId="77777777" w:rsidR="00BF147A" w:rsidRDefault="00BF147A" w:rsidP="00BF147A">
      <w:pPr>
        <w:rPr>
          <w:sz w:val="24"/>
          <w:szCs w:val="24"/>
        </w:rPr>
      </w:pPr>
      <w:r>
        <w:rPr>
          <w:sz w:val="24"/>
          <w:szCs w:val="24"/>
        </w:rPr>
        <w:t>18 . Hoe vaak deelt een bacterie zich onder de meest  optimale omstandigheden.</w:t>
      </w:r>
    </w:p>
    <w:p w14:paraId="5D45B5FD" w14:textId="77777777" w:rsidR="00BF147A" w:rsidRPr="00DB3C80" w:rsidRDefault="00BF147A" w:rsidP="00AB543D">
      <w:pPr>
        <w:pStyle w:val="Lijstalinea"/>
        <w:numPr>
          <w:ilvl w:val="0"/>
          <w:numId w:val="76"/>
        </w:numPr>
        <w:spacing w:before="0" w:after="160" w:line="259" w:lineRule="auto"/>
        <w:rPr>
          <w:sz w:val="24"/>
          <w:szCs w:val="24"/>
        </w:rPr>
      </w:pPr>
      <w:r w:rsidRPr="00DB3C80">
        <w:rPr>
          <w:sz w:val="24"/>
          <w:szCs w:val="24"/>
        </w:rPr>
        <w:t xml:space="preserve">16 miljoen keer </w:t>
      </w:r>
    </w:p>
    <w:p w14:paraId="566398AE" w14:textId="77777777" w:rsidR="00BF147A" w:rsidRDefault="00BF147A" w:rsidP="00BF147A">
      <w:pPr>
        <w:rPr>
          <w:sz w:val="24"/>
          <w:szCs w:val="24"/>
        </w:rPr>
      </w:pPr>
      <w:r>
        <w:rPr>
          <w:sz w:val="24"/>
          <w:szCs w:val="24"/>
        </w:rPr>
        <w:t>19 . Omschrijf in je eigen woorden. De meest ideale omstandigheden voor bacteriën</w:t>
      </w:r>
    </w:p>
    <w:p w14:paraId="45E52905" w14:textId="77777777" w:rsidR="00BF147A" w:rsidRPr="00DB3C80" w:rsidRDefault="00BF147A" w:rsidP="00AB543D">
      <w:pPr>
        <w:pStyle w:val="Lijstalinea"/>
        <w:numPr>
          <w:ilvl w:val="0"/>
          <w:numId w:val="76"/>
        </w:numPr>
        <w:spacing w:before="0" w:after="160" w:line="259" w:lineRule="auto"/>
        <w:rPr>
          <w:sz w:val="24"/>
          <w:szCs w:val="24"/>
        </w:rPr>
      </w:pPr>
      <w:r w:rsidRPr="00DB3C80">
        <w:rPr>
          <w:sz w:val="24"/>
          <w:szCs w:val="24"/>
        </w:rPr>
        <w:t>Kamertempratuur. Zo kunnen bacteriën zich het best verdelen.</w:t>
      </w:r>
    </w:p>
    <w:p w14:paraId="03638E8B" w14:textId="77777777" w:rsidR="00BF147A" w:rsidRDefault="00BF147A" w:rsidP="00BF147A">
      <w:pPr>
        <w:rPr>
          <w:sz w:val="24"/>
          <w:szCs w:val="24"/>
        </w:rPr>
      </w:pPr>
    </w:p>
    <w:p w14:paraId="1D60294A" w14:textId="77777777" w:rsidR="00BF147A" w:rsidRDefault="00BF147A" w:rsidP="00BF147A">
      <w:pPr>
        <w:rPr>
          <w:sz w:val="24"/>
          <w:szCs w:val="24"/>
        </w:rPr>
      </w:pPr>
      <w:r>
        <w:rPr>
          <w:sz w:val="24"/>
          <w:szCs w:val="24"/>
        </w:rPr>
        <w:t xml:space="preserve">20. Waar zouden meer bacteriën op groeien denk je? : een lolly of een plakje ham </w:t>
      </w:r>
    </w:p>
    <w:p w14:paraId="0D1CB79B" w14:textId="77777777" w:rsidR="00BF147A" w:rsidRPr="00DB3C80" w:rsidRDefault="00BF147A" w:rsidP="00AB543D">
      <w:pPr>
        <w:pStyle w:val="Lijstalinea"/>
        <w:numPr>
          <w:ilvl w:val="0"/>
          <w:numId w:val="76"/>
        </w:numPr>
        <w:spacing w:before="0" w:after="160" w:line="259" w:lineRule="auto"/>
        <w:rPr>
          <w:sz w:val="24"/>
          <w:szCs w:val="24"/>
        </w:rPr>
      </w:pPr>
      <w:r w:rsidRPr="00DB3C80">
        <w:rPr>
          <w:sz w:val="24"/>
          <w:szCs w:val="24"/>
        </w:rPr>
        <w:t xml:space="preserve">Een plakje ham. Want bacteriën houden niet van zoet, vlink zout of vlink zuur   </w:t>
      </w:r>
    </w:p>
    <w:p w14:paraId="21BC5FDF" w14:textId="77777777" w:rsidR="00BF147A" w:rsidRDefault="00BF147A" w:rsidP="00BF147A">
      <w:pPr>
        <w:rPr>
          <w:sz w:val="24"/>
          <w:szCs w:val="24"/>
        </w:rPr>
      </w:pPr>
      <w:r>
        <w:rPr>
          <w:sz w:val="24"/>
          <w:szCs w:val="24"/>
        </w:rPr>
        <w:t>21 . Houden bacteriën van vocht of juist niet</w:t>
      </w:r>
    </w:p>
    <w:p w14:paraId="52B6A815" w14:textId="77777777" w:rsidR="00BF147A" w:rsidRPr="00DB3C80" w:rsidRDefault="00BF147A" w:rsidP="00AB543D">
      <w:pPr>
        <w:pStyle w:val="Lijstalinea"/>
        <w:numPr>
          <w:ilvl w:val="0"/>
          <w:numId w:val="76"/>
        </w:numPr>
        <w:spacing w:before="0" w:after="160" w:line="259" w:lineRule="auto"/>
        <w:rPr>
          <w:sz w:val="28"/>
          <w:szCs w:val="28"/>
        </w:rPr>
      </w:pPr>
      <w:r w:rsidRPr="00DB3C80">
        <w:rPr>
          <w:sz w:val="24"/>
          <w:szCs w:val="24"/>
        </w:rPr>
        <w:t>Bacteriën houden van vocht. Zonder vocht kunnen bacteriën niet groeien.</w:t>
      </w:r>
      <w:r w:rsidRPr="00DB3C80">
        <w:rPr>
          <w:sz w:val="28"/>
          <w:szCs w:val="28"/>
        </w:rPr>
        <w:t xml:space="preserve"> </w:t>
      </w:r>
    </w:p>
    <w:p w14:paraId="445AFEB4" w14:textId="77777777" w:rsidR="00BF147A" w:rsidRDefault="00BF147A" w:rsidP="00BF147A">
      <w:pPr>
        <w:rPr>
          <w:sz w:val="24"/>
          <w:szCs w:val="24"/>
        </w:rPr>
      </w:pPr>
      <w:r>
        <w:rPr>
          <w:sz w:val="24"/>
          <w:szCs w:val="24"/>
        </w:rPr>
        <w:t>22. Wat zijn micro-organismen?</w:t>
      </w:r>
    </w:p>
    <w:p w14:paraId="71EA0765" w14:textId="77777777" w:rsidR="00BF147A" w:rsidRPr="00DB3C80" w:rsidRDefault="00BF147A" w:rsidP="00AB543D">
      <w:pPr>
        <w:pStyle w:val="Lijstalinea"/>
        <w:numPr>
          <w:ilvl w:val="0"/>
          <w:numId w:val="76"/>
        </w:numPr>
        <w:spacing w:before="0" w:after="160" w:line="259" w:lineRule="auto"/>
        <w:rPr>
          <w:sz w:val="24"/>
          <w:szCs w:val="24"/>
        </w:rPr>
      </w:pPr>
      <w:r w:rsidRPr="00DB3C80">
        <w:rPr>
          <w:sz w:val="24"/>
          <w:szCs w:val="24"/>
        </w:rPr>
        <w:t xml:space="preserve">Dit zijn levende wezens die zo klein zijn dat je ze met het blote oog niet kunt zien. je kunt ze alleen zien onder een microscoop. Hierin zit het woordje micro “wat zeer klein betekend. </w:t>
      </w:r>
    </w:p>
    <w:p w14:paraId="3A2A9CE3" w14:textId="77777777" w:rsidR="00BF147A" w:rsidRDefault="00BF147A" w:rsidP="00BF147A">
      <w:pPr>
        <w:rPr>
          <w:sz w:val="24"/>
          <w:szCs w:val="24"/>
        </w:rPr>
      </w:pPr>
      <w:r>
        <w:rPr>
          <w:sz w:val="24"/>
          <w:szCs w:val="24"/>
        </w:rPr>
        <w:lastRenderedPageBreak/>
        <w:t>23 . Welke twee soorten micro- organismen ken jij?</w:t>
      </w:r>
    </w:p>
    <w:p w14:paraId="0FD17939" w14:textId="77777777" w:rsidR="00BF147A" w:rsidRDefault="00BF147A" w:rsidP="00AB543D">
      <w:pPr>
        <w:pStyle w:val="Lijstalinea"/>
        <w:numPr>
          <w:ilvl w:val="0"/>
          <w:numId w:val="20"/>
        </w:numPr>
        <w:spacing w:before="0" w:after="160" w:line="256" w:lineRule="auto"/>
        <w:rPr>
          <w:sz w:val="24"/>
          <w:szCs w:val="24"/>
        </w:rPr>
      </w:pPr>
      <w:r>
        <w:rPr>
          <w:sz w:val="24"/>
          <w:szCs w:val="24"/>
        </w:rPr>
        <w:t xml:space="preserve">Gisten </w:t>
      </w:r>
    </w:p>
    <w:p w14:paraId="7224417E" w14:textId="77777777" w:rsidR="00BF147A" w:rsidRDefault="00BF147A" w:rsidP="00AB543D">
      <w:pPr>
        <w:pStyle w:val="Lijstalinea"/>
        <w:numPr>
          <w:ilvl w:val="0"/>
          <w:numId w:val="20"/>
        </w:numPr>
        <w:spacing w:before="0" w:after="160" w:line="256" w:lineRule="auto"/>
        <w:rPr>
          <w:sz w:val="24"/>
          <w:szCs w:val="24"/>
        </w:rPr>
      </w:pPr>
      <w:r>
        <w:rPr>
          <w:sz w:val="24"/>
          <w:szCs w:val="24"/>
        </w:rPr>
        <w:t xml:space="preserve">Schimmels </w:t>
      </w:r>
    </w:p>
    <w:p w14:paraId="73F16B0B" w14:textId="77777777" w:rsidR="00BF147A" w:rsidRDefault="00BF147A" w:rsidP="00BF147A">
      <w:pPr>
        <w:rPr>
          <w:sz w:val="24"/>
          <w:szCs w:val="24"/>
        </w:rPr>
      </w:pPr>
      <w:r>
        <w:rPr>
          <w:sz w:val="24"/>
          <w:szCs w:val="24"/>
        </w:rPr>
        <w:t xml:space="preserve"> 24. Waar aan herken je schimmels op een product? </w:t>
      </w:r>
    </w:p>
    <w:p w14:paraId="0FA470F9" w14:textId="77777777" w:rsidR="00BF147A" w:rsidRPr="00DB3C80" w:rsidRDefault="00BF147A" w:rsidP="00AB543D">
      <w:pPr>
        <w:pStyle w:val="Lijstalinea"/>
        <w:numPr>
          <w:ilvl w:val="0"/>
          <w:numId w:val="77"/>
        </w:numPr>
        <w:spacing w:before="0" w:after="160" w:line="259" w:lineRule="auto"/>
        <w:rPr>
          <w:sz w:val="24"/>
          <w:szCs w:val="24"/>
        </w:rPr>
      </w:pPr>
      <w:r w:rsidRPr="00DB3C80">
        <w:rPr>
          <w:sz w:val="24"/>
          <w:szCs w:val="24"/>
        </w:rPr>
        <w:t>Beetje wollig en draderig.</w:t>
      </w:r>
    </w:p>
    <w:p w14:paraId="328EAA31" w14:textId="77777777" w:rsidR="00BF147A" w:rsidRDefault="00BF147A" w:rsidP="00BF147A">
      <w:pPr>
        <w:rPr>
          <w:sz w:val="24"/>
          <w:szCs w:val="24"/>
        </w:rPr>
      </w:pPr>
      <w:r>
        <w:rPr>
          <w:sz w:val="24"/>
          <w:szCs w:val="24"/>
        </w:rPr>
        <w:t>25 .  Hoe kan het dat sla bruin wordt.</w:t>
      </w:r>
    </w:p>
    <w:p w14:paraId="2623FA4F" w14:textId="77777777" w:rsidR="00BF147A" w:rsidRDefault="00BF147A" w:rsidP="00BF147A">
      <w:pPr>
        <w:rPr>
          <w:sz w:val="24"/>
          <w:szCs w:val="24"/>
        </w:rPr>
      </w:pPr>
      <w:r>
        <w:rPr>
          <w:sz w:val="24"/>
          <w:szCs w:val="24"/>
        </w:rPr>
        <w:t>Omdat de micro- organismen aan getast is dit komt meestal door verkeerde opslag of een verkeerde behandeling.</w:t>
      </w:r>
    </w:p>
    <w:p w14:paraId="4D4680BD" w14:textId="77777777" w:rsidR="00BF147A" w:rsidRDefault="00BF147A" w:rsidP="00BF147A">
      <w:pPr>
        <w:rPr>
          <w:sz w:val="24"/>
          <w:szCs w:val="24"/>
        </w:rPr>
      </w:pPr>
      <w:r>
        <w:rPr>
          <w:sz w:val="24"/>
          <w:szCs w:val="24"/>
        </w:rPr>
        <w:t>26. Wat is het verschil tussen aerobe en anaerobe bacteriën?</w:t>
      </w:r>
    </w:p>
    <w:p w14:paraId="24C5BCE9" w14:textId="77777777" w:rsidR="00BF147A" w:rsidRDefault="00BF147A" w:rsidP="00AB543D">
      <w:pPr>
        <w:pStyle w:val="Lijstalinea"/>
        <w:numPr>
          <w:ilvl w:val="0"/>
          <w:numId w:val="21"/>
        </w:numPr>
        <w:spacing w:before="0" w:after="160" w:line="256" w:lineRule="auto"/>
        <w:rPr>
          <w:sz w:val="24"/>
          <w:szCs w:val="24"/>
        </w:rPr>
      </w:pPr>
      <w:r>
        <w:rPr>
          <w:sz w:val="24"/>
          <w:szCs w:val="24"/>
        </w:rPr>
        <w:t>Aerobe is een bacterie die niet kan leven zonder zuurstof.</w:t>
      </w:r>
    </w:p>
    <w:p w14:paraId="50ECFFD9" w14:textId="77777777" w:rsidR="00BF147A" w:rsidRDefault="00BF147A" w:rsidP="00AB543D">
      <w:pPr>
        <w:pStyle w:val="Lijstalinea"/>
        <w:numPr>
          <w:ilvl w:val="0"/>
          <w:numId w:val="21"/>
        </w:numPr>
        <w:spacing w:before="0" w:after="160" w:line="256" w:lineRule="auto"/>
        <w:rPr>
          <w:sz w:val="24"/>
          <w:szCs w:val="24"/>
        </w:rPr>
      </w:pPr>
      <w:r>
        <w:rPr>
          <w:sz w:val="24"/>
          <w:szCs w:val="24"/>
        </w:rPr>
        <w:t>Anaerobe is een bacterie die juist wel kan leven zonder zuurstof.</w:t>
      </w:r>
    </w:p>
    <w:p w14:paraId="2F20136E" w14:textId="77777777" w:rsidR="00BF147A" w:rsidRDefault="00BF147A" w:rsidP="00BF147A">
      <w:pPr>
        <w:rPr>
          <w:sz w:val="24"/>
          <w:szCs w:val="24"/>
        </w:rPr>
      </w:pPr>
      <w:r>
        <w:rPr>
          <w:sz w:val="24"/>
          <w:szCs w:val="24"/>
        </w:rPr>
        <w:t>27 . Vacuüm verpakken is een manier om de groei van bacteriën tegen te gaan, maar is dat voldoende.</w:t>
      </w:r>
    </w:p>
    <w:p w14:paraId="7C963681" w14:textId="77777777" w:rsidR="00BF147A" w:rsidRPr="00DB3C80" w:rsidRDefault="00BF147A" w:rsidP="00AB543D">
      <w:pPr>
        <w:pStyle w:val="Lijstalinea"/>
        <w:numPr>
          <w:ilvl w:val="0"/>
          <w:numId w:val="78"/>
        </w:numPr>
        <w:spacing w:before="0" w:after="160" w:line="259" w:lineRule="auto"/>
        <w:rPr>
          <w:sz w:val="24"/>
          <w:szCs w:val="24"/>
        </w:rPr>
      </w:pPr>
      <w:r w:rsidRPr="00DB3C80">
        <w:rPr>
          <w:sz w:val="24"/>
          <w:szCs w:val="24"/>
        </w:rPr>
        <w:t>Nee want er zijn ook bacteriën die zonder zuurstof kunnen leven.</w:t>
      </w:r>
    </w:p>
    <w:p w14:paraId="29B5E102" w14:textId="77777777" w:rsidR="00BF147A" w:rsidRDefault="00BF147A" w:rsidP="00BF147A">
      <w:pPr>
        <w:rPr>
          <w:sz w:val="24"/>
          <w:szCs w:val="24"/>
        </w:rPr>
      </w:pPr>
      <w:r>
        <w:rPr>
          <w:sz w:val="24"/>
          <w:szCs w:val="24"/>
        </w:rPr>
        <w:t>28 .Noteer twee voedingsmiddelen die door gist hun  specifieke kenmerk krijgen.</w:t>
      </w:r>
    </w:p>
    <w:p w14:paraId="4185E42A" w14:textId="77777777" w:rsidR="00BF147A" w:rsidRDefault="00BF147A" w:rsidP="00AB543D">
      <w:pPr>
        <w:pStyle w:val="Lijstalinea"/>
        <w:numPr>
          <w:ilvl w:val="0"/>
          <w:numId w:val="22"/>
        </w:numPr>
        <w:spacing w:before="0" w:after="160" w:line="256" w:lineRule="auto"/>
        <w:rPr>
          <w:sz w:val="24"/>
          <w:szCs w:val="24"/>
        </w:rPr>
      </w:pPr>
      <w:r>
        <w:rPr>
          <w:sz w:val="24"/>
          <w:szCs w:val="24"/>
        </w:rPr>
        <w:t>Wijn, bier en brood</w:t>
      </w:r>
    </w:p>
    <w:p w14:paraId="488F0250" w14:textId="77777777" w:rsidR="00BF147A" w:rsidRDefault="00BF147A" w:rsidP="00BF147A">
      <w:pPr>
        <w:rPr>
          <w:sz w:val="24"/>
          <w:szCs w:val="24"/>
        </w:rPr>
      </w:pPr>
      <w:r>
        <w:rPr>
          <w:sz w:val="24"/>
          <w:szCs w:val="24"/>
        </w:rPr>
        <w:t>29 . noteer een bekent virus.</w:t>
      </w:r>
    </w:p>
    <w:p w14:paraId="315895D9" w14:textId="77777777" w:rsidR="00BF147A" w:rsidRDefault="00BF147A" w:rsidP="00AB543D">
      <w:pPr>
        <w:pStyle w:val="Lijstalinea"/>
        <w:numPr>
          <w:ilvl w:val="0"/>
          <w:numId w:val="23"/>
        </w:numPr>
        <w:spacing w:before="0" w:after="160" w:line="256" w:lineRule="auto"/>
        <w:rPr>
          <w:sz w:val="24"/>
          <w:szCs w:val="24"/>
        </w:rPr>
      </w:pPr>
      <w:r>
        <w:rPr>
          <w:sz w:val="24"/>
          <w:szCs w:val="24"/>
        </w:rPr>
        <w:t xml:space="preserve">Griepvirus </w:t>
      </w:r>
    </w:p>
    <w:p w14:paraId="2E79770E" w14:textId="77777777" w:rsidR="00BF147A" w:rsidRDefault="00BF147A" w:rsidP="00AB543D">
      <w:pPr>
        <w:pStyle w:val="Lijstalinea"/>
        <w:numPr>
          <w:ilvl w:val="0"/>
          <w:numId w:val="23"/>
        </w:numPr>
        <w:spacing w:before="0" w:after="160" w:line="256" w:lineRule="auto"/>
        <w:rPr>
          <w:sz w:val="24"/>
          <w:szCs w:val="24"/>
        </w:rPr>
      </w:pPr>
      <w:r>
        <w:rPr>
          <w:sz w:val="24"/>
          <w:szCs w:val="24"/>
        </w:rPr>
        <w:t xml:space="preserve">Norovirus </w:t>
      </w:r>
    </w:p>
    <w:p w14:paraId="04D92A08" w14:textId="77777777" w:rsidR="00BF147A" w:rsidRDefault="00BF147A" w:rsidP="00BF147A">
      <w:pPr>
        <w:spacing w:line="256" w:lineRule="auto"/>
        <w:rPr>
          <w:sz w:val="24"/>
          <w:szCs w:val="24"/>
        </w:rPr>
      </w:pPr>
      <w:r>
        <w:rPr>
          <w:sz w:val="24"/>
          <w:szCs w:val="24"/>
        </w:rPr>
        <w:t>Les 4</w:t>
      </w:r>
    </w:p>
    <w:p w14:paraId="1A2E357F" w14:textId="77777777" w:rsidR="00BF147A" w:rsidRDefault="00BF147A" w:rsidP="00BF147A">
      <w:pPr>
        <w:rPr>
          <w:sz w:val="24"/>
          <w:szCs w:val="24"/>
        </w:rPr>
      </w:pPr>
      <w:r>
        <w:rPr>
          <w:sz w:val="24"/>
          <w:szCs w:val="24"/>
        </w:rPr>
        <w:t>30.Noteer twee punten waaraan de werkbanken moeten voldoen.</w:t>
      </w:r>
    </w:p>
    <w:p w14:paraId="79C712A3" w14:textId="77777777" w:rsidR="00BF147A" w:rsidRDefault="00BF147A" w:rsidP="00AB543D">
      <w:pPr>
        <w:pStyle w:val="Lijstalinea"/>
        <w:numPr>
          <w:ilvl w:val="0"/>
          <w:numId w:val="32"/>
        </w:numPr>
        <w:spacing w:before="0" w:after="160" w:line="256" w:lineRule="auto"/>
        <w:rPr>
          <w:sz w:val="24"/>
          <w:szCs w:val="24"/>
        </w:rPr>
      </w:pPr>
      <w:r>
        <w:rPr>
          <w:sz w:val="24"/>
          <w:szCs w:val="24"/>
        </w:rPr>
        <w:t xml:space="preserve">Werkbanken moeten voorzien zijn van een roestvrijstalen werkblad. Je moet ze makkelijk kunnen schoonmaken. Soms zijn de werkbanken bevestigd aan de muur, zodat je ook goed de voer eronder kunt reinigen. Er zijn ook verrijdbare werkbanken. Voordeel van deze werkbanken is dat je ze op verschillende plaatsen in de keuken kunt gebruiken. </w:t>
      </w:r>
    </w:p>
    <w:p w14:paraId="6522FEAF" w14:textId="77777777" w:rsidR="00BF147A" w:rsidRDefault="00BF147A" w:rsidP="00BF147A">
      <w:pPr>
        <w:rPr>
          <w:sz w:val="24"/>
          <w:szCs w:val="24"/>
        </w:rPr>
      </w:pPr>
    </w:p>
    <w:p w14:paraId="0A916900" w14:textId="77777777" w:rsidR="00BF147A" w:rsidRDefault="00BF147A" w:rsidP="00BF147A">
      <w:pPr>
        <w:rPr>
          <w:sz w:val="24"/>
          <w:szCs w:val="24"/>
        </w:rPr>
      </w:pPr>
    </w:p>
    <w:p w14:paraId="0775EE49" w14:textId="77777777" w:rsidR="00BF147A" w:rsidRDefault="00BF147A" w:rsidP="00BF147A">
      <w:pPr>
        <w:rPr>
          <w:sz w:val="24"/>
          <w:szCs w:val="24"/>
        </w:rPr>
      </w:pPr>
      <w:r>
        <w:rPr>
          <w:sz w:val="24"/>
          <w:szCs w:val="24"/>
        </w:rPr>
        <w:t>31. Noteer twee punten waaraan de afvalbakken moeten voldoen.</w:t>
      </w:r>
    </w:p>
    <w:p w14:paraId="52430C5C" w14:textId="77777777" w:rsidR="00BF147A" w:rsidRDefault="00BF147A" w:rsidP="00AB543D">
      <w:pPr>
        <w:pStyle w:val="Lijstalinea"/>
        <w:numPr>
          <w:ilvl w:val="0"/>
          <w:numId w:val="33"/>
        </w:numPr>
        <w:spacing w:before="0" w:after="160" w:line="256" w:lineRule="auto"/>
        <w:rPr>
          <w:sz w:val="24"/>
          <w:szCs w:val="24"/>
        </w:rPr>
      </w:pPr>
      <w:r>
        <w:rPr>
          <w:sz w:val="24"/>
          <w:szCs w:val="24"/>
        </w:rPr>
        <w:t xml:space="preserve">De afvalbakken in de keuken moeten waterdicht zijn. Ze zijn gemaakt van metaal of plastic, zodat ze ondoordringbaar zijn. Daarnaast moet je de bakken goed kunnen </w:t>
      </w:r>
      <w:r>
        <w:rPr>
          <w:sz w:val="24"/>
          <w:szCs w:val="24"/>
        </w:rPr>
        <w:lastRenderedPageBreak/>
        <w:t xml:space="preserve">afsluiten. Zodra ze vol zijn, verwijder je de afvalbakken uit de keuken om ze te legen. Daarna maak je de bakken schoon en desinfecteer je ze. </w:t>
      </w:r>
    </w:p>
    <w:p w14:paraId="713DF4D8" w14:textId="77777777" w:rsidR="00BF147A" w:rsidRDefault="00BF147A" w:rsidP="00BF147A">
      <w:pPr>
        <w:rPr>
          <w:sz w:val="24"/>
          <w:szCs w:val="24"/>
        </w:rPr>
      </w:pPr>
      <w:r>
        <w:rPr>
          <w:sz w:val="24"/>
          <w:szCs w:val="24"/>
        </w:rPr>
        <w:t>32. Noteer twee  punten waaraan apparatuur moet voldoen.</w:t>
      </w:r>
    </w:p>
    <w:p w14:paraId="70E6F0FC" w14:textId="77777777" w:rsidR="00BF147A" w:rsidRDefault="00BF147A" w:rsidP="00AB543D">
      <w:pPr>
        <w:pStyle w:val="Lijstalinea"/>
        <w:numPr>
          <w:ilvl w:val="0"/>
          <w:numId w:val="33"/>
        </w:numPr>
        <w:spacing w:before="0" w:after="160" w:line="256" w:lineRule="auto"/>
        <w:rPr>
          <w:sz w:val="24"/>
          <w:szCs w:val="24"/>
        </w:rPr>
      </w:pPr>
      <w:r>
        <w:rPr>
          <w:sz w:val="24"/>
          <w:szCs w:val="24"/>
        </w:rPr>
        <w:t>Het apparaat moet gemaakt zijn van roestvrij staal. Dit materiaal kan goed tegen harde chemische schoonmaakmiddelen.</w:t>
      </w:r>
    </w:p>
    <w:p w14:paraId="66B7F0C0" w14:textId="77777777" w:rsidR="00BF147A" w:rsidRDefault="00BF147A" w:rsidP="00AB543D">
      <w:pPr>
        <w:pStyle w:val="Lijstalinea"/>
        <w:numPr>
          <w:ilvl w:val="0"/>
          <w:numId w:val="33"/>
        </w:numPr>
        <w:spacing w:before="0" w:after="160" w:line="256" w:lineRule="auto"/>
        <w:rPr>
          <w:sz w:val="24"/>
          <w:szCs w:val="24"/>
        </w:rPr>
      </w:pPr>
      <w:r>
        <w:rPr>
          <w:sz w:val="24"/>
          <w:szCs w:val="24"/>
        </w:rPr>
        <w:t xml:space="preserve">De buiten kant moet glad en hard zijn. Beschadigingen, zoals krassen. Mogen niet snel voorkomen daarin kunnen zich makkelijk bacteriën ophopen. </w:t>
      </w:r>
    </w:p>
    <w:p w14:paraId="399BE3AC" w14:textId="77777777" w:rsidR="00BF147A" w:rsidRDefault="00BF147A" w:rsidP="00BF147A">
      <w:pPr>
        <w:rPr>
          <w:b/>
          <w:color w:val="333333"/>
          <w:shd w:val="clear" w:color="auto" w:fill="FFFFFF"/>
        </w:rPr>
      </w:pPr>
      <w:r>
        <w:rPr>
          <w:b/>
          <w:color w:val="333333"/>
          <w:shd w:val="clear" w:color="auto" w:fill="FFFFFF"/>
        </w:rPr>
        <w:t xml:space="preserve">Alle lessen door </w:t>
      </w:r>
      <w:r w:rsidRPr="007529FE">
        <w:rPr>
          <w:b/>
          <w:color w:val="333333"/>
          <w:shd w:val="clear" w:color="auto" w:fill="FFFFFF"/>
        </w:rPr>
        <w:t>mekaar</w:t>
      </w:r>
    </w:p>
    <w:p w14:paraId="2C7A02DF" w14:textId="77777777" w:rsidR="00BF147A" w:rsidRPr="00616D26" w:rsidRDefault="00BF147A" w:rsidP="00BF147A">
      <w:pPr>
        <w:spacing w:after="0" w:line="240" w:lineRule="auto"/>
        <w:rPr>
          <w:rFonts w:ascii="Calibri" w:eastAsia="Times New Roman" w:hAnsi="Calibri" w:cs="Times New Roman"/>
        </w:rPr>
      </w:pPr>
      <w:r>
        <w:rPr>
          <w:rFonts w:ascii="Calibri" w:eastAsia="Times New Roman" w:hAnsi="Calibri" w:cs="Times New Roman"/>
        </w:rPr>
        <w:t>33.</w:t>
      </w:r>
      <w:r w:rsidRPr="00616D26">
        <w:rPr>
          <w:rFonts w:ascii="Calibri" w:eastAsia="Times New Roman" w:hAnsi="Calibri" w:cs="Times New Roman"/>
        </w:rPr>
        <w:t>Waardoor wordt microbiologisch bederft veroorzaakt?</w:t>
      </w:r>
    </w:p>
    <w:p w14:paraId="5FCCE021" w14:textId="77777777" w:rsidR="00BF147A" w:rsidRPr="00616D26" w:rsidRDefault="00BF147A" w:rsidP="00BF147A">
      <w:pPr>
        <w:spacing w:after="0" w:line="240" w:lineRule="auto"/>
        <w:rPr>
          <w:rFonts w:ascii="Calibri" w:eastAsia="Times New Roman" w:hAnsi="Calibri" w:cs="Times New Roman"/>
        </w:rPr>
      </w:pPr>
      <w:r w:rsidRPr="00616D26">
        <w:rPr>
          <w:rFonts w:ascii="Calibri" w:eastAsia="Times New Roman" w:hAnsi="Calibri" w:cs="Times New Roman"/>
        </w:rPr>
        <w:tab/>
        <w:t xml:space="preserve">A- </w:t>
      </w:r>
      <w:r w:rsidRPr="00616D26">
        <w:rPr>
          <w:rFonts w:ascii="Calibri" w:eastAsia="Times New Roman" w:hAnsi="Calibri" w:cs="Times New Roman"/>
        </w:rPr>
        <w:tab/>
        <w:t>nuttige macro-organismen</w:t>
      </w:r>
      <w:r w:rsidRPr="00616D26">
        <w:rPr>
          <w:rFonts w:ascii="Calibri" w:eastAsia="Times New Roman" w:hAnsi="Calibri" w:cs="Times New Roman"/>
        </w:rPr>
        <w:tab/>
      </w:r>
    </w:p>
    <w:p w14:paraId="51BF37E4" w14:textId="77777777" w:rsidR="00BF147A" w:rsidRPr="00616D26" w:rsidRDefault="00BF147A" w:rsidP="00BF147A">
      <w:pPr>
        <w:spacing w:after="0" w:line="240" w:lineRule="auto"/>
        <w:rPr>
          <w:rFonts w:ascii="Calibri" w:eastAsia="Times New Roman" w:hAnsi="Calibri" w:cs="Times New Roman"/>
        </w:rPr>
      </w:pPr>
      <w:r w:rsidRPr="00616D26">
        <w:rPr>
          <w:rFonts w:ascii="Calibri" w:eastAsia="Times New Roman" w:hAnsi="Calibri" w:cs="Times New Roman"/>
        </w:rPr>
        <w:tab/>
        <w:t>B-</w:t>
      </w:r>
      <w:r w:rsidRPr="00616D26">
        <w:rPr>
          <w:rFonts w:ascii="Calibri" w:eastAsia="Times New Roman" w:hAnsi="Calibri" w:cs="Times New Roman"/>
        </w:rPr>
        <w:tab/>
        <w:t>chemische middelen</w:t>
      </w:r>
    </w:p>
    <w:p w14:paraId="2FD000DE" w14:textId="77777777" w:rsidR="00BF147A" w:rsidRDefault="00BF147A" w:rsidP="00BF147A">
      <w:pPr>
        <w:spacing w:after="0" w:line="240" w:lineRule="auto"/>
        <w:rPr>
          <w:rFonts w:ascii="Calibri" w:eastAsia="Times New Roman" w:hAnsi="Calibri" w:cs="Times New Roman"/>
        </w:rPr>
      </w:pPr>
      <w:r w:rsidRPr="00616D26">
        <w:rPr>
          <w:rFonts w:ascii="Calibri" w:eastAsia="Times New Roman" w:hAnsi="Calibri" w:cs="Times New Roman"/>
        </w:rPr>
        <w:tab/>
      </w:r>
      <w:r w:rsidRPr="00C941B7">
        <w:rPr>
          <w:rFonts w:ascii="Calibri" w:eastAsia="Times New Roman" w:hAnsi="Calibri" w:cs="Times New Roman"/>
          <w:shd w:val="clear" w:color="auto" w:fill="FF0000"/>
        </w:rPr>
        <w:t>C-</w:t>
      </w:r>
      <w:r w:rsidRPr="00616D26">
        <w:rPr>
          <w:rFonts w:ascii="Calibri" w:eastAsia="Times New Roman" w:hAnsi="Calibri" w:cs="Times New Roman"/>
        </w:rPr>
        <w:tab/>
        <w:t>schadelijke micro-organismen</w:t>
      </w:r>
    </w:p>
    <w:p w14:paraId="59BE12B9" w14:textId="77777777" w:rsidR="00BF147A" w:rsidRPr="00616D26" w:rsidRDefault="00BF147A" w:rsidP="00BF147A">
      <w:pPr>
        <w:spacing w:after="0"/>
        <w:rPr>
          <w:rFonts w:ascii="Calibri" w:eastAsia="Times New Roman" w:hAnsi="Calibri" w:cs="Times New Roman"/>
        </w:rPr>
      </w:pPr>
      <w:r>
        <w:rPr>
          <w:rFonts w:ascii="Calibri" w:eastAsia="Times New Roman" w:hAnsi="Calibri" w:cs="Times New Roman"/>
        </w:rPr>
        <w:t xml:space="preserve">34. </w:t>
      </w:r>
      <w:r w:rsidRPr="00616D26">
        <w:rPr>
          <w:rFonts w:ascii="Calibri" w:eastAsia="Times New Roman" w:hAnsi="Calibri" w:cs="Times New Roman"/>
        </w:rPr>
        <w:t>Marco-organismen zijn:</w:t>
      </w:r>
    </w:p>
    <w:p w14:paraId="6BE12762" w14:textId="77777777" w:rsidR="00BF147A" w:rsidRPr="00616D26" w:rsidRDefault="00BF147A" w:rsidP="00BF147A">
      <w:pPr>
        <w:spacing w:after="0" w:line="240" w:lineRule="auto"/>
        <w:rPr>
          <w:rFonts w:ascii="Calibri" w:eastAsia="Times New Roman" w:hAnsi="Calibri" w:cs="Times New Roman"/>
        </w:rPr>
      </w:pPr>
      <w:r w:rsidRPr="00616D26">
        <w:rPr>
          <w:rFonts w:ascii="Calibri" w:eastAsia="Times New Roman" w:hAnsi="Calibri" w:cs="Times New Roman"/>
        </w:rPr>
        <w:tab/>
        <w:t>A-</w:t>
      </w:r>
      <w:r w:rsidRPr="00616D26">
        <w:rPr>
          <w:rFonts w:ascii="Calibri" w:eastAsia="Times New Roman" w:hAnsi="Calibri" w:cs="Times New Roman"/>
        </w:rPr>
        <w:tab/>
        <w:t>bacteriën, schimmels en gisten</w:t>
      </w:r>
    </w:p>
    <w:p w14:paraId="37B0D52F" w14:textId="77777777" w:rsidR="00BF147A" w:rsidRPr="00616D26" w:rsidRDefault="00BF147A" w:rsidP="00BF147A">
      <w:pPr>
        <w:spacing w:after="0" w:line="240" w:lineRule="auto"/>
        <w:rPr>
          <w:rFonts w:ascii="Calibri" w:eastAsia="Times New Roman" w:hAnsi="Calibri" w:cs="Times New Roman"/>
        </w:rPr>
      </w:pPr>
      <w:r w:rsidRPr="00616D26">
        <w:rPr>
          <w:rFonts w:ascii="Calibri" w:eastAsia="Times New Roman" w:hAnsi="Calibri" w:cs="Times New Roman"/>
        </w:rPr>
        <w:tab/>
      </w:r>
      <w:r w:rsidRPr="00C941B7">
        <w:rPr>
          <w:rFonts w:ascii="Calibri" w:eastAsia="Times New Roman" w:hAnsi="Calibri" w:cs="Times New Roman"/>
          <w:shd w:val="clear" w:color="auto" w:fill="FF0000"/>
        </w:rPr>
        <w:t>B-</w:t>
      </w:r>
      <w:r w:rsidRPr="00616D26">
        <w:rPr>
          <w:rFonts w:ascii="Calibri" w:eastAsia="Times New Roman" w:hAnsi="Calibri" w:cs="Times New Roman"/>
        </w:rPr>
        <w:t xml:space="preserve"> </w:t>
      </w:r>
      <w:r w:rsidRPr="00616D26">
        <w:rPr>
          <w:rFonts w:ascii="Calibri" w:eastAsia="Times New Roman" w:hAnsi="Calibri" w:cs="Times New Roman"/>
        </w:rPr>
        <w:tab/>
        <w:t>ratten, muizen, spinnen en kakkerlakken</w:t>
      </w:r>
    </w:p>
    <w:p w14:paraId="15EF4C36" w14:textId="77777777" w:rsidR="00BF147A" w:rsidRDefault="00BF147A" w:rsidP="00BF147A">
      <w:pPr>
        <w:spacing w:line="256" w:lineRule="auto"/>
        <w:ind w:firstLine="708"/>
        <w:rPr>
          <w:rFonts w:ascii="Calibri" w:eastAsia="Times New Roman" w:hAnsi="Calibri" w:cs="Times New Roman"/>
        </w:rPr>
      </w:pPr>
      <w:r w:rsidRPr="00C941B7">
        <w:rPr>
          <w:rFonts w:ascii="Calibri" w:eastAsia="Times New Roman" w:hAnsi="Calibri" w:cs="Times New Roman"/>
        </w:rPr>
        <w:t>C-</w:t>
      </w:r>
      <w:r w:rsidRPr="00C941B7">
        <w:rPr>
          <w:rFonts w:ascii="Calibri" w:eastAsia="Times New Roman" w:hAnsi="Calibri" w:cs="Times New Roman"/>
        </w:rPr>
        <w:tab/>
        <w:t>muizen, bacteriën, kakkerlakken en schimmels</w:t>
      </w:r>
    </w:p>
    <w:p w14:paraId="184B68D2" w14:textId="77777777" w:rsidR="00BF147A" w:rsidRDefault="00BF147A" w:rsidP="00BF147A">
      <w:pPr>
        <w:rPr>
          <w:color w:val="333333"/>
          <w:shd w:val="clear" w:color="auto" w:fill="FFFFFF"/>
        </w:rPr>
      </w:pPr>
      <w:r>
        <w:rPr>
          <w:color w:val="333333"/>
          <w:shd w:val="clear" w:color="auto" w:fill="FFFFFF"/>
        </w:rPr>
        <w:t>35</w:t>
      </w:r>
      <w:r w:rsidRPr="007529FE">
        <w:rPr>
          <w:color w:val="333333"/>
          <w:shd w:val="clear" w:color="auto" w:fill="FFFFFF"/>
        </w:rPr>
        <w:t>. Doe afval in gesloten containers of afvalzakken want dan komt er minder snel ongedierte op af</w:t>
      </w:r>
      <w:r>
        <w:rPr>
          <w:color w:val="333333"/>
          <w:shd w:val="clear" w:color="auto" w:fill="FFFFFF"/>
        </w:rPr>
        <w:t>.</w:t>
      </w:r>
    </w:p>
    <w:p w14:paraId="2000F26B" w14:textId="77777777" w:rsidR="00BF147A" w:rsidRDefault="00BF147A" w:rsidP="00BF147A">
      <w:pPr>
        <w:rPr>
          <w:color w:val="333333"/>
          <w:shd w:val="clear" w:color="auto" w:fill="FFFFFF"/>
        </w:rPr>
      </w:pPr>
      <w:r w:rsidRPr="00531530">
        <w:rPr>
          <w:color w:val="333333"/>
          <w:highlight w:val="red"/>
          <w:shd w:val="clear" w:color="auto" w:fill="FFFFFF"/>
        </w:rPr>
        <w:t>Waar</w:t>
      </w:r>
    </w:p>
    <w:p w14:paraId="5F60BA34" w14:textId="77777777" w:rsidR="00BF147A" w:rsidRDefault="00BF147A" w:rsidP="00BF147A">
      <w:pPr>
        <w:rPr>
          <w:color w:val="333333"/>
          <w:shd w:val="clear" w:color="auto" w:fill="FFFFFF"/>
        </w:rPr>
      </w:pPr>
      <w:r>
        <w:rPr>
          <w:color w:val="333333"/>
          <w:shd w:val="clear" w:color="auto" w:fill="FFFFFF"/>
        </w:rPr>
        <w:t>Niet waar</w:t>
      </w:r>
    </w:p>
    <w:p w14:paraId="1CD433BC" w14:textId="77777777" w:rsidR="00BF147A" w:rsidRDefault="00BF147A" w:rsidP="00BF147A">
      <w:pPr>
        <w:spacing w:after="0" w:line="240" w:lineRule="auto"/>
      </w:pPr>
      <w:r>
        <w:rPr>
          <w:color w:val="333333"/>
          <w:shd w:val="clear" w:color="auto" w:fill="FFFFFF"/>
        </w:rPr>
        <w:t xml:space="preserve">36. </w:t>
      </w:r>
      <w:r>
        <w:t>Waar sla je gevaarlijke stoffen op?</w:t>
      </w:r>
    </w:p>
    <w:p w14:paraId="13D17AC8" w14:textId="77777777" w:rsidR="00BF147A" w:rsidRDefault="00BF147A" w:rsidP="00BF147A">
      <w:pPr>
        <w:spacing w:after="0"/>
      </w:pPr>
      <w:r>
        <w:t xml:space="preserve">A-bovenste plank in het magazijn </w:t>
      </w:r>
    </w:p>
    <w:p w14:paraId="66600912" w14:textId="77777777" w:rsidR="00BF147A" w:rsidRDefault="00BF147A" w:rsidP="00BF147A">
      <w:pPr>
        <w:spacing w:after="0"/>
      </w:pPr>
      <w:r>
        <w:t>B- in een kast in het magazijn</w:t>
      </w:r>
    </w:p>
    <w:p w14:paraId="0D48DD25" w14:textId="77777777" w:rsidR="00BF147A" w:rsidRDefault="00BF147A" w:rsidP="00BF147A">
      <w:pPr>
        <w:spacing w:after="0"/>
      </w:pPr>
      <w:r w:rsidRPr="000934A5">
        <w:rPr>
          <w:shd w:val="clear" w:color="auto" w:fill="FF0000"/>
        </w:rPr>
        <w:t>C</w:t>
      </w:r>
      <w:r>
        <w:t>-</w:t>
      </w:r>
      <w:r w:rsidRPr="00D33241">
        <w:t>in een aparte af te sluiten ruimte of kast</w:t>
      </w:r>
    </w:p>
    <w:p w14:paraId="3F58939B" w14:textId="77777777" w:rsidR="00BF147A" w:rsidRDefault="00BF147A" w:rsidP="00BF147A">
      <w:pPr>
        <w:spacing w:after="0"/>
      </w:pPr>
    </w:p>
    <w:p w14:paraId="44237FDE" w14:textId="77777777" w:rsidR="00BF147A" w:rsidRPr="00D33241" w:rsidRDefault="00BF147A" w:rsidP="00BF147A">
      <w:pPr>
        <w:spacing w:after="0"/>
        <w:rPr>
          <w:rFonts w:ascii="Calibri" w:eastAsia="Times New Roman" w:hAnsi="Calibri" w:cs="Times New Roman"/>
        </w:rPr>
      </w:pPr>
      <w:r>
        <w:rPr>
          <w:rFonts w:eastAsia="Times New Roman" w:cs="Times New Roman"/>
        </w:rPr>
        <w:t>37.</w:t>
      </w:r>
      <w:r w:rsidRPr="00D33241">
        <w:rPr>
          <w:rFonts w:ascii="Calibri" w:eastAsia="Times New Roman" w:hAnsi="Calibri" w:cs="Times New Roman"/>
        </w:rPr>
        <w:t xml:space="preserve"> Giftige stoffen die micro-organismen kunnen uitscheiden worden ook wel genoemd:</w:t>
      </w:r>
    </w:p>
    <w:p w14:paraId="20ED4A55" w14:textId="77777777" w:rsidR="00BF147A" w:rsidRPr="0085570A" w:rsidRDefault="00BF147A" w:rsidP="00BF147A">
      <w:pPr>
        <w:spacing w:after="0" w:line="240" w:lineRule="auto"/>
        <w:rPr>
          <w:rFonts w:ascii="Calibri" w:eastAsia="Times New Roman" w:hAnsi="Calibri" w:cs="Times New Roman"/>
          <w:lang w:val="en-US"/>
          <w:rPrChange w:id="147" w:author="Teekens-Schuurman, F.C." w:date="2018-05-24T13:44:00Z">
            <w:rPr>
              <w:rFonts w:ascii="Calibri" w:eastAsia="Times New Roman" w:hAnsi="Calibri" w:cs="Times New Roman"/>
            </w:rPr>
          </w:rPrChange>
        </w:rPr>
      </w:pPr>
      <w:r w:rsidRPr="00D33241">
        <w:rPr>
          <w:rFonts w:ascii="Calibri" w:eastAsia="Times New Roman" w:hAnsi="Calibri" w:cs="Times New Roman"/>
        </w:rPr>
        <w:tab/>
      </w:r>
      <w:r w:rsidRPr="0085570A">
        <w:rPr>
          <w:rFonts w:ascii="Calibri" w:eastAsia="Times New Roman" w:hAnsi="Calibri" w:cs="Times New Roman"/>
          <w:shd w:val="clear" w:color="auto" w:fill="FF0000"/>
          <w:lang w:val="en-US"/>
          <w:rPrChange w:id="148" w:author="Teekens-Schuurman, F.C." w:date="2018-05-24T13:44:00Z">
            <w:rPr>
              <w:rFonts w:ascii="Calibri" w:eastAsia="Times New Roman" w:hAnsi="Calibri" w:cs="Times New Roman"/>
              <w:shd w:val="clear" w:color="auto" w:fill="FF0000"/>
            </w:rPr>
          </w:rPrChange>
        </w:rPr>
        <w:t>A-</w:t>
      </w:r>
      <w:r w:rsidRPr="0085570A">
        <w:rPr>
          <w:rFonts w:ascii="Calibri" w:eastAsia="Times New Roman" w:hAnsi="Calibri" w:cs="Times New Roman"/>
          <w:lang w:val="en-US"/>
          <w:rPrChange w:id="149" w:author="Teekens-Schuurman, F.C." w:date="2018-05-24T13:44:00Z">
            <w:rPr>
              <w:rFonts w:ascii="Calibri" w:eastAsia="Times New Roman" w:hAnsi="Calibri" w:cs="Times New Roman"/>
            </w:rPr>
          </w:rPrChange>
        </w:rPr>
        <w:tab/>
        <w:t>toxinen</w:t>
      </w:r>
    </w:p>
    <w:p w14:paraId="4A495AD2" w14:textId="77777777" w:rsidR="00BF147A" w:rsidRPr="0085570A" w:rsidRDefault="00BF147A" w:rsidP="00BF147A">
      <w:pPr>
        <w:spacing w:after="0" w:line="240" w:lineRule="auto"/>
        <w:rPr>
          <w:rFonts w:ascii="Calibri" w:eastAsia="Times New Roman" w:hAnsi="Calibri" w:cs="Times New Roman"/>
          <w:lang w:val="en-US"/>
          <w:rPrChange w:id="150" w:author="Teekens-Schuurman, F.C." w:date="2018-05-24T13:44:00Z">
            <w:rPr>
              <w:rFonts w:ascii="Calibri" w:eastAsia="Times New Roman" w:hAnsi="Calibri" w:cs="Times New Roman"/>
            </w:rPr>
          </w:rPrChange>
        </w:rPr>
      </w:pPr>
      <w:r w:rsidRPr="0085570A">
        <w:rPr>
          <w:rFonts w:ascii="Calibri" w:eastAsia="Times New Roman" w:hAnsi="Calibri" w:cs="Times New Roman"/>
          <w:lang w:val="en-US"/>
          <w:rPrChange w:id="151" w:author="Teekens-Schuurman, F.C." w:date="2018-05-24T13:44:00Z">
            <w:rPr>
              <w:rFonts w:ascii="Calibri" w:eastAsia="Times New Roman" w:hAnsi="Calibri" w:cs="Times New Roman"/>
            </w:rPr>
          </w:rPrChange>
        </w:rPr>
        <w:tab/>
        <w:t>B-</w:t>
      </w:r>
      <w:r w:rsidRPr="0085570A">
        <w:rPr>
          <w:rFonts w:ascii="Calibri" w:eastAsia="Times New Roman" w:hAnsi="Calibri" w:cs="Times New Roman"/>
          <w:lang w:val="en-US"/>
          <w:rPrChange w:id="152" w:author="Teekens-Schuurman, F.C." w:date="2018-05-24T13:44:00Z">
            <w:rPr>
              <w:rFonts w:ascii="Calibri" w:eastAsia="Times New Roman" w:hAnsi="Calibri" w:cs="Times New Roman"/>
            </w:rPr>
          </w:rPrChange>
        </w:rPr>
        <w:tab/>
        <w:t>tainting</w:t>
      </w:r>
    </w:p>
    <w:p w14:paraId="7B2E101D" w14:textId="77777777" w:rsidR="00BF147A" w:rsidRPr="0085570A" w:rsidRDefault="00BF147A" w:rsidP="00BF147A">
      <w:pPr>
        <w:spacing w:after="0" w:line="240" w:lineRule="auto"/>
        <w:rPr>
          <w:rFonts w:ascii="Calibri" w:eastAsia="Times New Roman" w:hAnsi="Calibri" w:cs="Times New Roman"/>
          <w:lang w:val="en-US"/>
          <w:rPrChange w:id="153" w:author="Teekens-Schuurman, F.C." w:date="2018-05-24T13:44:00Z">
            <w:rPr>
              <w:rFonts w:ascii="Calibri" w:eastAsia="Times New Roman" w:hAnsi="Calibri" w:cs="Times New Roman"/>
            </w:rPr>
          </w:rPrChange>
        </w:rPr>
      </w:pPr>
      <w:r w:rsidRPr="0085570A">
        <w:rPr>
          <w:rFonts w:ascii="Calibri" w:eastAsia="Times New Roman" w:hAnsi="Calibri" w:cs="Times New Roman"/>
          <w:lang w:val="en-US"/>
          <w:rPrChange w:id="154" w:author="Teekens-Schuurman, F.C." w:date="2018-05-24T13:44:00Z">
            <w:rPr>
              <w:rFonts w:ascii="Calibri" w:eastAsia="Times New Roman" w:hAnsi="Calibri" w:cs="Times New Roman"/>
            </w:rPr>
          </w:rPrChange>
        </w:rPr>
        <w:tab/>
        <w:t>C-</w:t>
      </w:r>
      <w:r w:rsidRPr="0085570A">
        <w:rPr>
          <w:rFonts w:ascii="Calibri" w:eastAsia="Times New Roman" w:hAnsi="Calibri" w:cs="Times New Roman"/>
          <w:lang w:val="en-US"/>
          <w:rPrChange w:id="155" w:author="Teekens-Schuurman, F.C." w:date="2018-05-24T13:44:00Z">
            <w:rPr>
              <w:rFonts w:ascii="Calibri" w:eastAsia="Times New Roman" w:hAnsi="Calibri" w:cs="Times New Roman"/>
            </w:rPr>
          </w:rPrChange>
        </w:rPr>
        <w:tab/>
        <w:t>aflatine</w:t>
      </w:r>
    </w:p>
    <w:p w14:paraId="312D22F8" w14:textId="77777777" w:rsidR="00BF147A" w:rsidRDefault="00BF147A" w:rsidP="00BF147A">
      <w:pPr>
        <w:spacing w:after="0" w:line="240" w:lineRule="auto"/>
        <w:rPr>
          <w:color w:val="333333"/>
          <w:shd w:val="clear" w:color="auto" w:fill="FFFFFF"/>
        </w:rPr>
      </w:pPr>
      <w:r>
        <w:rPr>
          <w:color w:val="333333"/>
          <w:shd w:val="clear" w:color="auto" w:fill="FFFFFF"/>
        </w:rPr>
        <w:t>38. B</w:t>
      </w:r>
      <w:r w:rsidRPr="00D33241">
        <w:rPr>
          <w:color w:val="333333"/>
          <w:shd w:val="clear" w:color="auto" w:fill="FFFFFF"/>
        </w:rPr>
        <w:t>ew</w:t>
      </w:r>
      <w:r>
        <w:rPr>
          <w:color w:val="333333"/>
          <w:shd w:val="clear" w:color="auto" w:fill="FFFFFF"/>
        </w:rPr>
        <w:t>a</w:t>
      </w:r>
      <w:r w:rsidRPr="00D33241">
        <w:rPr>
          <w:color w:val="333333"/>
          <w:shd w:val="clear" w:color="auto" w:fill="FFFFFF"/>
        </w:rPr>
        <w:t>ren in de vriezer doen we bij temperatuur van</w:t>
      </w:r>
      <w:r>
        <w:rPr>
          <w:color w:val="333333"/>
          <w:shd w:val="clear" w:color="auto" w:fill="FFFFFF"/>
        </w:rPr>
        <w:t>:</w:t>
      </w:r>
    </w:p>
    <w:p w14:paraId="2BA35671" w14:textId="77777777" w:rsidR="00BF147A" w:rsidRDefault="00BF147A" w:rsidP="00BF147A">
      <w:pPr>
        <w:spacing w:after="0" w:line="240" w:lineRule="auto"/>
        <w:rPr>
          <w:color w:val="333333"/>
          <w:shd w:val="clear" w:color="auto" w:fill="FFFFFF"/>
          <w:vertAlign w:val="superscript"/>
        </w:rPr>
      </w:pPr>
      <w:r>
        <w:rPr>
          <w:color w:val="333333"/>
          <w:shd w:val="clear" w:color="auto" w:fill="FFFFFF"/>
        </w:rPr>
        <w:t>A- bij -7</w:t>
      </w:r>
      <w:r>
        <w:rPr>
          <w:color w:val="333333"/>
          <w:shd w:val="clear" w:color="auto" w:fill="FFFFFF"/>
          <w:vertAlign w:val="superscript"/>
        </w:rPr>
        <w:t>c</w:t>
      </w:r>
    </w:p>
    <w:p w14:paraId="3437F86E" w14:textId="77777777" w:rsidR="00BF147A" w:rsidRDefault="00BF147A" w:rsidP="00BF147A">
      <w:pPr>
        <w:spacing w:after="0" w:line="240" w:lineRule="auto"/>
        <w:rPr>
          <w:color w:val="333333"/>
          <w:shd w:val="clear" w:color="auto" w:fill="FFFFFF"/>
          <w:vertAlign w:val="superscript"/>
        </w:rPr>
      </w:pPr>
      <w:r>
        <w:rPr>
          <w:color w:val="333333"/>
          <w:shd w:val="clear" w:color="auto" w:fill="FFFFFF"/>
        </w:rPr>
        <w:t>B-  bij- 10</w:t>
      </w:r>
      <w:r>
        <w:rPr>
          <w:color w:val="333333"/>
          <w:shd w:val="clear" w:color="auto" w:fill="FFFFFF"/>
          <w:vertAlign w:val="superscript"/>
        </w:rPr>
        <w:t>c</w:t>
      </w:r>
    </w:p>
    <w:p w14:paraId="62426375" w14:textId="77777777" w:rsidR="00BF147A" w:rsidRDefault="00BF147A" w:rsidP="00BF147A">
      <w:pPr>
        <w:spacing w:after="0" w:line="240" w:lineRule="auto"/>
        <w:rPr>
          <w:color w:val="333333"/>
          <w:shd w:val="clear" w:color="auto" w:fill="FFFFFF"/>
          <w:vertAlign w:val="superscript"/>
        </w:rPr>
      </w:pPr>
      <w:r w:rsidRPr="001549AD">
        <w:rPr>
          <w:color w:val="333333"/>
          <w:shd w:val="clear" w:color="auto" w:fill="FF0000"/>
        </w:rPr>
        <w:t>C-</w:t>
      </w:r>
      <w:r>
        <w:rPr>
          <w:color w:val="333333"/>
          <w:shd w:val="clear" w:color="auto" w:fill="FFFFFF"/>
        </w:rPr>
        <w:t>bij- 18</w:t>
      </w:r>
      <w:r>
        <w:rPr>
          <w:color w:val="333333"/>
          <w:shd w:val="clear" w:color="auto" w:fill="FFFFFF"/>
          <w:vertAlign w:val="superscript"/>
        </w:rPr>
        <w:t>c</w:t>
      </w:r>
    </w:p>
    <w:p w14:paraId="27EE74FE" w14:textId="77777777" w:rsidR="00BF147A" w:rsidRDefault="00BF147A" w:rsidP="00BF147A">
      <w:pPr>
        <w:rPr>
          <w:b/>
          <w:sz w:val="24"/>
          <w:szCs w:val="24"/>
        </w:rPr>
      </w:pPr>
    </w:p>
    <w:p w14:paraId="020B06EC" w14:textId="77777777" w:rsidR="00BF147A" w:rsidRDefault="00BF147A" w:rsidP="00BF147A">
      <w:pPr>
        <w:rPr>
          <w:b/>
          <w:sz w:val="24"/>
          <w:szCs w:val="24"/>
        </w:rPr>
      </w:pPr>
      <w:r>
        <w:rPr>
          <w:b/>
          <w:sz w:val="24"/>
          <w:szCs w:val="24"/>
        </w:rPr>
        <w:t>Einde van de toets</w:t>
      </w:r>
    </w:p>
    <w:p w14:paraId="7C154C9E" w14:textId="77777777" w:rsidR="00BF147A" w:rsidRPr="008867AA" w:rsidRDefault="00BF147A" w:rsidP="00BF147A">
      <w:r>
        <w:rPr>
          <w:b/>
          <w:sz w:val="24"/>
          <w:szCs w:val="24"/>
        </w:rPr>
        <w:t>Aantal goed  delen door aantal vragen keer 10 is de behaalde resultaat.</w:t>
      </w:r>
    </w:p>
    <w:p w14:paraId="58295524" w14:textId="77777777" w:rsidR="00BF147A" w:rsidRPr="008867AA" w:rsidRDefault="00BF147A" w:rsidP="008867AA">
      <w:pPr>
        <w:pStyle w:val="Kop2"/>
      </w:pPr>
      <w:bookmarkStart w:id="156" w:name="_Toc514084639"/>
      <w:r w:rsidRPr="008867AA">
        <w:lastRenderedPageBreak/>
        <w:t>Bijlage</w:t>
      </w:r>
      <w:r w:rsidR="008867AA" w:rsidRPr="008867AA">
        <w:t xml:space="preserve"> 5 </w:t>
      </w:r>
      <w:r w:rsidRPr="008867AA">
        <w:t xml:space="preserve"> Toets  Antwoorden keuzedeel HACCP Versie B</w:t>
      </w:r>
      <w:bookmarkEnd w:id="156"/>
    </w:p>
    <w:p w14:paraId="44B42DB4" w14:textId="77777777" w:rsidR="00BF147A" w:rsidRDefault="00BF147A" w:rsidP="00BF147A">
      <w:r>
        <w:rPr>
          <w:noProof/>
          <w:lang w:eastAsia="nl-NL"/>
        </w:rPr>
        <w:drawing>
          <wp:anchor distT="0" distB="0" distL="114300" distR="114300" simplePos="0" relativeHeight="251671552" behindDoc="1" locked="0" layoutInCell="1" allowOverlap="1" wp14:anchorId="7D7B2284" wp14:editId="77E82F7D">
            <wp:simplePos x="0" y="0"/>
            <wp:positionH relativeFrom="column">
              <wp:posOffset>0</wp:posOffset>
            </wp:positionH>
            <wp:positionV relativeFrom="paragraph">
              <wp:posOffset>285115</wp:posOffset>
            </wp:positionV>
            <wp:extent cx="3962400" cy="2638425"/>
            <wp:effectExtent l="0" t="0" r="0" b="9525"/>
            <wp:wrapTight wrapText="bothSides">
              <wp:wrapPolygon edited="0">
                <wp:start x="0" y="0"/>
                <wp:lineTo x="0" y="21522"/>
                <wp:lineTo x="21496" y="21522"/>
                <wp:lineTo x="21496" y="0"/>
                <wp:lineTo x="0" y="0"/>
              </wp:wrapPolygon>
            </wp:wrapTight>
            <wp:docPr id="17" name="Afbeelding 17" descr="C:\Users\t.yilmaz\AppData\Local\Microsoft\Windows\INetCache\Content.Word\26462056-Haccp-meaning-or-Expanding-acronyms-of-haccp-Stock-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yilmaz\AppData\Local\Microsoft\Windows\INetCache\Content.Word\26462056-Haccp-meaning-or-Expanding-acronyms-of-haccp-Stock-Photo.jp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962400" cy="2638425"/>
                    </a:xfrm>
                    <a:prstGeom prst="rect">
                      <a:avLst/>
                    </a:prstGeom>
                    <a:noFill/>
                    <a:ln>
                      <a:noFill/>
                    </a:ln>
                  </pic:spPr>
                </pic:pic>
              </a:graphicData>
            </a:graphic>
          </wp:anchor>
        </w:drawing>
      </w:r>
    </w:p>
    <w:p w14:paraId="4F4A343F" w14:textId="77777777" w:rsidR="00BF147A" w:rsidRDefault="00BF147A" w:rsidP="00BF147A"/>
    <w:p w14:paraId="6CC33744" w14:textId="77777777" w:rsidR="00BF147A" w:rsidRDefault="00BF147A" w:rsidP="00BF147A"/>
    <w:p w14:paraId="182C1880" w14:textId="77777777" w:rsidR="00BF147A" w:rsidRDefault="00BF147A" w:rsidP="00BF147A"/>
    <w:p w14:paraId="6EB4B672" w14:textId="77777777" w:rsidR="00BF147A" w:rsidRDefault="00BF147A" w:rsidP="00BF147A"/>
    <w:p w14:paraId="25C82C5A" w14:textId="77777777" w:rsidR="00BF147A" w:rsidRDefault="00BF147A" w:rsidP="00BF147A">
      <w:r>
        <w:t>Toets HACCP</w:t>
      </w:r>
    </w:p>
    <w:p w14:paraId="0B5A32C5" w14:textId="77777777" w:rsidR="00BF147A" w:rsidRDefault="00BF147A" w:rsidP="00BF147A">
      <w:r>
        <w:t>Voor Entree opleidingen</w:t>
      </w:r>
    </w:p>
    <w:p w14:paraId="1E5A5A47" w14:textId="77777777" w:rsidR="00BF147A" w:rsidRDefault="00BF147A" w:rsidP="00BF147A">
      <w:r>
        <w:t>Schooljaar 2016/2017</w:t>
      </w:r>
    </w:p>
    <w:p w14:paraId="0B461DCD" w14:textId="77777777" w:rsidR="00BF147A" w:rsidRDefault="00BF147A" w:rsidP="00BF147A">
      <w:r>
        <w:t>Docent: T.Yilmaz</w:t>
      </w:r>
    </w:p>
    <w:p w14:paraId="1BF20A4E" w14:textId="77777777" w:rsidR="00BF147A" w:rsidRDefault="00BF147A" w:rsidP="00BF147A">
      <w:r>
        <w:t>Datum: 16- nov-2016</w:t>
      </w:r>
    </w:p>
    <w:p w14:paraId="2F821B18" w14:textId="77777777" w:rsidR="00BF147A" w:rsidRDefault="00BF147A" w:rsidP="00BF147A"/>
    <w:p w14:paraId="2D562982" w14:textId="77777777" w:rsidR="00BF147A" w:rsidRDefault="00BF147A" w:rsidP="00BF147A"/>
    <w:p w14:paraId="5D832622" w14:textId="77777777" w:rsidR="00BF147A" w:rsidRDefault="00BF147A" w:rsidP="00BF147A"/>
    <w:p w14:paraId="0B5AD240" w14:textId="77777777" w:rsidR="00BF147A" w:rsidRDefault="00BF147A" w:rsidP="00BF147A"/>
    <w:p w14:paraId="3640AA4E" w14:textId="77777777" w:rsidR="00BF147A" w:rsidRDefault="00BF147A" w:rsidP="00BF147A"/>
    <w:p w14:paraId="69D24FFE" w14:textId="77777777" w:rsidR="00BF147A" w:rsidRDefault="00BF147A" w:rsidP="00BF147A"/>
    <w:p w14:paraId="4453C56D" w14:textId="77777777" w:rsidR="00BF147A" w:rsidRDefault="00BF147A" w:rsidP="00BF147A"/>
    <w:p w14:paraId="5CC9ADA1" w14:textId="77777777" w:rsidR="00BF147A" w:rsidRDefault="00BF147A" w:rsidP="00BF147A">
      <w:r>
        <w:t>Naam:</w:t>
      </w:r>
    </w:p>
    <w:p w14:paraId="4016DAD2" w14:textId="77777777" w:rsidR="00BF147A" w:rsidRDefault="00BF147A" w:rsidP="00BF147A">
      <w:r>
        <w:t>Achternaam</w:t>
      </w:r>
    </w:p>
    <w:p w14:paraId="47D58241" w14:textId="77777777" w:rsidR="00BF147A" w:rsidRDefault="00BF147A" w:rsidP="00BF147A">
      <w:r>
        <w:t>Klas:</w:t>
      </w:r>
    </w:p>
    <w:p w14:paraId="64F2DAE4" w14:textId="77777777" w:rsidR="00BF147A" w:rsidRDefault="00BF147A" w:rsidP="00BF147A">
      <w:r>
        <w:t>Studentnummer:</w:t>
      </w:r>
    </w:p>
    <w:p w14:paraId="53C45084" w14:textId="77777777" w:rsidR="00BF147A" w:rsidRDefault="00BF147A" w:rsidP="00BF147A"/>
    <w:p w14:paraId="2D51C32D" w14:textId="77777777" w:rsidR="00BF147A" w:rsidRDefault="00BF147A" w:rsidP="00BF147A"/>
    <w:p w14:paraId="34B96C6A" w14:textId="77777777" w:rsidR="00BF147A" w:rsidRDefault="00BF147A" w:rsidP="00BF147A"/>
    <w:p w14:paraId="4880FAE5" w14:textId="77777777" w:rsidR="00BF147A" w:rsidRDefault="00BF147A" w:rsidP="00BF147A"/>
    <w:p w14:paraId="1725FB9C" w14:textId="77777777" w:rsidR="00BF147A" w:rsidRDefault="00BF147A" w:rsidP="00BF147A">
      <w:pPr>
        <w:rPr>
          <w:b/>
        </w:rPr>
      </w:pPr>
      <w:r>
        <w:rPr>
          <w:b/>
        </w:rPr>
        <w:t>les</w:t>
      </w:r>
      <w:r w:rsidRPr="007529FE">
        <w:rPr>
          <w:b/>
        </w:rPr>
        <w:t xml:space="preserve"> 1</w:t>
      </w:r>
    </w:p>
    <w:p w14:paraId="2732500A" w14:textId="77777777" w:rsidR="00BF147A" w:rsidRPr="00AA289F" w:rsidRDefault="00BF147A" w:rsidP="00BF147A">
      <w:pPr>
        <w:rPr>
          <w:b/>
        </w:rPr>
      </w:pPr>
      <w:r>
        <w:rPr>
          <w:b/>
        </w:rPr>
        <w:t>1.</w:t>
      </w:r>
      <w:r w:rsidRPr="00AA289F">
        <w:rPr>
          <w:color w:val="333333"/>
          <w:shd w:val="clear" w:color="auto" w:fill="FFFFFF"/>
        </w:rPr>
        <w:t>Schrijf de letters  HACCP voluit</w:t>
      </w:r>
    </w:p>
    <w:p w14:paraId="5035443B" w14:textId="77777777" w:rsidR="00BF147A" w:rsidRPr="0085570A" w:rsidRDefault="00BF147A" w:rsidP="00BF147A">
      <w:pPr>
        <w:rPr>
          <w:lang w:val="en-US"/>
          <w:rPrChange w:id="157" w:author="Teekens-Schuurman, F.C." w:date="2018-05-24T13:44:00Z">
            <w:rPr/>
          </w:rPrChange>
        </w:rPr>
      </w:pPr>
      <w:r w:rsidRPr="0085570A">
        <w:rPr>
          <w:lang w:val="en-US"/>
          <w:rPrChange w:id="158" w:author="Teekens-Schuurman, F.C." w:date="2018-05-24T13:44:00Z">
            <w:rPr/>
          </w:rPrChange>
        </w:rPr>
        <w:t>Hazard Analysis Critical Control Points.</w:t>
      </w:r>
    </w:p>
    <w:p w14:paraId="268778E8" w14:textId="77777777" w:rsidR="00BF147A" w:rsidRPr="009801DF" w:rsidRDefault="00BF147A" w:rsidP="00BF147A">
      <w:r>
        <w:rPr>
          <w:color w:val="333333"/>
          <w:shd w:val="clear" w:color="auto" w:fill="FFFFFF"/>
        </w:rPr>
        <w:lastRenderedPageBreak/>
        <w:t>2.</w:t>
      </w:r>
      <w:r w:rsidRPr="00AA289F">
        <w:rPr>
          <w:color w:val="333333"/>
          <w:shd w:val="clear" w:color="auto" w:fill="FFFFFF"/>
        </w:rPr>
        <w:t>HACCP is wettelijk verplicht voor?</w:t>
      </w:r>
    </w:p>
    <w:p w14:paraId="36361E38" w14:textId="77777777" w:rsidR="00BF147A" w:rsidRDefault="00BF147A" w:rsidP="00BF147A">
      <w:r>
        <w:rPr>
          <w:sz w:val="24"/>
          <w:szCs w:val="24"/>
        </w:rPr>
        <w:t xml:space="preserve">Iedere  bedrijf die zich bezig houdt met bereiden, verpakken, verwerken, behandelen, vervoeren, opslaan, verhandelen, of verkopen,  van voedsel moet zich aan de regels van HACCP houden. </w:t>
      </w:r>
    </w:p>
    <w:p w14:paraId="55321E30" w14:textId="77777777" w:rsidR="00BF147A" w:rsidRDefault="00BF147A" w:rsidP="00BF147A">
      <w:pPr>
        <w:rPr>
          <w:color w:val="333333"/>
          <w:shd w:val="clear" w:color="auto" w:fill="FFFFFF"/>
        </w:rPr>
      </w:pPr>
      <w:r>
        <w:rPr>
          <w:color w:val="333333"/>
          <w:shd w:val="clear" w:color="auto" w:fill="FFFFFF"/>
        </w:rPr>
        <w:t>3.</w:t>
      </w:r>
      <w:r w:rsidRPr="00AA289F">
        <w:rPr>
          <w:color w:val="333333"/>
          <w:shd w:val="clear" w:color="auto" w:fill="FFFFFF"/>
        </w:rPr>
        <w:t>Omschrijf in je eigen woorden  waarop NVWA controleert?</w:t>
      </w:r>
    </w:p>
    <w:p w14:paraId="7EBCFB17" w14:textId="77777777" w:rsidR="00BF147A" w:rsidRDefault="00BF147A" w:rsidP="00AB543D">
      <w:pPr>
        <w:pStyle w:val="Lijstalinea"/>
        <w:numPr>
          <w:ilvl w:val="0"/>
          <w:numId w:val="66"/>
        </w:numPr>
        <w:spacing w:before="0" w:after="160" w:line="259" w:lineRule="auto"/>
        <w:rPr>
          <w:sz w:val="24"/>
          <w:szCs w:val="24"/>
        </w:rPr>
      </w:pPr>
      <w:r>
        <w:rPr>
          <w:sz w:val="24"/>
          <w:szCs w:val="24"/>
        </w:rPr>
        <w:t>De naleving van het rookverbod op de werk vloer.</w:t>
      </w:r>
    </w:p>
    <w:p w14:paraId="32F99186" w14:textId="77777777" w:rsidR="00BF147A" w:rsidRDefault="00BF147A" w:rsidP="00AB543D">
      <w:pPr>
        <w:pStyle w:val="Lijstalinea"/>
        <w:numPr>
          <w:ilvl w:val="0"/>
          <w:numId w:val="66"/>
        </w:numPr>
        <w:spacing w:before="0" w:after="160" w:line="259" w:lineRule="auto"/>
        <w:rPr>
          <w:sz w:val="24"/>
          <w:szCs w:val="24"/>
        </w:rPr>
      </w:pPr>
      <w:r>
        <w:rPr>
          <w:sz w:val="24"/>
          <w:szCs w:val="24"/>
        </w:rPr>
        <w:t xml:space="preserve">Het dierenwelzijn </w:t>
      </w:r>
    </w:p>
    <w:p w14:paraId="2B509860" w14:textId="77777777" w:rsidR="00BF147A" w:rsidRDefault="00BF147A" w:rsidP="00AB543D">
      <w:pPr>
        <w:pStyle w:val="Lijstalinea"/>
        <w:numPr>
          <w:ilvl w:val="0"/>
          <w:numId w:val="66"/>
        </w:numPr>
        <w:spacing w:before="0" w:after="160" w:line="259" w:lineRule="auto"/>
        <w:rPr>
          <w:sz w:val="24"/>
          <w:szCs w:val="24"/>
        </w:rPr>
      </w:pPr>
      <w:r>
        <w:rPr>
          <w:sz w:val="24"/>
          <w:szCs w:val="24"/>
        </w:rPr>
        <w:t xml:space="preserve">voor exportcertificering reststromen voor diervoeders en dierlijke bijproducten </w:t>
      </w:r>
    </w:p>
    <w:p w14:paraId="4DF2546B" w14:textId="77777777" w:rsidR="00BF147A" w:rsidRDefault="00BF147A" w:rsidP="00AB543D">
      <w:pPr>
        <w:pStyle w:val="Lijstalinea"/>
        <w:numPr>
          <w:ilvl w:val="0"/>
          <w:numId w:val="66"/>
        </w:numPr>
        <w:spacing w:before="0" w:after="160" w:line="259" w:lineRule="auto"/>
        <w:rPr>
          <w:sz w:val="24"/>
          <w:szCs w:val="24"/>
        </w:rPr>
      </w:pPr>
      <w:r>
        <w:rPr>
          <w:sz w:val="24"/>
          <w:szCs w:val="24"/>
        </w:rPr>
        <w:t>De algemene productveiligheid.</w:t>
      </w:r>
    </w:p>
    <w:p w14:paraId="649D79E4" w14:textId="77777777" w:rsidR="00BF147A" w:rsidRPr="009801DF" w:rsidRDefault="00BF147A" w:rsidP="00AB543D">
      <w:pPr>
        <w:pStyle w:val="Lijstalinea"/>
        <w:numPr>
          <w:ilvl w:val="0"/>
          <w:numId w:val="66"/>
        </w:numPr>
        <w:spacing w:before="0" w:after="160" w:line="259" w:lineRule="auto"/>
      </w:pPr>
      <w:r w:rsidRPr="00C36752">
        <w:rPr>
          <w:sz w:val="24"/>
          <w:szCs w:val="24"/>
        </w:rPr>
        <w:t>voedselproducerende – en verwekkende bedrijven.</w:t>
      </w:r>
    </w:p>
    <w:p w14:paraId="085A04AF" w14:textId="77777777" w:rsidR="00BF147A" w:rsidRDefault="00BF147A" w:rsidP="00BF147A">
      <w:pPr>
        <w:rPr>
          <w:sz w:val="24"/>
          <w:szCs w:val="24"/>
        </w:rPr>
      </w:pPr>
      <w:r>
        <w:t>4.</w:t>
      </w:r>
      <w:r w:rsidRPr="004113E8">
        <w:rPr>
          <w:sz w:val="24"/>
          <w:szCs w:val="24"/>
        </w:rPr>
        <w:t xml:space="preserve"> Noteer </w:t>
      </w:r>
      <w:r>
        <w:rPr>
          <w:sz w:val="24"/>
          <w:szCs w:val="24"/>
        </w:rPr>
        <w:t xml:space="preserve">voor wie het HACCP systeem bedoelt is. </w:t>
      </w:r>
    </w:p>
    <w:p w14:paraId="007273C9" w14:textId="77777777" w:rsidR="00BF147A" w:rsidRDefault="00BF147A" w:rsidP="00BF147A">
      <w:pPr>
        <w:rPr>
          <w:sz w:val="24"/>
          <w:szCs w:val="24"/>
        </w:rPr>
      </w:pPr>
      <w:r>
        <w:rPr>
          <w:sz w:val="24"/>
          <w:szCs w:val="24"/>
        </w:rPr>
        <w:t>Alle bedrijven die te maken hebben met het verwerken van voedsel.</w:t>
      </w:r>
    </w:p>
    <w:p w14:paraId="41D0A110" w14:textId="77777777" w:rsidR="00BF147A" w:rsidRPr="00AA289F" w:rsidRDefault="00BF147A" w:rsidP="00BF147A">
      <w:pPr>
        <w:rPr>
          <w:color w:val="333333"/>
          <w:shd w:val="clear" w:color="auto" w:fill="FFFFFF"/>
        </w:rPr>
      </w:pPr>
      <w:r>
        <w:rPr>
          <w:color w:val="333333"/>
          <w:shd w:val="clear" w:color="auto" w:fill="FFFFFF"/>
        </w:rPr>
        <w:t>5.</w:t>
      </w:r>
      <w:r w:rsidRPr="00AA289F">
        <w:rPr>
          <w:color w:val="333333"/>
          <w:shd w:val="clear" w:color="auto" w:fill="FFFFFF"/>
        </w:rPr>
        <w:t>Waarvoor  Staat de afkorting HACCP</w:t>
      </w:r>
    </w:p>
    <w:p w14:paraId="7BBFC1BF" w14:textId="77777777" w:rsidR="00BF147A" w:rsidRDefault="00BF147A" w:rsidP="00AB543D">
      <w:pPr>
        <w:pStyle w:val="Lijstalinea"/>
        <w:numPr>
          <w:ilvl w:val="0"/>
          <w:numId w:val="63"/>
        </w:numPr>
        <w:spacing w:before="0" w:after="160" w:line="259" w:lineRule="auto"/>
        <w:rPr>
          <w:color w:val="333333"/>
          <w:shd w:val="clear" w:color="auto" w:fill="FFFFFF"/>
        </w:rPr>
      </w:pPr>
      <w:r>
        <w:rPr>
          <w:color w:val="333333"/>
          <w:shd w:val="clear" w:color="auto" w:fill="FFFFFF"/>
        </w:rPr>
        <w:t>Voor de voetbal wedstrijden</w:t>
      </w:r>
    </w:p>
    <w:p w14:paraId="0678A703" w14:textId="77777777" w:rsidR="00BF147A" w:rsidRDefault="00BF147A" w:rsidP="00AB543D">
      <w:pPr>
        <w:pStyle w:val="Lijstalinea"/>
        <w:numPr>
          <w:ilvl w:val="0"/>
          <w:numId w:val="63"/>
        </w:numPr>
        <w:spacing w:before="0" w:after="160" w:line="259" w:lineRule="auto"/>
        <w:rPr>
          <w:color w:val="333333"/>
          <w:shd w:val="clear" w:color="auto" w:fill="FFFFFF"/>
        </w:rPr>
      </w:pPr>
      <w:r>
        <w:rPr>
          <w:color w:val="333333"/>
          <w:shd w:val="clear" w:color="auto" w:fill="FFFFFF"/>
        </w:rPr>
        <w:t>Het is een drugs naam</w:t>
      </w:r>
    </w:p>
    <w:p w14:paraId="5DABE3D9" w14:textId="77777777" w:rsidR="00BF147A" w:rsidRDefault="00BF147A" w:rsidP="00AB543D">
      <w:pPr>
        <w:pStyle w:val="Lijstalinea"/>
        <w:numPr>
          <w:ilvl w:val="0"/>
          <w:numId w:val="63"/>
        </w:numPr>
        <w:spacing w:before="0" w:after="160" w:line="259" w:lineRule="auto"/>
        <w:rPr>
          <w:color w:val="333333"/>
          <w:shd w:val="clear" w:color="auto" w:fill="FFFFFF"/>
        </w:rPr>
      </w:pPr>
      <w:r>
        <w:rPr>
          <w:color w:val="333333"/>
          <w:shd w:val="clear" w:color="auto" w:fill="FFFFFF"/>
        </w:rPr>
        <w:t>Hiermee kun je geld verdienen</w:t>
      </w:r>
    </w:p>
    <w:p w14:paraId="2650D9CB" w14:textId="77777777" w:rsidR="00BF147A" w:rsidRPr="00C36752" w:rsidRDefault="00BF147A" w:rsidP="00AB543D">
      <w:pPr>
        <w:pStyle w:val="Lijstalinea"/>
        <w:numPr>
          <w:ilvl w:val="0"/>
          <w:numId w:val="63"/>
        </w:numPr>
        <w:spacing w:before="0" w:after="160" w:line="259" w:lineRule="auto"/>
        <w:rPr>
          <w:color w:val="333333"/>
          <w:highlight w:val="yellow"/>
          <w:shd w:val="clear" w:color="auto" w:fill="FFFFFF"/>
        </w:rPr>
      </w:pPr>
      <w:r w:rsidRPr="00C36752">
        <w:rPr>
          <w:color w:val="333333"/>
          <w:highlight w:val="yellow"/>
          <w:shd w:val="clear" w:color="auto" w:fill="FFFFFF"/>
        </w:rPr>
        <w:t>Hazard Analysis Critical Control Points</w:t>
      </w:r>
    </w:p>
    <w:p w14:paraId="06C0120C" w14:textId="77777777" w:rsidR="00BF147A" w:rsidRPr="00AA289F" w:rsidRDefault="00BF147A" w:rsidP="00BF147A">
      <w:r>
        <w:rPr>
          <w:color w:val="333333"/>
          <w:shd w:val="clear" w:color="auto" w:fill="FFFFFF"/>
        </w:rPr>
        <w:t>6.</w:t>
      </w:r>
      <w:r w:rsidRPr="00AA289F">
        <w:rPr>
          <w:color w:val="333333"/>
          <w:shd w:val="clear" w:color="auto" w:fill="FFFFFF"/>
        </w:rPr>
        <w:t>Waarom maakt voedsel bedrijven gebruik van HACCP?</w:t>
      </w:r>
    </w:p>
    <w:p w14:paraId="11810CE9" w14:textId="77777777" w:rsidR="00BF147A" w:rsidRPr="00AA289F" w:rsidRDefault="00BF147A" w:rsidP="00AB543D">
      <w:pPr>
        <w:pStyle w:val="Lijstalinea"/>
        <w:numPr>
          <w:ilvl w:val="0"/>
          <w:numId w:val="64"/>
        </w:numPr>
        <w:spacing w:before="0" w:after="160" w:line="259" w:lineRule="auto"/>
      </w:pPr>
      <w:r>
        <w:rPr>
          <w:color w:val="333333"/>
          <w:shd w:val="clear" w:color="auto" w:fill="FFFFFF"/>
        </w:rPr>
        <w:t>Zo dat ze meer klanten kunnen krijgen</w:t>
      </w:r>
    </w:p>
    <w:p w14:paraId="1ED9031D" w14:textId="77777777" w:rsidR="00BF147A" w:rsidRPr="00AA289F" w:rsidRDefault="00BF147A" w:rsidP="00AB543D">
      <w:pPr>
        <w:pStyle w:val="Lijstalinea"/>
        <w:numPr>
          <w:ilvl w:val="0"/>
          <w:numId w:val="64"/>
        </w:numPr>
        <w:spacing w:before="0" w:after="160" w:line="259" w:lineRule="auto"/>
      </w:pPr>
      <w:r>
        <w:rPr>
          <w:color w:val="333333"/>
          <w:shd w:val="clear" w:color="auto" w:fill="FFFFFF"/>
        </w:rPr>
        <w:t>Ze weten het niet beter</w:t>
      </w:r>
    </w:p>
    <w:p w14:paraId="0659396B" w14:textId="77777777" w:rsidR="00BF147A" w:rsidRPr="00AA289F" w:rsidRDefault="00BF147A" w:rsidP="00AB543D">
      <w:pPr>
        <w:pStyle w:val="Lijstalinea"/>
        <w:numPr>
          <w:ilvl w:val="0"/>
          <w:numId w:val="64"/>
        </w:numPr>
        <w:spacing w:before="0" w:after="160" w:line="259" w:lineRule="auto"/>
      </w:pPr>
      <w:r>
        <w:rPr>
          <w:color w:val="333333"/>
          <w:shd w:val="clear" w:color="auto" w:fill="FFFFFF"/>
        </w:rPr>
        <w:t>Ze zijn lui</w:t>
      </w:r>
    </w:p>
    <w:p w14:paraId="27FC7518" w14:textId="77777777" w:rsidR="00BF147A" w:rsidRPr="00C36752" w:rsidRDefault="00BF147A" w:rsidP="00AB543D">
      <w:pPr>
        <w:pStyle w:val="Lijstalinea"/>
        <w:numPr>
          <w:ilvl w:val="0"/>
          <w:numId w:val="64"/>
        </w:numPr>
        <w:spacing w:before="0" w:after="160" w:line="259" w:lineRule="auto"/>
        <w:rPr>
          <w:highlight w:val="yellow"/>
        </w:rPr>
      </w:pPr>
      <w:r w:rsidRPr="00C36752">
        <w:rPr>
          <w:color w:val="333333"/>
          <w:highlight w:val="yellow"/>
          <w:shd w:val="clear" w:color="auto" w:fill="FFFFFF"/>
        </w:rPr>
        <w:t>Omdat het verplicht is.</w:t>
      </w:r>
    </w:p>
    <w:p w14:paraId="1B24EE8A" w14:textId="77777777" w:rsidR="00BF147A" w:rsidRDefault="00BF147A" w:rsidP="00BF147A"/>
    <w:p w14:paraId="72DFEF48" w14:textId="77777777" w:rsidR="00BF147A" w:rsidRDefault="00BF147A" w:rsidP="00BF147A">
      <w:r>
        <w:t>Les 2</w:t>
      </w:r>
    </w:p>
    <w:p w14:paraId="13EBA47B" w14:textId="77777777" w:rsidR="00BF147A" w:rsidRDefault="00BF147A" w:rsidP="00BF147A">
      <w:pPr>
        <w:rPr>
          <w:sz w:val="24"/>
          <w:szCs w:val="24"/>
        </w:rPr>
      </w:pPr>
      <w:r>
        <w:t xml:space="preserve">7. </w:t>
      </w:r>
      <w:r>
        <w:rPr>
          <w:sz w:val="24"/>
          <w:szCs w:val="24"/>
        </w:rPr>
        <w:t>Je moet tijdens je werk in de keuken of restaurant vaak je handen wassen. Schrijf in je woorden waarom je, je handen moet wassen.</w:t>
      </w:r>
    </w:p>
    <w:p w14:paraId="5211B7F5" w14:textId="77777777" w:rsidR="00BF147A" w:rsidRDefault="00BF147A" w:rsidP="00BF147A">
      <w:pPr>
        <w:spacing w:after="0" w:line="240" w:lineRule="auto"/>
        <w:rPr>
          <w:color w:val="333333"/>
          <w:shd w:val="clear" w:color="auto" w:fill="FFFFFF"/>
        </w:rPr>
      </w:pPr>
      <w:r>
        <w:rPr>
          <w:sz w:val="24"/>
          <w:szCs w:val="24"/>
        </w:rPr>
        <w:t xml:space="preserve">In de keuken maar ook in het restaurant kom je in aanraking met voedsel, daarom is het heel belangrijk dat je je handen goed verzorgt zijn. Anders kun je bacteriën overbrengen op het voedsel. </w:t>
      </w:r>
      <w:r>
        <w:rPr>
          <w:sz w:val="24"/>
          <w:szCs w:val="24"/>
        </w:rPr>
        <w:br/>
      </w:r>
    </w:p>
    <w:p w14:paraId="0CCB1177" w14:textId="77777777" w:rsidR="00BF147A" w:rsidRPr="00DE6006" w:rsidRDefault="00BF147A" w:rsidP="00BF147A">
      <w:pPr>
        <w:spacing w:after="0" w:line="240" w:lineRule="auto"/>
        <w:rPr>
          <w:color w:val="333333"/>
          <w:shd w:val="clear" w:color="auto" w:fill="FFFFFF"/>
        </w:rPr>
      </w:pPr>
      <w:r>
        <w:rPr>
          <w:sz w:val="24"/>
          <w:szCs w:val="24"/>
        </w:rPr>
        <w:t>8.Mondverzorging is erg belangrijk, hoe vaak mag je, je tanden poetsen?</w:t>
      </w:r>
    </w:p>
    <w:p w14:paraId="6569C570" w14:textId="77777777" w:rsidR="00BF147A" w:rsidRDefault="00BF147A" w:rsidP="00BF147A">
      <w:pPr>
        <w:spacing w:after="0" w:line="240" w:lineRule="auto"/>
        <w:rPr>
          <w:sz w:val="24"/>
          <w:szCs w:val="24"/>
        </w:rPr>
      </w:pPr>
    </w:p>
    <w:p w14:paraId="25C85745" w14:textId="77777777" w:rsidR="00BF147A" w:rsidRDefault="00BF147A" w:rsidP="00BF147A">
      <w:pPr>
        <w:spacing w:after="0" w:line="240" w:lineRule="auto"/>
        <w:rPr>
          <w:sz w:val="24"/>
          <w:szCs w:val="24"/>
        </w:rPr>
      </w:pPr>
      <w:r>
        <w:rPr>
          <w:sz w:val="24"/>
          <w:szCs w:val="24"/>
        </w:rPr>
        <w:t>2 keer op een dag</w:t>
      </w:r>
    </w:p>
    <w:p w14:paraId="11C8B608" w14:textId="77777777" w:rsidR="00BF147A" w:rsidRDefault="00BF147A" w:rsidP="00BF147A">
      <w:pPr>
        <w:spacing w:after="0" w:line="240" w:lineRule="auto"/>
        <w:rPr>
          <w:sz w:val="24"/>
          <w:szCs w:val="24"/>
        </w:rPr>
      </w:pPr>
    </w:p>
    <w:p w14:paraId="5BFBFAB7" w14:textId="77777777" w:rsidR="00BF147A" w:rsidRDefault="00BF147A" w:rsidP="00BF147A">
      <w:pPr>
        <w:rPr>
          <w:sz w:val="24"/>
          <w:szCs w:val="24"/>
        </w:rPr>
      </w:pPr>
      <w:r>
        <w:rPr>
          <w:rFonts w:ascii="Calibri" w:eastAsia="Times New Roman" w:hAnsi="Calibri" w:cs="Times New Roman"/>
        </w:rPr>
        <w:t xml:space="preserve">9. </w:t>
      </w:r>
      <w:bookmarkStart w:id="159" w:name="_Hlk511557468"/>
      <w:r>
        <w:rPr>
          <w:sz w:val="28"/>
          <w:szCs w:val="28"/>
        </w:rPr>
        <w:t xml:space="preserve"> </w:t>
      </w:r>
      <w:bookmarkEnd w:id="159"/>
      <w:r>
        <w:rPr>
          <w:sz w:val="24"/>
          <w:szCs w:val="24"/>
        </w:rPr>
        <w:t>Als je in de horeca werkt draag je bedrijfskleding. Het dragen van bedrijfskleding heeft functies. Benoem 2 functies van bedrijfskleding</w:t>
      </w:r>
    </w:p>
    <w:p w14:paraId="6CCE25F4" w14:textId="77777777" w:rsidR="00BF147A" w:rsidRDefault="00BF147A" w:rsidP="00AB543D">
      <w:pPr>
        <w:pStyle w:val="Lijstalinea"/>
        <w:numPr>
          <w:ilvl w:val="0"/>
          <w:numId w:val="65"/>
        </w:numPr>
        <w:spacing w:before="0" w:after="160" w:line="259" w:lineRule="auto"/>
        <w:rPr>
          <w:sz w:val="24"/>
          <w:szCs w:val="24"/>
        </w:rPr>
      </w:pPr>
      <w:r>
        <w:rPr>
          <w:sz w:val="24"/>
          <w:szCs w:val="24"/>
        </w:rPr>
        <w:lastRenderedPageBreak/>
        <w:t xml:space="preserve">Herkenning functies  </w:t>
      </w:r>
    </w:p>
    <w:p w14:paraId="3B92FBED" w14:textId="77777777" w:rsidR="00BF147A" w:rsidRDefault="00BF147A" w:rsidP="00AB543D">
      <w:pPr>
        <w:pStyle w:val="Lijstalinea"/>
        <w:numPr>
          <w:ilvl w:val="0"/>
          <w:numId w:val="65"/>
        </w:numPr>
        <w:spacing w:before="0" w:after="160" w:line="259" w:lineRule="auto"/>
        <w:rPr>
          <w:sz w:val="24"/>
          <w:szCs w:val="24"/>
        </w:rPr>
      </w:pPr>
      <w:r>
        <w:rPr>
          <w:sz w:val="24"/>
          <w:szCs w:val="24"/>
        </w:rPr>
        <w:t>Hygiëne functies</w:t>
      </w:r>
    </w:p>
    <w:p w14:paraId="10D7775C" w14:textId="77777777" w:rsidR="00BF147A" w:rsidRDefault="00BF147A" w:rsidP="00AB543D">
      <w:pPr>
        <w:pStyle w:val="Lijstalinea"/>
        <w:numPr>
          <w:ilvl w:val="0"/>
          <w:numId w:val="65"/>
        </w:numPr>
        <w:spacing w:before="0" w:after="160" w:line="259" w:lineRule="auto"/>
        <w:rPr>
          <w:sz w:val="24"/>
          <w:szCs w:val="24"/>
        </w:rPr>
      </w:pPr>
      <w:r>
        <w:rPr>
          <w:sz w:val="24"/>
          <w:szCs w:val="24"/>
        </w:rPr>
        <w:t xml:space="preserve">Uitstralingen functies </w:t>
      </w:r>
    </w:p>
    <w:p w14:paraId="350ACA1B" w14:textId="77777777" w:rsidR="00BF147A" w:rsidRPr="002E1954" w:rsidRDefault="00BF147A" w:rsidP="00AB543D">
      <w:pPr>
        <w:pStyle w:val="Lijstalinea"/>
        <w:numPr>
          <w:ilvl w:val="0"/>
          <w:numId w:val="65"/>
        </w:numPr>
        <w:spacing w:before="0" w:after="160" w:line="259" w:lineRule="auto"/>
        <w:rPr>
          <w:sz w:val="24"/>
          <w:szCs w:val="24"/>
        </w:rPr>
      </w:pPr>
      <w:r w:rsidRPr="002E1954">
        <w:rPr>
          <w:sz w:val="24"/>
          <w:szCs w:val="24"/>
        </w:rPr>
        <w:t>Veiligheidsfuncties</w:t>
      </w:r>
    </w:p>
    <w:p w14:paraId="79F844CC" w14:textId="77777777" w:rsidR="00BF147A" w:rsidRDefault="00BF147A" w:rsidP="00BF147A">
      <w:pPr>
        <w:rPr>
          <w:sz w:val="24"/>
          <w:szCs w:val="24"/>
        </w:rPr>
      </w:pPr>
      <w:r>
        <w:rPr>
          <w:sz w:val="24"/>
          <w:szCs w:val="24"/>
        </w:rPr>
        <w:t>10 . W</w:t>
      </w:r>
      <w:r w:rsidRPr="00F72E6F">
        <w:rPr>
          <w:sz w:val="24"/>
          <w:szCs w:val="24"/>
        </w:rPr>
        <w:t>at zijn  de voordelen van kortgeknipte haren of haar in een staart</w:t>
      </w:r>
      <w:r>
        <w:rPr>
          <w:sz w:val="24"/>
          <w:szCs w:val="24"/>
        </w:rPr>
        <w:t>?</w:t>
      </w:r>
    </w:p>
    <w:p w14:paraId="447441E4" w14:textId="77777777" w:rsidR="00BF147A" w:rsidRDefault="00BF147A" w:rsidP="00AB543D">
      <w:pPr>
        <w:pStyle w:val="Lijstalinea"/>
        <w:numPr>
          <w:ilvl w:val="0"/>
          <w:numId w:val="17"/>
        </w:numPr>
        <w:spacing w:before="0" w:after="160" w:line="259" w:lineRule="auto"/>
        <w:rPr>
          <w:sz w:val="24"/>
          <w:szCs w:val="24"/>
        </w:rPr>
      </w:pPr>
      <w:r>
        <w:rPr>
          <w:sz w:val="24"/>
          <w:szCs w:val="24"/>
        </w:rPr>
        <w:t>het is hygiënischer.</w:t>
      </w:r>
    </w:p>
    <w:p w14:paraId="3B10A45D" w14:textId="77777777" w:rsidR="00BF147A" w:rsidRDefault="00BF147A" w:rsidP="00AB543D">
      <w:pPr>
        <w:pStyle w:val="Lijstalinea"/>
        <w:numPr>
          <w:ilvl w:val="0"/>
          <w:numId w:val="17"/>
        </w:numPr>
        <w:spacing w:before="0" w:after="160" w:line="259" w:lineRule="auto"/>
        <w:rPr>
          <w:sz w:val="24"/>
          <w:szCs w:val="24"/>
        </w:rPr>
      </w:pPr>
      <w:r>
        <w:rPr>
          <w:sz w:val="24"/>
          <w:szCs w:val="24"/>
        </w:rPr>
        <w:t>er vallen geen haren in het eten en dat is onsmakelijk.</w:t>
      </w:r>
    </w:p>
    <w:p w14:paraId="087E6A24" w14:textId="77777777" w:rsidR="00BF147A" w:rsidRDefault="00BF147A" w:rsidP="00AB543D">
      <w:pPr>
        <w:pStyle w:val="Lijstalinea"/>
        <w:numPr>
          <w:ilvl w:val="0"/>
          <w:numId w:val="17"/>
        </w:numPr>
        <w:spacing w:before="0" w:after="160" w:line="259" w:lineRule="auto"/>
        <w:rPr>
          <w:sz w:val="24"/>
          <w:szCs w:val="24"/>
        </w:rPr>
      </w:pPr>
      <w:r>
        <w:rPr>
          <w:sz w:val="24"/>
          <w:szCs w:val="24"/>
        </w:rPr>
        <w:t>Het laat je gezicht beter zien.</w:t>
      </w:r>
    </w:p>
    <w:p w14:paraId="74BA9F32" w14:textId="77777777" w:rsidR="00BF147A" w:rsidRPr="00AA289F" w:rsidRDefault="00BF147A" w:rsidP="00BF147A">
      <w:pPr>
        <w:rPr>
          <w:b/>
          <w:sz w:val="24"/>
          <w:szCs w:val="24"/>
        </w:rPr>
      </w:pPr>
      <w:r w:rsidRPr="00AA289F">
        <w:rPr>
          <w:b/>
          <w:sz w:val="24"/>
          <w:szCs w:val="24"/>
        </w:rPr>
        <w:t>Les 3</w:t>
      </w:r>
    </w:p>
    <w:p w14:paraId="367A433E" w14:textId="77777777" w:rsidR="00BF147A" w:rsidRDefault="00BF147A" w:rsidP="00BF147A">
      <w:pPr>
        <w:rPr>
          <w:sz w:val="24"/>
          <w:szCs w:val="24"/>
        </w:rPr>
      </w:pPr>
      <w:r>
        <w:rPr>
          <w:sz w:val="24"/>
          <w:szCs w:val="24"/>
        </w:rPr>
        <w:t>11.Wat betekend micro-organismen?</w:t>
      </w:r>
    </w:p>
    <w:p w14:paraId="0B726197" w14:textId="77777777" w:rsidR="00BF147A" w:rsidRDefault="00BF147A" w:rsidP="00BF147A">
      <w:pPr>
        <w:rPr>
          <w:sz w:val="24"/>
          <w:szCs w:val="24"/>
        </w:rPr>
      </w:pPr>
      <w:r>
        <w:rPr>
          <w:sz w:val="24"/>
          <w:szCs w:val="24"/>
        </w:rPr>
        <w:t>Dit zijn zeer kleine levende wezens, deze kun je ook niet zien met het blote oog, alleen kun je ze zien in een microscoop, het woord zegt het al micro dat betekend zeer klein.</w:t>
      </w:r>
    </w:p>
    <w:p w14:paraId="3E169CF2" w14:textId="77777777" w:rsidR="00BF147A" w:rsidRPr="00616D26" w:rsidRDefault="00BF147A" w:rsidP="00BF147A">
      <w:pPr>
        <w:spacing w:after="0" w:line="240" w:lineRule="auto"/>
        <w:rPr>
          <w:rFonts w:ascii="Calibri" w:eastAsia="Times New Roman" w:hAnsi="Calibri" w:cs="Times New Roman"/>
        </w:rPr>
      </w:pPr>
      <w:r>
        <w:rPr>
          <w:rFonts w:ascii="Calibri" w:eastAsia="Times New Roman" w:hAnsi="Calibri" w:cs="Times New Roman"/>
        </w:rPr>
        <w:t>12.</w:t>
      </w:r>
      <w:r w:rsidRPr="00616D26">
        <w:rPr>
          <w:rFonts w:ascii="Calibri" w:eastAsia="Times New Roman" w:hAnsi="Calibri" w:cs="Times New Roman"/>
        </w:rPr>
        <w:t>Waardoor wordt microbiologisch bederft veroorzaakt?</w:t>
      </w:r>
    </w:p>
    <w:p w14:paraId="048FC782" w14:textId="77777777" w:rsidR="00BF147A" w:rsidRPr="00616D26" w:rsidRDefault="00BF147A" w:rsidP="00BF147A">
      <w:pPr>
        <w:spacing w:after="0" w:line="240" w:lineRule="auto"/>
        <w:rPr>
          <w:rFonts w:ascii="Calibri" w:eastAsia="Times New Roman" w:hAnsi="Calibri" w:cs="Times New Roman"/>
        </w:rPr>
      </w:pPr>
      <w:r w:rsidRPr="00616D26">
        <w:rPr>
          <w:rFonts w:ascii="Calibri" w:eastAsia="Times New Roman" w:hAnsi="Calibri" w:cs="Times New Roman"/>
        </w:rPr>
        <w:tab/>
        <w:t xml:space="preserve">A- </w:t>
      </w:r>
      <w:r w:rsidRPr="00616D26">
        <w:rPr>
          <w:rFonts w:ascii="Calibri" w:eastAsia="Times New Roman" w:hAnsi="Calibri" w:cs="Times New Roman"/>
        </w:rPr>
        <w:tab/>
        <w:t>nuttige macro-organismen</w:t>
      </w:r>
      <w:r w:rsidRPr="00616D26">
        <w:rPr>
          <w:rFonts w:ascii="Calibri" w:eastAsia="Times New Roman" w:hAnsi="Calibri" w:cs="Times New Roman"/>
        </w:rPr>
        <w:tab/>
      </w:r>
    </w:p>
    <w:p w14:paraId="1AE586AB" w14:textId="77777777" w:rsidR="00BF147A" w:rsidRPr="00616D26" w:rsidRDefault="00BF147A" w:rsidP="00BF147A">
      <w:pPr>
        <w:spacing w:after="0" w:line="240" w:lineRule="auto"/>
        <w:rPr>
          <w:rFonts w:ascii="Calibri" w:eastAsia="Times New Roman" w:hAnsi="Calibri" w:cs="Times New Roman"/>
        </w:rPr>
      </w:pPr>
      <w:r w:rsidRPr="00616D26">
        <w:rPr>
          <w:rFonts w:ascii="Calibri" w:eastAsia="Times New Roman" w:hAnsi="Calibri" w:cs="Times New Roman"/>
        </w:rPr>
        <w:tab/>
        <w:t>B-</w:t>
      </w:r>
      <w:r w:rsidRPr="00616D26">
        <w:rPr>
          <w:rFonts w:ascii="Calibri" w:eastAsia="Times New Roman" w:hAnsi="Calibri" w:cs="Times New Roman"/>
        </w:rPr>
        <w:tab/>
        <w:t>chemische middelen</w:t>
      </w:r>
    </w:p>
    <w:p w14:paraId="726C09B0" w14:textId="77777777" w:rsidR="00BF147A" w:rsidRDefault="00BF147A" w:rsidP="00BF147A">
      <w:pPr>
        <w:spacing w:after="0" w:line="240" w:lineRule="auto"/>
        <w:rPr>
          <w:rFonts w:ascii="Calibri" w:eastAsia="Times New Roman" w:hAnsi="Calibri" w:cs="Times New Roman"/>
        </w:rPr>
      </w:pPr>
      <w:r w:rsidRPr="00616D26">
        <w:rPr>
          <w:rFonts w:ascii="Calibri" w:eastAsia="Times New Roman" w:hAnsi="Calibri" w:cs="Times New Roman"/>
        </w:rPr>
        <w:tab/>
        <w:t>C-</w:t>
      </w:r>
      <w:r w:rsidRPr="00616D26">
        <w:rPr>
          <w:rFonts w:ascii="Calibri" w:eastAsia="Times New Roman" w:hAnsi="Calibri" w:cs="Times New Roman"/>
        </w:rPr>
        <w:tab/>
      </w:r>
      <w:r w:rsidRPr="002E1954">
        <w:rPr>
          <w:rFonts w:ascii="Calibri" w:eastAsia="Times New Roman" w:hAnsi="Calibri" w:cs="Times New Roman"/>
          <w:highlight w:val="yellow"/>
        </w:rPr>
        <w:t>schadelijke micro-organismen</w:t>
      </w:r>
    </w:p>
    <w:p w14:paraId="35BC8E4A" w14:textId="77777777" w:rsidR="00BF147A" w:rsidRDefault="00BF147A" w:rsidP="00BF147A">
      <w:pPr>
        <w:spacing w:after="0"/>
        <w:rPr>
          <w:rFonts w:ascii="Calibri" w:eastAsia="Times New Roman" w:hAnsi="Calibri" w:cs="Times New Roman"/>
        </w:rPr>
      </w:pPr>
    </w:p>
    <w:p w14:paraId="1DAB6F59" w14:textId="77777777" w:rsidR="00BF147A" w:rsidRDefault="00BF147A" w:rsidP="00BF147A">
      <w:pPr>
        <w:rPr>
          <w:sz w:val="24"/>
          <w:szCs w:val="24"/>
        </w:rPr>
      </w:pPr>
      <w:r>
        <w:rPr>
          <w:sz w:val="24"/>
          <w:szCs w:val="24"/>
        </w:rPr>
        <w:t>13.Heel veel  micro-organisme zijn niet schadelijk voor de gezondheid, alle nuttige micro-organisme kunnen worden gebruikt in de voedsel industrie.  Noem twee producten  die worden gebruikt in de voedsel industrie.</w:t>
      </w:r>
    </w:p>
    <w:p w14:paraId="54DB613A" w14:textId="77777777" w:rsidR="00BF147A" w:rsidRDefault="00BF147A" w:rsidP="00AB543D">
      <w:pPr>
        <w:pStyle w:val="Lijstalinea"/>
        <w:numPr>
          <w:ilvl w:val="0"/>
          <w:numId w:val="67"/>
        </w:numPr>
        <w:spacing w:before="0" w:after="160" w:line="259" w:lineRule="auto"/>
        <w:rPr>
          <w:sz w:val="24"/>
          <w:szCs w:val="24"/>
        </w:rPr>
      </w:pPr>
      <w:r>
        <w:rPr>
          <w:sz w:val="24"/>
          <w:szCs w:val="24"/>
        </w:rPr>
        <w:t>Zuurkool</w:t>
      </w:r>
    </w:p>
    <w:p w14:paraId="7F2DDB3D" w14:textId="77777777" w:rsidR="00BF147A" w:rsidRDefault="00BF147A" w:rsidP="00AB543D">
      <w:pPr>
        <w:pStyle w:val="Lijstalinea"/>
        <w:numPr>
          <w:ilvl w:val="0"/>
          <w:numId w:val="67"/>
        </w:numPr>
        <w:spacing w:before="0" w:after="160" w:line="259" w:lineRule="auto"/>
        <w:rPr>
          <w:sz w:val="24"/>
          <w:szCs w:val="24"/>
        </w:rPr>
      </w:pPr>
      <w:r>
        <w:rPr>
          <w:sz w:val="24"/>
          <w:szCs w:val="24"/>
        </w:rPr>
        <w:t>Yoghurt</w:t>
      </w:r>
    </w:p>
    <w:p w14:paraId="1D40A5F4" w14:textId="77777777" w:rsidR="00BF147A" w:rsidRDefault="00BF147A" w:rsidP="00AB543D">
      <w:pPr>
        <w:pStyle w:val="Lijstalinea"/>
        <w:numPr>
          <w:ilvl w:val="0"/>
          <w:numId w:val="67"/>
        </w:numPr>
        <w:spacing w:before="0" w:after="160" w:line="259" w:lineRule="auto"/>
        <w:rPr>
          <w:sz w:val="24"/>
          <w:szCs w:val="24"/>
        </w:rPr>
      </w:pPr>
      <w:r>
        <w:rPr>
          <w:sz w:val="24"/>
          <w:szCs w:val="24"/>
        </w:rPr>
        <w:t xml:space="preserve">Bier en wijn </w:t>
      </w:r>
    </w:p>
    <w:p w14:paraId="542B3F9B" w14:textId="77777777" w:rsidR="00BF147A" w:rsidRDefault="00BF147A" w:rsidP="00BF147A">
      <w:pPr>
        <w:rPr>
          <w:sz w:val="24"/>
          <w:szCs w:val="24"/>
        </w:rPr>
      </w:pPr>
    </w:p>
    <w:p w14:paraId="1A33FF78" w14:textId="77777777" w:rsidR="00BF147A" w:rsidRDefault="00BF147A" w:rsidP="00BF147A">
      <w:pPr>
        <w:rPr>
          <w:sz w:val="24"/>
          <w:szCs w:val="24"/>
        </w:rPr>
      </w:pPr>
    </w:p>
    <w:p w14:paraId="57DC501F" w14:textId="77777777" w:rsidR="00BF147A" w:rsidRDefault="00BF147A" w:rsidP="00BF147A">
      <w:pPr>
        <w:rPr>
          <w:sz w:val="24"/>
          <w:szCs w:val="24"/>
        </w:rPr>
      </w:pPr>
      <w:r>
        <w:rPr>
          <w:sz w:val="24"/>
          <w:szCs w:val="24"/>
        </w:rPr>
        <w:t xml:space="preserve">14.Wat is een kruisbesmeting? </w:t>
      </w:r>
    </w:p>
    <w:p w14:paraId="39FA9193" w14:textId="77777777" w:rsidR="00BF147A" w:rsidRDefault="00BF147A" w:rsidP="00BF147A">
      <w:pPr>
        <w:rPr>
          <w:sz w:val="24"/>
          <w:szCs w:val="24"/>
        </w:rPr>
      </w:pPr>
      <w:r w:rsidRPr="00DE6006">
        <w:rPr>
          <w:sz w:val="24"/>
          <w:szCs w:val="24"/>
        </w:rPr>
        <w:t xml:space="preserve"> </w:t>
      </w:r>
      <w:r>
        <w:rPr>
          <w:sz w:val="24"/>
          <w:szCs w:val="24"/>
        </w:rPr>
        <w:t xml:space="preserve">Kruisbesmeting is het besmetten van bereide producten met micro-organisme van rouwe producten </w:t>
      </w:r>
    </w:p>
    <w:p w14:paraId="5CAF85D9" w14:textId="77777777" w:rsidR="00BF147A" w:rsidRDefault="00BF147A" w:rsidP="00BF147A">
      <w:pPr>
        <w:spacing w:after="0"/>
        <w:rPr>
          <w:sz w:val="24"/>
          <w:szCs w:val="24"/>
        </w:rPr>
      </w:pPr>
      <w:r>
        <w:rPr>
          <w:sz w:val="24"/>
          <w:szCs w:val="24"/>
        </w:rPr>
        <w:t>15. Wat is een voedselbesmetting?</w:t>
      </w:r>
    </w:p>
    <w:p w14:paraId="54AEC0AE" w14:textId="77777777" w:rsidR="00BF147A" w:rsidRPr="001A4143" w:rsidRDefault="00BF147A" w:rsidP="00BF147A">
      <w:pPr>
        <w:rPr>
          <w:rFonts w:ascii="Calibri" w:eastAsia="Times New Roman" w:hAnsi="Calibri" w:cs="Times New Roman"/>
        </w:rPr>
      </w:pPr>
      <w:r w:rsidRPr="00DE6006">
        <w:rPr>
          <w:sz w:val="24"/>
          <w:szCs w:val="24"/>
        </w:rPr>
        <w:t>Een voedsel besmetting betekend dat er in het voedsel micro-organisme terecht zijn gekomen, waarvan je ziek kunt worden.</w:t>
      </w:r>
      <w:r w:rsidRPr="00DE6006">
        <w:rPr>
          <w:sz w:val="24"/>
          <w:szCs w:val="24"/>
        </w:rPr>
        <w:br/>
      </w:r>
    </w:p>
    <w:p w14:paraId="4F22ADCC" w14:textId="77777777" w:rsidR="00BF147A" w:rsidRPr="00AA289F" w:rsidRDefault="00BF147A" w:rsidP="00BF147A">
      <w:pPr>
        <w:spacing w:after="0" w:line="240" w:lineRule="auto"/>
        <w:rPr>
          <w:rFonts w:ascii="Calibri" w:eastAsia="Times New Roman" w:hAnsi="Calibri" w:cs="Times New Roman"/>
        </w:rPr>
      </w:pPr>
      <w:r>
        <w:rPr>
          <w:rFonts w:ascii="Calibri" w:eastAsia="Times New Roman" w:hAnsi="Calibri" w:cs="Times New Roman"/>
        </w:rPr>
        <w:t xml:space="preserve">16. </w:t>
      </w:r>
      <w:r w:rsidRPr="00AA289F">
        <w:rPr>
          <w:rFonts w:ascii="Calibri" w:eastAsia="Times New Roman" w:hAnsi="Calibri" w:cs="Times New Roman"/>
        </w:rPr>
        <w:t>Waaraan herken je voedselbederf?</w:t>
      </w:r>
      <w:r>
        <w:rPr>
          <w:rFonts w:ascii="Calibri" w:eastAsia="Times New Roman" w:hAnsi="Calibri" w:cs="Times New Roman"/>
          <w:b/>
        </w:rPr>
        <w:t xml:space="preserve">  </w:t>
      </w:r>
      <w:r w:rsidRPr="00AA289F">
        <w:rPr>
          <w:rFonts w:ascii="Calibri" w:eastAsia="Times New Roman" w:hAnsi="Calibri" w:cs="Times New Roman"/>
        </w:rPr>
        <w:t>Noem twee kenmerken ervan.</w:t>
      </w:r>
    </w:p>
    <w:p w14:paraId="00725C1B" w14:textId="77777777" w:rsidR="00BF147A" w:rsidRDefault="00BF147A" w:rsidP="00BF147A">
      <w:pPr>
        <w:rPr>
          <w:sz w:val="24"/>
          <w:szCs w:val="24"/>
        </w:rPr>
      </w:pPr>
      <w:r w:rsidRPr="001A4143">
        <w:rPr>
          <w:sz w:val="24"/>
          <w:szCs w:val="24"/>
        </w:rPr>
        <w:t xml:space="preserve"> </w:t>
      </w:r>
      <w:r>
        <w:rPr>
          <w:sz w:val="24"/>
          <w:szCs w:val="24"/>
        </w:rPr>
        <w:t>Voedselbederf is te herkennen door een aantal kenmerken:</w:t>
      </w:r>
    </w:p>
    <w:p w14:paraId="3E4427FD" w14:textId="77777777" w:rsidR="00BF147A" w:rsidRDefault="00BF147A" w:rsidP="00AB543D">
      <w:pPr>
        <w:pStyle w:val="Lijstalinea"/>
        <w:numPr>
          <w:ilvl w:val="0"/>
          <w:numId w:val="68"/>
        </w:numPr>
        <w:spacing w:before="0" w:after="160" w:line="259" w:lineRule="auto"/>
        <w:rPr>
          <w:sz w:val="24"/>
          <w:szCs w:val="24"/>
        </w:rPr>
      </w:pPr>
      <w:r>
        <w:rPr>
          <w:sz w:val="24"/>
          <w:szCs w:val="24"/>
        </w:rPr>
        <w:lastRenderedPageBreak/>
        <w:t>Het uiterlijk</w:t>
      </w:r>
    </w:p>
    <w:p w14:paraId="57BEE6E2" w14:textId="77777777" w:rsidR="00BF147A" w:rsidRDefault="00BF147A" w:rsidP="00AB543D">
      <w:pPr>
        <w:pStyle w:val="Lijstalinea"/>
        <w:numPr>
          <w:ilvl w:val="0"/>
          <w:numId w:val="68"/>
        </w:numPr>
        <w:spacing w:before="0" w:after="160" w:line="259" w:lineRule="auto"/>
        <w:rPr>
          <w:sz w:val="24"/>
          <w:szCs w:val="24"/>
        </w:rPr>
      </w:pPr>
      <w:r>
        <w:rPr>
          <w:sz w:val="24"/>
          <w:szCs w:val="24"/>
        </w:rPr>
        <w:t>Geur</w:t>
      </w:r>
    </w:p>
    <w:p w14:paraId="51AC4677" w14:textId="77777777" w:rsidR="00BF147A" w:rsidRPr="001A4143" w:rsidRDefault="00BF147A" w:rsidP="00AB543D">
      <w:pPr>
        <w:pStyle w:val="Lijstalinea"/>
        <w:numPr>
          <w:ilvl w:val="0"/>
          <w:numId w:val="68"/>
        </w:numPr>
        <w:spacing w:before="0" w:after="160" w:line="259" w:lineRule="auto"/>
        <w:rPr>
          <w:sz w:val="24"/>
          <w:szCs w:val="24"/>
        </w:rPr>
      </w:pPr>
      <w:r>
        <w:rPr>
          <w:sz w:val="24"/>
          <w:szCs w:val="24"/>
        </w:rPr>
        <w:t xml:space="preserve">Smaak </w:t>
      </w:r>
    </w:p>
    <w:p w14:paraId="59181F51" w14:textId="77777777" w:rsidR="00BF147A" w:rsidRDefault="00BF147A" w:rsidP="00BF147A">
      <w:pPr>
        <w:rPr>
          <w:sz w:val="24"/>
          <w:szCs w:val="24"/>
        </w:rPr>
      </w:pPr>
      <w:r>
        <w:rPr>
          <w:sz w:val="24"/>
          <w:szCs w:val="24"/>
        </w:rPr>
        <w:t>17.</w:t>
      </w:r>
      <w:r w:rsidRPr="00AA289F">
        <w:rPr>
          <w:sz w:val="24"/>
          <w:szCs w:val="24"/>
        </w:rPr>
        <w:t xml:space="preserve"> </w:t>
      </w:r>
      <w:r>
        <w:rPr>
          <w:sz w:val="24"/>
          <w:szCs w:val="24"/>
        </w:rPr>
        <w:t xml:space="preserve">Waaraan herken je schimmels op een product? </w:t>
      </w:r>
    </w:p>
    <w:p w14:paraId="0D764956" w14:textId="77777777" w:rsidR="00BF147A" w:rsidRDefault="00BF147A" w:rsidP="00BF147A">
      <w:pPr>
        <w:rPr>
          <w:sz w:val="24"/>
          <w:szCs w:val="24"/>
        </w:rPr>
      </w:pPr>
      <w:r>
        <w:rPr>
          <w:sz w:val="24"/>
          <w:szCs w:val="24"/>
        </w:rPr>
        <w:t>Een schimmel bestaat uit een netwerk van draden. Door een draad-vorming komt het op vele plaatsen op en in het product, het zichtbare deel ziet er een beetje wollig uit.</w:t>
      </w:r>
    </w:p>
    <w:p w14:paraId="0DE812BB" w14:textId="77777777" w:rsidR="00BF147A" w:rsidRDefault="00BF147A" w:rsidP="00BF147A">
      <w:pPr>
        <w:spacing w:after="0" w:line="240" w:lineRule="auto"/>
        <w:rPr>
          <w:rFonts w:ascii="Calibri" w:eastAsia="Times New Roman" w:hAnsi="Calibri" w:cs="Times New Roman"/>
          <w:b/>
        </w:rPr>
      </w:pPr>
    </w:p>
    <w:p w14:paraId="1B23430A" w14:textId="77777777" w:rsidR="00BF147A" w:rsidRDefault="00BF147A" w:rsidP="00BF147A">
      <w:pPr>
        <w:spacing w:after="0" w:line="240" w:lineRule="auto"/>
        <w:rPr>
          <w:rFonts w:ascii="Calibri" w:eastAsia="Times New Roman" w:hAnsi="Calibri" w:cs="Times New Roman"/>
          <w:b/>
        </w:rPr>
      </w:pPr>
      <w:r>
        <w:rPr>
          <w:rFonts w:ascii="Calibri" w:eastAsia="Times New Roman" w:hAnsi="Calibri" w:cs="Times New Roman"/>
          <w:b/>
        </w:rPr>
        <w:t>Les 5 verhitten van vet en olie</w:t>
      </w:r>
    </w:p>
    <w:p w14:paraId="32CF8577" w14:textId="77777777" w:rsidR="00BF147A" w:rsidRDefault="00BF147A" w:rsidP="00BF147A">
      <w:pPr>
        <w:spacing w:after="0" w:line="240" w:lineRule="auto"/>
        <w:rPr>
          <w:rFonts w:ascii="Calibri" w:eastAsia="Times New Roman" w:hAnsi="Calibri" w:cs="Times New Roman"/>
          <w:b/>
        </w:rPr>
      </w:pPr>
    </w:p>
    <w:p w14:paraId="5E3FEDDC" w14:textId="77777777" w:rsidR="00BF147A" w:rsidRDefault="00BF147A" w:rsidP="00BF147A">
      <w:pPr>
        <w:pStyle w:val="Geenafstand"/>
        <w:rPr>
          <w:rFonts w:cstheme="minorHAnsi"/>
        </w:rPr>
      </w:pPr>
      <w:r>
        <w:rPr>
          <w:rFonts w:ascii="Calibri" w:eastAsia="Times New Roman" w:hAnsi="Calibri" w:cs="Times New Roman"/>
        </w:rPr>
        <w:t>18.</w:t>
      </w:r>
      <w:r>
        <w:rPr>
          <w:rFonts w:cstheme="minorHAnsi"/>
          <w:b/>
        </w:rPr>
        <w:t xml:space="preserve"> </w:t>
      </w:r>
      <w:r>
        <w:rPr>
          <w:rFonts w:cstheme="minorHAnsi"/>
        </w:rPr>
        <w:t>L</w:t>
      </w:r>
      <w:r w:rsidRPr="000F2DD0">
        <w:rPr>
          <w:rFonts w:cstheme="minorHAnsi"/>
        </w:rPr>
        <w:t>eg in je eigen woorden uit wat regenereren is</w:t>
      </w:r>
    </w:p>
    <w:p w14:paraId="559503A3" w14:textId="77777777" w:rsidR="00BF147A" w:rsidRPr="000F2DD0" w:rsidRDefault="00BF147A" w:rsidP="00BF147A">
      <w:pPr>
        <w:pStyle w:val="Geenafstand"/>
        <w:rPr>
          <w:rFonts w:cstheme="minorHAnsi"/>
        </w:rPr>
      </w:pPr>
      <w:r w:rsidRPr="00DB4499">
        <w:rPr>
          <w:rFonts w:cstheme="minorHAnsi"/>
        </w:rPr>
        <w:t xml:space="preserve"> </w:t>
      </w:r>
      <w:r w:rsidRPr="000F2DD0">
        <w:rPr>
          <w:rFonts w:cstheme="minorHAnsi"/>
        </w:rPr>
        <w:t xml:space="preserve">Regenereren is producten en gerechten die je al eerder hebt bereid, opnieuw verwarmen, tot een </w:t>
      </w:r>
      <w:r>
        <w:rPr>
          <w:rFonts w:cstheme="minorHAnsi"/>
        </w:rPr>
        <w:t>kerntemperatuur van minimaal 75</w:t>
      </w:r>
      <w:r>
        <w:rPr>
          <w:rFonts w:cstheme="minorHAnsi"/>
          <w:vertAlign w:val="superscript"/>
        </w:rPr>
        <w:t>C</w:t>
      </w:r>
      <w:r w:rsidRPr="000F2DD0">
        <w:rPr>
          <w:rFonts w:cstheme="minorHAnsi"/>
        </w:rPr>
        <w:t xml:space="preserve">.  </w:t>
      </w:r>
    </w:p>
    <w:p w14:paraId="50B96193" w14:textId="77777777" w:rsidR="00BF147A" w:rsidRDefault="00BF147A" w:rsidP="00BF147A">
      <w:pPr>
        <w:pStyle w:val="Geenafstand"/>
        <w:rPr>
          <w:rFonts w:cstheme="minorHAnsi"/>
        </w:rPr>
      </w:pPr>
      <w:r>
        <w:rPr>
          <w:rFonts w:cstheme="minorHAnsi"/>
        </w:rPr>
        <w:t>19</w:t>
      </w:r>
      <w:r w:rsidRPr="000F2DD0">
        <w:rPr>
          <w:rFonts w:cstheme="minorHAnsi"/>
        </w:rPr>
        <w:t>. welke temperatuur moet het gerecht binnen een uur hebben bereikt?</w:t>
      </w:r>
    </w:p>
    <w:p w14:paraId="72E12AAD" w14:textId="77777777" w:rsidR="00BF147A" w:rsidRPr="000F2DD0" w:rsidRDefault="00BF147A" w:rsidP="00BF147A">
      <w:pPr>
        <w:pStyle w:val="Geenafstand"/>
        <w:rPr>
          <w:rFonts w:cstheme="minorHAnsi"/>
        </w:rPr>
      </w:pPr>
      <w:r w:rsidRPr="00DB4499">
        <w:rPr>
          <w:rFonts w:cstheme="minorHAnsi"/>
        </w:rPr>
        <w:t xml:space="preserve"> </w:t>
      </w:r>
      <w:r w:rsidRPr="000F2DD0">
        <w:rPr>
          <w:rFonts w:cstheme="minorHAnsi"/>
        </w:rPr>
        <w:t xml:space="preserve">Wanneer je gaat regenereren, moet je de producten en gerechten </w:t>
      </w:r>
      <w:r>
        <w:rPr>
          <w:rFonts w:cstheme="minorHAnsi"/>
        </w:rPr>
        <w:t>binnen een uur verhitten tot 60</w:t>
      </w:r>
      <w:r>
        <w:rPr>
          <w:rFonts w:cstheme="minorHAnsi"/>
          <w:vertAlign w:val="superscript"/>
        </w:rPr>
        <w:t>C</w:t>
      </w:r>
      <w:r>
        <w:rPr>
          <w:rFonts w:cstheme="minorHAnsi"/>
        </w:rPr>
        <w:t xml:space="preserve"> </w:t>
      </w:r>
    </w:p>
    <w:p w14:paraId="432F2CBA" w14:textId="77777777" w:rsidR="00BF147A" w:rsidRPr="001620F7" w:rsidRDefault="00BF147A" w:rsidP="00BF147A">
      <w:pPr>
        <w:pStyle w:val="Geenafstand"/>
        <w:rPr>
          <w:rFonts w:cstheme="minorHAnsi"/>
          <w:b/>
        </w:rPr>
      </w:pPr>
      <w:r w:rsidRPr="001620F7">
        <w:rPr>
          <w:rFonts w:cstheme="minorHAnsi"/>
          <w:b/>
        </w:rPr>
        <w:t xml:space="preserve"> </w:t>
      </w:r>
    </w:p>
    <w:p w14:paraId="03D3BB68" w14:textId="77777777" w:rsidR="00BF147A" w:rsidRDefault="00BF147A" w:rsidP="00BF147A">
      <w:pPr>
        <w:pStyle w:val="Geenafstand"/>
        <w:rPr>
          <w:rFonts w:cstheme="minorHAnsi"/>
        </w:rPr>
      </w:pPr>
      <w:r>
        <w:rPr>
          <w:rFonts w:cstheme="minorHAnsi"/>
        </w:rPr>
        <w:t>20</w:t>
      </w:r>
      <w:r w:rsidRPr="000F2DD0">
        <w:rPr>
          <w:rFonts w:cstheme="minorHAnsi"/>
        </w:rPr>
        <w:t xml:space="preserve">. wat betekend ontkoppeld koken? </w:t>
      </w:r>
    </w:p>
    <w:p w14:paraId="6CC94478" w14:textId="77777777" w:rsidR="00BF147A" w:rsidRPr="000F2DD0" w:rsidRDefault="00BF147A" w:rsidP="00BF147A">
      <w:pPr>
        <w:pStyle w:val="Geenafstand"/>
        <w:rPr>
          <w:rFonts w:cstheme="minorHAnsi"/>
        </w:rPr>
      </w:pPr>
      <w:r>
        <w:rPr>
          <w:rFonts w:cstheme="minorHAnsi"/>
        </w:rPr>
        <w:t xml:space="preserve"> Bij ontkoppeld koken  bereid je gerechten  en koel je terug. Voorbeeld:</w:t>
      </w:r>
      <w:r w:rsidRPr="000F2DD0">
        <w:rPr>
          <w:rFonts w:cstheme="minorHAnsi"/>
        </w:rPr>
        <w:t xml:space="preserve"> ’s Morgens komen je ingrediënten vers binnen. Je bereidt ze en koelt ze vervolgens terug. Wanneer er ’s avonds gasten komen worden de producten geregenereerd. </w:t>
      </w:r>
    </w:p>
    <w:p w14:paraId="00549893" w14:textId="77777777" w:rsidR="00BF147A" w:rsidRPr="000F2DD0" w:rsidRDefault="00BF147A" w:rsidP="00BF147A">
      <w:pPr>
        <w:pStyle w:val="Geenafstand"/>
        <w:rPr>
          <w:rFonts w:cstheme="minorHAnsi"/>
        </w:rPr>
      </w:pPr>
    </w:p>
    <w:p w14:paraId="486DDEF2" w14:textId="77777777" w:rsidR="00BF147A" w:rsidRDefault="00BF147A" w:rsidP="00BF147A">
      <w:pPr>
        <w:pStyle w:val="Geenafstand"/>
        <w:rPr>
          <w:rFonts w:cstheme="minorHAnsi"/>
        </w:rPr>
      </w:pPr>
      <w:r>
        <w:rPr>
          <w:rFonts w:cstheme="minorHAnsi"/>
        </w:rPr>
        <w:t>21</w:t>
      </w:r>
      <w:r w:rsidRPr="000F2DD0">
        <w:rPr>
          <w:rFonts w:cstheme="minorHAnsi"/>
        </w:rPr>
        <w:t xml:space="preserve">. Wat betekend gekoppeld koken? </w:t>
      </w:r>
    </w:p>
    <w:p w14:paraId="3A0ED5D0" w14:textId="77777777" w:rsidR="00BF147A" w:rsidRPr="000F2DD0" w:rsidRDefault="00BF147A" w:rsidP="00BF147A">
      <w:pPr>
        <w:pStyle w:val="Geenafstand"/>
        <w:rPr>
          <w:rFonts w:cstheme="minorHAnsi"/>
        </w:rPr>
      </w:pPr>
      <w:bookmarkStart w:id="160" w:name="_Hlk513311030"/>
      <w:r w:rsidRPr="00DB4499">
        <w:rPr>
          <w:rFonts w:cstheme="minorHAnsi"/>
        </w:rPr>
        <w:t xml:space="preserve"> </w:t>
      </w:r>
      <w:r w:rsidRPr="000F2DD0">
        <w:rPr>
          <w:rFonts w:cstheme="minorHAnsi"/>
        </w:rPr>
        <w:t>Bij gekoppeld koken eet je de ger</w:t>
      </w:r>
      <w:r>
        <w:rPr>
          <w:rFonts w:cstheme="minorHAnsi"/>
        </w:rPr>
        <w:t>echten na bereiding meteen op.</w:t>
      </w:r>
      <w:r w:rsidRPr="000F2DD0">
        <w:rPr>
          <w:rFonts w:cstheme="minorHAnsi"/>
        </w:rPr>
        <w:t xml:space="preserve"> ’s Morgens komen je ingrediënten vers binnen. Je bereidt ze en daarna serveer je ze meteen aan de gaten. </w:t>
      </w:r>
    </w:p>
    <w:bookmarkEnd w:id="160"/>
    <w:p w14:paraId="662D6400" w14:textId="77777777" w:rsidR="00BF147A" w:rsidRPr="000F2DD0" w:rsidRDefault="00BF147A" w:rsidP="00BF147A">
      <w:pPr>
        <w:pStyle w:val="Geenafstand"/>
        <w:rPr>
          <w:rFonts w:cstheme="minorHAnsi"/>
        </w:rPr>
      </w:pPr>
    </w:p>
    <w:p w14:paraId="7662533A" w14:textId="77777777" w:rsidR="00BF147A" w:rsidRDefault="00BF147A" w:rsidP="00BF147A">
      <w:pPr>
        <w:pStyle w:val="Geenafstand"/>
        <w:rPr>
          <w:rFonts w:cstheme="minorHAnsi"/>
        </w:rPr>
      </w:pPr>
      <w:r>
        <w:rPr>
          <w:rFonts w:cstheme="minorHAnsi"/>
        </w:rPr>
        <w:t>22</w:t>
      </w:r>
      <w:r w:rsidRPr="000F2DD0">
        <w:rPr>
          <w:rFonts w:cstheme="minorHAnsi"/>
        </w:rPr>
        <w:t>. Hoe lang mag het duren voor een pr</w:t>
      </w:r>
      <w:r>
        <w:rPr>
          <w:rFonts w:cstheme="minorHAnsi"/>
        </w:rPr>
        <w:t>oduct is verhit tot minimaal 60</w:t>
      </w:r>
      <w:r>
        <w:rPr>
          <w:rFonts w:cstheme="minorHAnsi"/>
          <w:vertAlign w:val="superscript"/>
        </w:rPr>
        <w:t>C</w:t>
      </w:r>
      <w:r w:rsidRPr="000F2DD0">
        <w:rPr>
          <w:rFonts w:cstheme="minorHAnsi"/>
        </w:rPr>
        <w:t xml:space="preserve">? </w:t>
      </w:r>
    </w:p>
    <w:p w14:paraId="351FC23F" w14:textId="77777777" w:rsidR="00BF147A" w:rsidRPr="00DB4499" w:rsidRDefault="00BF147A" w:rsidP="00BF147A">
      <w:pPr>
        <w:pStyle w:val="Geenafstand"/>
        <w:rPr>
          <w:rFonts w:cstheme="minorHAnsi"/>
          <w:vertAlign w:val="superscript"/>
        </w:rPr>
      </w:pPr>
      <w:r w:rsidRPr="00DB4499">
        <w:rPr>
          <w:rFonts w:cstheme="minorHAnsi"/>
        </w:rPr>
        <w:t xml:space="preserve"> </w:t>
      </w:r>
      <w:r w:rsidRPr="000F2DD0">
        <w:rPr>
          <w:rFonts w:cstheme="minorHAnsi"/>
        </w:rPr>
        <w:t xml:space="preserve">Wanneer je gaat regenereren, moet je de producten en gerechten </w:t>
      </w:r>
      <w:r>
        <w:rPr>
          <w:rFonts w:cstheme="minorHAnsi"/>
        </w:rPr>
        <w:t>binnen een uur verhitten tot 60</w:t>
      </w:r>
      <w:r>
        <w:rPr>
          <w:rFonts w:cstheme="minorHAnsi"/>
          <w:vertAlign w:val="superscript"/>
        </w:rPr>
        <w:t>C</w:t>
      </w:r>
    </w:p>
    <w:p w14:paraId="1E6BAD33" w14:textId="77777777" w:rsidR="00BF147A" w:rsidRPr="000F2DD0" w:rsidRDefault="00BF147A" w:rsidP="00BF147A">
      <w:pPr>
        <w:pStyle w:val="Geenafstand"/>
        <w:rPr>
          <w:rFonts w:cstheme="minorHAnsi"/>
        </w:rPr>
      </w:pPr>
    </w:p>
    <w:p w14:paraId="23E04DDA" w14:textId="77777777" w:rsidR="00BF147A" w:rsidRDefault="00BF147A" w:rsidP="00BF147A">
      <w:pPr>
        <w:pStyle w:val="Geenafstand"/>
        <w:rPr>
          <w:rFonts w:cstheme="minorHAnsi"/>
        </w:rPr>
      </w:pPr>
      <w:r>
        <w:rPr>
          <w:rFonts w:cstheme="minorHAnsi"/>
        </w:rPr>
        <w:t>23</w:t>
      </w:r>
      <w:r w:rsidRPr="000F2DD0">
        <w:rPr>
          <w:rFonts w:cstheme="minorHAnsi"/>
        </w:rPr>
        <w:t xml:space="preserve">. Hoe lang mag het duren voor een product is afgekoeld tot </w:t>
      </w:r>
      <w:r>
        <w:rPr>
          <w:rFonts w:cstheme="minorHAnsi"/>
        </w:rPr>
        <w:t>-7</w:t>
      </w:r>
      <w:r>
        <w:rPr>
          <w:rFonts w:cstheme="minorHAnsi"/>
          <w:vertAlign w:val="superscript"/>
        </w:rPr>
        <w:t>C</w:t>
      </w:r>
      <w:r w:rsidRPr="000F2DD0">
        <w:rPr>
          <w:rFonts w:cstheme="minorHAnsi"/>
        </w:rPr>
        <w:t xml:space="preserve">? </w:t>
      </w:r>
    </w:p>
    <w:p w14:paraId="6F17733E" w14:textId="77777777" w:rsidR="00BF147A" w:rsidRPr="001A4143" w:rsidRDefault="00BF147A" w:rsidP="00BF147A">
      <w:pPr>
        <w:pStyle w:val="Geenafstand"/>
        <w:rPr>
          <w:rFonts w:cstheme="minorHAnsi"/>
        </w:rPr>
      </w:pPr>
      <w:bookmarkStart w:id="161" w:name="_Hlk513311280"/>
      <w:r w:rsidRPr="000F2DD0">
        <w:rPr>
          <w:rFonts w:cstheme="minorHAnsi"/>
        </w:rPr>
        <w:t>Terug</w:t>
      </w:r>
      <w:r>
        <w:rPr>
          <w:rFonts w:cstheme="minorHAnsi"/>
        </w:rPr>
        <w:t xml:space="preserve"> </w:t>
      </w:r>
      <w:r w:rsidRPr="000F2DD0">
        <w:rPr>
          <w:rFonts w:cstheme="minorHAnsi"/>
        </w:rPr>
        <w:t>koelen is een gerecht binnen vijf uur op ee</w:t>
      </w:r>
      <w:r>
        <w:rPr>
          <w:rFonts w:cstheme="minorHAnsi"/>
        </w:rPr>
        <w:t>n temperatuur brengen van 7 – 7</w:t>
      </w:r>
      <w:r>
        <w:rPr>
          <w:rFonts w:cstheme="minorHAnsi"/>
          <w:vertAlign w:val="superscript"/>
        </w:rPr>
        <w:t>C</w:t>
      </w:r>
      <w:r w:rsidRPr="000F2DD0">
        <w:rPr>
          <w:rFonts w:cstheme="minorHAnsi"/>
        </w:rPr>
        <w:t xml:space="preserve">, waarbij schadelijke bacteriën geen kans meer hebben om te groeien. </w:t>
      </w:r>
      <w:bookmarkEnd w:id="161"/>
    </w:p>
    <w:p w14:paraId="71AD0390" w14:textId="77777777" w:rsidR="00BF147A" w:rsidRDefault="00BF147A" w:rsidP="00BF147A">
      <w:pPr>
        <w:pStyle w:val="Geenafstand"/>
        <w:rPr>
          <w:rFonts w:cstheme="minorHAnsi"/>
        </w:rPr>
      </w:pPr>
    </w:p>
    <w:p w14:paraId="156E96D6" w14:textId="77777777" w:rsidR="00BF147A" w:rsidRDefault="00BF147A" w:rsidP="00BF147A">
      <w:pPr>
        <w:pStyle w:val="Geenafstand"/>
        <w:rPr>
          <w:rFonts w:cstheme="minorHAnsi"/>
        </w:rPr>
      </w:pPr>
      <w:r>
        <w:rPr>
          <w:rFonts w:cstheme="minorHAnsi"/>
        </w:rPr>
        <w:t>24.</w:t>
      </w:r>
      <w:r w:rsidRPr="000F2DD0">
        <w:rPr>
          <w:rFonts w:cstheme="minorHAnsi"/>
        </w:rPr>
        <w:t xml:space="preserve">Noteer twee punten waarmee je rekening moet houden bij het verpakken en opslaan van producten. </w:t>
      </w:r>
    </w:p>
    <w:p w14:paraId="4E9D5C65" w14:textId="77777777" w:rsidR="00BF147A" w:rsidRDefault="00BF147A" w:rsidP="00BF147A">
      <w:pPr>
        <w:pStyle w:val="Geenafstand"/>
        <w:rPr>
          <w:rFonts w:cstheme="minorHAnsi"/>
        </w:rPr>
      </w:pPr>
      <w:r>
        <w:rPr>
          <w:rFonts w:cstheme="minorHAnsi"/>
        </w:rPr>
        <w:t>Datum waarop het product gemaakt is</w:t>
      </w:r>
    </w:p>
    <w:p w14:paraId="05EE6191" w14:textId="77777777" w:rsidR="00BF147A" w:rsidRPr="000F2DD0" w:rsidRDefault="00BF147A" w:rsidP="00BF147A">
      <w:pPr>
        <w:pStyle w:val="Geenafstand"/>
        <w:rPr>
          <w:rFonts w:cstheme="minorHAnsi"/>
        </w:rPr>
      </w:pPr>
      <w:r>
        <w:rPr>
          <w:rFonts w:cstheme="minorHAnsi"/>
        </w:rPr>
        <w:t>Wat er in zit</w:t>
      </w:r>
    </w:p>
    <w:p w14:paraId="2521A71B" w14:textId="77777777" w:rsidR="00BF147A" w:rsidRPr="00AA289F" w:rsidRDefault="00BF147A" w:rsidP="00BF147A">
      <w:pPr>
        <w:spacing w:after="0" w:line="240" w:lineRule="auto"/>
        <w:rPr>
          <w:rFonts w:ascii="Calibri" w:eastAsia="Times New Roman" w:hAnsi="Calibri" w:cs="Times New Roman"/>
        </w:rPr>
      </w:pPr>
    </w:p>
    <w:p w14:paraId="17148FD4" w14:textId="77777777" w:rsidR="00BF147A" w:rsidRDefault="00BF147A" w:rsidP="00BF147A">
      <w:pPr>
        <w:spacing w:after="0"/>
      </w:pPr>
      <w:r>
        <w:t>25.Wat is een bereidingsdatum?</w:t>
      </w:r>
    </w:p>
    <w:p w14:paraId="0ADE6367" w14:textId="77777777" w:rsidR="00BF147A" w:rsidRDefault="00BF147A" w:rsidP="00BF147A">
      <w:pPr>
        <w:spacing w:after="0"/>
      </w:pPr>
      <w:r>
        <w:tab/>
        <w:t>A-</w:t>
      </w:r>
      <w:r>
        <w:tab/>
        <w:t>datum wanneer het product verwijderd moet worden</w:t>
      </w:r>
    </w:p>
    <w:p w14:paraId="1098206A" w14:textId="77777777" w:rsidR="00BF147A" w:rsidRDefault="00BF147A" w:rsidP="00BF147A">
      <w:pPr>
        <w:spacing w:after="0"/>
      </w:pPr>
      <w:r>
        <w:tab/>
        <w:t>B-</w:t>
      </w:r>
      <w:r>
        <w:tab/>
        <w:t>datum wanneer het product over tijd is</w:t>
      </w:r>
    </w:p>
    <w:p w14:paraId="37204C9D" w14:textId="77777777" w:rsidR="00BF147A" w:rsidRDefault="00BF147A" w:rsidP="00BF147A">
      <w:pPr>
        <w:spacing w:after="0"/>
      </w:pPr>
      <w:r>
        <w:tab/>
        <w:t xml:space="preserve">C- </w:t>
      </w:r>
      <w:r>
        <w:tab/>
      </w:r>
      <w:r w:rsidRPr="00DE6006">
        <w:rPr>
          <w:highlight w:val="yellow"/>
        </w:rPr>
        <w:t>datum waarop het product gemaakt is</w:t>
      </w:r>
    </w:p>
    <w:p w14:paraId="6D27EF29" w14:textId="77777777" w:rsidR="00BF147A" w:rsidRDefault="00BF147A" w:rsidP="00BF147A">
      <w:pPr>
        <w:spacing w:after="0" w:line="240" w:lineRule="auto"/>
        <w:rPr>
          <w:color w:val="333333"/>
          <w:shd w:val="clear" w:color="auto" w:fill="FFFFFF"/>
        </w:rPr>
      </w:pPr>
    </w:p>
    <w:p w14:paraId="300EE6B7" w14:textId="77777777" w:rsidR="00BF147A" w:rsidRDefault="00BF147A" w:rsidP="00BF147A">
      <w:pPr>
        <w:spacing w:after="0" w:line="240" w:lineRule="auto"/>
        <w:rPr>
          <w:color w:val="333333"/>
          <w:shd w:val="clear" w:color="auto" w:fill="FFFFFF"/>
        </w:rPr>
      </w:pPr>
      <w:r>
        <w:rPr>
          <w:color w:val="333333"/>
          <w:shd w:val="clear" w:color="auto" w:fill="FFFFFF"/>
        </w:rPr>
        <w:lastRenderedPageBreak/>
        <w:t>26. Schrijf voluit de betekenis van THT op</w:t>
      </w:r>
    </w:p>
    <w:p w14:paraId="46B5C6D5" w14:textId="77777777" w:rsidR="00BF147A" w:rsidRDefault="00BF147A" w:rsidP="00BF147A">
      <w:pPr>
        <w:spacing w:after="0" w:line="240" w:lineRule="auto"/>
        <w:rPr>
          <w:color w:val="333333"/>
          <w:shd w:val="clear" w:color="auto" w:fill="FFFFFF"/>
        </w:rPr>
      </w:pPr>
      <w:r>
        <w:rPr>
          <w:color w:val="333333"/>
          <w:shd w:val="clear" w:color="auto" w:fill="FFFFFF"/>
        </w:rPr>
        <w:t>Tenminste Houdbaarheid Tot</w:t>
      </w:r>
    </w:p>
    <w:p w14:paraId="4699B6BD" w14:textId="77777777" w:rsidR="00BF147A" w:rsidRDefault="00BF147A" w:rsidP="00BF147A">
      <w:pPr>
        <w:spacing w:after="0" w:line="240" w:lineRule="auto"/>
        <w:rPr>
          <w:color w:val="333333"/>
          <w:shd w:val="clear" w:color="auto" w:fill="FFFFFF"/>
        </w:rPr>
      </w:pPr>
    </w:p>
    <w:p w14:paraId="120456F1" w14:textId="77777777" w:rsidR="00BF147A" w:rsidRDefault="00BF147A" w:rsidP="00BF147A">
      <w:pPr>
        <w:spacing w:after="0" w:line="240" w:lineRule="auto"/>
        <w:rPr>
          <w:color w:val="333333"/>
          <w:shd w:val="clear" w:color="auto" w:fill="FFFFFF"/>
        </w:rPr>
      </w:pPr>
      <w:r>
        <w:rPr>
          <w:color w:val="333333"/>
          <w:shd w:val="clear" w:color="auto" w:fill="FFFFFF"/>
        </w:rPr>
        <w:t>27. De verpakking van voorverpakte producten moet goed geëtiketteerd zijn. Noem twee dingen die op het etiket moeten staan?</w:t>
      </w:r>
    </w:p>
    <w:p w14:paraId="4B880CB4" w14:textId="77777777" w:rsidR="00BF147A" w:rsidRDefault="00BF147A" w:rsidP="00BF147A">
      <w:pPr>
        <w:spacing w:after="0" w:line="240" w:lineRule="auto"/>
        <w:rPr>
          <w:color w:val="333333"/>
          <w:shd w:val="clear" w:color="auto" w:fill="FFFFFF"/>
        </w:rPr>
      </w:pPr>
      <w:r>
        <w:rPr>
          <w:color w:val="333333"/>
          <w:shd w:val="clear" w:color="auto" w:fill="FFFFFF"/>
        </w:rPr>
        <w:t xml:space="preserve">Wat er in zit </w:t>
      </w:r>
    </w:p>
    <w:p w14:paraId="3D5C3539" w14:textId="77777777" w:rsidR="00BF147A" w:rsidRDefault="00BF147A" w:rsidP="00BF147A">
      <w:pPr>
        <w:spacing w:after="0" w:line="240" w:lineRule="auto"/>
        <w:rPr>
          <w:color w:val="333333"/>
          <w:shd w:val="clear" w:color="auto" w:fill="FFFFFF"/>
        </w:rPr>
      </w:pPr>
      <w:r>
        <w:rPr>
          <w:color w:val="333333"/>
          <w:shd w:val="clear" w:color="auto" w:fill="FFFFFF"/>
        </w:rPr>
        <w:t xml:space="preserve"> De datum</w:t>
      </w:r>
    </w:p>
    <w:p w14:paraId="1572B1C3" w14:textId="77777777" w:rsidR="00BF147A" w:rsidRDefault="00BF147A" w:rsidP="00BF147A">
      <w:pPr>
        <w:spacing w:after="0" w:line="240" w:lineRule="auto"/>
        <w:rPr>
          <w:color w:val="333333"/>
          <w:shd w:val="clear" w:color="auto" w:fill="FFFFFF"/>
        </w:rPr>
      </w:pPr>
      <w:r>
        <w:rPr>
          <w:color w:val="333333"/>
          <w:shd w:val="clear" w:color="auto" w:fill="FFFFFF"/>
        </w:rPr>
        <w:t xml:space="preserve"> Wanner is het gemaakt.</w:t>
      </w:r>
    </w:p>
    <w:p w14:paraId="6C1A4873" w14:textId="77777777" w:rsidR="00BF147A" w:rsidRDefault="00BF147A" w:rsidP="00BF147A">
      <w:pPr>
        <w:spacing w:after="0" w:line="240" w:lineRule="auto"/>
        <w:rPr>
          <w:color w:val="333333"/>
          <w:shd w:val="clear" w:color="auto" w:fill="FFFFFF"/>
        </w:rPr>
      </w:pPr>
    </w:p>
    <w:p w14:paraId="475A4FF9" w14:textId="77777777" w:rsidR="00BF147A" w:rsidRPr="0085570A" w:rsidRDefault="00BF147A" w:rsidP="00BF147A">
      <w:pPr>
        <w:spacing w:after="0" w:line="240" w:lineRule="auto"/>
        <w:rPr>
          <w:color w:val="333333"/>
          <w:shd w:val="clear" w:color="auto" w:fill="FFFFFF"/>
          <w:lang w:val="en-US"/>
          <w:rPrChange w:id="162" w:author="Teekens-Schuurman, F.C." w:date="2018-05-24T13:44:00Z">
            <w:rPr>
              <w:color w:val="333333"/>
              <w:shd w:val="clear" w:color="auto" w:fill="FFFFFF"/>
            </w:rPr>
          </w:rPrChange>
        </w:rPr>
      </w:pPr>
      <w:r w:rsidRPr="0085570A">
        <w:rPr>
          <w:color w:val="333333"/>
          <w:shd w:val="clear" w:color="auto" w:fill="FFFFFF"/>
          <w:lang w:val="en-US"/>
          <w:rPrChange w:id="163" w:author="Teekens-Schuurman, F.C." w:date="2018-05-24T13:44:00Z">
            <w:rPr>
              <w:color w:val="333333"/>
              <w:shd w:val="clear" w:color="auto" w:fill="FFFFFF"/>
            </w:rPr>
          </w:rPrChange>
        </w:rPr>
        <w:t>28.Wat betekent FIFO?</w:t>
      </w:r>
    </w:p>
    <w:p w14:paraId="6EBAE862" w14:textId="77777777" w:rsidR="00BF147A" w:rsidRDefault="00BF147A" w:rsidP="00BF147A">
      <w:pPr>
        <w:spacing w:after="0" w:line="240" w:lineRule="auto"/>
        <w:rPr>
          <w:color w:val="333333"/>
          <w:shd w:val="clear" w:color="auto" w:fill="FFFFFF"/>
        </w:rPr>
      </w:pPr>
      <w:r w:rsidRPr="0085570A">
        <w:rPr>
          <w:color w:val="333333"/>
          <w:shd w:val="clear" w:color="auto" w:fill="FFFFFF"/>
          <w:lang w:val="en-US"/>
          <w:rPrChange w:id="164" w:author="Teekens-Schuurman, F.C." w:date="2018-05-24T13:44:00Z">
            <w:rPr>
              <w:color w:val="333333"/>
              <w:shd w:val="clear" w:color="auto" w:fill="FFFFFF"/>
            </w:rPr>
          </w:rPrChange>
        </w:rPr>
        <w:t xml:space="preserve">First in First out.  </w:t>
      </w:r>
      <w:r>
        <w:rPr>
          <w:color w:val="333333"/>
          <w:shd w:val="clear" w:color="auto" w:fill="FFFFFF"/>
        </w:rPr>
        <w:t>Het is een voorraad systeem. Dat wil zeggen dat de goederen die eerst binnen gekomen zijn dienen ook als eerst verkochte worden.</w:t>
      </w:r>
    </w:p>
    <w:p w14:paraId="1371EB25" w14:textId="77777777" w:rsidR="00BF147A" w:rsidRDefault="00BF147A" w:rsidP="00BF147A">
      <w:pPr>
        <w:spacing w:after="0" w:line="240" w:lineRule="auto"/>
        <w:rPr>
          <w:color w:val="333333"/>
          <w:shd w:val="clear" w:color="auto" w:fill="FFFFFF"/>
        </w:rPr>
      </w:pPr>
    </w:p>
    <w:p w14:paraId="1456A184" w14:textId="77777777" w:rsidR="00BF147A" w:rsidRDefault="00BF147A" w:rsidP="00BF147A">
      <w:pPr>
        <w:spacing w:after="0" w:line="240" w:lineRule="auto"/>
        <w:rPr>
          <w:color w:val="333333"/>
          <w:shd w:val="clear" w:color="auto" w:fill="FFFFFF"/>
        </w:rPr>
      </w:pPr>
    </w:p>
    <w:p w14:paraId="5A7F0BD6" w14:textId="77777777" w:rsidR="00BF147A" w:rsidRDefault="00BF147A" w:rsidP="00BF147A">
      <w:pPr>
        <w:spacing w:after="0" w:line="240" w:lineRule="auto"/>
        <w:rPr>
          <w:color w:val="333333"/>
          <w:shd w:val="clear" w:color="auto" w:fill="FFFFFF"/>
        </w:rPr>
      </w:pPr>
    </w:p>
    <w:p w14:paraId="56F5E423" w14:textId="77777777" w:rsidR="00BF147A" w:rsidRPr="00D51E57" w:rsidRDefault="00BF147A" w:rsidP="00BF147A">
      <w:pPr>
        <w:spacing w:after="0" w:line="240" w:lineRule="auto"/>
        <w:rPr>
          <w:rFonts w:ascii="Calibri" w:eastAsia="Times New Roman" w:hAnsi="Calibri" w:cs="Times New Roman"/>
        </w:rPr>
      </w:pPr>
    </w:p>
    <w:p w14:paraId="323DF2ED" w14:textId="77777777" w:rsidR="00BF147A" w:rsidRDefault="00BF147A" w:rsidP="00BF147A">
      <w:pPr>
        <w:rPr>
          <w:b/>
          <w:color w:val="333333"/>
          <w:shd w:val="clear" w:color="auto" w:fill="FFFFFF"/>
        </w:rPr>
      </w:pPr>
      <w:r>
        <w:rPr>
          <w:b/>
          <w:color w:val="333333"/>
          <w:shd w:val="clear" w:color="auto" w:fill="FFFFFF"/>
        </w:rPr>
        <w:t xml:space="preserve">Alle hoofdstukken door </w:t>
      </w:r>
      <w:r w:rsidRPr="007529FE">
        <w:rPr>
          <w:b/>
          <w:color w:val="333333"/>
          <w:shd w:val="clear" w:color="auto" w:fill="FFFFFF"/>
        </w:rPr>
        <w:t>mekaar</w:t>
      </w:r>
    </w:p>
    <w:p w14:paraId="0D9D2A45" w14:textId="77777777" w:rsidR="00BF147A" w:rsidRDefault="00BF147A" w:rsidP="00BF147A">
      <w:pPr>
        <w:spacing w:after="0" w:line="240" w:lineRule="auto"/>
        <w:rPr>
          <w:color w:val="333333"/>
          <w:shd w:val="clear" w:color="auto" w:fill="FFFFFF"/>
        </w:rPr>
      </w:pPr>
      <w:r>
        <w:rPr>
          <w:color w:val="333333"/>
          <w:shd w:val="clear" w:color="auto" w:fill="FFFFFF"/>
        </w:rPr>
        <w:t>29.Vul onderstaande tabel in</w:t>
      </w:r>
    </w:p>
    <w:p w14:paraId="616B4712" w14:textId="77777777" w:rsidR="00BF147A" w:rsidRDefault="00BF147A" w:rsidP="00BF147A">
      <w:pPr>
        <w:spacing w:after="0" w:line="240" w:lineRule="auto"/>
        <w:rPr>
          <w:color w:val="333333"/>
          <w:shd w:val="clear" w:color="auto" w:fill="FFFFFF"/>
        </w:rPr>
      </w:pPr>
    </w:p>
    <w:tbl>
      <w:tblPr>
        <w:tblStyle w:val="Tabelraster"/>
        <w:tblW w:w="0" w:type="auto"/>
        <w:tblLook w:val="04A0" w:firstRow="1" w:lastRow="0" w:firstColumn="1" w:lastColumn="0" w:noHBand="0" w:noVBand="1"/>
      </w:tblPr>
      <w:tblGrid>
        <w:gridCol w:w="3020"/>
        <w:gridCol w:w="3021"/>
        <w:gridCol w:w="3021"/>
      </w:tblGrid>
      <w:tr w:rsidR="00BF147A" w14:paraId="4FBC4F51" w14:textId="77777777" w:rsidTr="00BF147A">
        <w:tc>
          <w:tcPr>
            <w:tcW w:w="3020" w:type="dxa"/>
          </w:tcPr>
          <w:p w14:paraId="6B926B9B" w14:textId="77777777" w:rsidR="00BF147A" w:rsidRDefault="00BF147A" w:rsidP="00BF147A">
            <w:pPr>
              <w:rPr>
                <w:color w:val="333333"/>
                <w:shd w:val="clear" w:color="auto" w:fill="FFFFFF"/>
              </w:rPr>
            </w:pPr>
            <w:r>
              <w:rPr>
                <w:color w:val="333333"/>
                <w:shd w:val="clear" w:color="auto" w:fill="FFFFFF"/>
              </w:rPr>
              <w:t>Product</w:t>
            </w:r>
          </w:p>
        </w:tc>
        <w:tc>
          <w:tcPr>
            <w:tcW w:w="3021" w:type="dxa"/>
          </w:tcPr>
          <w:p w14:paraId="6B3712FD" w14:textId="77777777" w:rsidR="00BF147A" w:rsidRDefault="00BF147A" w:rsidP="00BF147A">
            <w:pPr>
              <w:rPr>
                <w:color w:val="333333"/>
                <w:shd w:val="clear" w:color="auto" w:fill="FFFFFF"/>
              </w:rPr>
            </w:pPr>
            <w:r>
              <w:rPr>
                <w:color w:val="333333"/>
                <w:shd w:val="clear" w:color="auto" w:fill="FFFFFF"/>
              </w:rPr>
              <w:t>Waar opslaan</w:t>
            </w:r>
          </w:p>
        </w:tc>
        <w:tc>
          <w:tcPr>
            <w:tcW w:w="3021" w:type="dxa"/>
          </w:tcPr>
          <w:p w14:paraId="3AE07384" w14:textId="77777777" w:rsidR="00BF147A" w:rsidRDefault="00BF147A" w:rsidP="00BF147A">
            <w:pPr>
              <w:rPr>
                <w:color w:val="333333"/>
                <w:shd w:val="clear" w:color="auto" w:fill="FFFFFF"/>
              </w:rPr>
            </w:pPr>
            <w:r>
              <w:rPr>
                <w:color w:val="333333"/>
                <w:shd w:val="clear" w:color="auto" w:fill="FFFFFF"/>
              </w:rPr>
              <w:t>Hoe lang houdbaar</w:t>
            </w:r>
          </w:p>
        </w:tc>
      </w:tr>
      <w:tr w:rsidR="00BF147A" w14:paraId="40917FF8" w14:textId="77777777" w:rsidTr="00BF147A">
        <w:tc>
          <w:tcPr>
            <w:tcW w:w="3020" w:type="dxa"/>
          </w:tcPr>
          <w:p w14:paraId="063BB165" w14:textId="77777777" w:rsidR="00BF147A" w:rsidRDefault="00BF147A" w:rsidP="00BF147A">
            <w:pPr>
              <w:rPr>
                <w:color w:val="333333"/>
                <w:shd w:val="clear" w:color="auto" w:fill="FFFFFF"/>
              </w:rPr>
            </w:pPr>
            <w:r>
              <w:rPr>
                <w:color w:val="333333"/>
                <w:shd w:val="clear" w:color="auto" w:fill="FFFFFF"/>
              </w:rPr>
              <w:t>Tonijn in blik</w:t>
            </w:r>
          </w:p>
        </w:tc>
        <w:tc>
          <w:tcPr>
            <w:tcW w:w="3021" w:type="dxa"/>
          </w:tcPr>
          <w:p w14:paraId="3B111070" w14:textId="77777777" w:rsidR="00BF147A" w:rsidRDefault="00BF147A" w:rsidP="00BF147A">
            <w:pPr>
              <w:rPr>
                <w:color w:val="333333"/>
                <w:shd w:val="clear" w:color="auto" w:fill="FFFFFF"/>
              </w:rPr>
            </w:pPr>
            <w:r>
              <w:rPr>
                <w:color w:val="333333"/>
                <w:shd w:val="clear" w:color="auto" w:fill="FFFFFF"/>
              </w:rPr>
              <w:t>Voorraadkast</w:t>
            </w:r>
          </w:p>
        </w:tc>
        <w:tc>
          <w:tcPr>
            <w:tcW w:w="3021" w:type="dxa"/>
          </w:tcPr>
          <w:p w14:paraId="18B05AA1" w14:textId="77777777" w:rsidR="00BF147A" w:rsidRDefault="00BF147A" w:rsidP="00BF147A">
            <w:pPr>
              <w:rPr>
                <w:color w:val="333333"/>
                <w:shd w:val="clear" w:color="auto" w:fill="FFFFFF"/>
              </w:rPr>
            </w:pPr>
            <w:r>
              <w:rPr>
                <w:color w:val="333333"/>
                <w:shd w:val="clear" w:color="auto" w:fill="FFFFFF"/>
              </w:rPr>
              <w:t>1 jaar</w:t>
            </w:r>
          </w:p>
        </w:tc>
      </w:tr>
      <w:tr w:rsidR="00BF147A" w14:paraId="27637629" w14:textId="77777777" w:rsidTr="00BF147A">
        <w:tc>
          <w:tcPr>
            <w:tcW w:w="3020" w:type="dxa"/>
          </w:tcPr>
          <w:p w14:paraId="28E730C0" w14:textId="77777777" w:rsidR="00BF147A" w:rsidRDefault="00BF147A" w:rsidP="00BF147A">
            <w:pPr>
              <w:rPr>
                <w:color w:val="333333"/>
                <w:shd w:val="clear" w:color="auto" w:fill="FFFFFF"/>
              </w:rPr>
            </w:pPr>
            <w:r>
              <w:rPr>
                <w:color w:val="333333"/>
                <w:shd w:val="clear" w:color="auto" w:fill="FFFFFF"/>
              </w:rPr>
              <w:t>Doos met pakken volle melk</w:t>
            </w:r>
          </w:p>
          <w:p w14:paraId="4845FF8E" w14:textId="77777777" w:rsidR="00BF147A" w:rsidRDefault="00BF147A" w:rsidP="00BF147A">
            <w:pPr>
              <w:rPr>
                <w:color w:val="333333"/>
                <w:shd w:val="clear" w:color="auto" w:fill="FFFFFF"/>
              </w:rPr>
            </w:pPr>
          </w:p>
        </w:tc>
        <w:tc>
          <w:tcPr>
            <w:tcW w:w="3021" w:type="dxa"/>
          </w:tcPr>
          <w:p w14:paraId="4069C134" w14:textId="77777777" w:rsidR="00BF147A" w:rsidRDefault="00BF147A" w:rsidP="00BF147A">
            <w:pPr>
              <w:rPr>
                <w:color w:val="333333"/>
                <w:shd w:val="clear" w:color="auto" w:fill="FFFFFF"/>
              </w:rPr>
            </w:pPr>
            <w:r>
              <w:rPr>
                <w:color w:val="333333"/>
                <w:shd w:val="clear" w:color="auto" w:fill="FFFFFF"/>
              </w:rPr>
              <w:t xml:space="preserve">Voorraadkast </w:t>
            </w:r>
          </w:p>
        </w:tc>
        <w:tc>
          <w:tcPr>
            <w:tcW w:w="3021" w:type="dxa"/>
          </w:tcPr>
          <w:p w14:paraId="3425C0D5" w14:textId="77777777" w:rsidR="00BF147A" w:rsidRDefault="00BF147A" w:rsidP="00BF147A">
            <w:pPr>
              <w:rPr>
                <w:color w:val="333333"/>
                <w:shd w:val="clear" w:color="auto" w:fill="FFFFFF"/>
              </w:rPr>
            </w:pPr>
            <w:r>
              <w:rPr>
                <w:color w:val="333333"/>
                <w:shd w:val="clear" w:color="auto" w:fill="FFFFFF"/>
              </w:rPr>
              <w:t>6 weken</w:t>
            </w:r>
          </w:p>
        </w:tc>
      </w:tr>
      <w:tr w:rsidR="00BF147A" w14:paraId="21E48040" w14:textId="77777777" w:rsidTr="00BF147A">
        <w:tc>
          <w:tcPr>
            <w:tcW w:w="3020" w:type="dxa"/>
          </w:tcPr>
          <w:p w14:paraId="2DB8C103" w14:textId="77777777" w:rsidR="00BF147A" w:rsidRDefault="00BF147A" w:rsidP="00BF147A">
            <w:pPr>
              <w:rPr>
                <w:color w:val="333333"/>
                <w:shd w:val="clear" w:color="auto" w:fill="FFFFFF"/>
              </w:rPr>
            </w:pPr>
            <w:r>
              <w:rPr>
                <w:color w:val="333333"/>
                <w:shd w:val="clear" w:color="auto" w:fill="FFFFFF"/>
              </w:rPr>
              <w:t>Doos diepvries runderen tournedos</w:t>
            </w:r>
          </w:p>
        </w:tc>
        <w:tc>
          <w:tcPr>
            <w:tcW w:w="3021" w:type="dxa"/>
          </w:tcPr>
          <w:p w14:paraId="23D159D2" w14:textId="77777777" w:rsidR="00BF147A" w:rsidRDefault="00BF147A" w:rsidP="00BF147A">
            <w:pPr>
              <w:rPr>
                <w:color w:val="333333"/>
                <w:shd w:val="clear" w:color="auto" w:fill="FFFFFF"/>
              </w:rPr>
            </w:pPr>
            <w:r>
              <w:rPr>
                <w:color w:val="333333"/>
                <w:shd w:val="clear" w:color="auto" w:fill="FFFFFF"/>
              </w:rPr>
              <w:t>Diepvries</w:t>
            </w:r>
          </w:p>
        </w:tc>
        <w:tc>
          <w:tcPr>
            <w:tcW w:w="3021" w:type="dxa"/>
          </w:tcPr>
          <w:p w14:paraId="316F9CF0" w14:textId="77777777" w:rsidR="00BF147A" w:rsidRDefault="00BF147A" w:rsidP="00BF147A">
            <w:pPr>
              <w:rPr>
                <w:color w:val="333333"/>
                <w:shd w:val="clear" w:color="auto" w:fill="FFFFFF"/>
              </w:rPr>
            </w:pPr>
            <w:r>
              <w:rPr>
                <w:color w:val="333333"/>
                <w:shd w:val="clear" w:color="auto" w:fill="FFFFFF"/>
              </w:rPr>
              <w:t>3 maanden</w:t>
            </w:r>
          </w:p>
        </w:tc>
      </w:tr>
      <w:tr w:rsidR="00BF147A" w14:paraId="74A4159C" w14:textId="77777777" w:rsidTr="00BF147A">
        <w:tc>
          <w:tcPr>
            <w:tcW w:w="3020" w:type="dxa"/>
          </w:tcPr>
          <w:p w14:paraId="5618E1A7" w14:textId="77777777" w:rsidR="00BF147A" w:rsidRDefault="00BF147A" w:rsidP="00BF147A">
            <w:pPr>
              <w:rPr>
                <w:color w:val="333333"/>
                <w:shd w:val="clear" w:color="auto" w:fill="FFFFFF"/>
              </w:rPr>
            </w:pPr>
            <w:r>
              <w:rPr>
                <w:color w:val="333333"/>
                <w:shd w:val="clear" w:color="auto" w:fill="FFFFFF"/>
              </w:rPr>
              <w:t xml:space="preserve">Plakjes bacon </w:t>
            </w:r>
          </w:p>
        </w:tc>
        <w:tc>
          <w:tcPr>
            <w:tcW w:w="3021" w:type="dxa"/>
          </w:tcPr>
          <w:p w14:paraId="1395ABAC" w14:textId="77777777" w:rsidR="00BF147A" w:rsidRDefault="00BF147A" w:rsidP="00BF147A">
            <w:pPr>
              <w:rPr>
                <w:color w:val="333333"/>
                <w:shd w:val="clear" w:color="auto" w:fill="FFFFFF"/>
              </w:rPr>
            </w:pPr>
            <w:r>
              <w:rPr>
                <w:color w:val="333333"/>
                <w:shd w:val="clear" w:color="auto" w:fill="FFFFFF"/>
              </w:rPr>
              <w:t>Koelkast</w:t>
            </w:r>
          </w:p>
          <w:p w14:paraId="6FE79D74" w14:textId="77777777" w:rsidR="00BF147A" w:rsidRDefault="00BF147A" w:rsidP="00BF147A">
            <w:pPr>
              <w:rPr>
                <w:color w:val="333333"/>
                <w:shd w:val="clear" w:color="auto" w:fill="FFFFFF"/>
              </w:rPr>
            </w:pPr>
          </w:p>
        </w:tc>
        <w:tc>
          <w:tcPr>
            <w:tcW w:w="3021" w:type="dxa"/>
          </w:tcPr>
          <w:p w14:paraId="23905F48" w14:textId="77777777" w:rsidR="00BF147A" w:rsidRDefault="00BF147A" w:rsidP="00BF147A">
            <w:pPr>
              <w:rPr>
                <w:color w:val="333333"/>
                <w:shd w:val="clear" w:color="auto" w:fill="FFFFFF"/>
              </w:rPr>
            </w:pPr>
            <w:r>
              <w:rPr>
                <w:color w:val="333333"/>
                <w:shd w:val="clear" w:color="auto" w:fill="FFFFFF"/>
              </w:rPr>
              <w:t>3 dagen</w:t>
            </w:r>
          </w:p>
        </w:tc>
      </w:tr>
      <w:tr w:rsidR="00BF147A" w14:paraId="10355145" w14:textId="77777777" w:rsidTr="00BF147A">
        <w:tc>
          <w:tcPr>
            <w:tcW w:w="3020" w:type="dxa"/>
          </w:tcPr>
          <w:p w14:paraId="55DDF450" w14:textId="77777777" w:rsidR="00BF147A" w:rsidRDefault="00BF147A" w:rsidP="00BF147A">
            <w:pPr>
              <w:rPr>
                <w:color w:val="333333"/>
                <w:shd w:val="clear" w:color="auto" w:fill="FFFFFF"/>
              </w:rPr>
            </w:pPr>
            <w:r>
              <w:rPr>
                <w:color w:val="333333"/>
                <w:shd w:val="clear" w:color="auto" w:fill="FFFFFF"/>
              </w:rPr>
              <w:t>Zak diepvries frambozen</w:t>
            </w:r>
          </w:p>
        </w:tc>
        <w:tc>
          <w:tcPr>
            <w:tcW w:w="3021" w:type="dxa"/>
          </w:tcPr>
          <w:p w14:paraId="3EF2779B" w14:textId="77777777" w:rsidR="00BF147A" w:rsidRDefault="00BF147A" w:rsidP="00BF147A">
            <w:pPr>
              <w:rPr>
                <w:color w:val="333333"/>
                <w:shd w:val="clear" w:color="auto" w:fill="FFFFFF"/>
              </w:rPr>
            </w:pPr>
          </w:p>
          <w:p w14:paraId="76E34747" w14:textId="77777777" w:rsidR="00BF147A" w:rsidRDefault="00BF147A" w:rsidP="00BF147A">
            <w:pPr>
              <w:rPr>
                <w:color w:val="333333"/>
                <w:shd w:val="clear" w:color="auto" w:fill="FFFFFF"/>
              </w:rPr>
            </w:pPr>
            <w:r>
              <w:rPr>
                <w:color w:val="333333"/>
                <w:shd w:val="clear" w:color="auto" w:fill="FFFFFF"/>
              </w:rPr>
              <w:t>Diepvries</w:t>
            </w:r>
          </w:p>
        </w:tc>
        <w:tc>
          <w:tcPr>
            <w:tcW w:w="3021" w:type="dxa"/>
          </w:tcPr>
          <w:p w14:paraId="0832640F" w14:textId="77777777" w:rsidR="00BF147A" w:rsidRDefault="00BF147A" w:rsidP="00BF147A">
            <w:pPr>
              <w:rPr>
                <w:color w:val="333333"/>
                <w:shd w:val="clear" w:color="auto" w:fill="FFFFFF"/>
              </w:rPr>
            </w:pPr>
            <w:r>
              <w:rPr>
                <w:color w:val="333333"/>
                <w:shd w:val="clear" w:color="auto" w:fill="FFFFFF"/>
              </w:rPr>
              <w:t>3 maanden</w:t>
            </w:r>
          </w:p>
        </w:tc>
      </w:tr>
      <w:tr w:rsidR="00BF147A" w14:paraId="67FABB80" w14:textId="77777777" w:rsidTr="00BF147A">
        <w:tc>
          <w:tcPr>
            <w:tcW w:w="3020" w:type="dxa"/>
          </w:tcPr>
          <w:p w14:paraId="687B71EC" w14:textId="77777777" w:rsidR="00BF147A" w:rsidRDefault="00BF147A" w:rsidP="00BF147A">
            <w:pPr>
              <w:rPr>
                <w:color w:val="333333"/>
                <w:shd w:val="clear" w:color="auto" w:fill="FFFFFF"/>
              </w:rPr>
            </w:pPr>
            <w:r>
              <w:rPr>
                <w:color w:val="333333"/>
                <w:shd w:val="clear" w:color="auto" w:fill="FFFFFF"/>
              </w:rPr>
              <w:t>Verse zalmmoot</w:t>
            </w:r>
          </w:p>
        </w:tc>
        <w:tc>
          <w:tcPr>
            <w:tcW w:w="3021" w:type="dxa"/>
          </w:tcPr>
          <w:p w14:paraId="62CE4ADE" w14:textId="77777777" w:rsidR="00BF147A" w:rsidRDefault="00BF147A" w:rsidP="00BF147A">
            <w:pPr>
              <w:rPr>
                <w:color w:val="333333"/>
                <w:shd w:val="clear" w:color="auto" w:fill="FFFFFF"/>
              </w:rPr>
            </w:pPr>
          </w:p>
          <w:p w14:paraId="1F1B0237" w14:textId="77777777" w:rsidR="00BF147A" w:rsidRDefault="00BF147A" w:rsidP="00BF147A">
            <w:pPr>
              <w:rPr>
                <w:color w:val="333333"/>
                <w:shd w:val="clear" w:color="auto" w:fill="FFFFFF"/>
              </w:rPr>
            </w:pPr>
            <w:r>
              <w:rPr>
                <w:color w:val="333333"/>
                <w:shd w:val="clear" w:color="auto" w:fill="FFFFFF"/>
              </w:rPr>
              <w:t>Koelkast</w:t>
            </w:r>
          </w:p>
        </w:tc>
        <w:tc>
          <w:tcPr>
            <w:tcW w:w="3021" w:type="dxa"/>
          </w:tcPr>
          <w:p w14:paraId="6A30AA1B" w14:textId="77777777" w:rsidR="00BF147A" w:rsidRDefault="00BF147A" w:rsidP="00BF147A">
            <w:pPr>
              <w:rPr>
                <w:color w:val="333333"/>
                <w:shd w:val="clear" w:color="auto" w:fill="FFFFFF"/>
              </w:rPr>
            </w:pPr>
            <w:r>
              <w:rPr>
                <w:color w:val="333333"/>
                <w:shd w:val="clear" w:color="auto" w:fill="FFFFFF"/>
              </w:rPr>
              <w:t>3 dagen</w:t>
            </w:r>
          </w:p>
        </w:tc>
      </w:tr>
      <w:tr w:rsidR="00BF147A" w14:paraId="3E365F65" w14:textId="77777777" w:rsidTr="00BF147A">
        <w:tc>
          <w:tcPr>
            <w:tcW w:w="3020" w:type="dxa"/>
          </w:tcPr>
          <w:p w14:paraId="18F81AB5" w14:textId="77777777" w:rsidR="00BF147A" w:rsidRDefault="00BF147A" w:rsidP="00BF147A">
            <w:pPr>
              <w:rPr>
                <w:color w:val="333333"/>
                <w:shd w:val="clear" w:color="auto" w:fill="FFFFFF"/>
              </w:rPr>
            </w:pPr>
            <w:r>
              <w:rPr>
                <w:color w:val="333333"/>
                <w:shd w:val="clear" w:color="auto" w:fill="FFFFFF"/>
              </w:rPr>
              <w:t>Verse bloemkool</w:t>
            </w:r>
          </w:p>
        </w:tc>
        <w:tc>
          <w:tcPr>
            <w:tcW w:w="3021" w:type="dxa"/>
          </w:tcPr>
          <w:p w14:paraId="0125593D" w14:textId="77777777" w:rsidR="00BF147A" w:rsidRDefault="00BF147A" w:rsidP="00BF147A">
            <w:pPr>
              <w:rPr>
                <w:color w:val="333333"/>
                <w:shd w:val="clear" w:color="auto" w:fill="FFFFFF"/>
              </w:rPr>
            </w:pPr>
            <w:r>
              <w:rPr>
                <w:color w:val="333333"/>
                <w:shd w:val="clear" w:color="auto" w:fill="FFFFFF"/>
              </w:rPr>
              <w:t>Koelkast</w:t>
            </w:r>
          </w:p>
        </w:tc>
        <w:tc>
          <w:tcPr>
            <w:tcW w:w="3021" w:type="dxa"/>
          </w:tcPr>
          <w:p w14:paraId="10DD3794" w14:textId="77777777" w:rsidR="00BF147A" w:rsidRDefault="00BF147A" w:rsidP="00BF147A">
            <w:pPr>
              <w:rPr>
                <w:color w:val="333333"/>
                <w:shd w:val="clear" w:color="auto" w:fill="FFFFFF"/>
              </w:rPr>
            </w:pPr>
            <w:r>
              <w:rPr>
                <w:color w:val="333333"/>
                <w:shd w:val="clear" w:color="auto" w:fill="FFFFFF"/>
              </w:rPr>
              <w:t>week</w:t>
            </w:r>
          </w:p>
          <w:p w14:paraId="11A9E802" w14:textId="77777777" w:rsidR="00BF147A" w:rsidRDefault="00BF147A" w:rsidP="00BF147A">
            <w:pPr>
              <w:rPr>
                <w:color w:val="333333"/>
                <w:shd w:val="clear" w:color="auto" w:fill="FFFFFF"/>
              </w:rPr>
            </w:pPr>
          </w:p>
        </w:tc>
      </w:tr>
    </w:tbl>
    <w:p w14:paraId="46F66C89" w14:textId="77777777" w:rsidR="00BF147A" w:rsidRDefault="00BF147A" w:rsidP="00BF147A">
      <w:pPr>
        <w:spacing w:after="0" w:line="240" w:lineRule="auto"/>
        <w:rPr>
          <w:color w:val="333333"/>
          <w:shd w:val="clear" w:color="auto" w:fill="FFFFFF"/>
        </w:rPr>
      </w:pPr>
    </w:p>
    <w:p w14:paraId="76AEA6D2" w14:textId="77777777" w:rsidR="00BF147A" w:rsidRDefault="00BF147A" w:rsidP="00BF147A">
      <w:pPr>
        <w:spacing w:after="0" w:line="240" w:lineRule="auto"/>
        <w:rPr>
          <w:color w:val="333333"/>
          <w:shd w:val="clear" w:color="auto" w:fill="FFFFFF"/>
        </w:rPr>
      </w:pPr>
    </w:p>
    <w:p w14:paraId="2542CB70" w14:textId="77777777" w:rsidR="00BF147A" w:rsidRDefault="00BF147A" w:rsidP="00BF147A">
      <w:pPr>
        <w:spacing w:after="0"/>
      </w:pPr>
      <w:r>
        <w:t>30.</w:t>
      </w:r>
      <w:r w:rsidRPr="00D33241">
        <w:t xml:space="preserve"> </w:t>
      </w:r>
      <w:r>
        <w:t>Waarom gebruik je verschillende kleuren snijplanken?</w:t>
      </w:r>
    </w:p>
    <w:p w14:paraId="0E8358FD" w14:textId="77777777" w:rsidR="00BF147A" w:rsidRPr="00AA289F" w:rsidRDefault="00BF147A" w:rsidP="00BF147A">
      <w:pPr>
        <w:spacing w:after="0"/>
      </w:pPr>
      <w:r>
        <w:t>Om kruisbesmetting te voorkomen, Want door dezelfde snijplanken gebruiken voor vlees en groenten de schadelijke bacteriën van het vlees komen op de groenten die je gaat eten. Daardoor ontstaat kruisbesmetting. wordt je ziek</w:t>
      </w:r>
    </w:p>
    <w:p w14:paraId="5FF99875" w14:textId="77777777" w:rsidR="00BF147A" w:rsidRPr="007529FE" w:rsidRDefault="00BF147A" w:rsidP="00BF147A">
      <w:pPr>
        <w:spacing w:after="0" w:line="240" w:lineRule="auto"/>
        <w:rPr>
          <w:rFonts w:eastAsia="Times New Roman" w:cs="Times New Roman"/>
          <w:b/>
        </w:rPr>
      </w:pPr>
    </w:p>
    <w:p w14:paraId="055AA357" w14:textId="77777777" w:rsidR="00BF147A" w:rsidRDefault="00BF147A" w:rsidP="00BF147A">
      <w:pPr>
        <w:spacing w:after="0"/>
      </w:pPr>
      <w:r>
        <w:t xml:space="preserve">31.Groenten en fruit die geen verhittingsprocessen zullen ondergaan, moeten gewassen worden </w:t>
      </w:r>
      <w:r>
        <w:tab/>
        <w:t>in een:</w:t>
      </w:r>
    </w:p>
    <w:p w14:paraId="0138E420" w14:textId="77777777" w:rsidR="00BF147A" w:rsidRDefault="00BF147A" w:rsidP="00BF147A">
      <w:pPr>
        <w:spacing w:after="0"/>
      </w:pPr>
      <w:r>
        <w:lastRenderedPageBreak/>
        <w:tab/>
        <w:t xml:space="preserve">A- </w:t>
      </w:r>
      <w:r>
        <w:tab/>
        <w:t>neutrale oplossing</w:t>
      </w:r>
    </w:p>
    <w:p w14:paraId="7E9456D8" w14:textId="77777777" w:rsidR="00BF147A" w:rsidRDefault="00BF147A" w:rsidP="00BF147A">
      <w:pPr>
        <w:spacing w:after="0"/>
      </w:pPr>
      <w:r>
        <w:tab/>
        <w:t>B-</w:t>
      </w:r>
      <w:r>
        <w:tab/>
        <w:t>zoete oplossing</w:t>
      </w:r>
    </w:p>
    <w:p w14:paraId="1BD497A8" w14:textId="77777777" w:rsidR="00BF147A" w:rsidRDefault="00BF147A" w:rsidP="00BF147A">
      <w:pPr>
        <w:spacing w:after="0"/>
      </w:pPr>
      <w:r>
        <w:tab/>
        <w:t>C-</w:t>
      </w:r>
      <w:r>
        <w:tab/>
      </w:r>
      <w:r w:rsidRPr="002E1954">
        <w:rPr>
          <w:highlight w:val="yellow"/>
        </w:rPr>
        <w:t>zure oplossing</w:t>
      </w:r>
    </w:p>
    <w:p w14:paraId="45CAB85C" w14:textId="77777777" w:rsidR="00BF147A" w:rsidRDefault="00BF147A" w:rsidP="00BF147A">
      <w:pPr>
        <w:spacing w:after="0"/>
      </w:pPr>
    </w:p>
    <w:p w14:paraId="0D0F8155" w14:textId="77777777" w:rsidR="00BF147A" w:rsidRDefault="00BF147A" w:rsidP="00BF147A">
      <w:pPr>
        <w:spacing w:after="0"/>
      </w:pPr>
      <w:r>
        <w:t>32. Bewaren in de vriezer doen we bij een temperatuur van:</w:t>
      </w:r>
    </w:p>
    <w:p w14:paraId="26E1608A" w14:textId="77777777" w:rsidR="00BF147A" w:rsidRDefault="00BF147A" w:rsidP="00BF147A">
      <w:pPr>
        <w:spacing w:after="0"/>
        <w:rPr>
          <w:vertAlign w:val="superscript"/>
        </w:rPr>
      </w:pPr>
      <w:r>
        <w:t>A- bij -7</w:t>
      </w:r>
      <w:r>
        <w:rPr>
          <w:vertAlign w:val="superscript"/>
        </w:rPr>
        <w:t>c</w:t>
      </w:r>
    </w:p>
    <w:p w14:paraId="2F414CA0" w14:textId="77777777" w:rsidR="00BF147A" w:rsidRDefault="00BF147A" w:rsidP="00BF147A">
      <w:pPr>
        <w:spacing w:after="0"/>
        <w:rPr>
          <w:vertAlign w:val="superscript"/>
        </w:rPr>
      </w:pPr>
      <w:r>
        <w:t>B- bij -10</w:t>
      </w:r>
      <w:r>
        <w:rPr>
          <w:vertAlign w:val="superscript"/>
        </w:rPr>
        <w:t>C</w:t>
      </w:r>
    </w:p>
    <w:p w14:paraId="77255C54" w14:textId="77777777" w:rsidR="00BF147A" w:rsidRPr="00AA289F" w:rsidRDefault="00BF147A" w:rsidP="00BF147A">
      <w:pPr>
        <w:spacing w:after="0"/>
        <w:rPr>
          <w:vertAlign w:val="superscript"/>
        </w:rPr>
      </w:pPr>
      <w:r w:rsidRPr="002E1954">
        <w:rPr>
          <w:highlight w:val="yellow"/>
        </w:rPr>
        <w:t>C -bij -18</w:t>
      </w:r>
      <w:r w:rsidRPr="002E1954">
        <w:rPr>
          <w:highlight w:val="yellow"/>
          <w:vertAlign w:val="superscript"/>
        </w:rPr>
        <w:t>C</w:t>
      </w:r>
    </w:p>
    <w:p w14:paraId="6F540A48" w14:textId="77777777" w:rsidR="00BF147A" w:rsidRDefault="00BF147A" w:rsidP="00BF147A">
      <w:pPr>
        <w:spacing w:after="0" w:line="240" w:lineRule="auto"/>
        <w:rPr>
          <w:rFonts w:eastAsia="Times New Roman" w:cs="Times New Roman"/>
          <w:vertAlign w:val="superscript"/>
        </w:rPr>
      </w:pPr>
    </w:p>
    <w:p w14:paraId="061B7175" w14:textId="77777777" w:rsidR="00BF147A" w:rsidRDefault="00BF147A" w:rsidP="00BF147A">
      <w:pPr>
        <w:spacing w:after="0"/>
      </w:pPr>
      <w:r>
        <w:t>33.</w:t>
      </w:r>
      <w:r>
        <w:tab/>
      </w:r>
      <w:bookmarkStart w:id="165" w:name="_Hlk513699792"/>
      <w:r>
        <w:t>Wat is een bereidingsdatum?</w:t>
      </w:r>
    </w:p>
    <w:p w14:paraId="65DC4E5F" w14:textId="77777777" w:rsidR="00BF147A" w:rsidRDefault="00BF147A" w:rsidP="00BF147A">
      <w:pPr>
        <w:spacing w:after="0"/>
      </w:pPr>
      <w:r>
        <w:tab/>
        <w:t>A-</w:t>
      </w:r>
      <w:r>
        <w:tab/>
        <w:t>datum wanneer het product verwijderd moet worden</w:t>
      </w:r>
    </w:p>
    <w:p w14:paraId="4FB78D8B" w14:textId="77777777" w:rsidR="00BF147A" w:rsidRDefault="00BF147A" w:rsidP="00BF147A">
      <w:pPr>
        <w:spacing w:after="0"/>
      </w:pPr>
      <w:r>
        <w:tab/>
        <w:t>B-</w:t>
      </w:r>
      <w:r>
        <w:tab/>
        <w:t>datum wanneer het product over tijd is</w:t>
      </w:r>
    </w:p>
    <w:p w14:paraId="4FBDF113" w14:textId="77777777" w:rsidR="00BF147A" w:rsidRDefault="00BF147A" w:rsidP="00BF147A">
      <w:pPr>
        <w:spacing w:after="0"/>
      </w:pPr>
      <w:r>
        <w:tab/>
      </w:r>
      <w:r w:rsidRPr="002E1954">
        <w:rPr>
          <w:highlight w:val="yellow"/>
        </w:rPr>
        <w:t xml:space="preserve">C- </w:t>
      </w:r>
      <w:r w:rsidRPr="002E1954">
        <w:rPr>
          <w:highlight w:val="yellow"/>
        </w:rPr>
        <w:tab/>
        <w:t>datum waarop het product gemaakt is</w:t>
      </w:r>
    </w:p>
    <w:bookmarkEnd w:id="165"/>
    <w:p w14:paraId="44D64F1A" w14:textId="77777777" w:rsidR="00BF147A" w:rsidRDefault="00BF147A" w:rsidP="00BF147A">
      <w:pPr>
        <w:spacing w:after="0"/>
      </w:pPr>
    </w:p>
    <w:p w14:paraId="6CA5732E" w14:textId="77777777" w:rsidR="00BF147A" w:rsidRDefault="00BF147A" w:rsidP="00BF147A">
      <w:pPr>
        <w:spacing w:after="0"/>
      </w:pPr>
      <w:r>
        <w:t>34.</w:t>
      </w:r>
      <w:r>
        <w:tab/>
        <w:t>Wat is de allerbeste bewaartemperatuur van kip, gevogelte en vis?</w:t>
      </w:r>
    </w:p>
    <w:p w14:paraId="2240AAA4" w14:textId="77777777" w:rsidR="00BF147A" w:rsidRDefault="00BF147A" w:rsidP="00BF147A">
      <w:pPr>
        <w:spacing w:after="0"/>
      </w:pPr>
      <w:r>
        <w:tab/>
        <w:t xml:space="preserve">A- </w:t>
      </w:r>
      <w:r>
        <w:tab/>
        <w:t>-2⁰C - 4⁰C</w:t>
      </w:r>
    </w:p>
    <w:p w14:paraId="25DF2408" w14:textId="77777777" w:rsidR="00BF147A" w:rsidRDefault="00BF147A" w:rsidP="00BF147A">
      <w:pPr>
        <w:spacing w:after="0"/>
      </w:pPr>
      <w:r>
        <w:tab/>
      </w:r>
      <w:r w:rsidRPr="002E1954">
        <w:rPr>
          <w:highlight w:val="yellow"/>
        </w:rPr>
        <w:t xml:space="preserve">B- </w:t>
      </w:r>
      <w:r w:rsidRPr="002E1954">
        <w:rPr>
          <w:highlight w:val="yellow"/>
        </w:rPr>
        <w:tab/>
        <w:t>0⁰C - 7⁰C</w:t>
      </w:r>
    </w:p>
    <w:p w14:paraId="7C760132" w14:textId="77777777" w:rsidR="00BF147A" w:rsidRDefault="00BF147A" w:rsidP="00BF147A">
      <w:pPr>
        <w:spacing w:after="0"/>
      </w:pPr>
      <w:r>
        <w:tab/>
        <w:t xml:space="preserve">C- </w:t>
      </w:r>
      <w:r>
        <w:tab/>
        <w:t>0⁰C - 4⁰C</w:t>
      </w:r>
    </w:p>
    <w:p w14:paraId="5618E781" w14:textId="77777777" w:rsidR="00BF147A" w:rsidRDefault="00BF147A" w:rsidP="00BF147A">
      <w:pPr>
        <w:spacing w:after="0"/>
      </w:pPr>
    </w:p>
    <w:p w14:paraId="147621F3" w14:textId="77777777" w:rsidR="00BF147A" w:rsidRDefault="00BF147A" w:rsidP="00BF147A">
      <w:pPr>
        <w:spacing w:after="0"/>
      </w:pPr>
      <w:r>
        <w:t xml:space="preserve">35. </w:t>
      </w:r>
      <w:r>
        <w:tab/>
        <w:t>Bij welke temperaturen bewaar je diepvriesproducten?</w:t>
      </w:r>
    </w:p>
    <w:p w14:paraId="130111D7" w14:textId="77777777" w:rsidR="00BF147A" w:rsidRDefault="00BF147A" w:rsidP="00BF147A">
      <w:pPr>
        <w:spacing w:after="0"/>
      </w:pPr>
      <w:r>
        <w:tab/>
      </w:r>
      <w:r w:rsidRPr="004C30FE">
        <w:t xml:space="preserve">A- </w:t>
      </w:r>
      <w:r w:rsidRPr="004C30FE">
        <w:tab/>
        <w:t>vanaf - 10⁰C</w:t>
      </w:r>
    </w:p>
    <w:p w14:paraId="2B161F2D" w14:textId="77777777" w:rsidR="00BF147A" w:rsidRDefault="00BF147A" w:rsidP="00BF147A">
      <w:pPr>
        <w:spacing w:after="0"/>
      </w:pPr>
      <w:r>
        <w:tab/>
        <w:t>B-</w:t>
      </w:r>
      <w:r>
        <w:tab/>
      </w:r>
      <w:r w:rsidRPr="002E1954">
        <w:rPr>
          <w:highlight w:val="yellow"/>
        </w:rPr>
        <w:t>vanaf - 18⁰C</w:t>
      </w:r>
    </w:p>
    <w:p w14:paraId="0AB6D26C" w14:textId="77777777" w:rsidR="00BF147A" w:rsidRDefault="00BF147A" w:rsidP="00BF147A">
      <w:pPr>
        <w:spacing w:after="0"/>
      </w:pPr>
      <w:r>
        <w:tab/>
        <w:t>C-</w:t>
      </w:r>
      <w:r>
        <w:tab/>
        <w:t>vanaf - 0⁰C</w:t>
      </w:r>
    </w:p>
    <w:p w14:paraId="22B3413E" w14:textId="77777777" w:rsidR="00BF147A" w:rsidRDefault="00BF147A" w:rsidP="00BF147A">
      <w:r>
        <w:t>36. Wat is spore?</w:t>
      </w:r>
    </w:p>
    <w:p w14:paraId="51DAB05A" w14:textId="77777777" w:rsidR="00BF147A" w:rsidRDefault="00BF147A" w:rsidP="00BF147A">
      <w:r>
        <w:rPr>
          <w:sz w:val="24"/>
          <w:szCs w:val="24"/>
        </w:rPr>
        <w:t>Sommige bacteriën vormen sporen. Dit noemen ze een ‘onderduikstadium’ zo’n spore kan wel tegen kou. Droogte en hitte van soms meer dan 120 graden. Maar een spore kan ook zonder zuurstof leven</w:t>
      </w:r>
    </w:p>
    <w:p w14:paraId="4DAC5BD0" w14:textId="77777777" w:rsidR="00BF147A" w:rsidRDefault="00BF147A" w:rsidP="00BF147A">
      <w:r>
        <w:t>Einde van de toets</w:t>
      </w:r>
    </w:p>
    <w:p w14:paraId="684B22B6" w14:textId="77777777" w:rsidR="00BF147A" w:rsidRDefault="00BF147A">
      <w:r>
        <w:br w:type="page"/>
      </w:r>
    </w:p>
    <w:p w14:paraId="257F8C64" w14:textId="77777777" w:rsidR="00647481" w:rsidRPr="00866F6D" w:rsidRDefault="00647481" w:rsidP="00647481">
      <w:pPr>
        <w:pStyle w:val="Kop2"/>
        <w:rPr>
          <w:shd w:val="clear" w:color="auto" w:fill="FFFFFF"/>
        </w:rPr>
      </w:pPr>
      <w:bookmarkStart w:id="166" w:name="_Toc514084640"/>
      <w:r w:rsidRPr="00866F6D">
        <w:rPr>
          <w:shd w:val="clear" w:color="auto" w:fill="FFFFFF"/>
        </w:rPr>
        <w:lastRenderedPageBreak/>
        <w:t>Literatuur</w:t>
      </w:r>
      <w:bookmarkEnd w:id="166"/>
    </w:p>
    <w:p w14:paraId="29399DDD" w14:textId="77777777" w:rsidR="008867AA" w:rsidRPr="008867AA" w:rsidRDefault="008867AA" w:rsidP="00647481">
      <w:r>
        <w:t xml:space="preserve">Brouwer, H., &amp; Pen, J. </w:t>
      </w:r>
      <w:r>
        <w:rPr>
          <w:i/>
        </w:rPr>
        <w:t xml:space="preserve">HACCP, HYGIËNE EN LOGISTIEK. </w:t>
      </w:r>
      <w:r w:rsidR="008D5FEC">
        <w:t>(1</w:t>
      </w:r>
      <w:r w:rsidR="008D5FEC" w:rsidRPr="008D5FEC">
        <w:rPr>
          <w:vertAlign w:val="superscript"/>
        </w:rPr>
        <w:t>ste</w:t>
      </w:r>
      <w:r w:rsidR="008D5FEC">
        <w:t xml:space="preserve"> druk). ’S-Hertogenbosch: Educatieve Uitgeversgroep. </w:t>
      </w:r>
    </w:p>
    <w:p w14:paraId="2269F058" w14:textId="77777777" w:rsidR="00647481" w:rsidRPr="00976C6F" w:rsidRDefault="00647481" w:rsidP="00647481">
      <w:r>
        <w:t xml:space="preserve">Herziening MBO. (z.d.). </w:t>
      </w:r>
      <w:r>
        <w:rPr>
          <w:i/>
        </w:rPr>
        <w:t>Wat is het?</w:t>
      </w:r>
      <w:r>
        <w:t xml:space="preserve"> Geraadpleegd op 13 maart 2018 van </w:t>
      </w:r>
      <w:hyperlink r:id="rId38" w:history="1">
        <w:r w:rsidRPr="009A46F6">
          <w:rPr>
            <w:rStyle w:val="Hyperlink"/>
          </w:rPr>
          <w:t>http://www.herzieningmbo.nl/de-herziening/inhoud/</w:t>
        </w:r>
      </w:hyperlink>
      <w:r>
        <w:t xml:space="preserve"> </w:t>
      </w:r>
    </w:p>
    <w:p w14:paraId="55361744" w14:textId="77777777" w:rsidR="00647481" w:rsidRDefault="00647481" w:rsidP="00647481">
      <w:pPr>
        <w:pStyle w:val="Geenafstand"/>
        <w:rPr>
          <w:rStyle w:val="Hyperlink"/>
        </w:rPr>
      </w:pPr>
      <w:r>
        <w:t xml:space="preserve">Kan, van., en Brouwer, P. (2015). </w:t>
      </w:r>
      <w:r>
        <w:rPr>
          <w:i/>
        </w:rPr>
        <w:t xml:space="preserve"> Waarden en idealen in docent-student interacties. </w:t>
      </w:r>
      <w:r>
        <w:t xml:space="preserve">Geraadpleegd op 21 april 2018 van </w:t>
      </w:r>
      <w:hyperlink r:id="rId39" w:history="1">
        <w:r w:rsidRPr="001C1B6E">
          <w:rPr>
            <w:rStyle w:val="Hyperlink"/>
          </w:rPr>
          <w:t>http://www.canonberoepsonderwijs.nl/Onderwijspedagogische-visies-van-</w:t>
        </w:r>
        <w:r>
          <w:rPr>
            <w:rStyle w:val="Hyperlink"/>
          </w:rPr>
          <w:t>mbo</w:t>
        </w:r>
        <w:r w:rsidRPr="001C1B6E">
          <w:rPr>
            <w:rStyle w:val="Hyperlink"/>
          </w:rPr>
          <w:t>-docenten</w:t>
        </w:r>
      </w:hyperlink>
    </w:p>
    <w:p w14:paraId="1727677E" w14:textId="77777777" w:rsidR="00647481" w:rsidRDefault="00647481" w:rsidP="00647481">
      <w:pPr>
        <w:pStyle w:val="Geenafstand"/>
        <w:rPr>
          <w:rStyle w:val="Hyperlink"/>
        </w:rPr>
      </w:pPr>
    </w:p>
    <w:p w14:paraId="5DBA13CE" w14:textId="77777777" w:rsidR="00647481" w:rsidRPr="00BF147A" w:rsidRDefault="00647481" w:rsidP="00647481">
      <w:pPr>
        <w:pStyle w:val="Geenafstand"/>
        <w:rPr>
          <w:rStyle w:val="Hyperlink"/>
          <w:rFonts w:ascii="Arial" w:hAnsi="Arial" w:cs="Arial"/>
          <w:color w:val="222222"/>
          <w:u w:val="none"/>
          <w:shd w:val="clear" w:color="auto" w:fill="FFFFFF"/>
        </w:rPr>
      </w:pPr>
      <w:r w:rsidRPr="0085570A">
        <w:rPr>
          <w:rFonts w:ascii="Arial" w:hAnsi="Arial" w:cs="Arial"/>
          <w:color w:val="222222"/>
          <w:shd w:val="clear" w:color="auto" w:fill="FFFFFF"/>
          <w:lang w:val="en-US"/>
          <w:rPrChange w:id="167" w:author="Teekens-Schuurman, F.C." w:date="2018-05-24T13:44:00Z">
            <w:rPr>
              <w:rFonts w:ascii="Arial" w:hAnsi="Arial" w:cs="Arial"/>
              <w:color w:val="222222"/>
              <w:shd w:val="clear" w:color="auto" w:fill="FFFFFF"/>
            </w:rPr>
          </w:rPrChange>
        </w:rPr>
        <w:t>Schunk, D. H. (2012). </w:t>
      </w:r>
      <w:r w:rsidRPr="0085570A">
        <w:rPr>
          <w:rFonts w:ascii="Arial" w:hAnsi="Arial" w:cs="Arial"/>
          <w:i/>
          <w:iCs/>
          <w:color w:val="222222"/>
          <w:shd w:val="clear" w:color="auto" w:fill="FFFFFF"/>
          <w:lang w:val="en-US"/>
          <w:rPrChange w:id="168" w:author="Teekens-Schuurman, F.C." w:date="2018-05-24T13:44:00Z">
            <w:rPr>
              <w:rFonts w:ascii="Arial" w:hAnsi="Arial" w:cs="Arial"/>
              <w:i/>
              <w:iCs/>
              <w:color w:val="222222"/>
              <w:shd w:val="clear" w:color="auto" w:fill="FFFFFF"/>
            </w:rPr>
          </w:rPrChange>
        </w:rPr>
        <w:t>Learning theories an educational perspective sixth edition</w:t>
      </w:r>
      <w:r w:rsidR="00BF147A" w:rsidRPr="0085570A">
        <w:rPr>
          <w:rFonts w:ascii="Arial" w:hAnsi="Arial" w:cs="Arial"/>
          <w:color w:val="222222"/>
          <w:shd w:val="clear" w:color="auto" w:fill="FFFFFF"/>
          <w:lang w:val="en-US"/>
          <w:rPrChange w:id="169" w:author="Teekens-Schuurman, F.C." w:date="2018-05-24T13:44:00Z">
            <w:rPr>
              <w:rFonts w:ascii="Arial" w:hAnsi="Arial" w:cs="Arial"/>
              <w:color w:val="222222"/>
              <w:shd w:val="clear" w:color="auto" w:fill="FFFFFF"/>
            </w:rPr>
          </w:rPrChange>
        </w:rPr>
        <w:t xml:space="preserve">. </w:t>
      </w:r>
      <w:r w:rsidR="00BF147A">
        <w:rPr>
          <w:rFonts w:ascii="Arial" w:hAnsi="Arial" w:cs="Arial"/>
          <w:color w:val="222222"/>
          <w:shd w:val="clear" w:color="auto" w:fill="FFFFFF"/>
        </w:rPr>
        <w:t xml:space="preserve">Pearson. </w:t>
      </w:r>
    </w:p>
    <w:p w14:paraId="4696A72B" w14:textId="77777777" w:rsidR="00647481" w:rsidRDefault="00647481" w:rsidP="00647481">
      <w:pPr>
        <w:pStyle w:val="Geenafstand"/>
        <w:rPr>
          <w:rStyle w:val="Hyperlink"/>
        </w:rPr>
      </w:pPr>
    </w:p>
    <w:p w14:paraId="1C97F497" w14:textId="77777777" w:rsidR="00647481" w:rsidRDefault="00647481" w:rsidP="00647481">
      <w:pPr>
        <w:pStyle w:val="Geenafstand"/>
      </w:pPr>
      <w:r>
        <w:t xml:space="preserve">Scienceguide. (2018). </w:t>
      </w:r>
      <w:r>
        <w:rPr>
          <w:i/>
        </w:rPr>
        <w:t xml:space="preserve">Stille ramp aan de basis van het mbo. </w:t>
      </w:r>
      <w:r>
        <w:t xml:space="preserve">Geraadpleegd op 21 april 2018, van </w:t>
      </w:r>
      <w:hyperlink r:id="rId40" w:history="1">
        <w:r w:rsidRPr="001C1B6E">
          <w:rPr>
            <w:rStyle w:val="Hyperlink"/>
          </w:rPr>
          <w:t>https://www.scienceguide.nl/2018/02/stille-ramp-aan-basis-</w:t>
        </w:r>
        <w:r>
          <w:rPr>
            <w:rStyle w:val="Hyperlink"/>
          </w:rPr>
          <w:t>mbo</w:t>
        </w:r>
        <w:r w:rsidRPr="001C1B6E">
          <w:rPr>
            <w:rStyle w:val="Hyperlink"/>
          </w:rPr>
          <w:t>/</w:t>
        </w:r>
      </w:hyperlink>
      <w:r>
        <w:t xml:space="preserve"> </w:t>
      </w:r>
    </w:p>
    <w:p w14:paraId="0C8F01C7" w14:textId="77777777" w:rsidR="00647481" w:rsidRDefault="00647481" w:rsidP="00647481">
      <w:pPr>
        <w:pStyle w:val="Geenafstand"/>
      </w:pPr>
    </w:p>
    <w:p w14:paraId="6543D641" w14:textId="77777777" w:rsidR="00647481" w:rsidRDefault="00647481" w:rsidP="00647481">
      <w:pPr>
        <w:pStyle w:val="Geenafstand"/>
      </w:pPr>
      <w:r>
        <w:t xml:space="preserve">Syndeon. (2012). </w:t>
      </w:r>
      <w:r>
        <w:rPr>
          <w:i/>
        </w:rPr>
        <w:t xml:space="preserve">Sebastian Leitner. </w:t>
      </w:r>
      <w:r>
        <w:t xml:space="preserve">Geraadpleegd op 22 april 2018 van </w:t>
      </w:r>
      <w:hyperlink r:id="rId41" w:history="1">
        <w:r w:rsidRPr="003F234B">
          <w:rPr>
            <w:rStyle w:val="Hyperlink"/>
          </w:rPr>
          <w:t>http://www.flashcardlearner.com/articles/sebastian-leitner/</w:t>
        </w:r>
      </w:hyperlink>
      <w:r>
        <w:t xml:space="preserve"> </w:t>
      </w:r>
    </w:p>
    <w:p w14:paraId="767F66D5" w14:textId="77777777" w:rsidR="00647481" w:rsidRPr="00976C6F" w:rsidRDefault="00647481" w:rsidP="00647481">
      <w:pPr>
        <w:pStyle w:val="Geenafstand"/>
      </w:pPr>
    </w:p>
    <w:p w14:paraId="1098F6D0" w14:textId="77777777" w:rsidR="00647481" w:rsidRPr="00157C0C" w:rsidRDefault="00647481" w:rsidP="00647481">
      <w:pPr>
        <w:pStyle w:val="Geenafstand"/>
      </w:pPr>
      <w:r>
        <w:t xml:space="preserve">Veen, van der T., en van der Wal, J. </w:t>
      </w:r>
      <w:r>
        <w:rPr>
          <w:i/>
        </w:rPr>
        <w:t xml:space="preserve">Van leertheorie naar onderwijspraktijk. </w:t>
      </w:r>
      <w:r>
        <w:t>(5</w:t>
      </w:r>
      <w:r w:rsidRPr="00157C0C">
        <w:rPr>
          <w:vertAlign w:val="superscript"/>
        </w:rPr>
        <w:t>de</w:t>
      </w:r>
      <w:r>
        <w:t xml:space="preserve"> druk). Groningen: Noordhofuitgevers. </w:t>
      </w:r>
    </w:p>
    <w:p w14:paraId="57413FBC" w14:textId="77777777" w:rsidR="00647481" w:rsidRPr="00976C6F" w:rsidRDefault="00647481" w:rsidP="00647481">
      <w:pPr>
        <w:pStyle w:val="Geenafstand"/>
      </w:pPr>
    </w:p>
    <w:p w14:paraId="7D36F5A5" w14:textId="77777777" w:rsidR="00647481" w:rsidRDefault="00647481" w:rsidP="00647481">
      <w:pPr>
        <w:pStyle w:val="Geenafstand"/>
      </w:pPr>
      <w:r>
        <w:t xml:space="preserve">Westerhuis, A. (2016). </w:t>
      </w:r>
      <w:r>
        <w:rPr>
          <w:i/>
        </w:rPr>
        <w:t xml:space="preserve">Verkenning van de ontwikkelingen in de relatie tussen het onderwijs en de arbeidsmarkt. </w:t>
      </w:r>
      <w:r>
        <w:t xml:space="preserve">Geraadpleegd op 13 maart 20118 van </w:t>
      </w:r>
      <w:hyperlink r:id="rId42" w:history="1">
        <w:r w:rsidRPr="009A46F6">
          <w:rPr>
            <w:rStyle w:val="Hyperlink"/>
          </w:rPr>
          <w:t>http://www.leerloopbanen.nl/home/uploads/ECBO_Verkenning_ontwikkelingen_relatie_onderwijs_en_arbeidsmarkt.pdf</w:t>
        </w:r>
      </w:hyperlink>
      <w:r>
        <w:t xml:space="preserve"> </w:t>
      </w:r>
    </w:p>
    <w:p w14:paraId="407ABFCA" w14:textId="77777777" w:rsidR="00647481" w:rsidRDefault="00647481" w:rsidP="00647481">
      <w:pPr>
        <w:pStyle w:val="Geenafstand"/>
      </w:pPr>
    </w:p>
    <w:p w14:paraId="401C842C" w14:textId="77777777" w:rsidR="00647481" w:rsidRDefault="00647481" w:rsidP="00647481">
      <w:pPr>
        <w:pStyle w:val="Geenafstand"/>
      </w:pPr>
      <w:r>
        <w:t xml:space="preserve">Wielemans, W. (2000). </w:t>
      </w:r>
      <w:r>
        <w:rPr>
          <w:i/>
        </w:rPr>
        <w:t xml:space="preserve">Ingewikkelde ontwikkeling. </w:t>
      </w:r>
      <w:r w:rsidRPr="00D40EC6">
        <w:t>(1</w:t>
      </w:r>
      <w:r w:rsidRPr="00D40EC6">
        <w:rPr>
          <w:vertAlign w:val="superscript"/>
        </w:rPr>
        <w:t>ste</w:t>
      </w:r>
      <w:r w:rsidRPr="00D40EC6">
        <w:t xml:space="preserve"> druk)</w:t>
      </w:r>
      <w:r>
        <w:t xml:space="preserve">. Leusden: Acco. </w:t>
      </w:r>
    </w:p>
    <w:p w14:paraId="21075305" w14:textId="77777777" w:rsidR="00647481" w:rsidRPr="00976C6F" w:rsidRDefault="00647481" w:rsidP="00647481">
      <w:pPr>
        <w:pStyle w:val="Geenafstand"/>
      </w:pPr>
    </w:p>
    <w:p w14:paraId="3108A1C9" w14:textId="77777777" w:rsidR="00647481" w:rsidRDefault="00647481" w:rsidP="00647481">
      <w:r>
        <w:t xml:space="preserve">Wikipedia. (2015). </w:t>
      </w:r>
      <w:r>
        <w:rPr>
          <w:i/>
        </w:rPr>
        <w:t xml:space="preserve">Hermann Ebbinghaus. </w:t>
      </w:r>
      <w:r>
        <w:t xml:space="preserve">Geraadpleegd op 21-04-2018 van </w:t>
      </w:r>
      <w:hyperlink r:id="rId43" w:history="1">
        <w:r w:rsidRPr="003F234B">
          <w:rPr>
            <w:rStyle w:val="Hyperlink"/>
          </w:rPr>
          <w:t>https://nl.wikipedia.org/wiki/Hermann_Ebbinghaus</w:t>
        </w:r>
      </w:hyperlink>
    </w:p>
    <w:p w14:paraId="333373FD" w14:textId="77777777" w:rsidR="00647481" w:rsidRDefault="00647481" w:rsidP="00647481"/>
    <w:p w14:paraId="57F56DD3" w14:textId="77777777" w:rsidR="00647481" w:rsidRDefault="00647481" w:rsidP="00647481">
      <w:pPr>
        <w:pStyle w:val="Geenafstand"/>
        <w:rPr>
          <w:rFonts w:ascii="Arial" w:hAnsi="Arial" w:cs="Arial"/>
          <w:color w:val="222222"/>
          <w:shd w:val="clear" w:color="auto" w:fill="FFFFFF"/>
        </w:rPr>
      </w:pPr>
    </w:p>
    <w:p w14:paraId="7D832B57" w14:textId="77777777" w:rsidR="00647481" w:rsidRPr="00EE445C" w:rsidRDefault="00647481" w:rsidP="00EE445C"/>
    <w:sectPr w:rsidR="00647481" w:rsidRPr="00EE445C" w:rsidSect="00976C6F">
      <w:headerReference w:type="default" r:id="rId44"/>
      <w:footerReference w:type="default" r:id="rId4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 w:author="Teekens-Schuurman, F.C." w:date="2018-05-24T13:37:00Z" w:initials="TF">
    <w:p w14:paraId="4D1F66C3" w14:textId="77777777" w:rsidR="0085570A" w:rsidRDefault="0085570A">
      <w:pPr>
        <w:pStyle w:val="Tekstopmerking"/>
      </w:pPr>
      <w:r>
        <w:rPr>
          <w:rStyle w:val="Verwijzingopmerking"/>
        </w:rPr>
        <w:annotationRef/>
      </w:r>
      <w:r>
        <w:t>Op dit moment discussie over deze termen</w:t>
      </w:r>
    </w:p>
  </w:comment>
  <w:comment w:id="64" w:author="Teekens-Schuurman, F.C." w:date="2018-05-24T13:38:00Z" w:initials="TF">
    <w:p w14:paraId="195C6B17" w14:textId="77777777" w:rsidR="0085570A" w:rsidRDefault="0085570A">
      <w:pPr>
        <w:pStyle w:val="Tekstopmerking"/>
      </w:pPr>
      <w:r>
        <w:rPr>
          <w:rStyle w:val="Verwijzingopmerking"/>
        </w:rPr>
        <w:annotationRef/>
      </w:r>
      <w:r>
        <w:t>Wat wil je precies met deze zing aangeven?</w:t>
      </w:r>
    </w:p>
  </w:comment>
  <w:comment w:id="89" w:author="Teekens-Schuurman, F.C." w:date="2018-05-24T13:53:00Z" w:initials="TF">
    <w:p w14:paraId="20619EA3" w14:textId="77777777" w:rsidR="0032376C" w:rsidRDefault="0032376C">
      <w:pPr>
        <w:pStyle w:val="Tekstopmerking"/>
      </w:pPr>
      <w:r>
        <w:rPr>
          <w:rStyle w:val="Verwijzingopmerking"/>
        </w:rPr>
        <w:annotationRef/>
      </w:r>
      <w:r>
        <w:t>Soorten??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D1F66C3" w15:done="0"/>
  <w15:commentEx w15:paraId="195C6B17" w15:done="0"/>
  <w15:commentEx w15:paraId="20619EA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1F66C3" w16cid:durableId="1EB525E4"/>
  <w16cid:commentId w16cid:paraId="195C6B17" w16cid:durableId="1EB525ED"/>
  <w16cid:commentId w16cid:paraId="20619EA3" w16cid:durableId="1EB525F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C6DB64" w14:textId="77777777" w:rsidR="00961C4A" w:rsidRDefault="00961C4A" w:rsidP="00976C6F">
      <w:pPr>
        <w:spacing w:after="0" w:line="240" w:lineRule="auto"/>
      </w:pPr>
      <w:r>
        <w:separator/>
      </w:r>
    </w:p>
  </w:endnote>
  <w:endnote w:type="continuationSeparator" w:id="0">
    <w:p w14:paraId="3923A484" w14:textId="77777777" w:rsidR="00961C4A" w:rsidRDefault="00961C4A" w:rsidP="00976C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altName w:val="Sylfaen"/>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C9BA7" w14:textId="0015C35C" w:rsidR="0085570A" w:rsidRDefault="0085570A">
    <w:pPr>
      <w:pStyle w:val="Voettekst"/>
    </w:pPr>
    <w:r>
      <w:rPr>
        <w:noProof/>
        <w:color w:val="4472C4" w:themeColor="accent1"/>
        <w:lang w:eastAsia="nl-NL"/>
      </w:rPr>
      <mc:AlternateContent>
        <mc:Choice Requires="wps">
          <w:drawing>
            <wp:anchor distT="0" distB="0" distL="114300" distR="114300" simplePos="0" relativeHeight="251659264" behindDoc="0" locked="0" layoutInCell="1" allowOverlap="1" wp14:anchorId="61BFE531" wp14:editId="19C87320">
              <wp:simplePos x="0" y="0"/>
              <wp:positionH relativeFrom="page">
                <wp:align>center</wp:align>
              </wp:positionH>
              <wp:positionV relativeFrom="page">
                <wp:align>center</wp:align>
              </wp:positionV>
              <wp:extent cx="7364730" cy="9528810"/>
              <wp:effectExtent l="0" t="0" r="26670" b="26670"/>
              <wp:wrapNone/>
              <wp:docPr id="452" name="Rechthoek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C3016FD" id="Rechthoek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" filled="f" strokecolor="#747070 [1614]" strokeweight="1.25pt">
              <w10:wrap anchorx="page" anchory="page"/>
            </v:rect>
          </w:pict>
        </mc:Fallback>
      </mc:AlternateContent>
    </w:r>
    <w:r>
      <w:rPr>
        <w:color w:val="4472C4" w:themeColor="accent1"/>
      </w:rPr>
      <w:t xml:space="preserve"> </w:t>
    </w:r>
    <w:r>
      <w:rPr>
        <w:rFonts w:asciiTheme="majorHAnsi" w:eastAsiaTheme="majorEastAsia" w:hAnsiTheme="majorHAnsi" w:cstheme="majorBidi"/>
        <w:color w:val="4472C4" w:themeColor="accent1"/>
      </w:rPr>
      <w:t xml:space="preserve">pag. </w:t>
    </w:r>
    <w:r>
      <w:rPr>
        <w:color w:val="4472C4" w:themeColor="accent1"/>
      </w:rPr>
      <w:fldChar w:fldCharType="begin"/>
    </w:r>
    <w:r>
      <w:rPr>
        <w:color w:val="4472C4" w:themeColor="accent1"/>
      </w:rPr>
      <w:instrText>PAGE    \* MERGEFORMAT</w:instrText>
    </w:r>
    <w:r>
      <w:rPr>
        <w:color w:val="4472C4" w:themeColor="accent1"/>
      </w:rPr>
      <w:fldChar w:fldCharType="separate"/>
    </w:r>
    <w:r w:rsidR="00E62173" w:rsidRPr="00E62173">
      <w:rPr>
        <w:rFonts w:asciiTheme="majorHAnsi" w:eastAsiaTheme="majorEastAsia" w:hAnsiTheme="majorHAnsi" w:cstheme="majorBidi"/>
        <w:noProof/>
        <w:color w:val="4472C4" w:themeColor="accent1"/>
      </w:rPr>
      <w:t>8</w:t>
    </w:r>
    <w:r>
      <w:rPr>
        <w:rFonts w:asciiTheme="majorHAnsi" w:eastAsiaTheme="majorEastAsia" w:hAnsiTheme="majorHAnsi" w:cstheme="majorBidi"/>
        <w:color w:val="4472C4" w:themeColor="accen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CB0888" w14:textId="77777777" w:rsidR="00961C4A" w:rsidRDefault="00961C4A" w:rsidP="00976C6F">
      <w:pPr>
        <w:spacing w:after="0" w:line="240" w:lineRule="auto"/>
      </w:pPr>
      <w:r>
        <w:separator/>
      </w:r>
    </w:p>
  </w:footnote>
  <w:footnote w:type="continuationSeparator" w:id="0">
    <w:p w14:paraId="0EA54FDE" w14:textId="77777777" w:rsidR="00961C4A" w:rsidRDefault="00961C4A" w:rsidP="00976C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E9EA1" w14:textId="77777777" w:rsidR="0085570A" w:rsidRDefault="0085570A" w:rsidP="008867AA">
    <w:pPr>
      <w:spacing w:line="264" w:lineRule="auto"/>
      <w:jc w:val="center"/>
    </w:pPr>
    <w:r>
      <w:rPr>
        <w:noProof/>
        <w:color w:val="000000"/>
        <w:lang w:eastAsia="nl-NL"/>
      </w:rPr>
      <mc:AlternateContent>
        <mc:Choice Requires="wps">
          <w:drawing>
            <wp:anchor distT="0" distB="0" distL="114300" distR="114300" simplePos="0" relativeHeight="251661312" behindDoc="0" locked="0" layoutInCell="1" allowOverlap="1" wp14:anchorId="28521506" wp14:editId="6FFD4152">
              <wp:simplePos x="0" y="0"/>
              <wp:positionH relativeFrom="page">
                <wp:align>center</wp:align>
              </wp:positionH>
              <wp:positionV relativeFrom="page">
                <wp:align>center</wp:align>
              </wp:positionV>
              <wp:extent cx="7376160" cy="9555480"/>
              <wp:effectExtent l="0" t="0" r="26670" b="26670"/>
              <wp:wrapNone/>
              <wp:docPr id="222" name="Rechthoek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04672567" id="Rechthoek 222" o:spid="_x0000_s1026" style="position:absolute;margin-left:0;margin-top:0;width:580.8pt;height:752.4pt;z-index:25166131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" filled="f" strokecolor="#747070 [1614]" strokeweight="1.25pt">
              <w10:wrap anchorx="page" anchory="page"/>
            </v:rect>
          </w:pict>
        </mc:Fallback>
      </mc:AlternateContent>
    </w:r>
    <w:r>
      <w:rPr>
        <w:color w:val="4472C4" w:themeColor="accent1"/>
      </w:rPr>
      <w:t xml:space="preserve">Vakdidactische Eindwerkstuk </w:t>
    </w:r>
    <w:sdt>
      <w:sdtPr>
        <w:rPr>
          <w:color w:val="4472C4" w:themeColor="accent1"/>
        </w:rPr>
        <w:alias w:val="Titel"/>
        <w:id w:val="15524250"/>
        <w:placeholder>
          <w:docPart w:val="293CDC71E64D48828D9FCC73347F36E8"/>
        </w:placeholder>
        <w:dataBinding w:prefixMappings="xmlns:ns0='http://schemas.openxmlformats.org/package/2006/metadata/core-properties' xmlns:ns1='http://purl.org/dc/elements/1.1/'" w:xpath="/ns0:coreProperties[1]/ns1:title[1]" w:storeItemID="{6C3C8BC8-F283-45AE-878A-BAB7291924A1}"/>
        <w:text/>
      </w:sdtPr>
      <w:sdtEndPr/>
      <w:sdtContent>
        <w:r>
          <w:rPr>
            <w:color w:val="4472C4" w:themeColor="accent1"/>
          </w:rPr>
          <w:t>Deel A &amp; B</w:t>
        </w:r>
      </w:sdtContent>
    </w:sdt>
  </w:p>
  <w:p w14:paraId="6C68419B" w14:textId="77777777" w:rsidR="0085570A" w:rsidRDefault="0085570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D2AFB"/>
    <w:multiLevelType w:val="hybridMultilevel"/>
    <w:tmpl w:val="591279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9C3AB7"/>
    <w:multiLevelType w:val="hybridMultilevel"/>
    <w:tmpl w:val="703630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6D25498"/>
    <w:multiLevelType w:val="hybridMultilevel"/>
    <w:tmpl w:val="0A8269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6EF2A3F"/>
    <w:multiLevelType w:val="hybridMultilevel"/>
    <w:tmpl w:val="E39672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A26128E"/>
    <w:multiLevelType w:val="multilevel"/>
    <w:tmpl w:val="176871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CAD6D91"/>
    <w:multiLevelType w:val="hybridMultilevel"/>
    <w:tmpl w:val="1264E70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6" w15:restartNumberingAfterBreak="0">
    <w:nsid w:val="0E422611"/>
    <w:multiLevelType w:val="hybridMultilevel"/>
    <w:tmpl w:val="9F26EE8E"/>
    <w:lvl w:ilvl="0" w:tplc="4072C47C">
      <w:start w:val="1"/>
      <w:numFmt w:val="bullet"/>
      <w:lvlText w:val=""/>
      <w:lvlJc w:val="left"/>
      <w:pPr>
        <w:ind w:left="720" w:hanging="360"/>
      </w:pPr>
      <w:rPr>
        <w:rFonts w:ascii="Symbol" w:hAnsi="Symbol" w:hint="default"/>
        <w:sz w:val="20"/>
        <w:szCs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03F7205"/>
    <w:multiLevelType w:val="hybridMultilevel"/>
    <w:tmpl w:val="05F602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17C6598"/>
    <w:multiLevelType w:val="hybridMultilevel"/>
    <w:tmpl w:val="5498DD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2CA031D"/>
    <w:multiLevelType w:val="hybridMultilevel"/>
    <w:tmpl w:val="5498DD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5896B73"/>
    <w:multiLevelType w:val="hybridMultilevel"/>
    <w:tmpl w:val="D25EF38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1" w15:restartNumberingAfterBreak="0">
    <w:nsid w:val="15CC7756"/>
    <w:multiLevelType w:val="hybridMultilevel"/>
    <w:tmpl w:val="8E1EBE22"/>
    <w:lvl w:ilvl="0" w:tplc="04130001">
      <w:start w:val="1"/>
      <w:numFmt w:val="bullet"/>
      <w:lvlText w:val=""/>
      <w:lvlJc w:val="left"/>
      <w:pPr>
        <w:ind w:left="768" w:hanging="360"/>
      </w:pPr>
      <w:rPr>
        <w:rFonts w:ascii="Symbol" w:hAnsi="Symbol" w:hint="default"/>
      </w:rPr>
    </w:lvl>
    <w:lvl w:ilvl="1" w:tplc="04130003">
      <w:start w:val="1"/>
      <w:numFmt w:val="bullet"/>
      <w:lvlText w:val="o"/>
      <w:lvlJc w:val="left"/>
      <w:pPr>
        <w:ind w:left="1488" w:hanging="360"/>
      </w:pPr>
      <w:rPr>
        <w:rFonts w:ascii="Courier New" w:hAnsi="Courier New" w:cs="Courier New" w:hint="default"/>
      </w:rPr>
    </w:lvl>
    <w:lvl w:ilvl="2" w:tplc="04130005">
      <w:start w:val="1"/>
      <w:numFmt w:val="bullet"/>
      <w:lvlText w:val=""/>
      <w:lvlJc w:val="left"/>
      <w:pPr>
        <w:ind w:left="2208" w:hanging="360"/>
      </w:pPr>
      <w:rPr>
        <w:rFonts w:ascii="Wingdings" w:hAnsi="Wingdings" w:hint="default"/>
      </w:rPr>
    </w:lvl>
    <w:lvl w:ilvl="3" w:tplc="04130001">
      <w:start w:val="1"/>
      <w:numFmt w:val="bullet"/>
      <w:lvlText w:val=""/>
      <w:lvlJc w:val="left"/>
      <w:pPr>
        <w:ind w:left="2928" w:hanging="360"/>
      </w:pPr>
      <w:rPr>
        <w:rFonts w:ascii="Symbol" w:hAnsi="Symbol" w:hint="default"/>
      </w:rPr>
    </w:lvl>
    <w:lvl w:ilvl="4" w:tplc="04130003">
      <w:start w:val="1"/>
      <w:numFmt w:val="bullet"/>
      <w:lvlText w:val="o"/>
      <w:lvlJc w:val="left"/>
      <w:pPr>
        <w:ind w:left="3648" w:hanging="360"/>
      </w:pPr>
      <w:rPr>
        <w:rFonts w:ascii="Courier New" w:hAnsi="Courier New" w:cs="Courier New" w:hint="default"/>
      </w:rPr>
    </w:lvl>
    <w:lvl w:ilvl="5" w:tplc="04130005">
      <w:start w:val="1"/>
      <w:numFmt w:val="bullet"/>
      <w:lvlText w:val=""/>
      <w:lvlJc w:val="left"/>
      <w:pPr>
        <w:ind w:left="4368" w:hanging="360"/>
      </w:pPr>
      <w:rPr>
        <w:rFonts w:ascii="Wingdings" w:hAnsi="Wingdings" w:hint="default"/>
      </w:rPr>
    </w:lvl>
    <w:lvl w:ilvl="6" w:tplc="04130001">
      <w:start w:val="1"/>
      <w:numFmt w:val="bullet"/>
      <w:lvlText w:val=""/>
      <w:lvlJc w:val="left"/>
      <w:pPr>
        <w:ind w:left="5088" w:hanging="360"/>
      </w:pPr>
      <w:rPr>
        <w:rFonts w:ascii="Symbol" w:hAnsi="Symbol" w:hint="default"/>
      </w:rPr>
    </w:lvl>
    <w:lvl w:ilvl="7" w:tplc="04130003">
      <w:start w:val="1"/>
      <w:numFmt w:val="bullet"/>
      <w:lvlText w:val="o"/>
      <w:lvlJc w:val="left"/>
      <w:pPr>
        <w:ind w:left="5808" w:hanging="360"/>
      </w:pPr>
      <w:rPr>
        <w:rFonts w:ascii="Courier New" w:hAnsi="Courier New" w:cs="Courier New" w:hint="default"/>
      </w:rPr>
    </w:lvl>
    <w:lvl w:ilvl="8" w:tplc="04130005">
      <w:start w:val="1"/>
      <w:numFmt w:val="bullet"/>
      <w:lvlText w:val=""/>
      <w:lvlJc w:val="left"/>
      <w:pPr>
        <w:ind w:left="6528" w:hanging="360"/>
      </w:pPr>
      <w:rPr>
        <w:rFonts w:ascii="Wingdings" w:hAnsi="Wingdings" w:hint="default"/>
      </w:rPr>
    </w:lvl>
  </w:abstractNum>
  <w:abstractNum w:abstractNumId="12" w15:restartNumberingAfterBreak="0">
    <w:nsid w:val="178C1520"/>
    <w:multiLevelType w:val="hybridMultilevel"/>
    <w:tmpl w:val="63CE331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B8F701E"/>
    <w:multiLevelType w:val="hybridMultilevel"/>
    <w:tmpl w:val="59D483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E055DEF"/>
    <w:multiLevelType w:val="hybridMultilevel"/>
    <w:tmpl w:val="7FE4C0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1FB344B2"/>
    <w:multiLevelType w:val="hybridMultilevel"/>
    <w:tmpl w:val="5498DD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0D079C4"/>
    <w:multiLevelType w:val="hybridMultilevel"/>
    <w:tmpl w:val="6EC4E6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1020398"/>
    <w:multiLevelType w:val="hybridMultilevel"/>
    <w:tmpl w:val="E6E0A3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261F3AD4"/>
    <w:multiLevelType w:val="hybridMultilevel"/>
    <w:tmpl w:val="5498DD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29240796"/>
    <w:multiLevelType w:val="hybridMultilevel"/>
    <w:tmpl w:val="5498DD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2C5A406D"/>
    <w:multiLevelType w:val="hybridMultilevel"/>
    <w:tmpl w:val="AD4247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2E621400"/>
    <w:multiLevelType w:val="multilevel"/>
    <w:tmpl w:val="E9644388"/>
    <w:lvl w:ilvl="0">
      <w:start w:val="1"/>
      <w:numFmt w:val="decimal"/>
      <w:lvlText w:val="%1)"/>
      <w:lvlJc w:val="left"/>
      <w:pPr>
        <w:ind w:left="360" w:hanging="360"/>
      </w:pPr>
    </w:lvl>
    <w:lvl w:ilvl="1">
      <w:start w:val="1"/>
      <w:numFmt w:val="lowerLetter"/>
      <w:lvlText w:val="%2."/>
      <w:lvlJc w:val="left"/>
      <w:pPr>
        <w:ind w:left="720" w:hanging="360"/>
      </w:pPr>
      <w:rPr>
        <w:rFonts w:ascii="Calibri" w:eastAsia="Calibri" w:hAnsi="Calibri" w:cs="Times New Roman"/>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Calibri" w:eastAsia="Calibri" w:hAnsi="Calibri" w:cs="Times New Roman"/>
      </w:rPr>
    </w:lvl>
    <w:lvl w:ilvl="8">
      <w:start w:val="1"/>
      <w:numFmt w:val="lowerRoman"/>
      <w:lvlText w:val="%9."/>
      <w:lvlJc w:val="left"/>
      <w:pPr>
        <w:ind w:left="3240" w:hanging="360"/>
      </w:pPr>
    </w:lvl>
  </w:abstractNum>
  <w:abstractNum w:abstractNumId="22" w15:restartNumberingAfterBreak="0">
    <w:nsid w:val="2F953539"/>
    <w:multiLevelType w:val="hybridMultilevel"/>
    <w:tmpl w:val="5498DD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304800F8"/>
    <w:multiLevelType w:val="hybridMultilevel"/>
    <w:tmpl w:val="8B7450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05C0118"/>
    <w:multiLevelType w:val="hybridMultilevel"/>
    <w:tmpl w:val="3F561C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2720A71"/>
    <w:multiLevelType w:val="hybridMultilevel"/>
    <w:tmpl w:val="DF9AA0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3331142C"/>
    <w:multiLevelType w:val="hybridMultilevel"/>
    <w:tmpl w:val="FAEE45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36D53F9F"/>
    <w:multiLevelType w:val="hybridMultilevel"/>
    <w:tmpl w:val="B38C9D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3798015B"/>
    <w:multiLevelType w:val="hybridMultilevel"/>
    <w:tmpl w:val="4DBECB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379920BD"/>
    <w:multiLevelType w:val="hybridMultilevel"/>
    <w:tmpl w:val="5632374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0" w15:restartNumberingAfterBreak="0">
    <w:nsid w:val="38205CDB"/>
    <w:multiLevelType w:val="hybridMultilevel"/>
    <w:tmpl w:val="403489C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31" w15:restartNumberingAfterBreak="0">
    <w:nsid w:val="392E4CFA"/>
    <w:multiLevelType w:val="hybridMultilevel"/>
    <w:tmpl w:val="94A4EE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3B4454E7"/>
    <w:multiLevelType w:val="hybridMultilevel"/>
    <w:tmpl w:val="84566402"/>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33" w15:restartNumberingAfterBreak="0">
    <w:nsid w:val="3C5E2FB9"/>
    <w:multiLevelType w:val="hybridMultilevel"/>
    <w:tmpl w:val="32AA06D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3CE72AA4"/>
    <w:multiLevelType w:val="hybridMultilevel"/>
    <w:tmpl w:val="38DA91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3D5E7388"/>
    <w:multiLevelType w:val="hybridMultilevel"/>
    <w:tmpl w:val="556A50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3EA92056"/>
    <w:multiLevelType w:val="hybridMultilevel"/>
    <w:tmpl w:val="6CD22D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3F625EF4"/>
    <w:multiLevelType w:val="hybridMultilevel"/>
    <w:tmpl w:val="969A20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410F21DB"/>
    <w:multiLevelType w:val="multilevel"/>
    <w:tmpl w:val="1C5675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1535D6C"/>
    <w:multiLevelType w:val="hybridMultilevel"/>
    <w:tmpl w:val="AAFAE5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41C61350"/>
    <w:multiLevelType w:val="hybridMultilevel"/>
    <w:tmpl w:val="5498DD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426D1961"/>
    <w:multiLevelType w:val="hybridMultilevel"/>
    <w:tmpl w:val="677C672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431F3158"/>
    <w:multiLevelType w:val="multilevel"/>
    <w:tmpl w:val="75B28B20"/>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43" w15:restartNumberingAfterBreak="0">
    <w:nsid w:val="43E6183F"/>
    <w:multiLevelType w:val="hybridMultilevel"/>
    <w:tmpl w:val="CEAAC9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44F248E6"/>
    <w:multiLevelType w:val="hybridMultilevel"/>
    <w:tmpl w:val="0A26D0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48FF13C1"/>
    <w:multiLevelType w:val="hybridMultilevel"/>
    <w:tmpl w:val="5F02295E"/>
    <w:lvl w:ilvl="0" w:tplc="FCF28FFC">
      <w:start w:val="1"/>
      <w:numFmt w:val="upperLetter"/>
      <w:lvlText w:val="%1."/>
      <w:lvlJc w:val="left"/>
      <w:pPr>
        <w:ind w:left="643"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6" w15:restartNumberingAfterBreak="0">
    <w:nsid w:val="49FE4EE1"/>
    <w:multiLevelType w:val="hybridMultilevel"/>
    <w:tmpl w:val="B674FEE2"/>
    <w:lvl w:ilvl="0" w:tplc="7DF6C100">
      <w:start w:val="1"/>
      <w:numFmt w:val="upperLetter"/>
      <w:lvlText w:val="%1."/>
      <w:lvlJc w:val="left"/>
      <w:pPr>
        <w:ind w:left="1080" w:hanging="360"/>
      </w:pPr>
      <w:rPr>
        <w:rFonts w:hint="default"/>
        <w:color w:val="333333"/>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7" w15:restartNumberingAfterBreak="0">
    <w:nsid w:val="4B036A9D"/>
    <w:multiLevelType w:val="hybridMultilevel"/>
    <w:tmpl w:val="D244FD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15:restartNumberingAfterBreak="0">
    <w:nsid w:val="4BC46BE2"/>
    <w:multiLevelType w:val="hybridMultilevel"/>
    <w:tmpl w:val="8B4A1BB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9" w15:restartNumberingAfterBreak="0">
    <w:nsid w:val="528D2079"/>
    <w:multiLevelType w:val="hybridMultilevel"/>
    <w:tmpl w:val="EDBCFA54"/>
    <w:lvl w:ilvl="0" w:tplc="0413000F">
      <w:start w:val="7"/>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0" w15:restartNumberingAfterBreak="0">
    <w:nsid w:val="56914477"/>
    <w:multiLevelType w:val="hybridMultilevel"/>
    <w:tmpl w:val="762016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1" w15:restartNumberingAfterBreak="0">
    <w:nsid w:val="57F35B80"/>
    <w:multiLevelType w:val="hybridMultilevel"/>
    <w:tmpl w:val="222086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2" w15:restartNumberingAfterBreak="0">
    <w:nsid w:val="59BD7DCC"/>
    <w:multiLevelType w:val="hybridMultilevel"/>
    <w:tmpl w:val="97F8777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3" w15:restartNumberingAfterBreak="0">
    <w:nsid w:val="59C35DD8"/>
    <w:multiLevelType w:val="hybridMultilevel"/>
    <w:tmpl w:val="EB98E9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4" w15:restartNumberingAfterBreak="0">
    <w:nsid w:val="5B3E2192"/>
    <w:multiLevelType w:val="hybridMultilevel"/>
    <w:tmpl w:val="2F449676"/>
    <w:lvl w:ilvl="0" w:tplc="04130001">
      <w:start w:val="1"/>
      <w:numFmt w:val="bullet"/>
      <w:lvlText w:val=""/>
      <w:lvlJc w:val="left"/>
      <w:pPr>
        <w:ind w:left="773" w:hanging="360"/>
      </w:pPr>
      <w:rPr>
        <w:rFonts w:ascii="Symbol" w:hAnsi="Symbol" w:hint="default"/>
      </w:rPr>
    </w:lvl>
    <w:lvl w:ilvl="1" w:tplc="04130003" w:tentative="1">
      <w:start w:val="1"/>
      <w:numFmt w:val="bullet"/>
      <w:lvlText w:val="o"/>
      <w:lvlJc w:val="left"/>
      <w:pPr>
        <w:ind w:left="1493" w:hanging="360"/>
      </w:pPr>
      <w:rPr>
        <w:rFonts w:ascii="Courier New" w:hAnsi="Courier New" w:cs="Courier New" w:hint="default"/>
      </w:rPr>
    </w:lvl>
    <w:lvl w:ilvl="2" w:tplc="04130005" w:tentative="1">
      <w:start w:val="1"/>
      <w:numFmt w:val="bullet"/>
      <w:lvlText w:val=""/>
      <w:lvlJc w:val="left"/>
      <w:pPr>
        <w:ind w:left="2213" w:hanging="360"/>
      </w:pPr>
      <w:rPr>
        <w:rFonts w:ascii="Wingdings" w:hAnsi="Wingdings" w:hint="default"/>
      </w:rPr>
    </w:lvl>
    <w:lvl w:ilvl="3" w:tplc="04130001" w:tentative="1">
      <w:start w:val="1"/>
      <w:numFmt w:val="bullet"/>
      <w:lvlText w:val=""/>
      <w:lvlJc w:val="left"/>
      <w:pPr>
        <w:ind w:left="2933" w:hanging="360"/>
      </w:pPr>
      <w:rPr>
        <w:rFonts w:ascii="Symbol" w:hAnsi="Symbol" w:hint="default"/>
      </w:rPr>
    </w:lvl>
    <w:lvl w:ilvl="4" w:tplc="04130003" w:tentative="1">
      <w:start w:val="1"/>
      <w:numFmt w:val="bullet"/>
      <w:lvlText w:val="o"/>
      <w:lvlJc w:val="left"/>
      <w:pPr>
        <w:ind w:left="3653" w:hanging="360"/>
      </w:pPr>
      <w:rPr>
        <w:rFonts w:ascii="Courier New" w:hAnsi="Courier New" w:cs="Courier New" w:hint="default"/>
      </w:rPr>
    </w:lvl>
    <w:lvl w:ilvl="5" w:tplc="04130005" w:tentative="1">
      <w:start w:val="1"/>
      <w:numFmt w:val="bullet"/>
      <w:lvlText w:val=""/>
      <w:lvlJc w:val="left"/>
      <w:pPr>
        <w:ind w:left="4373" w:hanging="360"/>
      </w:pPr>
      <w:rPr>
        <w:rFonts w:ascii="Wingdings" w:hAnsi="Wingdings" w:hint="default"/>
      </w:rPr>
    </w:lvl>
    <w:lvl w:ilvl="6" w:tplc="04130001" w:tentative="1">
      <w:start w:val="1"/>
      <w:numFmt w:val="bullet"/>
      <w:lvlText w:val=""/>
      <w:lvlJc w:val="left"/>
      <w:pPr>
        <w:ind w:left="5093" w:hanging="360"/>
      </w:pPr>
      <w:rPr>
        <w:rFonts w:ascii="Symbol" w:hAnsi="Symbol" w:hint="default"/>
      </w:rPr>
    </w:lvl>
    <w:lvl w:ilvl="7" w:tplc="04130003" w:tentative="1">
      <w:start w:val="1"/>
      <w:numFmt w:val="bullet"/>
      <w:lvlText w:val="o"/>
      <w:lvlJc w:val="left"/>
      <w:pPr>
        <w:ind w:left="5813" w:hanging="360"/>
      </w:pPr>
      <w:rPr>
        <w:rFonts w:ascii="Courier New" w:hAnsi="Courier New" w:cs="Courier New" w:hint="default"/>
      </w:rPr>
    </w:lvl>
    <w:lvl w:ilvl="8" w:tplc="04130005" w:tentative="1">
      <w:start w:val="1"/>
      <w:numFmt w:val="bullet"/>
      <w:lvlText w:val=""/>
      <w:lvlJc w:val="left"/>
      <w:pPr>
        <w:ind w:left="6533" w:hanging="360"/>
      </w:pPr>
      <w:rPr>
        <w:rFonts w:ascii="Wingdings" w:hAnsi="Wingdings" w:hint="default"/>
      </w:rPr>
    </w:lvl>
  </w:abstractNum>
  <w:abstractNum w:abstractNumId="55" w15:restartNumberingAfterBreak="0">
    <w:nsid w:val="5CE34747"/>
    <w:multiLevelType w:val="hybridMultilevel"/>
    <w:tmpl w:val="995A96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6" w15:restartNumberingAfterBreak="0">
    <w:nsid w:val="5D571126"/>
    <w:multiLevelType w:val="hybridMultilevel"/>
    <w:tmpl w:val="318C4CE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7" w15:restartNumberingAfterBreak="0">
    <w:nsid w:val="5DAE32BB"/>
    <w:multiLevelType w:val="multilevel"/>
    <w:tmpl w:val="B7829A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rFonts w:ascii="Calibri" w:eastAsia="Calibri" w:hAnsi="Calibri" w:cs="Times New Roman"/>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upp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E425538"/>
    <w:multiLevelType w:val="hybridMultilevel"/>
    <w:tmpl w:val="5EA8AA38"/>
    <w:lvl w:ilvl="0" w:tplc="6356533A">
      <w:start w:val="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9" w15:restartNumberingAfterBreak="0">
    <w:nsid w:val="5EFD604D"/>
    <w:multiLevelType w:val="hybridMultilevel"/>
    <w:tmpl w:val="6A2208D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0" w15:restartNumberingAfterBreak="0">
    <w:nsid w:val="5F4938D5"/>
    <w:multiLevelType w:val="hybridMultilevel"/>
    <w:tmpl w:val="E730E1C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1" w15:restartNumberingAfterBreak="0">
    <w:nsid w:val="62215923"/>
    <w:multiLevelType w:val="hybridMultilevel"/>
    <w:tmpl w:val="9C0C09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2" w15:restartNumberingAfterBreak="0">
    <w:nsid w:val="626F05AF"/>
    <w:multiLevelType w:val="hybridMultilevel"/>
    <w:tmpl w:val="BEAC58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3" w15:restartNumberingAfterBreak="0">
    <w:nsid w:val="633B2C75"/>
    <w:multiLevelType w:val="hybridMultilevel"/>
    <w:tmpl w:val="FE62AA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4" w15:restartNumberingAfterBreak="0">
    <w:nsid w:val="66690EA7"/>
    <w:multiLevelType w:val="hybridMultilevel"/>
    <w:tmpl w:val="CC485AF8"/>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65" w15:restartNumberingAfterBreak="0">
    <w:nsid w:val="676F478F"/>
    <w:multiLevelType w:val="hybridMultilevel"/>
    <w:tmpl w:val="5498DD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6" w15:restartNumberingAfterBreak="0">
    <w:nsid w:val="687F1B5F"/>
    <w:multiLevelType w:val="hybridMultilevel"/>
    <w:tmpl w:val="9EBC15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7" w15:restartNumberingAfterBreak="0">
    <w:nsid w:val="69313D7A"/>
    <w:multiLevelType w:val="hybridMultilevel"/>
    <w:tmpl w:val="50B46AFE"/>
    <w:lvl w:ilvl="0" w:tplc="04130001">
      <w:start w:val="1"/>
      <w:numFmt w:val="bullet"/>
      <w:lvlText w:val=""/>
      <w:lvlJc w:val="left"/>
      <w:pPr>
        <w:ind w:left="1440" w:hanging="360"/>
      </w:pPr>
      <w:rPr>
        <w:rFonts w:ascii="Symbol" w:hAnsi="Symbol" w:hint="default"/>
      </w:rPr>
    </w:lvl>
    <w:lvl w:ilvl="1" w:tplc="04130003">
      <w:start w:val="1"/>
      <w:numFmt w:val="bullet"/>
      <w:lvlText w:val="o"/>
      <w:lvlJc w:val="left"/>
      <w:pPr>
        <w:ind w:left="2160" w:hanging="360"/>
      </w:pPr>
      <w:rPr>
        <w:rFonts w:ascii="Courier New" w:hAnsi="Courier New" w:cs="Courier New" w:hint="default"/>
      </w:rPr>
    </w:lvl>
    <w:lvl w:ilvl="2" w:tplc="04130005">
      <w:start w:val="1"/>
      <w:numFmt w:val="bullet"/>
      <w:lvlText w:val=""/>
      <w:lvlJc w:val="left"/>
      <w:pPr>
        <w:ind w:left="2880" w:hanging="360"/>
      </w:pPr>
      <w:rPr>
        <w:rFonts w:ascii="Wingdings" w:hAnsi="Wingdings" w:hint="default"/>
      </w:rPr>
    </w:lvl>
    <w:lvl w:ilvl="3" w:tplc="04130001">
      <w:start w:val="1"/>
      <w:numFmt w:val="bullet"/>
      <w:lvlText w:val=""/>
      <w:lvlJc w:val="left"/>
      <w:pPr>
        <w:ind w:left="3600" w:hanging="360"/>
      </w:pPr>
      <w:rPr>
        <w:rFonts w:ascii="Symbol" w:hAnsi="Symbol" w:hint="default"/>
      </w:rPr>
    </w:lvl>
    <w:lvl w:ilvl="4" w:tplc="04130003">
      <w:start w:val="1"/>
      <w:numFmt w:val="bullet"/>
      <w:lvlText w:val="o"/>
      <w:lvlJc w:val="left"/>
      <w:pPr>
        <w:ind w:left="4320" w:hanging="360"/>
      </w:pPr>
      <w:rPr>
        <w:rFonts w:ascii="Courier New" w:hAnsi="Courier New" w:cs="Courier New" w:hint="default"/>
      </w:rPr>
    </w:lvl>
    <w:lvl w:ilvl="5" w:tplc="04130005">
      <w:start w:val="1"/>
      <w:numFmt w:val="bullet"/>
      <w:lvlText w:val=""/>
      <w:lvlJc w:val="left"/>
      <w:pPr>
        <w:ind w:left="5040" w:hanging="360"/>
      </w:pPr>
      <w:rPr>
        <w:rFonts w:ascii="Wingdings" w:hAnsi="Wingdings" w:hint="default"/>
      </w:rPr>
    </w:lvl>
    <w:lvl w:ilvl="6" w:tplc="04130001">
      <w:start w:val="1"/>
      <w:numFmt w:val="bullet"/>
      <w:lvlText w:val=""/>
      <w:lvlJc w:val="left"/>
      <w:pPr>
        <w:ind w:left="5760" w:hanging="360"/>
      </w:pPr>
      <w:rPr>
        <w:rFonts w:ascii="Symbol" w:hAnsi="Symbol" w:hint="default"/>
      </w:rPr>
    </w:lvl>
    <w:lvl w:ilvl="7" w:tplc="04130003">
      <w:start w:val="1"/>
      <w:numFmt w:val="bullet"/>
      <w:lvlText w:val="o"/>
      <w:lvlJc w:val="left"/>
      <w:pPr>
        <w:ind w:left="6480" w:hanging="360"/>
      </w:pPr>
      <w:rPr>
        <w:rFonts w:ascii="Courier New" w:hAnsi="Courier New" w:cs="Courier New" w:hint="default"/>
      </w:rPr>
    </w:lvl>
    <w:lvl w:ilvl="8" w:tplc="04130005">
      <w:start w:val="1"/>
      <w:numFmt w:val="bullet"/>
      <w:lvlText w:val=""/>
      <w:lvlJc w:val="left"/>
      <w:pPr>
        <w:ind w:left="7200" w:hanging="360"/>
      </w:pPr>
      <w:rPr>
        <w:rFonts w:ascii="Wingdings" w:hAnsi="Wingdings" w:hint="default"/>
      </w:rPr>
    </w:lvl>
  </w:abstractNum>
  <w:abstractNum w:abstractNumId="68" w15:restartNumberingAfterBreak="0">
    <w:nsid w:val="6A447E42"/>
    <w:multiLevelType w:val="hybridMultilevel"/>
    <w:tmpl w:val="0422D0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9" w15:restartNumberingAfterBreak="0">
    <w:nsid w:val="70ED7FDE"/>
    <w:multiLevelType w:val="multilevel"/>
    <w:tmpl w:val="7BEC8C5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0" w15:restartNumberingAfterBreak="0">
    <w:nsid w:val="70F705FB"/>
    <w:multiLevelType w:val="hybridMultilevel"/>
    <w:tmpl w:val="5498DD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1" w15:restartNumberingAfterBreak="0">
    <w:nsid w:val="73914E1D"/>
    <w:multiLevelType w:val="hybridMultilevel"/>
    <w:tmpl w:val="6CBA89D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2" w15:restartNumberingAfterBreak="0">
    <w:nsid w:val="766F5C56"/>
    <w:multiLevelType w:val="multilevel"/>
    <w:tmpl w:val="1FB0EC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7A2A7118"/>
    <w:multiLevelType w:val="hybridMultilevel"/>
    <w:tmpl w:val="DFBE34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4" w15:restartNumberingAfterBreak="0">
    <w:nsid w:val="7AA024D2"/>
    <w:multiLevelType w:val="hybridMultilevel"/>
    <w:tmpl w:val="A32A2DC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75" w15:restartNumberingAfterBreak="0">
    <w:nsid w:val="7D0163B9"/>
    <w:multiLevelType w:val="hybridMultilevel"/>
    <w:tmpl w:val="18BE6F48"/>
    <w:lvl w:ilvl="0" w:tplc="04130001">
      <w:start w:val="1"/>
      <w:numFmt w:val="bullet"/>
      <w:lvlText w:val=""/>
      <w:lvlJc w:val="left"/>
      <w:pPr>
        <w:ind w:left="773" w:hanging="360"/>
      </w:pPr>
      <w:rPr>
        <w:rFonts w:ascii="Symbol" w:hAnsi="Symbol" w:hint="default"/>
      </w:rPr>
    </w:lvl>
    <w:lvl w:ilvl="1" w:tplc="04130003">
      <w:start w:val="1"/>
      <w:numFmt w:val="bullet"/>
      <w:lvlText w:val="o"/>
      <w:lvlJc w:val="left"/>
      <w:pPr>
        <w:ind w:left="1493" w:hanging="360"/>
      </w:pPr>
      <w:rPr>
        <w:rFonts w:ascii="Courier New" w:hAnsi="Courier New" w:cs="Courier New" w:hint="default"/>
      </w:rPr>
    </w:lvl>
    <w:lvl w:ilvl="2" w:tplc="04130005">
      <w:start w:val="1"/>
      <w:numFmt w:val="bullet"/>
      <w:lvlText w:val=""/>
      <w:lvlJc w:val="left"/>
      <w:pPr>
        <w:ind w:left="2213" w:hanging="360"/>
      </w:pPr>
      <w:rPr>
        <w:rFonts w:ascii="Wingdings" w:hAnsi="Wingdings" w:hint="default"/>
      </w:rPr>
    </w:lvl>
    <w:lvl w:ilvl="3" w:tplc="04130001">
      <w:start w:val="1"/>
      <w:numFmt w:val="bullet"/>
      <w:lvlText w:val=""/>
      <w:lvlJc w:val="left"/>
      <w:pPr>
        <w:ind w:left="2933" w:hanging="360"/>
      </w:pPr>
      <w:rPr>
        <w:rFonts w:ascii="Symbol" w:hAnsi="Symbol" w:hint="default"/>
      </w:rPr>
    </w:lvl>
    <w:lvl w:ilvl="4" w:tplc="04130003">
      <w:start w:val="1"/>
      <w:numFmt w:val="bullet"/>
      <w:lvlText w:val="o"/>
      <w:lvlJc w:val="left"/>
      <w:pPr>
        <w:ind w:left="3653" w:hanging="360"/>
      </w:pPr>
      <w:rPr>
        <w:rFonts w:ascii="Courier New" w:hAnsi="Courier New" w:cs="Courier New" w:hint="default"/>
      </w:rPr>
    </w:lvl>
    <w:lvl w:ilvl="5" w:tplc="04130005">
      <w:start w:val="1"/>
      <w:numFmt w:val="bullet"/>
      <w:lvlText w:val=""/>
      <w:lvlJc w:val="left"/>
      <w:pPr>
        <w:ind w:left="4373" w:hanging="360"/>
      </w:pPr>
      <w:rPr>
        <w:rFonts w:ascii="Wingdings" w:hAnsi="Wingdings" w:hint="default"/>
      </w:rPr>
    </w:lvl>
    <w:lvl w:ilvl="6" w:tplc="04130001">
      <w:start w:val="1"/>
      <w:numFmt w:val="bullet"/>
      <w:lvlText w:val=""/>
      <w:lvlJc w:val="left"/>
      <w:pPr>
        <w:ind w:left="5093" w:hanging="360"/>
      </w:pPr>
      <w:rPr>
        <w:rFonts w:ascii="Symbol" w:hAnsi="Symbol" w:hint="default"/>
      </w:rPr>
    </w:lvl>
    <w:lvl w:ilvl="7" w:tplc="04130003">
      <w:start w:val="1"/>
      <w:numFmt w:val="bullet"/>
      <w:lvlText w:val="o"/>
      <w:lvlJc w:val="left"/>
      <w:pPr>
        <w:ind w:left="5813" w:hanging="360"/>
      </w:pPr>
      <w:rPr>
        <w:rFonts w:ascii="Courier New" w:hAnsi="Courier New" w:cs="Courier New" w:hint="default"/>
      </w:rPr>
    </w:lvl>
    <w:lvl w:ilvl="8" w:tplc="04130005">
      <w:start w:val="1"/>
      <w:numFmt w:val="bullet"/>
      <w:lvlText w:val=""/>
      <w:lvlJc w:val="left"/>
      <w:pPr>
        <w:ind w:left="6533" w:hanging="360"/>
      </w:pPr>
      <w:rPr>
        <w:rFonts w:ascii="Wingdings" w:hAnsi="Wingdings" w:hint="default"/>
      </w:rPr>
    </w:lvl>
  </w:abstractNum>
  <w:abstractNum w:abstractNumId="76" w15:restartNumberingAfterBreak="0">
    <w:nsid w:val="7DE74CF5"/>
    <w:multiLevelType w:val="hybridMultilevel"/>
    <w:tmpl w:val="FC6672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7" w15:restartNumberingAfterBreak="0">
    <w:nsid w:val="7FA53A74"/>
    <w:multiLevelType w:val="hybridMultilevel"/>
    <w:tmpl w:val="B39A9DA4"/>
    <w:lvl w:ilvl="0" w:tplc="0413000B">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72"/>
  </w:num>
  <w:num w:numId="2">
    <w:abstractNumId w:val="2"/>
  </w:num>
  <w:num w:numId="3">
    <w:abstractNumId w:val="19"/>
  </w:num>
  <w:num w:numId="4">
    <w:abstractNumId w:val="65"/>
  </w:num>
  <w:num w:numId="5">
    <w:abstractNumId w:val="70"/>
  </w:num>
  <w:num w:numId="6">
    <w:abstractNumId w:val="9"/>
  </w:num>
  <w:num w:numId="7">
    <w:abstractNumId w:val="18"/>
  </w:num>
  <w:num w:numId="8">
    <w:abstractNumId w:val="8"/>
  </w:num>
  <w:num w:numId="9">
    <w:abstractNumId w:val="40"/>
  </w:num>
  <w:num w:numId="10">
    <w:abstractNumId w:val="15"/>
  </w:num>
  <w:num w:numId="11">
    <w:abstractNumId w:val="22"/>
  </w:num>
  <w:num w:numId="12">
    <w:abstractNumId w:val="58"/>
  </w:num>
  <w:num w:numId="13">
    <w:abstractNumId w:val="27"/>
  </w:num>
  <w:num w:numId="14">
    <w:abstractNumId w:val="35"/>
  </w:num>
  <w:num w:numId="15">
    <w:abstractNumId w:val="6"/>
  </w:num>
  <w:num w:numId="16">
    <w:abstractNumId w:val="48"/>
  </w:num>
  <w:num w:numId="17">
    <w:abstractNumId w:val="54"/>
  </w:num>
  <w:num w:numId="18">
    <w:abstractNumId w:val="7"/>
  </w:num>
  <w:num w:numId="19">
    <w:abstractNumId w:val="28"/>
  </w:num>
  <w:num w:numId="20">
    <w:abstractNumId w:val="75"/>
  </w:num>
  <w:num w:numId="21">
    <w:abstractNumId w:val="52"/>
  </w:num>
  <w:num w:numId="22">
    <w:abstractNumId w:val="60"/>
  </w:num>
  <w:num w:numId="23">
    <w:abstractNumId w:val="10"/>
  </w:num>
  <w:num w:numId="24">
    <w:abstractNumId w:val="23"/>
  </w:num>
  <w:num w:numId="25">
    <w:abstractNumId w:val="47"/>
  </w:num>
  <w:num w:numId="26">
    <w:abstractNumId w:val="14"/>
  </w:num>
  <w:num w:numId="27">
    <w:abstractNumId w:val="50"/>
  </w:num>
  <w:num w:numId="28">
    <w:abstractNumId w:val="59"/>
  </w:num>
  <w:num w:numId="29">
    <w:abstractNumId w:val="74"/>
  </w:num>
  <w:num w:numId="30">
    <w:abstractNumId w:val="53"/>
  </w:num>
  <w:num w:numId="31">
    <w:abstractNumId w:val="29"/>
  </w:num>
  <w:num w:numId="32">
    <w:abstractNumId w:val="67"/>
  </w:num>
  <w:num w:numId="33">
    <w:abstractNumId w:val="11"/>
  </w:num>
  <w:num w:numId="34">
    <w:abstractNumId w:val="39"/>
  </w:num>
  <w:num w:numId="35">
    <w:abstractNumId w:val="63"/>
  </w:num>
  <w:num w:numId="36">
    <w:abstractNumId w:val="32"/>
  </w:num>
  <w:num w:numId="37">
    <w:abstractNumId w:val="64"/>
  </w:num>
  <w:num w:numId="38">
    <w:abstractNumId w:val="44"/>
  </w:num>
  <w:num w:numId="39">
    <w:abstractNumId w:val="24"/>
  </w:num>
  <w:num w:numId="40">
    <w:abstractNumId w:val="4"/>
  </w:num>
  <w:num w:numId="41">
    <w:abstractNumId w:val="55"/>
  </w:num>
  <w:num w:numId="42">
    <w:abstractNumId w:val="31"/>
  </w:num>
  <w:num w:numId="43">
    <w:abstractNumId w:val="38"/>
  </w:num>
  <w:num w:numId="44">
    <w:abstractNumId w:val="57"/>
  </w:num>
  <w:num w:numId="45">
    <w:abstractNumId w:val="21"/>
  </w:num>
  <w:num w:numId="46">
    <w:abstractNumId w:val="30"/>
  </w:num>
  <w:num w:numId="47">
    <w:abstractNumId w:val="5"/>
  </w:num>
  <w:num w:numId="48">
    <w:abstractNumId w:val="76"/>
  </w:num>
  <w:num w:numId="49">
    <w:abstractNumId w:val="42"/>
  </w:num>
  <w:num w:numId="50">
    <w:abstractNumId w:val="3"/>
  </w:num>
  <w:num w:numId="51">
    <w:abstractNumId w:val="13"/>
  </w:num>
  <w:num w:numId="52">
    <w:abstractNumId w:val="1"/>
  </w:num>
  <w:num w:numId="53">
    <w:abstractNumId w:val="25"/>
  </w:num>
  <w:num w:numId="54">
    <w:abstractNumId w:val="20"/>
  </w:num>
  <w:num w:numId="55">
    <w:abstractNumId w:val="68"/>
  </w:num>
  <w:num w:numId="56">
    <w:abstractNumId w:val="69"/>
  </w:num>
  <w:num w:numId="57">
    <w:abstractNumId w:val="73"/>
  </w:num>
  <w:num w:numId="58">
    <w:abstractNumId w:val="49"/>
  </w:num>
  <w:num w:numId="59">
    <w:abstractNumId w:val="12"/>
  </w:num>
  <w:num w:numId="60">
    <w:abstractNumId w:val="41"/>
  </w:num>
  <w:num w:numId="61">
    <w:abstractNumId w:val="71"/>
  </w:num>
  <w:num w:numId="62">
    <w:abstractNumId w:val="77"/>
  </w:num>
  <w:num w:numId="63">
    <w:abstractNumId w:val="45"/>
  </w:num>
  <w:num w:numId="64">
    <w:abstractNumId w:val="46"/>
  </w:num>
  <w:num w:numId="65">
    <w:abstractNumId w:val="33"/>
  </w:num>
  <w:num w:numId="66">
    <w:abstractNumId w:val="17"/>
  </w:num>
  <w:num w:numId="67">
    <w:abstractNumId w:val="66"/>
  </w:num>
  <w:num w:numId="68">
    <w:abstractNumId w:val="37"/>
  </w:num>
  <w:num w:numId="69">
    <w:abstractNumId w:val="56"/>
  </w:num>
  <w:num w:numId="70">
    <w:abstractNumId w:val="0"/>
  </w:num>
  <w:num w:numId="71">
    <w:abstractNumId w:val="51"/>
  </w:num>
  <w:num w:numId="72">
    <w:abstractNumId w:val="26"/>
  </w:num>
  <w:num w:numId="73">
    <w:abstractNumId w:val="16"/>
  </w:num>
  <w:num w:numId="74">
    <w:abstractNumId w:val="61"/>
  </w:num>
  <w:num w:numId="75">
    <w:abstractNumId w:val="36"/>
  </w:num>
  <w:num w:numId="76">
    <w:abstractNumId w:val="62"/>
  </w:num>
  <w:num w:numId="77">
    <w:abstractNumId w:val="34"/>
  </w:num>
  <w:num w:numId="78">
    <w:abstractNumId w:val="43"/>
  </w:num>
  <w:numIdMacAtCleanup w:val="7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ulay Yilmaz">
    <w15:presenceInfo w15:providerId="AD" w15:userId="S-1-5-21-988299426-728374078-612134452-5443"/>
  </w15:person>
  <w15:person w15:author="Teekens-Schuurman, F.C.">
    <w15:presenceInfo w15:providerId="AD" w15:userId="S-1-5-21-165923521-187472561-2724257558-541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494"/>
    <w:rsid w:val="00015E75"/>
    <w:rsid w:val="000169ED"/>
    <w:rsid w:val="00034349"/>
    <w:rsid w:val="00062551"/>
    <w:rsid w:val="00071A97"/>
    <w:rsid w:val="000A0FB4"/>
    <w:rsid w:val="000B418B"/>
    <w:rsid w:val="000C7EA5"/>
    <w:rsid w:val="000D765A"/>
    <w:rsid w:val="00157C0C"/>
    <w:rsid w:val="00171E81"/>
    <w:rsid w:val="001A626F"/>
    <w:rsid w:val="001B1209"/>
    <w:rsid w:val="001B64F7"/>
    <w:rsid w:val="001E253D"/>
    <w:rsid w:val="001E3F0C"/>
    <w:rsid w:val="001F2E48"/>
    <w:rsid w:val="001F4130"/>
    <w:rsid w:val="00201087"/>
    <w:rsid w:val="0020711E"/>
    <w:rsid w:val="002163ED"/>
    <w:rsid w:val="00221E5D"/>
    <w:rsid w:val="00237E42"/>
    <w:rsid w:val="002A5A18"/>
    <w:rsid w:val="002E47EA"/>
    <w:rsid w:val="00302514"/>
    <w:rsid w:val="003122C2"/>
    <w:rsid w:val="00316BFC"/>
    <w:rsid w:val="0032376C"/>
    <w:rsid w:val="00340987"/>
    <w:rsid w:val="00342494"/>
    <w:rsid w:val="00420527"/>
    <w:rsid w:val="004277D5"/>
    <w:rsid w:val="00427C4B"/>
    <w:rsid w:val="00442FA7"/>
    <w:rsid w:val="00484F24"/>
    <w:rsid w:val="0048521D"/>
    <w:rsid w:val="004E0C46"/>
    <w:rsid w:val="00503899"/>
    <w:rsid w:val="00503F46"/>
    <w:rsid w:val="005050A8"/>
    <w:rsid w:val="00505ABF"/>
    <w:rsid w:val="00520BF8"/>
    <w:rsid w:val="00522988"/>
    <w:rsid w:val="00535C42"/>
    <w:rsid w:val="00560700"/>
    <w:rsid w:val="00561294"/>
    <w:rsid w:val="005816FE"/>
    <w:rsid w:val="00594C27"/>
    <w:rsid w:val="00597A87"/>
    <w:rsid w:val="005B279E"/>
    <w:rsid w:val="00616BDD"/>
    <w:rsid w:val="00623E43"/>
    <w:rsid w:val="006303A8"/>
    <w:rsid w:val="00633C35"/>
    <w:rsid w:val="00647481"/>
    <w:rsid w:val="006775ED"/>
    <w:rsid w:val="006A0007"/>
    <w:rsid w:val="006B299A"/>
    <w:rsid w:val="006C2669"/>
    <w:rsid w:val="006D58FA"/>
    <w:rsid w:val="006F15A2"/>
    <w:rsid w:val="006F30E5"/>
    <w:rsid w:val="00761622"/>
    <w:rsid w:val="007B19C6"/>
    <w:rsid w:val="007C2F49"/>
    <w:rsid w:val="007E5B05"/>
    <w:rsid w:val="007E6263"/>
    <w:rsid w:val="008020B2"/>
    <w:rsid w:val="0082602F"/>
    <w:rsid w:val="0085570A"/>
    <w:rsid w:val="0085651E"/>
    <w:rsid w:val="00866F6D"/>
    <w:rsid w:val="00883A1A"/>
    <w:rsid w:val="008867AA"/>
    <w:rsid w:val="008B36A0"/>
    <w:rsid w:val="008B5A64"/>
    <w:rsid w:val="008C02AC"/>
    <w:rsid w:val="008D0C66"/>
    <w:rsid w:val="008D5FEC"/>
    <w:rsid w:val="008D6DB2"/>
    <w:rsid w:val="008E562D"/>
    <w:rsid w:val="00917B80"/>
    <w:rsid w:val="0092763F"/>
    <w:rsid w:val="0094759E"/>
    <w:rsid w:val="0095534F"/>
    <w:rsid w:val="00961C4A"/>
    <w:rsid w:val="009675D2"/>
    <w:rsid w:val="00976C6F"/>
    <w:rsid w:val="009C7A76"/>
    <w:rsid w:val="00A40BEC"/>
    <w:rsid w:val="00A42867"/>
    <w:rsid w:val="00A45224"/>
    <w:rsid w:val="00A90F46"/>
    <w:rsid w:val="00AA7469"/>
    <w:rsid w:val="00AA7720"/>
    <w:rsid w:val="00AB543D"/>
    <w:rsid w:val="00B104DA"/>
    <w:rsid w:val="00B36E11"/>
    <w:rsid w:val="00B4279B"/>
    <w:rsid w:val="00B42E92"/>
    <w:rsid w:val="00B5158C"/>
    <w:rsid w:val="00B5229A"/>
    <w:rsid w:val="00BB335D"/>
    <w:rsid w:val="00BC2A8E"/>
    <w:rsid w:val="00BD5813"/>
    <w:rsid w:val="00BE04BB"/>
    <w:rsid w:val="00BF147A"/>
    <w:rsid w:val="00C03C2F"/>
    <w:rsid w:val="00C24CD1"/>
    <w:rsid w:val="00C62D35"/>
    <w:rsid w:val="00C85F23"/>
    <w:rsid w:val="00C960D3"/>
    <w:rsid w:val="00C96298"/>
    <w:rsid w:val="00CF6886"/>
    <w:rsid w:val="00D0044F"/>
    <w:rsid w:val="00D00964"/>
    <w:rsid w:val="00D226D6"/>
    <w:rsid w:val="00D763D2"/>
    <w:rsid w:val="00D801E6"/>
    <w:rsid w:val="00D8354F"/>
    <w:rsid w:val="00D953CF"/>
    <w:rsid w:val="00DD7A0D"/>
    <w:rsid w:val="00DE734D"/>
    <w:rsid w:val="00E06C91"/>
    <w:rsid w:val="00E20629"/>
    <w:rsid w:val="00E21EB1"/>
    <w:rsid w:val="00E45C62"/>
    <w:rsid w:val="00E54AEE"/>
    <w:rsid w:val="00E62173"/>
    <w:rsid w:val="00E65E18"/>
    <w:rsid w:val="00E7060B"/>
    <w:rsid w:val="00E80A15"/>
    <w:rsid w:val="00E81752"/>
    <w:rsid w:val="00EA7494"/>
    <w:rsid w:val="00EE445C"/>
    <w:rsid w:val="00F07223"/>
    <w:rsid w:val="00F14BE1"/>
    <w:rsid w:val="00F814BE"/>
    <w:rsid w:val="00FA4855"/>
    <w:rsid w:val="00FA5192"/>
    <w:rsid w:val="00FB6B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C1397"/>
  <w15:chartTrackingRefBased/>
  <w15:docId w15:val="{4D7BCB9F-C56C-403D-8648-13BEAB793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66F6D"/>
  </w:style>
  <w:style w:type="paragraph" w:styleId="Kop1">
    <w:name w:val="heading 1"/>
    <w:basedOn w:val="Standaard"/>
    <w:next w:val="Standaard"/>
    <w:link w:val="Kop1Char"/>
    <w:uiPriority w:val="9"/>
    <w:qFormat/>
    <w:rsid w:val="00866F6D"/>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unhideWhenUsed/>
    <w:qFormat/>
    <w:rsid w:val="00866F6D"/>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Kop3">
    <w:name w:val="heading 3"/>
    <w:basedOn w:val="Standaard"/>
    <w:next w:val="Standaard"/>
    <w:link w:val="Kop3Char"/>
    <w:uiPriority w:val="9"/>
    <w:unhideWhenUsed/>
    <w:qFormat/>
    <w:rsid w:val="00866F6D"/>
    <w:pPr>
      <w:pBdr>
        <w:top w:val="single" w:sz="6" w:space="2" w:color="4472C4" w:themeColor="accent1"/>
      </w:pBdr>
      <w:spacing w:before="300" w:after="0"/>
      <w:outlineLvl w:val="2"/>
    </w:pPr>
    <w:rPr>
      <w:caps/>
      <w:color w:val="1F3763" w:themeColor="accent1" w:themeShade="7F"/>
      <w:spacing w:val="15"/>
    </w:rPr>
  </w:style>
  <w:style w:type="paragraph" w:styleId="Kop4">
    <w:name w:val="heading 4"/>
    <w:basedOn w:val="Standaard"/>
    <w:next w:val="Standaard"/>
    <w:link w:val="Kop4Char"/>
    <w:uiPriority w:val="9"/>
    <w:semiHidden/>
    <w:unhideWhenUsed/>
    <w:qFormat/>
    <w:rsid w:val="00866F6D"/>
    <w:pPr>
      <w:pBdr>
        <w:top w:val="dotted" w:sz="6" w:space="2" w:color="4472C4" w:themeColor="accent1"/>
      </w:pBdr>
      <w:spacing w:before="200" w:after="0"/>
      <w:outlineLvl w:val="3"/>
    </w:pPr>
    <w:rPr>
      <w:caps/>
      <w:color w:val="2F5496" w:themeColor="accent1" w:themeShade="BF"/>
      <w:spacing w:val="10"/>
    </w:rPr>
  </w:style>
  <w:style w:type="paragraph" w:styleId="Kop5">
    <w:name w:val="heading 5"/>
    <w:basedOn w:val="Standaard"/>
    <w:next w:val="Standaard"/>
    <w:link w:val="Kop5Char"/>
    <w:uiPriority w:val="9"/>
    <w:semiHidden/>
    <w:unhideWhenUsed/>
    <w:qFormat/>
    <w:rsid w:val="00866F6D"/>
    <w:pPr>
      <w:pBdr>
        <w:bottom w:val="single" w:sz="6" w:space="1" w:color="4472C4" w:themeColor="accent1"/>
      </w:pBdr>
      <w:spacing w:before="200" w:after="0"/>
      <w:outlineLvl w:val="4"/>
    </w:pPr>
    <w:rPr>
      <w:caps/>
      <w:color w:val="2F5496" w:themeColor="accent1" w:themeShade="BF"/>
      <w:spacing w:val="10"/>
    </w:rPr>
  </w:style>
  <w:style w:type="paragraph" w:styleId="Kop6">
    <w:name w:val="heading 6"/>
    <w:basedOn w:val="Standaard"/>
    <w:next w:val="Standaard"/>
    <w:link w:val="Kop6Char"/>
    <w:uiPriority w:val="9"/>
    <w:semiHidden/>
    <w:unhideWhenUsed/>
    <w:qFormat/>
    <w:rsid w:val="00866F6D"/>
    <w:pPr>
      <w:pBdr>
        <w:bottom w:val="dotted" w:sz="6" w:space="1" w:color="4472C4" w:themeColor="accent1"/>
      </w:pBdr>
      <w:spacing w:before="200" w:after="0"/>
      <w:outlineLvl w:val="5"/>
    </w:pPr>
    <w:rPr>
      <w:caps/>
      <w:color w:val="2F5496" w:themeColor="accent1" w:themeShade="BF"/>
      <w:spacing w:val="10"/>
    </w:rPr>
  </w:style>
  <w:style w:type="paragraph" w:styleId="Kop7">
    <w:name w:val="heading 7"/>
    <w:basedOn w:val="Standaard"/>
    <w:next w:val="Standaard"/>
    <w:link w:val="Kop7Char"/>
    <w:uiPriority w:val="9"/>
    <w:semiHidden/>
    <w:unhideWhenUsed/>
    <w:qFormat/>
    <w:rsid w:val="00866F6D"/>
    <w:pPr>
      <w:spacing w:before="200" w:after="0"/>
      <w:outlineLvl w:val="6"/>
    </w:pPr>
    <w:rPr>
      <w:caps/>
      <w:color w:val="2F5496" w:themeColor="accent1" w:themeShade="BF"/>
      <w:spacing w:val="10"/>
    </w:rPr>
  </w:style>
  <w:style w:type="paragraph" w:styleId="Kop8">
    <w:name w:val="heading 8"/>
    <w:basedOn w:val="Standaard"/>
    <w:next w:val="Standaard"/>
    <w:link w:val="Kop8Char"/>
    <w:uiPriority w:val="9"/>
    <w:semiHidden/>
    <w:unhideWhenUsed/>
    <w:qFormat/>
    <w:rsid w:val="00866F6D"/>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866F6D"/>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866F6D"/>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elChar">
    <w:name w:val="Titel Char"/>
    <w:basedOn w:val="Standaardalinea-lettertype"/>
    <w:link w:val="Titel"/>
    <w:uiPriority w:val="10"/>
    <w:rsid w:val="00866F6D"/>
    <w:rPr>
      <w:rFonts w:asciiTheme="majorHAnsi" w:eastAsiaTheme="majorEastAsia" w:hAnsiTheme="majorHAnsi" w:cstheme="majorBidi"/>
      <w:caps/>
      <w:color w:val="4472C4" w:themeColor="accent1"/>
      <w:spacing w:val="10"/>
      <w:sz w:val="52"/>
      <w:szCs w:val="52"/>
    </w:rPr>
  </w:style>
  <w:style w:type="character" w:customStyle="1" w:styleId="Kop2Char">
    <w:name w:val="Kop 2 Char"/>
    <w:basedOn w:val="Standaardalinea-lettertype"/>
    <w:link w:val="Kop2"/>
    <w:uiPriority w:val="9"/>
    <w:rsid w:val="00866F6D"/>
    <w:rPr>
      <w:caps/>
      <w:spacing w:val="15"/>
      <w:shd w:val="clear" w:color="auto" w:fill="D9E2F3" w:themeFill="accent1" w:themeFillTint="33"/>
    </w:rPr>
  </w:style>
  <w:style w:type="paragraph" w:styleId="Ondertitel">
    <w:name w:val="Subtitle"/>
    <w:basedOn w:val="Standaard"/>
    <w:next w:val="Standaard"/>
    <w:link w:val="OndertitelChar"/>
    <w:uiPriority w:val="11"/>
    <w:qFormat/>
    <w:rsid w:val="00866F6D"/>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866F6D"/>
    <w:rPr>
      <w:caps/>
      <w:color w:val="595959" w:themeColor="text1" w:themeTint="A6"/>
      <w:spacing w:val="10"/>
      <w:sz w:val="21"/>
      <w:szCs w:val="21"/>
    </w:rPr>
  </w:style>
  <w:style w:type="character" w:styleId="Hyperlink">
    <w:name w:val="Hyperlink"/>
    <w:basedOn w:val="Standaardalinea-lettertype"/>
    <w:uiPriority w:val="99"/>
    <w:unhideWhenUsed/>
    <w:rsid w:val="00342494"/>
    <w:rPr>
      <w:color w:val="0563C1" w:themeColor="hyperlink"/>
      <w:u w:val="single"/>
    </w:rPr>
  </w:style>
  <w:style w:type="character" w:customStyle="1" w:styleId="Onopgelostemelding1">
    <w:name w:val="Onopgeloste melding1"/>
    <w:basedOn w:val="Standaardalinea-lettertype"/>
    <w:uiPriority w:val="99"/>
    <w:semiHidden/>
    <w:unhideWhenUsed/>
    <w:rsid w:val="00342494"/>
    <w:rPr>
      <w:color w:val="808080"/>
      <w:shd w:val="clear" w:color="auto" w:fill="E6E6E6"/>
    </w:rPr>
  </w:style>
  <w:style w:type="character" w:styleId="Zwaar">
    <w:name w:val="Strong"/>
    <w:uiPriority w:val="22"/>
    <w:qFormat/>
    <w:rsid w:val="00866F6D"/>
    <w:rPr>
      <w:b/>
      <w:bCs/>
    </w:rPr>
  </w:style>
  <w:style w:type="paragraph" w:styleId="Lijstalinea">
    <w:name w:val="List Paragraph"/>
    <w:basedOn w:val="Standaard"/>
    <w:qFormat/>
    <w:rsid w:val="008B36A0"/>
    <w:pPr>
      <w:ind w:left="720"/>
      <w:contextualSpacing/>
    </w:pPr>
  </w:style>
  <w:style w:type="paragraph" w:styleId="Geenafstand">
    <w:name w:val="No Spacing"/>
    <w:qFormat/>
    <w:rsid w:val="00866F6D"/>
    <w:pPr>
      <w:spacing w:after="0" w:line="240" w:lineRule="auto"/>
    </w:pPr>
  </w:style>
  <w:style w:type="paragraph" w:styleId="Koptekst">
    <w:name w:val="header"/>
    <w:basedOn w:val="Standaard"/>
    <w:link w:val="KoptekstChar"/>
    <w:uiPriority w:val="99"/>
    <w:unhideWhenUsed/>
    <w:rsid w:val="00976C6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76C6F"/>
  </w:style>
  <w:style w:type="paragraph" w:styleId="Voettekst">
    <w:name w:val="footer"/>
    <w:basedOn w:val="Standaard"/>
    <w:link w:val="VoettekstChar"/>
    <w:uiPriority w:val="99"/>
    <w:unhideWhenUsed/>
    <w:rsid w:val="00976C6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76C6F"/>
  </w:style>
  <w:style w:type="character" w:customStyle="1" w:styleId="Kop1Char">
    <w:name w:val="Kop 1 Char"/>
    <w:basedOn w:val="Standaardalinea-lettertype"/>
    <w:link w:val="Kop1"/>
    <w:uiPriority w:val="9"/>
    <w:rsid w:val="00866F6D"/>
    <w:rPr>
      <w:caps/>
      <w:color w:val="FFFFFF" w:themeColor="background1"/>
      <w:spacing w:val="15"/>
      <w:sz w:val="22"/>
      <w:szCs w:val="22"/>
      <w:shd w:val="clear" w:color="auto" w:fill="4472C4" w:themeFill="accent1"/>
    </w:rPr>
  </w:style>
  <w:style w:type="paragraph" w:styleId="Kopvaninhoudsopgave">
    <w:name w:val="TOC Heading"/>
    <w:basedOn w:val="Kop1"/>
    <w:next w:val="Standaard"/>
    <w:uiPriority w:val="39"/>
    <w:unhideWhenUsed/>
    <w:qFormat/>
    <w:rsid w:val="00866F6D"/>
    <w:pPr>
      <w:outlineLvl w:val="9"/>
    </w:pPr>
  </w:style>
  <w:style w:type="paragraph" w:styleId="Inhopg2">
    <w:name w:val="toc 2"/>
    <w:basedOn w:val="Standaard"/>
    <w:next w:val="Standaard"/>
    <w:autoRedefine/>
    <w:uiPriority w:val="39"/>
    <w:unhideWhenUsed/>
    <w:rsid w:val="00976C6F"/>
    <w:pPr>
      <w:spacing w:after="100"/>
      <w:ind w:left="220"/>
    </w:pPr>
  </w:style>
  <w:style w:type="table" w:styleId="Tabelraster">
    <w:name w:val="Table Grid"/>
    <w:basedOn w:val="Standaardtabel"/>
    <w:uiPriority w:val="39"/>
    <w:rsid w:val="00BE04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5donker-Accent1">
    <w:name w:val="Grid Table 5 Dark Accent 1"/>
    <w:basedOn w:val="Standaardtabel"/>
    <w:uiPriority w:val="50"/>
    <w:rsid w:val="0052298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Kop3Char">
    <w:name w:val="Kop 3 Char"/>
    <w:basedOn w:val="Standaardalinea-lettertype"/>
    <w:link w:val="Kop3"/>
    <w:uiPriority w:val="9"/>
    <w:rsid w:val="00866F6D"/>
    <w:rPr>
      <w:caps/>
      <w:color w:val="1F3763" w:themeColor="accent1" w:themeShade="7F"/>
      <w:spacing w:val="15"/>
    </w:rPr>
  </w:style>
  <w:style w:type="character" w:customStyle="1" w:styleId="Kop4Char">
    <w:name w:val="Kop 4 Char"/>
    <w:basedOn w:val="Standaardalinea-lettertype"/>
    <w:link w:val="Kop4"/>
    <w:uiPriority w:val="9"/>
    <w:semiHidden/>
    <w:rsid w:val="00866F6D"/>
    <w:rPr>
      <w:caps/>
      <w:color w:val="2F5496" w:themeColor="accent1" w:themeShade="BF"/>
      <w:spacing w:val="10"/>
    </w:rPr>
  </w:style>
  <w:style w:type="character" w:customStyle="1" w:styleId="Kop5Char">
    <w:name w:val="Kop 5 Char"/>
    <w:basedOn w:val="Standaardalinea-lettertype"/>
    <w:link w:val="Kop5"/>
    <w:uiPriority w:val="9"/>
    <w:semiHidden/>
    <w:rsid w:val="00866F6D"/>
    <w:rPr>
      <w:caps/>
      <w:color w:val="2F5496" w:themeColor="accent1" w:themeShade="BF"/>
      <w:spacing w:val="10"/>
    </w:rPr>
  </w:style>
  <w:style w:type="character" w:customStyle="1" w:styleId="Kop6Char">
    <w:name w:val="Kop 6 Char"/>
    <w:basedOn w:val="Standaardalinea-lettertype"/>
    <w:link w:val="Kop6"/>
    <w:uiPriority w:val="9"/>
    <w:semiHidden/>
    <w:rsid w:val="00866F6D"/>
    <w:rPr>
      <w:caps/>
      <w:color w:val="2F5496" w:themeColor="accent1" w:themeShade="BF"/>
      <w:spacing w:val="10"/>
    </w:rPr>
  </w:style>
  <w:style w:type="character" w:customStyle="1" w:styleId="Kop7Char">
    <w:name w:val="Kop 7 Char"/>
    <w:basedOn w:val="Standaardalinea-lettertype"/>
    <w:link w:val="Kop7"/>
    <w:uiPriority w:val="9"/>
    <w:semiHidden/>
    <w:rsid w:val="00866F6D"/>
    <w:rPr>
      <w:caps/>
      <w:color w:val="2F5496" w:themeColor="accent1" w:themeShade="BF"/>
      <w:spacing w:val="10"/>
    </w:rPr>
  </w:style>
  <w:style w:type="character" w:customStyle="1" w:styleId="Kop8Char">
    <w:name w:val="Kop 8 Char"/>
    <w:basedOn w:val="Standaardalinea-lettertype"/>
    <w:link w:val="Kop8"/>
    <w:uiPriority w:val="9"/>
    <w:semiHidden/>
    <w:rsid w:val="00866F6D"/>
    <w:rPr>
      <w:caps/>
      <w:spacing w:val="10"/>
      <w:sz w:val="18"/>
      <w:szCs w:val="18"/>
    </w:rPr>
  </w:style>
  <w:style w:type="character" w:customStyle="1" w:styleId="Kop9Char">
    <w:name w:val="Kop 9 Char"/>
    <w:basedOn w:val="Standaardalinea-lettertype"/>
    <w:link w:val="Kop9"/>
    <w:uiPriority w:val="9"/>
    <w:semiHidden/>
    <w:rsid w:val="00866F6D"/>
    <w:rPr>
      <w:i/>
      <w:iCs/>
      <w:caps/>
      <w:spacing w:val="10"/>
      <w:sz w:val="18"/>
      <w:szCs w:val="18"/>
    </w:rPr>
  </w:style>
  <w:style w:type="paragraph" w:styleId="Bijschrift">
    <w:name w:val="caption"/>
    <w:basedOn w:val="Standaard"/>
    <w:next w:val="Standaard"/>
    <w:uiPriority w:val="35"/>
    <w:semiHidden/>
    <w:unhideWhenUsed/>
    <w:qFormat/>
    <w:rsid w:val="00866F6D"/>
    <w:rPr>
      <w:b/>
      <w:bCs/>
      <w:color w:val="2F5496" w:themeColor="accent1" w:themeShade="BF"/>
      <w:sz w:val="16"/>
      <w:szCs w:val="16"/>
    </w:rPr>
  </w:style>
  <w:style w:type="character" w:styleId="Nadruk">
    <w:name w:val="Emphasis"/>
    <w:uiPriority w:val="20"/>
    <w:qFormat/>
    <w:rsid w:val="00866F6D"/>
    <w:rPr>
      <w:caps/>
      <w:color w:val="1F3763" w:themeColor="accent1" w:themeShade="7F"/>
      <w:spacing w:val="5"/>
    </w:rPr>
  </w:style>
  <w:style w:type="paragraph" w:styleId="Citaat">
    <w:name w:val="Quote"/>
    <w:basedOn w:val="Standaard"/>
    <w:next w:val="Standaard"/>
    <w:link w:val="CitaatChar"/>
    <w:uiPriority w:val="29"/>
    <w:qFormat/>
    <w:rsid w:val="00866F6D"/>
    <w:rPr>
      <w:i/>
      <w:iCs/>
      <w:sz w:val="24"/>
      <w:szCs w:val="24"/>
    </w:rPr>
  </w:style>
  <w:style w:type="character" w:customStyle="1" w:styleId="CitaatChar">
    <w:name w:val="Citaat Char"/>
    <w:basedOn w:val="Standaardalinea-lettertype"/>
    <w:link w:val="Citaat"/>
    <w:uiPriority w:val="29"/>
    <w:rsid w:val="00866F6D"/>
    <w:rPr>
      <w:i/>
      <w:iCs/>
      <w:sz w:val="24"/>
      <w:szCs w:val="24"/>
    </w:rPr>
  </w:style>
  <w:style w:type="paragraph" w:styleId="Duidelijkcitaat">
    <w:name w:val="Intense Quote"/>
    <w:basedOn w:val="Standaard"/>
    <w:next w:val="Standaard"/>
    <w:link w:val="DuidelijkcitaatChar"/>
    <w:uiPriority w:val="30"/>
    <w:qFormat/>
    <w:rsid w:val="00866F6D"/>
    <w:pPr>
      <w:spacing w:before="240" w:after="240" w:line="240" w:lineRule="auto"/>
      <w:ind w:left="1080" w:right="1080"/>
      <w:jc w:val="center"/>
    </w:pPr>
    <w:rPr>
      <w:color w:val="4472C4" w:themeColor="accent1"/>
      <w:sz w:val="24"/>
      <w:szCs w:val="24"/>
    </w:rPr>
  </w:style>
  <w:style w:type="character" w:customStyle="1" w:styleId="DuidelijkcitaatChar">
    <w:name w:val="Duidelijk citaat Char"/>
    <w:basedOn w:val="Standaardalinea-lettertype"/>
    <w:link w:val="Duidelijkcitaat"/>
    <w:uiPriority w:val="30"/>
    <w:rsid w:val="00866F6D"/>
    <w:rPr>
      <w:color w:val="4472C4" w:themeColor="accent1"/>
      <w:sz w:val="24"/>
      <w:szCs w:val="24"/>
    </w:rPr>
  </w:style>
  <w:style w:type="character" w:styleId="Subtielebenadrukking">
    <w:name w:val="Subtle Emphasis"/>
    <w:uiPriority w:val="19"/>
    <w:qFormat/>
    <w:rsid w:val="00866F6D"/>
    <w:rPr>
      <w:i/>
      <w:iCs/>
      <w:color w:val="1F3763" w:themeColor="accent1" w:themeShade="7F"/>
    </w:rPr>
  </w:style>
  <w:style w:type="character" w:styleId="Intensievebenadrukking">
    <w:name w:val="Intense Emphasis"/>
    <w:uiPriority w:val="21"/>
    <w:qFormat/>
    <w:rsid w:val="00866F6D"/>
    <w:rPr>
      <w:b/>
      <w:bCs/>
      <w:caps/>
      <w:color w:val="1F3763" w:themeColor="accent1" w:themeShade="7F"/>
      <w:spacing w:val="10"/>
    </w:rPr>
  </w:style>
  <w:style w:type="character" w:styleId="Subtieleverwijzing">
    <w:name w:val="Subtle Reference"/>
    <w:uiPriority w:val="31"/>
    <w:qFormat/>
    <w:rsid w:val="00866F6D"/>
    <w:rPr>
      <w:b/>
      <w:bCs/>
      <w:color w:val="4472C4" w:themeColor="accent1"/>
    </w:rPr>
  </w:style>
  <w:style w:type="character" w:styleId="Intensieveverwijzing">
    <w:name w:val="Intense Reference"/>
    <w:uiPriority w:val="32"/>
    <w:qFormat/>
    <w:rsid w:val="00866F6D"/>
    <w:rPr>
      <w:b/>
      <w:bCs/>
      <w:i/>
      <w:iCs/>
      <w:caps/>
      <w:color w:val="4472C4" w:themeColor="accent1"/>
    </w:rPr>
  </w:style>
  <w:style w:type="character" w:styleId="Titelvanboek">
    <w:name w:val="Book Title"/>
    <w:uiPriority w:val="33"/>
    <w:qFormat/>
    <w:rsid w:val="00866F6D"/>
    <w:rPr>
      <w:b/>
      <w:bCs/>
      <w:i/>
      <w:iCs/>
      <w:spacing w:val="0"/>
    </w:rPr>
  </w:style>
  <w:style w:type="paragraph" w:styleId="Inhopg3">
    <w:name w:val="toc 3"/>
    <w:basedOn w:val="Standaard"/>
    <w:next w:val="Standaard"/>
    <w:autoRedefine/>
    <w:uiPriority w:val="39"/>
    <w:unhideWhenUsed/>
    <w:rsid w:val="00B42E92"/>
    <w:pPr>
      <w:spacing w:after="100"/>
      <w:ind w:left="400"/>
    </w:pPr>
  </w:style>
  <w:style w:type="character" w:styleId="Verwijzingopmerking">
    <w:name w:val="annotation reference"/>
    <w:basedOn w:val="Standaardalinea-lettertype"/>
    <w:uiPriority w:val="99"/>
    <w:semiHidden/>
    <w:unhideWhenUsed/>
    <w:rsid w:val="0085570A"/>
    <w:rPr>
      <w:sz w:val="16"/>
      <w:szCs w:val="16"/>
    </w:rPr>
  </w:style>
  <w:style w:type="paragraph" w:styleId="Tekstopmerking">
    <w:name w:val="annotation text"/>
    <w:basedOn w:val="Standaard"/>
    <w:link w:val="TekstopmerkingChar"/>
    <w:uiPriority w:val="99"/>
    <w:semiHidden/>
    <w:unhideWhenUsed/>
    <w:rsid w:val="0085570A"/>
    <w:pPr>
      <w:spacing w:line="240" w:lineRule="auto"/>
    </w:pPr>
  </w:style>
  <w:style w:type="character" w:customStyle="1" w:styleId="TekstopmerkingChar">
    <w:name w:val="Tekst opmerking Char"/>
    <w:basedOn w:val="Standaardalinea-lettertype"/>
    <w:link w:val="Tekstopmerking"/>
    <w:uiPriority w:val="99"/>
    <w:semiHidden/>
    <w:rsid w:val="0085570A"/>
  </w:style>
  <w:style w:type="paragraph" w:styleId="Onderwerpvanopmerking">
    <w:name w:val="annotation subject"/>
    <w:basedOn w:val="Tekstopmerking"/>
    <w:next w:val="Tekstopmerking"/>
    <w:link w:val="OnderwerpvanopmerkingChar"/>
    <w:uiPriority w:val="99"/>
    <w:semiHidden/>
    <w:unhideWhenUsed/>
    <w:rsid w:val="0085570A"/>
    <w:rPr>
      <w:b/>
      <w:bCs/>
    </w:rPr>
  </w:style>
  <w:style w:type="character" w:customStyle="1" w:styleId="OnderwerpvanopmerkingChar">
    <w:name w:val="Onderwerp van opmerking Char"/>
    <w:basedOn w:val="TekstopmerkingChar"/>
    <w:link w:val="Onderwerpvanopmerking"/>
    <w:uiPriority w:val="99"/>
    <w:semiHidden/>
    <w:rsid w:val="0085570A"/>
    <w:rPr>
      <w:b/>
      <w:bCs/>
    </w:rPr>
  </w:style>
  <w:style w:type="paragraph" w:styleId="Ballontekst">
    <w:name w:val="Balloon Text"/>
    <w:basedOn w:val="Standaard"/>
    <w:link w:val="BallontekstChar"/>
    <w:uiPriority w:val="99"/>
    <w:semiHidden/>
    <w:unhideWhenUsed/>
    <w:rsid w:val="0085570A"/>
    <w:pPr>
      <w:spacing w:before="0"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557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110832">
      <w:bodyDiv w:val="1"/>
      <w:marLeft w:val="0"/>
      <w:marRight w:val="0"/>
      <w:marTop w:val="0"/>
      <w:marBottom w:val="0"/>
      <w:divBdr>
        <w:top w:val="none" w:sz="0" w:space="0" w:color="auto"/>
        <w:left w:val="none" w:sz="0" w:space="0" w:color="auto"/>
        <w:bottom w:val="none" w:sz="0" w:space="0" w:color="auto"/>
        <w:right w:val="none" w:sz="0" w:space="0" w:color="auto"/>
      </w:divBdr>
    </w:div>
    <w:div w:id="69862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s://www.youtube.com/watch?v=oBdhRVFl8zY" TargetMode="External"/><Relationship Id="rId26" Type="http://schemas.openxmlformats.org/officeDocument/2006/relationships/image" Target="media/image5.gif"/><Relationship Id="rId39" Type="http://schemas.openxmlformats.org/officeDocument/2006/relationships/hyperlink" Target="http://www.canonberoepsonderwijs.nl/Onderwijspedagogische-visies-van-mbo-docenten" TargetMode="External"/><Relationship Id="rId3" Type="http://schemas.openxmlformats.org/officeDocument/2006/relationships/styles" Target="styles.xml"/><Relationship Id="rId21" Type="http://schemas.openxmlformats.org/officeDocument/2006/relationships/hyperlink" Target="https://www.youtube.com/watch?v=RC_U2CQALDE" TargetMode="External"/><Relationship Id="rId34" Type="http://schemas.openxmlformats.org/officeDocument/2006/relationships/image" Target="media/image10.jpeg"/><Relationship Id="rId42" Type="http://schemas.openxmlformats.org/officeDocument/2006/relationships/hyperlink" Target="http://www.leerloopbanen.nl/home/uploads/ECBO_Verkenning_ontwikkelingen_relatie_onderwijs_en_arbeidsmarkt.pdf" TargetMode="External"/><Relationship Id="rId47" Type="http://schemas.microsoft.com/office/2011/relationships/people" Target="people.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hyperlink" Target="https://www.youtube.com/watch?v=oBdhRVFl8zY" TargetMode="External"/><Relationship Id="rId25" Type="http://schemas.openxmlformats.org/officeDocument/2006/relationships/image" Target="media/image4.gif"/><Relationship Id="rId33" Type="http://schemas.openxmlformats.org/officeDocument/2006/relationships/image" Target="media/image9.jpeg"/><Relationship Id="rId38" Type="http://schemas.openxmlformats.org/officeDocument/2006/relationships/hyperlink" Target="http://www.herzieningmbo.nl/de-herziening/inhoud/"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acebook.com/werkenvoornederland/videos/1283585871709232/" TargetMode="External"/><Relationship Id="rId20" Type="http://schemas.openxmlformats.org/officeDocument/2006/relationships/hyperlink" Target="https://www.youtube.com/watch?v=TIUbduSkI1M" TargetMode="External"/><Relationship Id="rId29" Type="http://schemas.openxmlformats.org/officeDocument/2006/relationships/hyperlink" Target="https://www.youtube.com/watch?v=EN9TgvhazQ8" TargetMode="External"/><Relationship Id="rId41" Type="http://schemas.openxmlformats.org/officeDocument/2006/relationships/hyperlink" Target="http://www.flashcardlearner.com/articles/sebastian-leitn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hyperlink" Target="https://www.youtube.com/watch?v=Oyg6MNeAxQM" TargetMode="External"/><Relationship Id="rId32" Type="http://schemas.openxmlformats.org/officeDocument/2006/relationships/image" Target="media/image8.jpeg"/><Relationship Id="rId37" Type="http://schemas.openxmlformats.org/officeDocument/2006/relationships/image" Target="media/image13.jpeg"/><Relationship Id="rId40" Type="http://schemas.openxmlformats.org/officeDocument/2006/relationships/hyperlink" Target="https://www.scienceguide.nl/2018/02/stille-ramp-aan-basis-mbo/"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youtube.com/watch?v=SI_iAfXeB7U" TargetMode="External"/><Relationship Id="rId23" Type="http://schemas.openxmlformats.org/officeDocument/2006/relationships/hyperlink" Target="https://www.youtube.com/watch?v=Oyg6MNeAxQM" TargetMode="External"/><Relationship Id="rId28" Type="http://schemas.openxmlformats.org/officeDocument/2006/relationships/hyperlink" Target="https://www.youtube.com/watch?v=RC_U2CQALDE" TargetMode="External"/><Relationship Id="rId36" Type="http://schemas.openxmlformats.org/officeDocument/2006/relationships/image" Target="media/image12.jpeg"/><Relationship Id="rId49" Type="http://schemas.openxmlformats.org/officeDocument/2006/relationships/theme" Target="theme/theme1.xml"/><Relationship Id="rId10" Type="http://schemas.openxmlformats.org/officeDocument/2006/relationships/comments" Target="comments.xml"/><Relationship Id="rId19" Type="http://schemas.openxmlformats.org/officeDocument/2006/relationships/hyperlink" Target="https://www.youtube.com/watch?v=LLqZ-mj1Usw" TargetMode="External"/><Relationship Id="rId31" Type="http://schemas.openxmlformats.org/officeDocument/2006/relationships/image" Target="media/image7.jpeg"/><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yilm1400@student.nhl.nl" TargetMode="External"/><Relationship Id="rId14" Type="http://schemas.openxmlformats.org/officeDocument/2006/relationships/image" Target="media/image3.jpeg"/><Relationship Id="rId22" Type="http://schemas.openxmlformats.org/officeDocument/2006/relationships/hyperlink" Target="https://www.youtube.com/watch?v=RC_U2CQALDE" TargetMode="External"/><Relationship Id="rId27" Type="http://schemas.openxmlformats.org/officeDocument/2006/relationships/hyperlink" Target="https://www.youtube.com/watch?v=RC_U2CQALDE" TargetMode="External"/><Relationship Id="rId30" Type="http://schemas.openxmlformats.org/officeDocument/2006/relationships/image" Target="media/image6.jpeg"/><Relationship Id="rId35" Type="http://schemas.openxmlformats.org/officeDocument/2006/relationships/image" Target="media/image11.jpeg"/><Relationship Id="rId43" Type="http://schemas.openxmlformats.org/officeDocument/2006/relationships/hyperlink" Target="https://nl.wikipedia.org/wiki/Hermann_Ebbinghaus" TargetMode="External"/><Relationship Id="rId48"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3CDC71E64D48828D9FCC73347F36E8"/>
        <w:category>
          <w:name w:val="Algemeen"/>
          <w:gallery w:val="placeholder"/>
        </w:category>
        <w:types>
          <w:type w:val="bbPlcHdr"/>
        </w:types>
        <w:behaviors>
          <w:behavior w:val="content"/>
        </w:behaviors>
        <w:guid w:val="{A1E7BA07-8EBC-4FCD-90DD-74D52C8F09DF}"/>
      </w:docPartPr>
      <w:docPartBody>
        <w:p w:rsidR="00C26079" w:rsidRDefault="008B62D5" w:rsidP="008B62D5">
          <w:pPr>
            <w:pStyle w:val="293CDC71E64D48828D9FCC73347F36E8"/>
          </w:pPr>
          <w:r>
            <w:rPr>
              <w:color w:val="4472C4" w:themeColor="accent1"/>
              <w:sz w:val="20"/>
              <w:szCs w:val="20"/>
            </w:rPr>
            <w:t>[Titel van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altName w:val="Sylfaen"/>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62D5"/>
    <w:rsid w:val="000852C1"/>
    <w:rsid w:val="0046320B"/>
    <w:rsid w:val="004E30AC"/>
    <w:rsid w:val="008B62D5"/>
    <w:rsid w:val="00AF4C7A"/>
    <w:rsid w:val="00C26079"/>
    <w:rsid w:val="00E428C3"/>
    <w:rsid w:val="00F31F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293CDC71E64D48828D9FCC73347F36E8">
    <w:name w:val="293CDC71E64D48828D9FCC73347F36E8"/>
    <w:rsid w:val="008B62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4728F-5B6F-4D9C-91BB-4A49A8A4B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81</Pages>
  <Words>17333</Words>
  <Characters>95335</Characters>
  <Application>Microsoft Office Word</Application>
  <DocSecurity>0</DocSecurity>
  <Lines>794</Lines>
  <Paragraphs>224</Paragraphs>
  <ScaleCrop>false</ScaleCrop>
  <HeadingPairs>
    <vt:vector size="2" baseType="variant">
      <vt:variant>
        <vt:lpstr>Titel</vt:lpstr>
      </vt:variant>
      <vt:variant>
        <vt:i4>1</vt:i4>
      </vt:variant>
    </vt:vector>
  </HeadingPairs>
  <TitlesOfParts>
    <vt:vector size="1" baseType="lpstr">
      <vt:lpstr>Deel A &amp; B</vt:lpstr>
    </vt:vector>
  </TitlesOfParts>
  <Company/>
  <LinksUpToDate>false</LinksUpToDate>
  <CharactersWithSpaces>112444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Deel A &amp; B</dc:title>
  <dc:subject/>
  <dc:creator>Tulay Yilmaz</dc:creator>
  <cp:keywords/>
  <dc:description/>
  <cp:lastModifiedBy>Tulay Yilmaz</cp:lastModifiedBy>
  <cp:revision>2</cp:revision>
  <dcterms:created xsi:type="dcterms:W3CDTF">2020-05-13T16:07:00Z</dcterms:created>
  <dcterms:modified xsi:type="dcterms:W3CDTF">2020-05-13T16:07:00Z</dcterms:modified>
</cp:coreProperties>
</file>