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E11" w:rsidRDefault="00E22E11" w:rsidP="00E22E11">
      <w:pPr>
        <w:pStyle w:val="Default"/>
        <w:rPr>
          <w:sz w:val="72"/>
          <w:szCs w:val="72"/>
        </w:rPr>
      </w:pPr>
    </w:p>
    <w:p w:rsidR="00E22E11" w:rsidRDefault="00E22E11" w:rsidP="00E22E11">
      <w:pPr>
        <w:pStyle w:val="Default"/>
        <w:jc w:val="center"/>
        <w:rPr>
          <w:sz w:val="72"/>
          <w:szCs w:val="72"/>
        </w:rPr>
      </w:pPr>
      <w:r>
        <w:rPr>
          <w:sz w:val="72"/>
          <w:szCs w:val="72"/>
        </w:rPr>
        <w:t xml:space="preserve">Praktijkopdrachten </w:t>
      </w:r>
    </w:p>
    <w:p w:rsidR="00E22E11" w:rsidRPr="00E22E11" w:rsidRDefault="00E22E11" w:rsidP="00E22E11">
      <w:pPr>
        <w:pStyle w:val="Default"/>
        <w:jc w:val="center"/>
        <w:rPr>
          <w:i/>
          <w:sz w:val="72"/>
          <w:szCs w:val="72"/>
        </w:rPr>
      </w:pPr>
      <w:r w:rsidRPr="00E22E11">
        <w:rPr>
          <w:i/>
          <w:sz w:val="56"/>
          <w:szCs w:val="72"/>
        </w:rPr>
        <w:t>IBS 1: Voeren</w:t>
      </w:r>
      <w:r>
        <w:rPr>
          <w:i/>
          <w:sz w:val="72"/>
          <w:szCs w:val="72"/>
        </w:rPr>
        <w:br/>
      </w:r>
      <w:r w:rsidRPr="00E22E11">
        <w:rPr>
          <w:i/>
          <w:sz w:val="72"/>
          <w:szCs w:val="72"/>
        </w:rPr>
        <w:t xml:space="preserve"> </w:t>
      </w:r>
    </w:p>
    <w:p w:rsidR="00E22E11" w:rsidRPr="003C6575" w:rsidRDefault="00E22E11" w:rsidP="00E22E11">
      <w:pPr>
        <w:pStyle w:val="Default"/>
        <w:rPr>
          <w:sz w:val="52"/>
          <w:szCs w:val="72"/>
        </w:rPr>
      </w:pPr>
      <w:r w:rsidRPr="003C6575">
        <w:rPr>
          <w:sz w:val="52"/>
          <w:szCs w:val="72"/>
        </w:rPr>
        <w:t>Melkveehouderij &amp; Varkenshouderij</w:t>
      </w:r>
    </w:p>
    <w:p w:rsidR="00E22E11" w:rsidRPr="003C6575" w:rsidRDefault="00E22E11" w:rsidP="00E22E11">
      <w:pPr>
        <w:pStyle w:val="Default"/>
        <w:rPr>
          <w:rFonts w:ascii="Arial" w:hAnsi="Arial" w:cs="Arial"/>
          <w:sz w:val="28"/>
          <w:szCs w:val="28"/>
        </w:rPr>
      </w:pPr>
      <w:r w:rsidRPr="003C6575">
        <w:rPr>
          <w:rFonts w:ascii="Arial" w:hAnsi="Arial" w:cs="Arial"/>
          <w:sz w:val="28"/>
          <w:szCs w:val="28"/>
        </w:rPr>
        <w:t>Veehouderij niveau 2 –</w:t>
      </w:r>
      <w:r>
        <w:rPr>
          <w:rFonts w:ascii="Arial" w:hAnsi="Arial" w:cs="Arial"/>
          <w:sz w:val="28"/>
          <w:szCs w:val="28"/>
        </w:rPr>
        <w:t xml:space="preserve"> periode 1 - </w:t>
      </w:r>
      <w:r w:rsidRPr="003C6575">
        <w:rPr>
          <w:rFonts w:ascii="Arial" w:hAnsi="Arial" w:cs="Arial"/>
          <w:sz w:val="28"/>
          <w:szCs w:val="28"/>
        </w:rPr>
        <w:t xml:space="preserve"> Leerjaar 1</w:t>
      </w:r>
    </w:p>
    <w:p w:rsidR="00E22E11" w:rsidRDefault="00E22E11" w:rsidP="00E22E11">
      <w:pPr>
        <w:pStyle w:val="Default"/>
        <w:jc w:val="center"/>
        <w:rPr>
          <w:rFonts w:ascii="Arial" w:hAnsi="Arial" w:cs="Arial"/>
          <w:b/>
          <w:bCs/>
          <w:sz w:val="20"/>
          <w:szCs w:val="20"/>
        </w:rPr>
      </w:pPr>
    </w:p>
    <w:p w:rsidR="00E22E11" w:rsidRDefault="00E22E11" w:rsidP="00E22E11">
      <w:pPr>
        <w:pStyle w:val="Default"/>
        <w:ind w:firstLine="708"/>
        <w:jc w:val="center"/>
        <w:rPr>
          <w:rFonts w:ascii="Arial" w:hAnsi="Arial" w:cs="Arial"/>
          <w:b/>
          <w:bCs/>
          <w:sz w:val="20"/>
          <w:szCs w:val="20"/>
        </w:rPr>
      </w:pPr>
    </w:p>
    <w:p w:rsidR="00E22E11" w:rsidRDefault="00E22E11" w:rsidP="00E22E11">
      <w:pPr>
        <w:pStyle w:val="Default"/>
        <w:ind w:firstLine="708"/>
        <w:jc w:val="center"/>
        <w:rPr>
          <w:rFonts w:ascii="Arial" w:hAnsi="Arial" w:cs="Arial"/>
          <w:b/>
          <w:bCs/>
          <w:sz w:val="20"/>
          <w:szCs w:val="20"/>
        </w:rPr>
      </w:pPr>
    </w:p>
    <w:p w:rsidR="00E22E11" w:rsidRDefault="00E22E11" w:rsidP="00E22E11">
      <w:pPr>
        <w:pStyle w:val="Default"/>
        <w:ind w:firstLine="708"/>
        <w:jc w:val="center"/>
        <w:rPr>
          <w:rFonts w:ascii="Arial" w:hAnsi="Arial" w:cs="Arial"/>
          <w:b/>
          <w:bCs/>
          <w:sz w:val="20"/>
          <w:szCs w:val="20"/>
        </w:rPr>
      </w:pPr>
    </w:p>
    <w:p w:rsidR="00E22E11" w:rsidRDefault="00E22E11" w:rsidP="00E22E11">
      <w:pPr>
        <w:pStyle w:val="Default"/>
        <w:ind w:firstLine="708"/>
        <w:jc w:val="center"/>
        <w:rPr>
          <w:rFonts w:ascii="Arial" w:hAnsi="Arial" w:cs="Arial"/>
          <w:b/>
          <w:bCs/>
          <w:sz w:val="20"/>
          <w:szCs w:val="20"/>
        </w:rPr>
      </w:pPr>
      <w:r>
        <w:rPr>
          <w:rFonts w:ascii="Arial" w:hAnsi="Arial" w:cs="Arial"/>
          <w:b/>
          <w:bCs/>
          <w:sz w:val="20"/>
          <w:szCs w:val="20"/>
        </w:rPr>
        <w:br/>
      </w:r>
      <w:r>
        <w:rPr>
          <w:rFonts w:ascii="Arial" w:hAnsi="Arial" w:cs="Arial"/>
          <w:b/>
          <w:bCs/>
          <w:sz w:val="20"/>
          <w:szCs w:val="20"/>
        </w:rPr>
        <w:br/>
      </w:r>
    </w:p>
    <w:p w:rsidR="00E22E11" w:rsidRDefault="00E22E11" w:rsidP="00E22E11">
      <w:pPr>
        <w:pStyle w:val="Default"/>
        <w:ind w:firstLine="708"/>
        <w:jc w:val="center"/>
        <w:rPr>
          <w:rFonts w:ascii="Arial" w:hAnsi="Arial" w:cs="Arial"/>
          <w:b/>
          <w:bCs/>
          <w:sz w:val="20"/>
          <w:szCs w:val="20"/>
        </w:rPr>
      </w:pPr>
    </w:p>
    <w:p w:rsidR="00E22E11" w:rsidRDefault="00E22E11" w:rsidP="00E22E11">
      <w:pPr>
        <w:pStyle w:val="Default"/>
        <w:ind w:firstLine="708"/>
        <w:rPr>
          <w:rFonts w:ascii="Arial" w:hAnsi="Arial" w:cs="Arial"/>
          <w:b/>
          <w:bCs/>
          <w:sz w:val="20"/>
          <w:szCs w:val="20"/>
        </w:rPr>
      </w:pPr>
      <w:r>
        <w:rPr>
          <w:rFonts w:ascii="Arial" w:hAnsi="Arial" w:cs="Arial"/>
          <w:b/>
          <w:bCs/>
          <w:noProof/>
          <w:sz w:val="20"/>
          <w:szCs w:val="20"/>
          <w:lang w:eastAsia="nl-NL"/>
        </w:rPr>
        <mc:AlternateContent>
          <mc:Choice Requires="wps">
            <w:drawing>
              <wp:anchor distT="0" distB="0" distL="114300" distR="114300" simplePos="0" relativeHeight="251661312" behindDoc="1" locked="0" layoutInCell="1" allowOverlap="1" wp14:anchorId="2F9C8AE5" wp14:editId="23893A9A">
                <wp:simplePos x="0" y="0"/>
                <wp:positionH relativeFrom="margin">
                  <wp:posOffset>2176780</wp:posOffset>
                </wp:positionH>
                <wp:positionV relativeFrom="paragraph">
                  <wp:posOffset>15875</wp:posOffset>
                </wp:positionV>
                <wp:extent cx="1752600" cy="1647825"/>
                <wp:effectExtent l="38100" t="38100" r="38100" b="47625"/>
                <wp:wrapNone/>
                <wp:docPr id="4" name="Rechthoek 4"/>
                <wp:cNvGraphicFramePr/>
                <a:graphic xmlns:a="http://schemas.openxmlformats.org/drawingml/2006/main">
                  <a:graphicData uri="http://schemas.microsoft.com/office/word/2010/wordprocessingShape">
                    <wps:wsp>
                      <wps:cNvSpPr/>
                      <wps:spPr>
                        <a:xfrm>
                          <a:off x="0" y="0"/>
                          <a:ext cx="1752600" cy="1647825"/>
                        </a:xfrm>
                        <a:prstGeom prst="rect">
                          <a:avLst/>
                        </a:prstGeom>
                        <a:solidFill>
                          <a:schemeClr val="accent4">
                            <a:lumMod val="20000"/>
                            <a:lumOff val="80000"/>
                          </a:schemeClr>
                        </a:solidFill>
                        <a:ln w="76200"/>
                      </wps:spPr>
                      <wps:style>
                        <a:lnRef idx="2">
                          <a:schemeClr val="accent4"/>
                        </a:lnRef>
                        <a:fillRef idx="1">
                          <a:schemeClr val="lt1"/>
                        </a:fillRef>
                        <a:effectRef idx="0">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DE8628" id="Rechthoek 4" o:spid="_x0000_s1026" style="position:absolute;margin-left:171.4pt;margin-top:1.25pt;width:138pt;height:129.75pt;z-index:-25165516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" fillcolor="#fff2cc [663]" strokecolor="#ffc000 [3207]" strokeweight="6pt">
                <w10:wrap anchorx="margin"/>
              </v:rect>
            </w:pict>
          </mc:Fallback>
        </mc:AlternateContent>
      </w:r>
      <w:r>
        <w:rPr>
          <w:rFonts w:ascii="Arial" w:hAnsi="Arial" w:cs="Arial"/>
          <w:b/>
          <w:bCs/>
          <w:noProof/>
          <w:sz w:val="20"/>
          <w:szCs w:val="20"/>
          <w:lang w:eastAsia="nl-NL"/>
        </w:rPr>
        <mc:AlternateContent>
          <mc:Choice Requires="wps">
            <w:drawing>
              <wp:anchor distT="0" distB="0" distL="114300" distR="114300" simplePos="0" relativeHeight="251659264" behindDoc="1" locked="0" layoutInCell="1" allowOverlap="1" wp14:anchorId="6299DD64" wp14:editId="43CF2F0D">
                <wp:simplePos x="0" y="0"/>
                <wp:positionH relativeFrom="column">
                  <wp:posOffset>357505</wp:posOffset>
                </wp:positionH>
                <wp:positionV relativeFrom="paragraph">
                  <wp:posOffset>25400</wp:posOffset>
                </wp:positionV>
                <wp:extent cx="1752600" cy="1647825"/>
                <wp:effectExtent l="38100" t="38100" r="38100" b="47625"/>
                <wp:wrapNone/>
                <wp:docPr id="2" name="Rechthoek 2"/>
                <wp:cNvGraphicFramePr/>
                <a:graphic xmlns:a="http://schemas.openxmlformats.org/drawingml/2006/main">
                  <a:graphicData uri="http://schemas.microsoft.com/office/word/2010/wordprocessingShape">
                    <wps:wsp>
                      <wps:cNvSpPr/>
                      <wps:spPr>
                        <a:xfrm>
                          <a:off x="0" y="0"/>
                          <a:ext cx="1752600" cy="1647825"/>
                        </a:xfrm>
                        <a:prstGeom prst="rect">
                          <a:avLst/>
                        </a:prstGeom>
                        <a:solidFill>
                          <a:schemeClr val="accent6">
                            <a:lumMod val="20000"/>
                            <a:lumOff val="80000"/>
                          </a:schemeClr>
                        </a:solidFill>
                        <a:ln w="76200"/>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430042" id="Rechthoek 2" o:spid="_x0000_s1026" style="position:absolute;margin-left:28.15pt;margin-top:2pt;width:138pt;height:129.7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" fillcolor="#e2efd9 [665]" strokecolor="#70ad47 [3209]" strokeweight="6pt"/>
            </w:pict>
          </mc:Fallback>
        </mc:AlternateContent>
      </w:r>
      <w:r>
        <w:rPr>
          <w:rFonts w:ascii="Arial" w:hAnsi="Arial" w:cs="Arial"/>
          <w:b/>
          <w:bCs/>
          <w:noProof/>
          <w:sz w:val="20"/>
          <w:szCs w:val="20"/>
          <w:lang w:eastAsia="nl-NL"/>
        </w:rPr>
        <mc:AlternateContent>
          <mc:Choice Requires="wps">
            <w:drawing>
              <wp:anchor distT="0" distB="0" distL="114300" distR="114300" simplePos="0" relativeHeight="251660288" behindDoc="1" locked="0" layoutInCell="1" allowOverlap="1" wp14:anchorId="7E4CEADF" wp14:editId="67DB7574">
                <wp:simplePos x="0" y="0"/>
                <wp:positionH relativeFrom="margin">
                  <wp:align>right</wp:align>
                </wp:positionH>
                <wp:positionV relativeFrom="paragraph">
                  <wp:posOffset>25400</wp:posOffset>
                </wp:positionV>
                <wp:extent cx="1752600" cy="1647825"/>
                <wp:effectExtent l="19050" t="19050" r="19050" b="28575"/>
                <wp:wrapNone/>
                <wp:docPr id="3" name="Rechthoek 3"/>
                <wp:cNvGraphicFramePr/>
                <a:graphic xmlns:a="http://schemas.openxmlformats.org/drawingml/2006/main">
                  <a:graphicData uri="http://schemas.microsoft.com/office/word/2010/wordprocessingShape">
                    <wps:wsp>
                      <wps:cNvSpPr/>
                      <wps:spPr>
                        <a:xfrm>
                          <a:off x="0" y="0"/>
                          <a:ext cx="1752600" cy="1647825"/>
                        </a:xfrm>
                        <a:prstGeom prst="rect">
                          <a:avLst/>
                        </a:prstGeom>
                        <a:solidFill>
                          <a:schemeClr val="accent1">
                            <a:lumMod val="20000"/>
                            <a:lumOff val="80000"/>
                          </a:schemeClr>
                        </a:solidFill>
                        <a:ln w="38100"/>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AFBA3B" id="Rechthoek 3" o:spid="_x0000_s1026" style="position:absolute;margin-left:86.8pt;margin-top:2pt;width:138pt;height:129.75pt;z-index:-251656192;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" fillcolor="#deeaf6 [660]" strokecolor="#4472c4 [3208]" strokeweight="3pt">
                <w10:wrap anchorx="margin"/>
              </v:rect>
            </w:pict>
          </mc:Fallback>
        </mc:AlternateContent>
      </w:r>
    </w:p>
    <w:p w:rsidR="00E22E11" w:rsidRDefault="00E22E11" w:rsidP="00E22E11">
      <w:pPr>
        <w:pStyle w:val="Default"/>
        <w:ind w:firstLine="708"/>
        <w:jc w:val="center"/>
        <w:rPr>
          <w:rFonts w:ascii="Arial" w:hAnsi="Arial" w:cs="Arial"/>
          <w:b/>
          <w:bCs/>
          <w:sz w:val="20"/>
          <w:szCs w:val="20"/>
        </w:rPr>
      </w:pPr>
    </w:p>
    <w:p w:rsidR="00E22E11" w:rsidRDefault="00E22E11" w:rsidP="00E22E11">
      <w:pPr>
        <w:pStyle w:val="Default"/>
        <w:ind w:firstLine="708"/>
        <w:jc w:val="center"/>
        <w:rPr>
          <w:rFonts w:ascii="Arial" w:hAnsi="Arial" w:cs="Arial"/>
          <w:b/>
          <w:bCs/>
          <w:sz w:val="20"/>
          <w:szCs w:val="20"/>
        </w:rPr>
      </w:pPr>
    </w:p>
    <w:p w:rsidR="00E22E11" w:rsidRDefault="00E22E11" w:rsidP="00E22E11">
      <w:pPr>
        <w:pStyle w:val="Default"/>
        <w:rPr>
          <w:rFonts w:ascii="Arial" w:hAnsi="Arial" w:cs="Arial"/>
          <w:b/>
          <w:bCs/>
          <w:sz w:val="20"/>
          <w:szCs w:val="20"/>
        </w:rPr>
      </w:pPr>
      <w:r>
        <w:rPr>
          <w:rFonts w:ascii="Arial" w:hAnsi="Arial" w:cs="Arial"/>
          <w:b/>
          <w:bCs/>
          <w:sz w:val="20"/>
          <w:szCs w:val="20"/>
        </w:rPr>
        <w:br/>
      </w:r>
      <w:r>
        <w:rPr>
          <w:rFonts w:ascii="Arial" w:hAnsi="Arial" w:cs="Arial"/>
          <w:b/>
          <w:bCs/>
          <w:sz w:val="20"/>
          <w:szCs w:val="20"/>
        </w:rPr>
        <w:br/>
        <w:t xml:space="preserve">                     </w:t>
      </w:r>
      <w:r w:rsidRPr="002E31BF">
        <w:rPr>
          <w:rFonts w:ascii="Arial" w:hAnsi="Arial" w:cs="Arial"/>
          <w:b/>
          <w:bCs/>
          <w:szCs w:val="20"/>
        </w:rPr>
        <w:t>Oriëntatiefase</w:t>
      </w:r>
      <w:r>
        <w:rPr>
          <w:rFonts w:ascii="Arial" w:hAnsi="Arial" w:cs="Arial"/>
          <w:b/>
          <w:bCs/>
          <w:sz w:val="20"/>
          <w:szCs w:val="20"/>
        </w:rPr>
        <w:t xml:space="preserve">                        </w:t>
      </w:r>
      <w:r w:rsidRPr="002E31BF">
        <w:rPr>
          <w:rFonts w:ascii="Arial" w:hAnsi="Arial" w:cs="Arial"/>
          <w:b/>
          <w:bCs/>
          <w:szCs w:val="20"/>
        </w:rPr>
        <w:t xml:space="preserve">Beroepsfase </w:t>
      </w:r>
      <w:r>
        <w:rPr>
          <w:rFonts w:ascii="Arial" w:hAnsi="Arial" w:cs="Arial"/>
          <w:b/>
          <w:bCs/>
          <w:sz w:val="20"/>
          <w:szCs w:val="20"/>
        </w:rPr>
        <w:tab/>
      </w:r>
      <w:r>
        <w:rPr>
          <w:rFonts w:ascii="Arial" w:hAnsi="Arial" w:cs="Arial"/>
          <w:b/>
          <w:bCs/>
          <w:sz w:val="20"/>
          <w:szCs w:val="20"/>
        </w:rPr>
        <w:tab/>
        <w:t xml:space="preserve">         </w:t>
      </w:r>
      <w:r w:rsidRPr="002E31BF">
        <w:rPr>
          <w:rFonts w:ascii="Arial" w:hAnsi="Arial" w:cs="Arial"/>
          <w:b/>
          <w:bCs/>
          <w:szCs w:val="20"/>
        </w:rPr>
        <w:t>Afstudeerfase</w:t>
      </w:r>
    </w:p>
    <w:p w:rsidR="00E22E11" w:rsidRDefault="00E22E11" w:rsidP="00E22E11">
      <w:pPr>
        <w:pStyle w:val="Default"/>
        <w:rPr>
          <w:rFonts w:ascii="Arial" w:hAnsi="Arial" w:cs="Arial"/>
          <w:b/>
          <w:bCs/>
          <w:sz w:val="20"/>
          <w:szCs w:val="20"/>
        </w:rPr>
      </w:pPr>
    </w:p>
    <w:p w:rsidR="00E22E11" w:rsidRDefault="00E22E11" w:rsidP="00E22E11">
      <w:pPr>
        <w:pStyle w:val="Default"/>
        <w:rPr>
          <w:rFonts w:ascii="Arial" w:hAnsi="Arial" w:cs="Arial"/>
          <w:b/>
          <w:bCs/>
          <w:sz w:val="20"/>
          <w:szCs w:val="20"/>
        </w:rPr>
      </w:pPr>
    </w:p>
    <w:p w:rsidR="00E22E11" w:rsidRDefault="00E22E11" w:rsidP="00E22E11">
      <w:pPr>
        <w:pStyle w:val="Default"/>
        <w:rPr>
          <w:rFonts w:ascii="Arial" w:hAnsi="Arial" w:cs="Arial"/>
          <w:b/>
          <w:bCs/>
          <w:sz w:val="20"/>
          <w:szCs w:val="20"/>
        </w:rPr>
      </w:pPr>
    </w:p>
    <w:p w:rsidR="00E22E11" w:rsidRDefault="00E22E11" w:rsidP="00E22E11">
      <w:pPr>
        <w:pStyle w:val="Default"/>
        <w:rPr>
          <w:rFonts w:ascii="Arial" w:hAnsi="Arial" w:cs="Arial"/>
          <w:b/>
          <w:bCs/>
          <w:sz w:val="20"/>
          <w:szCs w:val="20"/>
        </w:rPr>
      </w:pPr>
    </w:p>
    <w:p w:rsidR="00E22E11" w:rsidRDefault="00E22E11" w:rsidP="00E22E11">
      <w:pPr>
        <w:pStyle w:val="Default"/>
        <w:rPr>
          <w:rFonts w:ascii="Arial" w:hAnsi="Arial" w:cs="Arial"/>
          <w:b/>
          <w:bCs/>
          <w:sz w:val="20"/>
          <w:szCs w:val="20"/>
        </w:rPr>
      </w:pPr>
    </w:p>
    <w:p w:rsidR="00E22E11" w:rsidRDefault="00E22E11" w:rsidP="00E22E11">
      <w:pPr>
        <w:pStyle w:val="Default"/>
        <w:rPr>
          <w:rFonts w:ascii="Arial" w:hAnsi="Arial" w:cs="Arial"/>
          <w:b/>
          <w:bCs/>
          <w:sz w:val="20"/>
          <w:szCs w:val="20"/>
        </w:rPr>
      </w:pPr>
    </w:p>
    <w:p w:rsidR="00E22E11" w:rsidRDefault="00E22E11" w:rsidP="00E22E11">
      <w:pPr>
        <w:pStyle w:val="Default"/>
        <w:rPr>
          <w:rFonts w:ascii="Arial" w:hAnsi="Arial" w:cs="Arial"/>
          <w:b/>
          <w:bCs/>
          <w:sz w:val="20"/>
          <w:szCs w:val="20"/>
        </w:rPr>
      </w:pPr>
    </w:p>
    <w:p w:rsidR="00E22E11" w:rsidRDefault="00E22E11" w:rsidP="00E22E11">
      <w:pPr>
        <w:pStyle w:val="Default"/>
        <w:rPr>
          <w:rFonts w:ascii="Arial" w:hAnsi="Arial" w:cs="Arial"/>
          <w:b/>
          <w:bCs/>
          <w:sz w:val="20"/>
          <w:szCs w:val="20"/>
        </w:rPr>
      </w:pPr>
    </w:p>
    <w:p w:rsidR="00E22E11" w:rsidRDefault="00E22E11" w:rsidP="00E22E11">
      <w:pPr>
        <w:pStyle w:val="Default"/>
        <w:rPr>
          <w:rFonts w:ascii="Arial" w:hAnsi="Arial" w:cs="Arial"/>
          <w:b/>
          <w:bCs/>
          <w:sz w:val="20"/>
          <w:szCs w:val="20"/>
        </w:rPr>
      </w:pPr>
    </w:p>
    <w:p w:rsidR="00E22E11" w:rsidRDefault="00E22E11" w:rsidP="00E22E11">
      <w:pPr>
        <w:pStyle w:val="Default"/>
        <w:rPr>
          <w:rFonts w:ascii="Arial" w:hAnsi="Arial" w:cs="Arial"/>
          <w:b/>
          <w:bCs/>
          <w:sz w:val="20"/>
          <w:szCs w:val="20"/>
        </w:rPr>
      </w:pPr>
    </w:p>
    <w:p w:rsidR="00E22E11" w:rsidRDefault="00E22E11" w:rsidP="00E22E11">
      <w:pPr>
        <w:pStyle w:val="Default"/>
        <w:rPr>
          <w:rFonts w:ascii="Arial" w:hAnsi="Arial" w:cs="Arial"/>
          <w:b/>
          <w:bCs/>
          <w:sz w:val="20"/>
          <w:szCs w:val="20"/>
        </w:rPr>
      </w:pPr>
    </w:p>
    <w:p w:rsidR="00E22E11" w:rsidRDefault="00E22E11" w:rsidP="00E22E11">
      <w:pPr>
        <w:pStyle w:val="Default"/>
        <w:rPr>
          <w:rFonts w:ascii="Arial" w:hAnsi="Arial" w:cs="Arial"/>
          <w:b/>
          <w:bCs/>
          <w:sz w:val="20"/>
          <w:szCs w:val="20"/>
        </w:rPr>
      </w:pPr>
    </w:p>
    <w:p w:rsidR="00E22E11" w:rsidRDefault="00E22E11" w:rsidP="00E22E11">
      <w:pPr>
        <w:pStyle w:val="Default"/>
        <w:rPr>
          <w:rFonts w:ascii="Arial" w:hAnsi="Arial" w:cs="Arial"/>
          <w:b/>
          <w:bCs/>
          <w:sz w:val="20"/>
          <w:szCs w:val="20"/>
        </w:rPr>
      </w:pPr>
    </w:p>
    <w:p w:rsidR="00E22E11" w:rsidRDefault="00E22E11" w:rsidP="00E22E11">
      <w:pPr>
        <w:pStyle w:val="Default"/>
        <w:rPr>
          <w:rFonts w:ascii="Arial" w:hAnsi="Arial" w:cs="Arial"/>
          <w:b/>
          <w:bCs/>
          <w:sz w:val="20"/>
          <w:szCs w:val="20"/>
        </w:rPr>
      </w:pPr>
    </w:p>
    <w:p w:rsidR="00E22E11" w:rsidRDefault="00E22E11" w:rsidP="00E22E11">
      <w:pPr>
        <w:pStyle w:val="Default"/>
        <w:rPr>
          <w:rFonts w:ascii="Arial" w:hAnsi="Arial" w:cs="Arial"/>
          <w:b/>
          <w:bCs/>
          <w:sz w:val="20"/>
          <w:szCs w:val="20"/>
        </w:rPr>
      </w:pPr>
    </w:p>
    <w:p w:rsidR="00E22E11" w:rsidRPr="00455757" w:rsidRDefault="00E22E11" w:rsidP="00E22E11">
      <w:pPr>
        <w:pStyle w:val="Default"/>
        <w:rPr>
          <w:rFonts w:ascii="Arial" w:hAnsi="Arial" w:cs="Arial"/>
        </w:rPr>
      </w:pPr>
      <w:r w:rsidRPr="00455757">
        <w:rPr>
          <w:rFonts w:ascii="Arial" w:hAnsi="Arial" w:cs="Arial"/>
          <w:b/>
          <w:bCs/>
          <w:noProof/>
          <w:sz w:val="20"/>
          <w:szCs w:val="20"/>
          <w:lang w:eastAsia="nl-NL"/>
        </w:rPr>
        <w:drawing>
          <wp:inline distT="0" distB="0" distL="0" distR="0" wp14:anchorId="6935DA80" wp14:editId="520C47E6">
            <wp:extent cx="1819275" cy="614233"/>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9837" cy="621175"/>
                    </a:xfrm>
                    <a:prstGeom prst="rect">
                      <a:avLst/>
                    </a:prstGeom>
                    <a:noFill/>
                    <a:ln>
                      <a:noFill/>
                    </a:ln>
                  </pic:spPr>
                </pic:pic>
              </a:graphicData>
            </a:graphic>
          </wp:inline>
        </w:drawing>
      </w:r>
      <w:r>
        <w:rPr>
          <w:rFonts w:ascii="Arial" w:hAnsi="Arial" w:cs="Arial"/>
        </w:rPr>
        <w:t xml:space="preserve">  </w:t>
      </w:r>
      <w:r w:rsidRPr="00455757">
        <w:rPr>
          <w:rFonts w:cs="Arial"/>
          <w:bCs/>
          <w:color w:val="1F3864" w:themeColor="accent5" w:themeShade="80"/>
          <w:sz w:val="28"/>
          <w:szCs w:val="23"/>
        </w:rPr>
        <w:t>MBO Den Bosch</w:t>
      </w:r>
    </w:p>
    <w:p w:rsidR="00E22E11" w:rsidRDefault="00E22E11" w:rsidP="00E22E11">
      <w:pPr>
        <w:pStyle w:val="Default"/>
        <w:rPr>
          <w:rFonts w:ascii="Arial" w:hAnsi="Arial" w:cs="Arial"/>
          <w:b/>
          <w:bCs/>
          <w:sz w:val="20"/>
          <w:szCs w:val="20"/>
        </w:rPr>
      </w:pPr>
    </w:p>
    <w:p w:rsidR="00E22E11" w:rsidRDefault="00E22E11" w:rsidP="00E22E11">
      <w:pPr>
        <w:pStyle w:val="Default"/>
        <w:rPr>
          <w:rFonts w:ascii="Arial" w:hAnsi="Arial" w:cs="Arial"/>
          <w:b/>
          <w:bCs/>
          <w:sz w:val="20"/>
          <w:szCs w:val="20"/>
        </w:rPr>
      </w:pPr>
    </w:p>
    <w:p w:rsidR="00E22E11" w:rsidRDefault="00E22E11" w:rsidP="00E22E11">
      <w:pPr>
        <w:pStyle w:val="Default"/>
        <w:rPr>
          <w:rFonts w:ascii="Arial" w:hAnsi="Arial" w:cs="Arial"/>
          <w:b/>
          <w:bCs/>
          <w:sz w:val="20"/>
          <w:szCs w:val="20"/>
        </w:rPr>
      </w:pPr>
    </w:p>
    <w:p w:rsidR="00E22E11" w:rsidRPr="00455757" w:rsidRDefault="00E22E11" w:rsidP="00E22E11">
      <w:pPr>
        <w:pStyle w:val="Default"/>
        <w:rPr>
          <w:rFonts w:cs="Arial"/>
          <w:szCs w:val="20"/>
        </w:rPr>
      </w:pPr>
      <w:r w:rsidRPr="00455757">
        <w:rPr>
          <w:rFonts w:cs="Arial"/>
          <w:b/>
          <w:bCs/>
          <w:szCs w:val="20"/>
        </w:rPr>
        <w:t xml:space="preserve">auteur: </w:t>
      </w:r>
      <w:r w:rsidRPr="00455757">
        <w:rPr>
          <w:rFonts w:cs="Arial"/>
          <w:szCs w:val="20"/>
        </w:rPr>
        <w:t>N. Wolfs</w:t>
      </w:r>
    </w:p>
    <w:p w:rsidR="00E22E11" w:rsidRPr="00455757" w:rsidRDefault="00E22E11" w:rsidP="00E22E11">
      <w:pPr>
        <w:pStyle w:val="Default"/>
        <w:rPr>
          <w:rFonts w:cs="Arial"/>
          <w:szCs w:val="20"/>
        </w:rPr>
      </w:pPr>
      <w:r w:rsidRPr="00455757">
        <w:rPr>
          <w:rFonts w:cs="Arial"/>
          <w:b/>
          <w:bCs/>
          <w:szCs w:val="20"/>
        </w:rPr>
        <w:t xml:space="preserve">eindredactie: </w:t>
      </w:r>
      <w:r w:rsidRPr="00455757">
        <w:rPr>
          <w:rFonts w:cs="Arial"/>
          <w:szCs w:val="20"/>
        </w:rPr>
        <w:t>N. Wolfs</w:t>
      </w:r>
    </w:p>
    <w:p w:rsidR="00E22E11" w:rsidRDefault="00E22E11" w:rsidP="00E22E11">
      <w:pPr>
        <w:pStyle w:val="Default"/>
        <w:rPr>
          <w:rFonts w:cs="Arial"/>
          <w:bCs/>
          <w:szCs w:val="20"/>
        </w:rPr>
      </w:pPr>
      <w:r w:rsidRPr="00455757">
        <w:rPr>
          <w:rFonts w:cs="Arial"/>
          <w:b/>
          <w:bCs/>
          <w:szCs w:val="20"/>
        </w:rPr>
        <w:t xml:space="preserve">versie: </w:t>
      </w:r>
      <w:r>
        <w:rPr>
          <w:rFonts w:cs="Arial"/>
          <w:bCs/>
          <w:szCs w:val="20"/>
        </w:rPr>
        <w:t>2016-2017</w:t>
      </w:r>
    </w:p>
    <w:p w:rsidR="002D2448" w:rsidRDefault="002D2448" w:rsidP="00A15873">
      <w:pPr>
        <w:pStyle w:val="Geenafstand"/>
      </w:pPr>
    </w:p>
    <w:p w:rsidR="00E22E11" w:rsidRDefault="00E22E11">
      <w:r>
        <w:br w:type="page"/>
      </w:r>
    </w:p>
    <w:tbl>
      <w:tblPr>
        <w:tblStyle w:val="Tabelraster"/>
        <w:tblW w:w="9735" w:type="dxa"/>
        <w:tblLook w:val="04A0" w:firstRow="1" w:lastRow="0" w:firstColumn="1" w:lastColumn="0" w:noHBand="0" w:noVBand="1"/>
      </w:tblPr>
      <w:tblGrid>
        <w:gridCol w:w="596"/>
        <w:gridCol w:w="1445"/>
        <w:gridCol w:w="418"/>
        <w:gridCol w:w="668"/>
        <w:gridCol w:w="2296"/>
        <w:gridCol w:w="2270"/>
        <w:gridCol w:w="2042"/>
      </w:tblGrid>
      <w:tr w:rsidR="00E22E11" w:rsidRPr="001D6754" w:rsidTr="00701200">
        <w:trPr>
          <w:trHeight w:val="1133"/>
        </w:trPr>
        <w:tc>
          <w:tcPr>
            <w:tcW w:w="1879" w:type="dxa"/>
            <w:gridSpan w:val="2"/>
            <w:shd w:val="clear" w:color="auto" w:fill="000000" w:themeFill="text1"/>
          </w:tcPr>
          <w:p w:rsidR="00E22E11" w:rsidRPr="00E34A66" w:rsidRDefault="00E22E11" w:rsidP="008D7E7C">
            <w:pPr>
              <w:pStyle w:val="Geenafstand"/>
              <w:rPr>
                <w:b/>
                <w:sz w:val="22"/>
                <w:szCs w:val="24"/>
              </w:rPr>
            </w:pPr>
            <w:r w:rsidRPr="00E34A66">
              <w:rPr>
                <w:b/>
                <w:sz w:val="22"/>
                <w:szCs w:val="24"/>
              </w:rPr>
              <w:lastRenderedPageBreak/>
              <w:br/>
              <w:t>Projectresultaat</w:t>
            </w:r>
          </w:p>
        </w:tc>
        <w:tc>
          <w:tcPr>
            <w:tcW w:w="7856" w:type="dxa"/>
            <w:gridSpan w:val="5"/>
          </w:tcPr>
          <w:tbl>
            <w:tblPr>
              <w:tblW w:w="7121" w:type="dxa"/>
              <w:tblCellMar>
                <w:left w:w="70" w:type="dxa"/>
                <w:right w:w="70" w:type="dxa"/>
              </w:tblCellMar>
              <w:tblLook w:val="04A0" w:firstRow="1" w:lastRow="0" w:firstColumn="1" w:lastColumn="0" w:noHBand="0" w:noVBand="1"/>
            </w:tblPr>
            <w:tblGrid>
              <w:gridCol w:w="7121"/>
            </w:tblGrid>
            <w:tr w:rsidR="00BE5EED" w:rsidRPr="000D2460" w:rsidTr="008D7E7C">
              <w:trPr>
                <w:trHeight w:val="300"/>
              </w:trPr>
              <w:tc>
                <w:tcPr>
                  <w:tcW w:w="7121" w:type="dxa"/>
                  <w:tcBorders>
                    <w:top w:val="nil"/>
                    <w:left w:val="nil"/>
                    <w:bottom w:val="nil"/>
                    <w:right w:val="nil"/>
                  </w:tcBorders>
                  <w:shd w:val="clear" w:color="auto" w:fill="auto"/>
                  <w:noWrap/>
                  <w:vAlign w:val="bottom"/>
                  <w:hideMark/>
                </w:tcPr>
                <w:p w:rsidR="00BE5EED" w:rsidRPr="000D2460" w:rsidRDefault="00BE5EED" w:rsidP="00BE5EED">
                  <w:pPr>
                    <w:pStyle w:val="Lijstalinea"/>
                    <w:numPr>
                      <w:ilvl w:val="0"/>
                      <w:numId w:val="1"/>
                    </w:numPr>
                    <w:spacing w:after="0" w:line="240" w:lineRule="auto"/>
                    <w:rPr>
                      <w:rFonts w:asciiTheme="minorHAnsi" w:eastAsia="Times New Roman" w:hAnsiTheme="minorHAnsi" w:cs="Arial"/>
                      <w:color w:val="000000" w:themeColor="text1"/>
                      <w:sz w:val="22"/>
                      <w:lang w:eastAsia="nl-NL"/>
                    </w:rPr>
                  </w:pPr>
                  <w:r w:rsidRPr="000D2460">
                    <w:rPr>
                      <w:rFonts w:asciiTheme="minorHAnsi" w:eastAsia="Times New Roman" w:hAnsiTheme="minorHAnsi" w:cs="Arial"/>
                      <w:color w:val="000000" w:themeColor="text1"/>
                      <w:sz w:val="22"/>
                      <w:lang w:eastAsia="nl-NL"/>
                    </w:rPr>
                    <w:t>Herkent voedermiddelen voor koeien</w:t>
                  </w:r>
                  <w:r w:rsidR="00701200">
                    <w:rPr>
                      <w:rFonts w:asciiTheme="minorHAnsi" w:eastAsia="Times New Roman" w:hAnsiTheme="minorHAnsi" w:cs="Arial"/>
                      <w:color w:val="000000" w:themeColor="text1"/>
                      <w:sz w:val="22"/>
                      <w:lang w:eastAsia="nl-NL"/>
                    </w:rPr>
                    <w:t xml:space="preserve"> en varkens</w:t>
                  </w:r>
                </w:p>
              </w:tc>
            </w:tr>
            <w:tr w:rsidR="00BE5EED" w:rsidRPr="000D2460" w:rsidTr="008D7E7C">
              <w:trPr>
                <w:trHeight w:val="300"/>
              </w:trPr>
              <w:tc>
                <w:tcPr>
                  <w:tcW w:w="7121" w:type="dxa"/>
                  <w:tcBorders>
                    <w:top w:val="nil"/>
                    <w:left w:val="nil"/>
                    <w:bottom w:val="nil"/>
                    <w:right w:val="nil"/>
                  </w:tcBorders>
                  <w:shd w:val="clear" w:color="auto" w:fill="auto"/>
                  <w:noWrap/>
                  <w:vAlign w:val="bottom"/>
                  <w:hideMark/>
                </w:tcPr>
                <w:p w:rsidR="00BE5EED" w:rsidRPr="000D2460" w:rsidRDefault="00BE5EED" w:rsidP="00BE5EED">
                  <w:pPr>
                    <w:pStyle w:val="Lijstalinea"/>
                    <w:numPr>
                      <w:ilvl w:val="0"/>
                      <w:numId w:val="1"/>
                    </w:numPr>
                    <w:spacing w:after="0" w:line="240" w:lineRule="auto"/>
                    <w:rPr>
                      <w:rFonts w:asciiTheme="minorHAnsi" w:eastAsia="Times New Roman" w:hAnsiTheme="minorHAnsi" w:cs="Arial"/>
                      <w:color w:val="000000" w:themeColor="text1"/>
                      <w:sz w:val="22"/>
                      <w:lang w:eastAsia="nl-NL"/>
                    </w:rPr>
                  </w:pPr>
                  <w:r w:rsidRPr="000D2460">
                    <w:rPr>
                      <w:rFonts w:asciiTheme="minorHAnsi" w:eastAsia="Times New Roman" w:hAnsiTheme="minorHAnsi" w:cs="Arial"/>
                      <w:color w:val="000000" w:themeColor="text1"/>
                      <w:sz w:val="22"/>
                      <w:lang w:eastAsia="nl-NL"/>
                    </w:rPr>
                    <w:t>Heeft kennis van de anatomie van het maagdarmkanaal</w:t>
                  </w:r>
                  <w:r w:rsidR="00701200">
                    <w:rPr>
                      <w:rFonts w:asciiTheme="minorHAnsi" w:eastAsia="Times New Roman" w:hAnsiTheme="minorHAnsi" w:cs="Arial"/>
                      <w:color w:val="000000" w:themeColor="text1"/>
                      <w:sz w:val="22"/>
                      <w:lang w:eastAsia="nl-NL"/>
                    </w:rPr>
                    <w:t xml:space="preserve"> van de koe en varken</w:t>
                  </w:r>
                </w:p>
                <w:p w:rsidR="00BE5EED" w:rsidRPr="000D2460" w:rsidRDefault="00BE5EED" w:rsidP="00BE5EED">
                  <w:pPr>
                    <w:pStyle w:val="Lijstalinea"/>
                    <w:numPr>
                      <w:ilvl w:val="0"/>
                      <w:numId w:val="1"/>
                    </w:numPr>
                    <w:spacing w:after="0" w:line="240" w:lineRule="auto"/>
                    <w:rPr>
                      <w:rFonts w:asciiTheme="minorHAnsi" w:eastAsia="Times New Roman" w:hAnsiTheme="minorHAnsi" w:cs="Arial"/>
                      <w:color w:val="000000" w:themeColor="text1"/>
                      <w:sz w:val="22"/>
                      <w:lang w:eastAsia="nl-NL"/>
                    </w:rPr>
                  </w:pPr>
                  <w:r w:rsidRPr="000D2460">
                    <w:rPr>
                      <w:rFonts w:asciiTheme="minorHAnsi" w:eastAsia="Times New Roman" w:hAnsiTheme="minorHAnsi" w:cs="Arial"/>
                      <w:color w:val="000000" w:themeColor="text1"/>
                      <w:sz w:val="22"/>
                      <w:lang w:eastAsia="nl-NL"/>
                    </w:rPr>
                    <w:t xml:space="preserve">Heeft kennis van  de waardering van de diverse </w:t>
                  </w:r>
                  <w:r w:rsidR="00701200">
                    <w:rPr>
                      <w:rFonts w:asciiTheme="minorHAnsi" w:eastAsia="Times New Roman" w:hAnsiTheme="minorHAnsi" w:cs="Arial"/>
                      <w:color w:val="000000" w:themeColor="text1"/>
                      <w:sz w:val="22"/>
                      <w:lang w:eastAsia="nl-NL"/>
                    </w:rPr>
                    <w:t xml:space="preserve">voedermiddelen </w:t>
                  </w:r>
                </w:p>
                <w:p w:rsidR="00BE5EED" w:rsidRPr="000D2460" w:rsidRDefault="00BE5EED" w:rsidP="00BE5EED">
                  <w:pPr>
                    <w:pStyle w:val="Lijstalinea"/>
                    <w:numPr>
                      <w:ilvl w:val="0"/>
                      <w:numId w:val="1"/>
                    </w:numPr>
                    <w:spacing w:after="0" w:line="240" w:lineRule="auto"/>
                    <w:rPr>
                      <w:rFonts w:asciiTheme="minorHAnsi" w:eastAsia="Times New Roman" w:hAnsiTheme="minorHAnsi" w:cs="Arial"/>
                      <w:color w:val="000000" w:themeColor="text1"/>
                      <w:sz w:val="22"/>
                      <w:lang w:eastAsia="nl-NL"/>
                    </w:rPr>
                  </w:pPr>
                  <w:r w:rsidRPr="000D2460">
                    <w:rPr>
                      <w:rFonts w:asciiTheme="minorHAnsi" w:hAnsiTheme="minorHAnsi"/>
                      <w:color w:val="000000" w:themeColor="text1"/>
                      <w:lang w:eastAsia="nl-NL"/>
                    </w:rPr>
                    <w:t xml:space="preserve"> </w:t>
                  </w:r>
                  <w:r w:rsidRPr="000D2460">
                    <w:rPr>
                      <w:rFonts w:asciiTheme="minorHAnsi" w:eastAsia="Times New Roman" w:hAnsiTheme="minorHAnsi" w:cs="Arial"/>
                      <w:color w:val="000000" w:themeColor="text1"/>
                      <w:sz w:val="22"/>
                      <w:lang w:eastAsia="nl-NL"/>
                    </w:rPr>
                    <w:t>Heeft kennis van de verschillende voederbehoeftes van koeien</w:t>
                  </w:r>
                  <w:r w:rsidR="00701200">
                    <w:rPr>
                      <w:rFonts w:asciiTheme="minorHAnsi" w:eastAsia="Times New Roman" w:hAnsiTheme="minorHAnsi" w:cs="Arial"/>
                      <w:color w:val="000000" w:themeColor="text1"/>
                      <w:sz w:val="22"/>
                      <w:lang w:eastAsia="nl-NL"/>
                    </w:rPr>
                    <w:t xml:space="preserve"> en varkens</w:t>
                  </w:r>
                  <w:r w:rsidRPr="000D2460">
                    <w:rPr>
                      <w:rFonts w:asciiTheme="minorHAnsi" w:eastAsia="Times New Roman" w:hAnsiTheme="minorHAnsi" w:cs="Arial"/>
                      <w:color w:val="000000" w:themeColor="text1"/>
                      <w:sz w:val="22"/>
                      <w:lang w:eastAsia="nl-NL"/>
                    </w:rPr>
                    <w:t xml:space="preserve"> met oog op verschillende leeftijdsgroepen en productiestadia</w:t>
                  </w:r>
                  <w:ins w:id="0" w:author="Danique Rotensen" w:date="2016-05-13T10:01:00Z">
                    <w:r w:rsidRPr="000D2460">
                      <w:rPr>
                        <w:rFonts w:asciiTheme="minorHAnsi" w:eastAsia="Times New Roman" w:hAnsiTheme="minorHAnsi" w:cs="Arial"/>
                        <w:color w:val="000000" w:themeColor="text1"/>
                        <w:sz w:val="22"/>
                        <w:lang w:eastAsia="nl-NL"/>
                      </w:rPr>
                      <w:t>.</w:t>
                    </w:r>
                  </w:ins>
                </w:p>
                <w:p w:rsidR="00BE5EED" w:rsidRPr="000D2460" w:rsidRDefault="00BE5EED" w:rsidP="00BE5EED">
                  <w:pPr>
                    <w:pStyle w:val="Lijstalinea"/>
                    <w:numPr>
                      <w:ilvl w:val="0"/>
                      <w:numId w:val="1"/>
                    </w:numPr>
                    <w:spacing w:after="0" w:line="240" w:lineRule="auto"/>
                    <w:rPr>
                      <w:rFonts w:asciiTheme="minorHAnsi" w:eastAsia="Times New Roman" w:hAnsiTheme="minorHAnsi" w:cs="Arial"/>
                      <w:color w:val="000000" w:themeColor="text1"/>
                      <w:sz w:val="22"/>
                      <w:lang w:eastAsia="nl-NL"/>
                    </w:rPr>
                  </w:pPr>
                  <w:r w:rsidRPr="000D2460">
                    <w:rPr>
                      <w:rFonts w:asciiTheme="minorHAnsi" w:eastAsia="Times New Roman" w:hAnsiTheme="minorHAnsi" w:cs="Arial"/>
                      <w:color w:val="000000" w:themeColor="text1"/>
                      <w:sz w:val="22"/>
                      <w:lang w:eastAsia="nl-NL"/>
                    </w:rPr>
                    <w:t xml:space="preserve">Heeft kennis hebben van de  waterbehoefte van de </w:t>
                  </w:r>
                  <w:r>
                    <w:rPr>
                      <w:rFonts w:asciiTheme="minorHAnsi" w:eastAsia="Times New Roman" w:hAnsiTheme="minorHAnsi" w:cs="Arial"/>
                      <w:color w:val="000000" w:themeColor="text1"/>
                      <w:sz w:val="22"/>
                      <w:lang w:eastAsia="nl-NL"/>
                    </w:rPr>
                    <w:t>koeie</w:t>
                  </w:r>
                  <w:r w:rsidRPr="000D2460">
                    <w:rPr>
                      <w:rFonts w:asciiTheme="minorHAnsi" w:eastAsia="Times New Roman" w:hAnsiTheme="minorHAnsi" w:cs="Arial"/>
                      <w:color w:val="000000" w:themeColor="text1"/>
                      <w:sz w:val="22"/>
                      <w:lang w:eastAsia="nl-NL"/>
                    </w:rPr>
                    <w:t>n</w:t>
                  </w:r>
                  <w:r w:rsidR="00701200">
                    <w:rPr>
                      <w:rFonts w:asciiTheme="minorHAnsi" w:eastAsia="Times New Roman" w:hAnsiTheme="minorHAnsi" w:cs="Arial"/>
                      <w:color w:val="000000" w:themeColor="text1"/>
                      <w:sz w:val="22"/>
                      <w:lang w:eastAsia="nl-NL"/>
                    </w:rPr>
                    <w:t xml:space="preserve"> en de varkens</w:t>
                  </w:r>
                </w:p>
                <w:p w:rsidR="00BE5EED" w:rsidRPr="000D2460" w:rsidRDefault="00BE5EED" w:rsidP="00BE5EED">
                  <w:pPr>
                    <w:pStyle w:val="Lijstalinea"/>
                    <w:numPr>
                      <w:ilvl w:val="0"/>
                      <w:numId w:val="1"/>
                    </w:numPr>
                    <w:spacing w:after="0" w:line="240" w:lineRule="auto"/>
                    <w:rPr>
                      <w:rFonts w:asciiTheme="minorHAnsi" w:eastAsia="Times New Roman" w:hAnsiTheme="minorHAnsi" w:cs="Arial"/>
                      <w:color w:val="000000" w:themeColor="text1"/>
                      <w:sz w:val="22"/>
                      <w:lang w:eastAsia="nl-NL"/>
                    </w:rPr>
                  </w:pPr>
                  <w:r w:rsidRPr="000D2460">
                    <w:rPr>
                      <w:rFonts w:asciiTheme="minorHAnsi" w:eastAsia="Times New Roman" w:hAnsiTheme="minorHAnsi" w:cs="Arial"/>
                      <w:color w:val="000000" w:themeColor="text1"/>
                      <w:sz w:val="22"/>
                      <w:lang w:eastAsia="nl-NL"/>
                    </w:rPr>
                    <w:t>Heeft kennis van de bekendste voedergewassen</w:t>
                  </w:r>
                  <w:r w:rsidR="00701200">
                    <w:rPr>
                      <w:rFonts w:asciiTheme="minorHAnsi" w:eastAsia="Times New Roman" w:hAnsiTheme="minorHAnsi" w:cs="Arial"/>
                      <w:color w:val="000000" w:themeColor="text1"/>
                      <w:sz w:val="22"/>
                      <w:lang w:eastAsia="nl-NL"/>
                    </w:rPr>
                    <w:t xml:space="preserve"> voor koeien en varkens</w:t>
                  </w:r>
                </w:p>
                <w:p w:rsidR="00BE5EED" w:rsidRPr="000D2460" w:rsidRDefault="00BE5EED" w:rsidP="00BE5EED">
                  <w:pPr>
                    <w:pStyle w:val="Lijstalinea"/>
                    <w:numPr>
                      <w:ilvl w:val="0"/>
                      <w:numId w:val="1"/>
                    </w:numPr>
                    <w:spacing w:after="0" w:line="240" w:lineRule="auto"/>
                    <w:rPr>
                      <w:rFonts w:asciiTheme="minorHAnsi" w:eastAsia="Times New Roman" w:hAnsiTheme="minorHAnsi" w:cs="Arial"/>
                      <w:color w:val="000000" w:themeColor="text1"/>
                      <w:sz w:val="22"/>
                      <w:lang w:eastAsia="nl-NL"/>
                    </w:rPr>
                  </w:pPr>
                  <w:r w:rsidRPr="000D2460">
                    <w:rPr>
                      <w:rFonts w:asciiTheme="minorHAnsi" w:eastAsia="Times New Roman" w:hAnsiTheme="minorHAnsi" w:cs="Arial"/>
                      <w:color w:val="000000" w:themeColor="text1"/>
                      <w:sz w:val="22"/>
                      <w:lang w:eastAsia="nl-NL"/>
                    </w:rPr>
                    <w:t>Heeft basiskennis hebben van de plantfysiologie</w:t>
                  </w:r>
                </w:p>
                <w:p w:rsidR="00BE5EED" w:rsidRPr="000D2460" w:rsidRDefault="00BE5EED" w:rsidP="00BE5EED">
                  <w:pPr>
                    <w:pStyle w:val="Lijstalinea"/>
                    <w:numPr>
                      <w:ilvl w:val="0"/>
                      <w:numId w:val="1"/>
                    </w:numPr>
                    <w:spacing w:after="0" w:line="240" w:lineRule="auto"/>
                    <w:rPr>
                      <w:rFonts w:asciiTheme="minorHAnsi" w:eastAsia="Times New Roman" w:hAnsiTheme="minorHAnsi" w:cs="Arial"/>
                      <w:color w:val="000000" w:themeColor="text1"/>
                      <w:sz w:val="22"/>
                      <w:lang w:eastAsia="nl-NL"/>
                    </w:rPr>
                  </w:pPr>
                  <w:r>
                    <w:rPr>
                      <w:rFonts w:asciiTheme="minorHAnsi" w:eastAsia="Times New Roman" w:hAnsiTheme="minorHAnsi" w:cs="Arial"/>
                      <w:color w:val="000000" w:themeColor="text1"/>
                      <w:sz w:val="22"/>
                      <w:lang w:eastAsia="nl-NL"/>
                    </w:rPr>
                    <w:t>Heeft kennis over de verzorging van</w:t>
                  </w:r>
                  <w:r w:rsidRPr="000D2460">
                    <w:rPr>
                      <w:rFonts w:asciiTheme="minorHAnsi" w:eastAsia="Times New Roman" w:hAnsiTheme="minorHAnsi" w:cs="Arial"/>
                      <w:color w:val="000000" w:themeColor="text1"/>
                      <w:sz w:val="22"/>
                      <w:lang w:eastAsia="nl-NL"/>
                    </w:rPr>
                    <w:t xml:space="preserve"> mais en gras.</w:t>
                  </w:r>
                </w:p>
                <w:p w:rsidR="00BE5EED" w:rsidRPr="000D2460" w:rsidRDefault="00BE5EED" w:rsidP="00BE5EED">
                  <w:pPr>
                    <w:pStyle w:val="Lijstalinea"/>
                    <w:numPr>
                      <w:ilvl w:val="0"/>
                      <w:numId w:val="1"/>
                    </w:numPr>
                    <w:spacing w:after="0" w:line="240" w:lineRule="auto"/>
                    <w:rPr>
                      <w:rFonts w:asciiTheme="minorHAnsi" w:eastAsia="Times New Roman" w:hAnsiTheme="minorHAnsi" w:cs="Arial"/>
                      <w:color w:val="000000" w:themeColor="text1"/>
                      <w:sz w:val="22"/>
                      <w:lang w:eastAsia="nl-NL"/>
                    </w:rPr>
                  </w:pPr>
                  <w:r>
                    <w:rPr>
                      <w:rFonts w:asciiTheme="minorHAnsi" w:eastAsia="Times New Roman" w:hAnsiTheme="minorHAnsi" w:cs="Arial"/>
                      <w:color w:val="000000" w:themeColor="text1"/>
                      <w:sz w:val="22"/>
                      <w:lang w:eastAsia="nl-NL"/>
                    </w:rPr>
                    <w:t>Heeft kennis over het oogsten en conserveren van</w:t>
                  </w:r>
                  <w:r w:rsidRPr="000D2460">
                    <w:rPr>
                      <w:rFonts w:asciiTheme="minorHAnsi" w:eastAsia="Times New Roman" w:hAnsiTheme="minorHAnsi" w:cs="Arial"/>
                      <w:color w:val="000000" w:themeColor="text1"/>
                      <w:sz w:val="22"/>
                      <w:lang w:eastAsia="nl-NL"/>
                    </w:rPr>
                    <w:t xml:space="preserve"> voedergewassen</w:t>
                  </w:r>
                  <w:r>
                    <w:rPr>
                      <w:rFonts w:asciiTheme="minorHAnsi" w:eastAsia="Times New Roman" w:hAnsiTheme="minorHAnsi" w:cs="Arial"/>
                      <w:color w:val="000000" w:themeColor="text1"/>
                      <w:sz w:val="22"/>
                      <w:lang w:eastAsia="nl-NL"/>
                    </w:rPr>
                    <w:t>.</w:t>
                  </w:r>
                </w:p>
                <w:p w:rsidR="00BE5EED" w:rsidRPr="000D2460" w:rsidRDefault="00BE5EED" w:rsidP="00BE5EED">
                  <w:pPr>
                    <w:pStyle w:val="Lijstalinea"/>
                    <w:numPr>
                      <w:ilvl w:val="0"/>
                      <w:numId w:val="1"/>
                    </w:numPr>
                    <w:spacing w:after="0" w:line="240" w:lineRule="auto"/>
                    <w:rPr>
                      <w:rFonts w:asciiTheme="minorHAnsi" w:eastAsia="Times New Roman" w:hAnsiTheme="minorHAnsi" w:cs="Arial"/>
                      <w:color w:val="000000" w:themeColor="text1"/>
                      <w:sz w:val="22"/>
                      <w:lang w:eastAsia="nl-NL"/>
                    </w:rPr>
                  </w:pPr>
                  <w:r>
                    <w:rPr>
                      <w:rFonts w:asciiTheme="minorHAnsi" w:eastAsia="Times New Roman" w:hAnsiTheme="minorHAnsi" w:cs="Arial"/>
                      <w:color w:val="000000" w:themeColor="text1"/>
                      <w:sz w:val="22"/>
                      <w:lang w:eastAsia="nl-NL"/>
                    </w:rPr>
                    <w:t xml:space="preserve">Heeft kennis over </w:t>
                  </w:r>
                  <w:r w:rsidRPr="000D2460">
                    <w:rPr>
                      <w:rFonts w:asciiTheme="minorHAnsi" w:eastAsia="Times New Roman" w:hAnsiTheme="minorHAnsi" w:cs="Arial"/>
                      <w:color w:val="000000" w:themeColor="text1"/>
                      <w:sz w:val="22"/>
                      <w:lang w:eastAsia="nl-NL"/>
                    </w:rPr>
                    <w:t>grond bewerken</w:t>
                  </w:r>
                </w:p>
              </w:tc>
            </w:tr>
          </w:tbl>
          <w:p w:rsidR="00E22E11" w:rsidRPr="00E34A66" w:rsidRDefault="00E22E11" w:rsidP="008D7E7C">
            <w:pPr>
              <w:pStyle w:val="Geenafstand"/>
              <w:rPr>
                <w:sz w:val="22"/>
                <w:szCs w:val="24"/>
              </w:rPr>
            </w:pPr>
          </w:p>
        </w:tc>
      </w:tr>
      <w:tr w:rsidR="00E22E11" w:rsidRPr="001D6754" w:rsidTr="00701200">
        <w:trPr>
          <w:trHeight w:val="449"/>
        </w:trPr>
        <w:tc>
          <w:tcPr>
            <w:tcW w:w="2263" w:type="dxa"/>
            <w:gridSpan w:val="3"/>
            <w:tcBorders>
              <w:bottom w:val="single" w:sz="4" w:space="0" w:color="auto"/>
            </w:tcBorders>
            <w:shd w:val="clear" w:color="auto" w:fill="FFFFFF" w:themeFill="background1"/>
          </w:tcPr>
          <w:p w:rsidR="00E22E11" w:rsidRPr="00E34A66" w:rsidRDefault="00E22E11" w:rsidP="008D7E7C">
            <w:pPr>
              <w:pStyle w:val="Geenafstand"/>
              <w:tabs>
                <w:tab w:val="center" w:pos="1094"/>
              </w:tabs>
              <w:rPr>
                <w:b/>
                <w:sz w:val="22"/>
                <w:szCs w:val="24"/>
              </w:rPr>
            </w:pPr>
            <w:r w:rsidRPr="00E34A66">
              <w:rPr>
                <w:b/>
                <w:sz w:val="22"/>
                <w:szCs w:val="24"/>
              </w:rPr>
              <w:tab/>
            </w:r>
            <w:r w:rsidRPr="00E34A66">
              <w:rPr>
                <w:b/>
                <w:sz w:val="22"/>
                <w:szCs w:val="24"/>
              </w:rPr>
              <w:br/>
              <w:t>Richtlijn projecttijd</w:t>
            </w:r>
          </w:p>
        </w:tc>
        <w:tc>
          <w:tcPr>
            <w:tcW w:w="7472" w:type="dxa"/>
            <w:gridSpan w:val="4"/>
          </w:tcPr>
          <w:p w:rsidR="00E22E11" w:rsidRPr="00E34A66" w:rsidRDefault="00E22E11" w:rsidP="008D7E7C">
            <w:pPr>
              <w:pStyle w:val="Geenafstand"/>
              <w:rPr>
                <w:i/>
                <w:sz w:val="22"/>
                <w:szCs w:val="24"/>
              </w:rPr>
            </w:pPr>
            <w:r>
              <w:rPr>
                <w:i/>
                <w:sz w:val="22"/>
                <w:szCs w:val="24"/>
              </w:rPr>
              <w:br/>
            </w:r>
            <w:r>
              <w:rPr>
                <w:i/>
                <w:szCs w:val="24"/>
              </w:rPr>
              <w:t>40</w:t>
            </w:r>
            <w:r w:rsidRPr="00E34A66">
              <w:rPr>
                <w:i/>
                <w:szCs w:val="24"/>
              </w:rPr>
              <w:t xml:space="preserve"> lessen van 3 lesuren = </w:t>
            </w:r>
            <w:r>
              <w:rPr>
                <w:i/>
                <w:szCs w:val="24"/>
              </w:rPr>
              <w:t>120</w:t>
            </w:r>
            <w:r w:rsidRPr="00E34A66">
              <w:rPr>
                <w:i/>
                <w:szCs w:val="24"/>
              </w:rPr>
              <w:t xml:space="preserve"> les- en werkuren</w:t>
            </w:r>
          </w:p>
        </w:tc>
      </w:tr>
      <w:tr w:rsidR="00E22E11" w:rsidRPr="001D6754" w:rsidTr="00BE5EED">
        <w:trPr>
          <w:trHeight w:val="503"/>
        </w:trPr>
        <w:tc>
          <w:tcPr>
            <w:tcW w:w="596" w:type="dxa"/>
            <w:tcBorders>
              <w:right w:val="nil"/>
            </w:tcBorders>
            <w:shd w:val="clear" w:color="auto" w:fill="000000" w:themeFill="text1"/>
          </w:tcPr>
          <w:p w:rsidR="00E22E11" w:rsidRPr="00E34A66" w:rsidRDefault="00E22E11" w:rsidP="008D7E7C">
            <w:pPr>
              <w:pStyle w:val="Geenafstand"/>
              <w:jc w:val="center"/>
              <w:rPr>
                <w:b/>
                <w:color w:val="FFFFFF" w:themeColor="background1"/>
                <w:sz w:val="22"/>
                <w:szCs w:val="24"/>
              </w:rPr>
            </w:pPr>
            <w:r w:rsidRPr="00E34A66">
              <w:rPr>
                <w:b/>
                <w:color w:val="FFFFFF" w:themeColor="background1"/>
                <w:sz w:val="22"/>
                <w:szCs w:val="24"/>
              </w:rPr>
              <w:t>Les</w:t>
            </w:r>
          </w:p>
        </w:tc>
        <w:tc>
          <w:tcPr>
            <w:tcW w:w="2376" w:type="dxa"/>
            <w:gridSpan w:val="3"/>
            <w:tcBorders>
              <w:left w:val="nil"/>
              <w:right w:val="nil"/>
            </w:tcBorders>
            <w:shd w:val="clear" w:color="auto" w:fill="000000" w:themeFill="text1"/>
          </w:tcPr>
          <w:p w:rsidR="00E22E11" w:rsidRPr="00E34A66" w:rsidRDefault="00E22E11" w:rsidP="008D7E7C">
            <w:pPr>
              <w:pStyle w:val="Geenafstand"/>
              <w:jc w:val="center"/>
              <w:rPr>
                <w:b/>
                <w:color w:val="FFFFFF" w:themeColor="background1"/>
                <w:sz w:val="22"/>
                <w:szCs w:val="24"/>
              </w:rPr>
            </w:pPr>
            <w:r w:rsidRPr="00E34A66">
              <w:rPr>
                <w:b/>
                <w:color w:val="FFFFFF" w:themeColor="background1"/>
                <w:sz w:val="22"/>
                <w:szCs w:val="24"/>
              </w:rPr>
              <w:t>Titel</w:t>
            </w:r>
          </w:p>
        </w:tc>
        <w:tc>
          <w:tcPr>
            <w:tcW w:w="2296" w:type="dxa"/>
            <w:tcBorders>
              <w:left w:val="nil"/>
              <w:right w:val="nil"/>
            </w:tcBorders>
            <w:shd w:val="clear" w:color="auto" w:fill="000000" w:themeFill="text1"/>
          </w:tcPr>
          <w:p w:rsidR="00E22E11" w:rsidRPr="00E34A66" w:rsidRDefault="00E22E11" w:rsidP="008D7E7C">
            <w:pPr>
              <w:pStyle w:val="Geenafstand"/>
              <w:jc w:val="center"/>
              <w:rPr>
                <w:b/>
                <w:color w:val="FFFFFF" w:themeColor="background1"/>
                <w:sz w:val="22"/>
                <w:szCs w:val="24"/>
              </w:rPr>
            </w:pPr>
            <w:r w:rsidRPr="00E34A66">
              <w:rPr>
                <w:b/>
                <w:color w:val="FFFFFF" w:themeColor="background1"/>
                <w:sz w:val="22"/>
                <w:szCs w:val="24"/>
              </w:rPr>
              <w:t>Gewenste resultaat</w:t>
            </w:r>
          </w:p>
        </w:tc>
        <w:tc>
          <w:tcPr>
            <w:tcW w:w="2326" w:type="dxa"/>
            <w:tcBorders>
              <w:left w:val="nil"/>
              <w:right w:val="nil"/>
            </w:tcBorders>
            <w:shd w:val="clear" w:color="auto" w:fill="000000" w:themeFill="text1"/>
          </w:tcPr>
          <w:p w:rsidR="00E22E11" w:rsidRPr="00E34A66" w:rsidRDefault="00E22E11" w:rsidP="008D7E7C">
            <w:pPr>
              <w:pStyle w:val="Geenafstand"/>
              <w:jc w:val="center"/>
              <w:rPr>
                <w:b/>
                <w:color w:val="FFFFFF" w:themeColor="background1"/>
                <w:sz w:val="22"/>
                <w:szCs w:val="24"/>
              </w:rPr>
            </w:pPr>
            <w:r>
              <w:rPr>
                <w:b/>
                <w:color w:val="FFFFFF" w:themeColor="background1"/>
                <w:sz w:val="22"/>
                <w:szCs w:val="24"/>
              </w:rPr>
              <w:t>Ik was aanwezig</w:t>
            </w:r>
          </w:p>
        </w:tc>
        <w:tc>
          <w:tcPr>
            <w:tcW w:w="2141" w:type="dxa"/>
            <w:tcBorders>
              <w:left w:val="nil"/>
            </w:tcBorders>
            <w:shd w:val="clear" w:color="auto" w:fill="000000" w:themeFill="text1"/>
          </w:tcPr>
          <w:p w:rsidR="00E22E11" w:rsidRPr="00E34A66" w:rsidRDefault="00E22E11" w:rsidP="008D7E7C">
            <w:pPr>
              <w:pStyle w:val="Geenafstand"/>
              <w:jc w:val="center"/>
              <w:rPr>
                <w:b/>
                <w:color w:val="FFFFFF" w:themeColor="background1"/>
                <w:sz w:val="22"/>
                <w:szCs w:val="24"/>
              </w:rPr>
            </w:pPr>
            <w:r w:rsidRPr="00E34A66">
              <w:rPr>
                <w:b/>
                <w:color w:val="FFFFFF" w:themeColor="background1"/>
                <w:sz w:val="22"/>
                <w:szCs w:val="24"/>
              </w:rPr>
              <w:t>Test theorie(t) of praktijk(p)</w:t>
            </w:r>
          </w:p>
        </w:tc>
      </w:tr>
      <w:tr w:rsidR="00D02475" w:rsidRPr="001D6754" w:rsidTr="00D02475">
        <w:trPr>
          <w:trHeight w:val="532"/>
        </w:trPr>
        <w:tc>
          <w:tcPr>
            <w:tcW w:w="596" w:type="dxa"/>
            <w:shd w:val="clear" w:color="auto" w:fill="D9D9D9" w:themeFill="background1" w:themeFillShade="D9"/>
          </w:tcPr>
          <w:p w:rsidR="00D02475" w:rsidRPr="001D6754" w:rsidRDefault="00D02475" w:rsidP="00D02475">
            <w:pPr>
              <w:pStyle w:val="Geenafstand"/>
              <w:rPr>
                <w:sz w:val="24"/>
                <w:szCs w:val="24"/>
              </w:rPr>
            </w:pPr>
            <w:r>
              <w:rPr>
                <w:sz w:val="24"/>
                <w:szCs w:val="24"/>
              </w:rPr>
              <w:t>1</w:t>
            </w:r>
          </w:p>
        </w:tc>
        <w:tc>
          <w:tcPr>
            <w:tcW w:w="2376" w:type="dxa"/>
            <w:gridSpan w:val="3"/>
          </w:tcPr>
          <w:p w:rsidR="00D02475" w:rsidRPr="00314106" w:rsidRDefault="00D02475" w:rsidP="00D02475">
            <w:pPr>
              <w:pStyle w:val="Geenafstand"/>
              <w:tabs>
                <w:tab w:val="center" w:pos="2089"/>
              </w:tabs>
              <w:rPr>
                <w:sz w:val="22"/>
              </w:rPr>
            </w:pPr>
            <w:r>
              <w:rPr>
                <w:sz w:val="22"/>
              </w:rPr>
              <w:br/>
              <w:t xml:space="preserve">MAIS- EN GRASLAND </w:t>
            </w:r>
          </w:p>
        </w:tc>
        <w:tc>
          <w:tcPr>
            <w:tcW w:w="2296" w:type="dxa"/>
          </w:tcPr>
          <w:p w:rsidR="00D02475" w:rsidRPr="00CF7072" w:rsidRDefault="00D02475" w:rsidP="00D02475">
            <w:pPr>
              <w:pStyle w:val="Geenafstand"/>
              <w:rPr>
                <w:szCs w:val="24"/>
              </w:rPr>
            </w:pPr>
            <w:r>
              <w:rPr>
                <w:szCs w:val="24"/>
              </w:rPr>
              <w:br/>
              <w:t>7, 8, 9 en 10</w:t>
            </w:r>
          </w:p>
        </w:tc>
        <w:tc>
          <w:tcPr>
            <w:tcW w:w="2326" w:type="dxa"/>
          </w:tcPr>
          <w:p w:rsidR="00D02475" w:rsidRPr="00E34A66" w:rsidRDefault="00D02475" w:rsidP="00D02475">
            <w:pPr>
              <w:pStyle w:val="Geenafstand"/>
              <w:rPr>
                <w:sz w:val="22"/>
                <w:szCs w:val="24"/>
              </w:rPr>
            </w:pPr>
          </w:p>
        </w:tc>
        <w:tc>
          <w:tcPr>
            <w:tcW w:w="2141" w:type="dxa"/>
          </w:tcPr>
          <w:p w:rsidR="00D02475" w:rsidRPr="00E34A66" w:rsidRDefault="00D02475" w:rsidP="00D02475">
            <w:pPr>
              <w:pStyle w:val="Geenafstand"/>
              <w:rPr>
                <w:sz w:val="22"/>
                <w:szCs w:val="24"/>
              </w:rPr>
            </w:pPr>
            <w:r>
              <w:rPr>
                <w:sz w:val="22"/>
                <w:szCs w:val="24"/>
              </w:rPr>
              <w:t>-</w:t>
            </w:r>
          </w:p>
        </w:tc>
      </w:tr>
      <w:tr w:rsidR="00D02475" w:rsidRPr="001D6754" w:rsidTr="00BE5EED">
        <w:trPr>
          <w:trHeight w:val="605"/>
        </w:trPr>
        <w:tc>
          <w:tcPr>
            <w:tcW w:w="596" w:type="dxa"/>
            <w:shd w:val="clear" w:color="auto" w:fill="D9D9D9" w:themeFill="background1" w:themeFillShade="D9"/>
          </w:tcPr>
          <w:p w:rsidR="00D02475" w:rsidRPr="001D6754" w:rsidRDefault="00D02475" w:rsidP="00D02475">
            <w:pPr>
              <w:pStyle w:val="Geenafstand"/>
              <w:rPr>
                <w:sz w:val="24"/>
                <w:szCs w:val="24"/>
              </w:rPr>
            </w:pPr>
            <w:r>
              <w:rPr>
                <w:sz w:val="24"/>
                <w:szCs w:val="24"/>
              </w:rPr>
              <w:t>2</w:t>
            </w:r>
          </w:p>
        </w:tc>
        <w:tc>
          <w:tcPr>
            <w:tcW w:w="2376" w:type="dxa"/>
            <w:gridSpan w:val="3"/>
            <w:vAlign w:val="bottom"/>
          </w:tcPr>
          <w:p w:rsidR="00D02475" w:rsidRDefault="00D02475" w:rsidP="00D02475">
            <w:pPr>
              <w:rPr>
                <w:rFonts w:cs="Arial"/>
                <w:color w:val="000000"/>
                <w:szCs w:val="20"/>
              </w:rPr>
            </w:pPr>
            <w:r>
              <w:rPr>
                <w:rFonts w:cs="Arial"/>
                <w:color w:val="000000"/>
                <w:szCs w:val="20"/>
              </w:rPr>
              <w:t>DROOGVOER</w:t>
            </w:r>
          </w:p>
        </w:tc>
        <w:tc>
          <w:tcPr>
            <w:tcW w:w="2296" w:type="dxa"/>
          </w:tcPr>
          <w:p w:rsidR="00D02475" w:rsidRPr="00CF7072" w:rsidRDefault="00D02475" w:rsidP="00D02475">
            <w:pPr>
              <w:pStyle w:val="Geenafstand"/>
              <w:rPr>
                <w:szCs w:val="24"/>
              </w:rPr>
            </w:pPr>
          </w:p>
        </w:tc>
        <w:tc>
          <w:tcPr>
            <w:tcW w:w="2326" w:type="dxa"/>
          </w:tcPr>
          <w:p w:rsidR="00D02475" w:rsidRPr="00E34A66" w:rsidRDefault="00D02475" w:rsidP="00D02475">
            <w:pPr>
              <w:pStyle w:val="Geenafstand"/>
              <w:rPr>
                <w:sz w:val="22"/>
                <w:szCs w:val="24"/>
              </w:rPr>
            </w:pPr>
          </w:p>
        </w:tc>
        <w:tc>
          <w:tcPr>
            <w:tcW w:w="2141" w:type="dxa"/>
          </w:tcPr>
          <w:p w:rsidR="00D02475" w:rsidRPr="00E34A66" w:rsidRDefault="00D02475" w:rsidP="00D02475">
            <w:pPr>
              <w:pStyle w:val="Geenafstand"/>
              <w:rPr>
                <w:sz w:val="22"/>
                <w:szCs w:val="24"/>
              </w:rPr>
            </w:pPr>
            <w:r>
              <w:rPr>
                <w:sz w:val="22"/>
                <w:szCs w:val="24"/>
              </w:rPr>
              <w:t>P</w:t>
            </w:r>
          </w:p>
        </w:tc>
      </w:tr>
      <w:tr w:rsidR="00D02475" w:rsidRPr="001D6754" w:rsidTr="00BE5EED">
        <w:trPr>
          <w:trHeight w:val="589"/>
        </w:trPr>
        <w:tc>
          <w:tcPr>
            <w:tcW w:w="596" w:type="dxa"/>
            <w:shd w:val="clear" w:color="auto" w:fill="D9D9D9" w:themeFill="background1" w:themeFillShade="D9"/>
          </w:tcPr>
          <w:p w:rsidR="00D02475" w:rsidRPr="001D6754" w:rsidRDefault="00D02475" w:rsidP="00D02475">
            <w:pPr>
              <w:pStyle w:val="Geenafstand"/>
              <w:rPr>
                <w:sz w:val="24"/>
                <w:szCs w:val="24"/>
              </w:rPr>
            </w:pPr>
            <w:r>
              <w:rPr>
                <w:sz w:val="24"/>
                <w:szCs w:val="24"/>
              </w:rPr>
              <w:t>3</w:t>
            </w:r>
          </w:p>
        </w:tc>
        <w:tc>
          <w:tcPr>
            <w:tcW w:w="2376" w:type="dxa"/>
            <w:gridSpan w:val="3"/>
            <w:vAlign w:val="bottom"/>
          </w:tcPr>
          <w:p w:rsidR="00D02475" w:rsidRDefault="00D02475" w:rsidP="00D02475">
            <w:pPr>
              <w:rPr>
                <w:rFonts w:cs="Arial"/>
                <w:color w:val="000000"/>
                <w:szCs w:val="20"/>
              </w:rPr>
            </w:pPr>
            <w:r>
              <w:rPr>
                <w:rFonts w:cs="Arial"/>
                <w:color w:val="000000"/>
                <w:szCs w:val="20"/>
              </w:rPr>
              <w:t>VOEDERMIDDELEN</w:t>
            </w:r>
          </w:p>
        </w:tc>
        <w:tc>
          <w:tcPr>
            <w:tcW w:w="2296" w:type="dxa"/>
          </w:tcPr>
          <w:p w:rsidR="00D02475" w:rsidRDefault="00D02475" w:rsidP="00D02475">
            <w:pPr>
              <w:pStyle w:val="Geenafstand"/>
              <w:rPr>
                <w:color w:val="FFFFFF" w:themeColor="background1"/>
                <w:szCs w:val="24"/>
              </w:rPr>
            </w:pPr>
          </w:p>
          <w:p w:rsidR="00D02475" w:rsidRPr="002C7130" w:rsidRDefault="00D02475" w:rsidP="00D02475">
            <w:pPr>
              <w:pStyle w:val="Geenafstand"/>
              <w:rPr>
                <w:szCs w:val="24"/>
              </w:rPr>
            </w:pPr>
            <w:r>
              <w:rPr>
                <w:szCs w:val="24"/>
              </w:rPr>
              <w:t>1 en 3</w:t>
            </w:r>
          </w:p>
        </w:tc>
        <w:tc>
          <w:tcPr>
            <w:tcW w:w="2326" w:type="dxa"/>
          </w:tcPr>
          <w:p w:rsidR="00D02475" w:rsidRPr="00E34A66" w:rsidRDefault="00D02475" w:rsidP="00D02475">
            <w:pPr>
              <w:pStyle w:val="Geenafstand"/>
              <w:rPr>
                <w:sz w:val="22"/>
                <w:szCs w:val="24"/>
              </w:rPr>
            </w:pPr>
          </w:p>
        </w:tc>
        <w:tc>
          <w:tcPr>
            <w:tcW w:w="2141" w:type="dxa"/>
          </w:tcPr>
          <w:p w:rsidR="00D02475" w:rsidRPr="00E34A66" w:rsidRDefault="00D02475" w:rsidP="00D02475">
            <w:pPr>
              <w:pStyle w:val="Geenafstand"/>
              <w:rPr>
                <w:sz w:val="22"/>
                <w:szCs w:val="24"/>
              </w:rPr>
            </w:pPr>
            <w:r>
              <w:rPr>
                <w:sz w:val="22"/>
                <w:szCs w:val="24"/>
              </w:rPr>
              <w:t>P</w:t>
            </w:r>
          </w:p>
        </w:tc>
      </w:tr>
      <w:tr w:rsidR="00D02475" w:rsidRPr="001D6754" w:rsidTr="00BE5EED">
        <w:trPr>
          <w:trHeight w:val="605"/>
        </w:trPr>
        <w:tc>
          <w:tcPr>
            <w:tcW w:w="596" w:type="dxa"/>
            <w:shd w:val="clear" w:color="auto" w:fill="D9D9D9" w:themeFill="background1" w:themeFillShade="D9"/>
          </w:tcPr>
          <w:p w:rsidR="00D02475" w:rsidRPr="001D6754" w:rsidRDefault="00D02475" w:rsidP="00D02475">
            <w:pPr>
              <w:pStyle w:val="Geenafstand"/>
              <w:rPr>
                <w:sz w:val="24"/>
                <w:szCs w:val="24"/>
              </w:rPr>
            </w:pPr>
            <w:r>
              <w:rPr>
                <w:sz w:val="24"/>
                <w:szCs w:val="24"/>
              </w:rPr>
              <w:t>4</w:t>
            </w:r>
          </w:p>
        </w:tc>
        <w:tc>
          <w:tcPr>
            <w:tcW w:w="2376" w:type="dxa"/>
            <w:gridSpan w:val="3"/>
            <w:vAlign w:val="bottom"/>
          </w:tcPr>
          <w:p w:rsidR="00D02475" w:rsidRDefault="00D02475" w:rsidP="00D02475">
            <w:pPr>
              <w:rPr>
                <w:rFonts w:cs="Arial"/>
                <w:color w:val="000000"/>
                <w:szCs w:val="20"/>
              </w:rPr>
            </w:pPr>
            <w:r>
              <w:rPr>
                <w:rFonts w:cs="Arial"/>
                <w:color w:val="000000"/>
                <w:szCs w:val="20"/>
              </w:rPr>
              <w:t>BRIJVOER</w:t>
            </w:r>
          </w:p>
        </w:tc>
        <w:tc>
          <w:tcPr>
            <w:tcW w:w="2296" w:type="dxa"/>
          </w:tcPr>
          <w:p w:rsidR="00D02475" w:rsidRDefault="00D02475" w:rsidP="00D02475">
            <w:pPr>
              <w:pStyle w:val="Geenafstand"/>
              <w:tabs>
                <w:tab w:val="center" w:pos="2089"/>
              </w:tabs>
            </w:pPr>
          </w:p>
          <w:p w:rsidR="00D02475" w:rsidRPr="00CF7072" w:rsidRDefault="00D02475" w:rsidP="00D02475">
            <w:pPr>
              <w:pStyle w:val="Geenafstand"/>
              <w:tabs>
                <w:tab w:val="center" w:pos="2089"/>
              </w:tabs>
            </w:pPr>
            <w:r>
              <w:t xml:space="preserve">1 en 3 </w:t>
            </w:r>
          </w:p>
        </w:tc>
        <w:tc>
          <w:tcPr>
            <w:tcW w:w="2326" w:type="dxa"/>
          </w:tcPr>
          <w:p w:rsidR="00D02475" w:rsidRPr="00E34A66" w:rsidRDefault="00D02475" w:rsidP="00D02475">
            <w:pPr>
              <w:pStyle w:val="Geenafstand"/>
              <w:rPr>
                <w:sz w:val="22"/>
                <w:szCs w:val="24"/>
              </w:rPr>
            </w:pPr>
          </w:p>
        </w:tc>
        <w:tc>
          <w:tcPr>
            <w:tcW w:w="2141" w:type="dxa"/>
          </w:tcPr>
          <w:p w:rsidR="00D02475" w:rsidRPr="00E34A66" w:rsidRDefault="00D02475" w:rsidP="00D02475">
            <w:pPr>
              <w:pStyle w:val="Geenafstand"/>
              <w:rPr>
                <w:sz w:val="22"/>
                <w:szCs w:val="24"/>
              </w:rPr>
            </w:pPr>
            <w:r>
              <w:rPr>
                <w:sz w:val="22"/>
                <w:szCs w:val="24"/>
              </w:rPr>
              <w:t>P</w:t>
            </w:r>
          </w:p>
        </w:tc>
      </w:tr>
      <w:tr w:rsidR="00D02475" w:rsidRPr="001D6754" w:rsidTr="00BE5EED">
        <w:trPr>
          <w:trHeight w:val="589"/>
        </w:trPr>
        <w:tc>
          <w:tcPr>
            <w:tcW w:w="596" w:type="dxa"/>
            <w:shd w:val="clear" w:color="auto" w:fill="D9D9D9" w:themeFill="background1" w:themeFillShade="D9"/>
          </w:tcPr>
          <w:p w:rsidR="00D02475" w:rsidRPr="001D6754" w:rsidRDefault="00D02475" w:rsidP="00D02475">
            <w:pPr>
              <w:pStyle w:val="Geenafstand"/>
              <w:rPr>
                <w:sz w:val="24"/>
                <w:szCs w:val="24"/>
              </w:rPr>
            </w:pPr>
            <w:r>
              <w:rPr>
                <w:sz w:val="24"/>
                <w:szCs w:val="24"/>
              </w:rPr>
              <w:t>5</w:t>
            </w:r>
          </w:p>
        </w:tc>
        <w:tc>
          <w:tcPr>
            <w:tcW w:w="2376" w:type="dxa"/>
            <w:gridSpan w:val="3"/>
            <w:vAlign w:val="bottom"/>
          </w:tcPr>
          <w:p w:rsidR="00D02475" w:rsidRDefault="00D02475" w:rsidP="00D02475">
            <w:pPr>
              <w:rPr>
                <w:rFonts w:cs="Arial"/>
                <w:color w:val="000000"/>
                <w:szCs w:val="20"/>
              </w:rPr>
            </w:pPr>
            <w:r>
              <w:rPr>
                <w:rFonts w:cs="Arial"/>
                <w:color w:val="000000"/>
                <w:szCs w:val="20"/>
              </w:rPr>
              <w:t>VERTERING</w:t>
            </w:r>
          </w:p>
        </w:tc>
        <w:tc>
          <w:tcPr>
            <w:tcW w:w="2296" w:type="dxa"/>
          </w:tcPr>
          <w:p w:rsidR="00D02475" w:rsidRDefault="00D02475" w:rsidP="00D02475">
            <w:pPr>
              <w:pStyle w:val="Geenafstand"/>
            </w:pPr>
          </w:p>
          <w:p w:rsidR="00D02475" w:rsidRPr="00CF7072" w:rsidRDefault="00D02475" w:rsidP="00D02475">
            <w:pPr>
              <w:pStyle w:val="Geenafstand"/>
            </w:pPr>
            <w:r>
              <w:t>2</w:t>
            </w:r>
          </w:p>
        </w:tc>
        <w:tc>
          <w:tcPr>
            <w:tcW w:w="2326" w:type="dxa"/>
          </w:tcPr>
          <w:p w:rsidR="00D02475" w:rsidRPr="00E34A66" w:rsidRDefault="00D02475" w:rsidP="00D02475">
            <w:pPr>
              <w:pStyle w:val="Geenafstand"/>
              <w:rPr>
                <w:sz w:val="22"/>
                <w:szCs w:val="24"/>
              </w:rPr>
            </w:pPr>
          </w:p>
        </w:tc>
        <w:tc>
          <w:tcPr>
            <w:tcW w:w="2141" w:type="dxa"/>
          </w:tcPr>
          <w:p w:rsidR="00D02475" w:rsidRPr="00E34A66" w:rsidRDefault="00D02475" w:rsidP="00D02475">
            <w:pPr>
              <w:pStyle w:val="Geenafstand"/>
              <w:rPr>
                <w:sz w:val="22"/>
                <w:szCs w:val="24"/>
              </w:rPr>
            </w:pPr>
            <w:r>
              <w:rPr>
                <w:sz w:val="22"/>
                <w:szCs w:val="24"/>
              </w:rPr>
              <w:t>P</w:t>
            </w:r>
          </w:p>
        </w:tc>
      </w:tr>
      <w:tr w:rsidR="00D02475" w:rsidRPr="001D6754" w:rsidTr="00BE5EED">
        <w:trPr>
          <w:trHeight w:val="589"/>
        </w:trPr>
        <w:tc>
          <w:tcPr>
            <w:tcW w:w="596" w:type="dxa"/>
            <w:shd w:val="clear" w:color="auto" w:fill="D9D9D9" w:themeFill="background1" w:themeFillShade="D9"/>
          </w:tcPr>
          <w:p w:rsidR="00D02475" w:rsidRDefault="00D02475" w:rsidP="00D02475">
            <w:pPr>
              <w:pStyle w:val="Geenafstand"/>
              <w:rPr>
                <w:sz w:val="24"/>
                <w:szCs w:val="24"/>
              </w:rPr>
            </w:pPr>
            <w:r>
              <w:rPr>
                <w:sz w:val="24"/>
                <w:szCs w:val="24"/>
              </w:rPr>
              <w:t>6</w:t>
            </w:r>
          </w:p>
        </w:tc>
        <w:tc>
          <w:tcPr>
            <w:tcW w:w="2376" w:type="dxa"/>
            <w:gridSpan w:val="3"/>
            <w:vAlign w:val="bottom"/>
          </w:tcPr>
          <w:p w:rsidR="00D02475" w:rsidRPr="00F550B5" w:rsidRDefault="00D02475" w:rsidP="00D02475">
            <w:pPr>
              <w:rPr>
                <w:rFonts w:cs="Arial"/>
                <w:color w:val="000000"/>
                <w:szCs w:val="20"/>
              </w:rPr>
            </w:pPr>
            <w:r>
              <w:rPr>
                <w:rFonts w:cs="Arial"/>
                <w:color w:val="000000"/>
                <w:szCs w:val="20"/>
              </w:rPr>
              <w:t xml:space="preserve">VOEDEROPSLAG en KUILUITSLAG </w:t>
            </w:r>
          </w:p>
        </w:tc>
        <w:tc>
          <w:tcPr>
            <w:tcW w:w="2296" w:type="dxa"/>
          </w:tcPr>
          <w:p w:rsidR="00D02475" w:rsidRPr="00CF7072" w:rsidRDefault="00D02475" w:rsidP="00D02475">
            <w:pPr>
              <w:pStyle w:val="Geenafstand"/>
            </w:pPr>
            <w:r>
              <w:br/>
              <w:t>5</w:t>
            </w:r>
          </w:p>
        </w:tc>
        <w:tc>
          <w:tcPr>
            <w:tcW w:w="2326" w:type="dxa"/>
          </w:tcPr>
          <w:p w:rsidR="00D02475" w:rsidRPr="00E34A66" w:rsidRDefault="00D02475" w:rsidP="00D02475">
            <w:pPr>
              <w:pStyle w:val="Geenafstand"/>
              <w:rPr>
                <w:sz w:val="22"/>
                <w:szCs w:val="24"/>
              </w:rPr>
            </w:pPr>
          </w:p>
        </w:tc>
        <w:tc>
          <w:tcPr>
            <w:tcW w:w="2141" w:type="dxa"/>
          </w:tcPr>
          <w:p w:rsidR="00D02475" w:rsidRPr="00E34A66" w:rsidRDefault="00D02475" w:rsidP="00D02475">
            <w:pPr>
              <w:pStyle w:val="Geenafstand"/>
              <w:rPr>
                <w:sz w:val="22"/>
                <w:szCs w:val="24"/>
              </w:rPr>
            </w:pPr>
            <w:r>
              <w:rPr>
                <w:sz w:val="22"/>
                <w:szCs w:val="24"/>
              </w:rPr>
              <w:t>P</w:t>
            </w:r>
          </w:p>
        </w:tc>
      </w:tr>
      <w:tr w:rsidR="00D02475" w:rsidRPr="001D6754" w:rsidTr="00BE5EED">
        <w:trPr>
          <w:trHeight w:val="589"/>
        </w:trPr>
        <w:tc>
          <w:tcPr>
            <w:tcW w:w="596" w:type="dxa"/>
            <w:tcBorders>
              <w:bottom w:val="single" w:sz="4" w:space="0" w:color="auto"/>
            </w:tcBorders>
            <w:shd w:val="clear" w:color="auto" w:fill="D9D9D9" w:themeFill="background1" w:themeFillShade="D9"/>
          </w:tcPr>
          <w:p w:rsidR="00D02475" w:rsidRDefault="00D02475" w:rsidP="00D02475">
            <w:pPr>
              <w:pStyle w:val="Geenafstand"/>
              <w:rPr>
                <w:sz w:val="24"/>
                <w:szCs w:val="24"/>
              </w:rPr>
            </w:pPr>
            <w:r>
              <w:rPr>
                <w:sz w:val="24"/>
                <w:szCs w:val="24"/>
              </w:rPr>
              <w:t>7</w:t>
            </w:r>
          </w:p>
        </w:tc>
        <w:tc>
          <w:tcPr>
            <w:tcW w:w="2376" w:type="dxa"/>
            <w:gridSpan w:val="3"/>
            <w:tcBorders>
              <w:bottom w:val="single" w:sz="4" w:space="0" w:color="auto"/>
            </w:tcBorders>
            <w:vAlign w:val="bottom"/>
          </w:tcPr>
          <w:p w:rsidR="00D02475" w:rsidRDefault="00D02475" w:rsidP="00D02475">
            <w:pPr>
              <w:rPr>
                <w:rFonts w:cs="Arial"/>
                <w:color w:val="000000"/>
                <w:szCs w:val="20"/>
              </w:rPr>
            </w:pPr>
            <w:r>
              <w:rPr>
                <w:rFonts w:cs="Arial"/>
                <w:color w:val="000000"/>
                <w:szCs w:val="20"/>
              </w:rPr>
              <w:t>VOEDING PER DIER</w:t>
            </w:r>
          </w:p>
        </w:tc>
        <w:tc>
          <w:tcPr>
            <w:tcW w:w="2296" w:type="dxa"/>
            <w:tcBorders>
              <w:bottom w:val="single" w:sz="4" w:space="0" w:color="auto"/>
            </w:tcBorders>
          </w:tcPr>
          <w:p w:rsidR="00D02475" w:rsidRPr="00CF7072" w:rsidRDefault="00D02475" w:rsidP="00D02475">
            <w:pPr>
              <w:pStyle w:val="Geenafstand"/>
            </w:pPr>
            <w:r>
              <w:br/>
              <w:t>4</w:t>
            </w:r>
          </w:p>
        </w:tc>
        <w:tc>
          <w:tcPr>
            <w:tcW w:w="2326" w:type="dxa"/>
            <w:tcBorders>
              <w:bottom w:val="single" w:sz="4" w:space="0" w:color="auto"/>
            </w:tcBorders>
          </w:tcPr>
          <w:p w:rsidR="00D02475" w:rsidRPr="00E34A66" w:rsidRDefault="00D02475" w:rsidP="00D02475">
            <w:pPr>
              <w:pStyle w:val="Geenafstand"/>
              <w:rPr>
                <w:sz w:val="22"/>
                <w:szCs w:val="24"/>
              </w:rPr>
            </w:pPr>
          </w:p>
        </w:tc>
        <w:tc>
          <w:tcPr>
            <w:tcW w:w="2141" w:type="dxa"/>
            <w:tcBorders>
              <w:bottom w:val="single" w:sz="4" w:space="0" w:color="auto"/>
            </w:tcBorders>
          </w:tcPr>
          <w:p w:rsidR="00D02475" w:rsidRPr="00E34A66" w:rsidRDefault="00D02475" w:rsidP="00D02475">
            <w:pPr>
              <w:pStyle w:val="Geenafstand"/>
              <w:rPr>
                <w:sz w:val="22"/>
                <w:szCs w:val="24"/>
              </w:rPr>
            </w:pPr>
            <w:r>
              <w:rPr>
                <w:sz w:val="22"/>
                <w:szCs w:val="24"/>
              </w:rPr>
              <w:t>P</w:t>
            </w:r>
          </w:p>
        </w:tc>
      </w:tr>
      <w:tr w:rsidR="00D02475" w:rsidRPr="001D6754" w:rsidTr="00BE5EED">
        <w:trPr>
          <w:trHeight w:val="589"/>
        </w:trPr>
        <w:tc>
          <w:tcPr>
            <w:tcW w:w="596" w:type="dxa"/>
            <w:tcBorders>
              <w:bottom w:val="single" w:sz="4" w:space="0" w:color="auto"/>
            </w:tcBorders>
            <w:shd w:val="clear" w:color="auto" w:fill="D9D9D9" w:themeFill="background1" w:themeFillShade="D9"/>
          </w:tcPr>
          <w:p w:rsidR="00D02475" w:rsidRDefault="00D02475" w:rsidP="00D02475">
            <w:pPr>
              <w:pStyle w:val="Geenafstand"/>
              <w:rPr>
                <w:sz w:val="24"/>
                <w:szCs w:val="24"/>
              </w:rPr>
            </w:pPr>
            <w:r>
              <w:rPr>
                <w:sz w:val="24"/>
                <w:szCs w:val="24"/>
              </w:rPr>
              <w:t>8</w:t>
            </w:r>
          </w:p>
        </w:tc>
        <w:tc>
          <w:tcPr>
            <w:tcW w:w="2376" w:type="dxa"/>
            <w:gridSpan w:val="3"/>
            <w:tcBorders>
              <w:bottom w:val="single" w:sz="4" w:space="0" w:color="auto"/>
            </w:tcBorders>
            <w:vAlign w:val="bottom"/>
          </w:tcPr>
          <w:p w:rsidR="00D02475" w:rsidRDefault="00D02475" w:rsidP="00D02475">
            <w:pPr>
              <w:rPr>
                <w:rFonts w:cs="Arial"/>
                <w:color w:val="000000"/>
                <w:szCs w:val="20"/>
              </w:rPr>
            </w:pPr>
            <w:r>
              <w:rPr>
                <w:rFonts w:cs="Arial"/>
                <w:color w:val="000000"/>
                <w:szCs w:val="20"/>
              </w:rPr>
              <w:t>RANTSOEN/SCHUDBOX</w:t>
            </w:r>
          </w:p>
        </w:tc>
        <w:tc>
          <w:tcPr>
            <w:tcW w:w="2296" w:type="dxa"/>
            <w:tcBorders>
              <w:bottom w:val="single" w:sz="4" w:space="0" w:color="auto"/>
            </w:tcBorders>
          </w:tcPr>
          <w:p w:rsidR="00D02475" w:rsidRPr="00CF7072" w:rsidRDefault="00D02475" w:rsidP="00D02475">
            <w:pPr>
              <w:pStyle w:val="Geenafstand"/>
              <w:rPr>
                <w:szCs w:val="24"/>
              </w:rPr>
            </w:pPr>
            <w:r>
              <w:rPr>
                <w:szCs w:val="24"/>
              </w:rPr>
              <w:br/>
              <w:t xml:space="preserve">6 </w:t>
            </w:r>
          </w:p>
        </w:tc>
        <w:tc>
          <w:tcPr>
            <w:tcW w:w="2326" w:type="dxa"/>
            <w:tcBorders>
              <w:bottom w:val="single" w:sz="4" w:space="0" w:color="auto"/>
            </w:tcBorders>
          </w:tcPr>
          <w:p w:rsidR="00D02475" w:rsidRPr="00E34A66" w:rsidRDefault="00D02475" w:rsidP="00D02475">
            <w:pPr>
              <w:pStyle w:val="Geenafstand"/>
              <w:rPr>
                <w:sz w:val="22"/>
                <w:szCs w:val="24"/>
              </w:rPr>
            </w:pPr>
          </w:p>
        </w:tc>
        <w:tc>
          <w:tcPr>
            <w:tcW w:w="2141" w:type="dxa"/>
            <w:tcBorders>
              <w:bottom w:val="single" w:sz="4" w:space="0" w:color="auto"/>
            </w:tcBorders>
          </w:tcPr>
          <w:p w:rsidR="00D02475" w:rsidRPr="00E34A66" w:rsidRDefault="00D02475" w:rsidP="00D02475">
            <w:pPr>
              <w:pStyle w:val="Geenafstand"/>
              <w:rPr>
                <w:sz w:val="22"/>
                <w:szCs w:val="24"/>
              </w:rPr>
            </w:pPr>
            <w:r>
              <w:rPr>
                <w:sz w:val="22"/>
                <w:szCs w:val="24"/>
              </w:rPr>
              <w:t>p</w:t>
            </w:r>
          </w:p>
        </w:tc>
      </w:tr>
      <w:tr w:rsidR="00D02475" w:rsidRPr="001D6754" w:rsidTr="00BE5EED">
        <w:trPr>
          <w:trHeight w:val="589"/>
        </w:trPr>
        <w:tc>
          <w:tcPr>
            <w:tcW w:w="596" w:type="dxa"/>
            <w:tcBorders>
              <w:top w:val="single" w:sz="4" w:space="0" w:color="auto"/>
            </w:tcBorders>
            <w:shd w:val="clear" w:color="auto" w:fill="D9D9D9" w:themeFill="background1" w:themeFillShade="D9"/>
          </w:tcPr>
          <w:p w:rsidR="00D02475" w:rsidRDefault="00D02475" w:rsidP="00D02475">
            <w:pPr>
              <w:pStyle w:val="Geenafstand"/>
              <w:rPr>
                <w:sz w:val="24"/>
                <w:szCs w:val="24"/>
              </w:rPr>
            </w:pPr>
            <w:r>
              <w:rPr>
                <w:sz w:val="24"/>
                <w:szCs w:val="24"/>
              </w:rPr>
              <w:t>9</w:t>
            </w:r>
          </w:p>
        </w:tc>
        <w:tc>
          <w:tcPr>
            <w:tcW w:w="2376" w:type="dxa"/>
            <w:gridSpan w:val="3"/>
            <w:tcBorders>
              <w:top w:val="single" w:sz="4" w:space="0" w:color="auto"/>
            </w:tcBorders>
          </w:tcPr>
          <w:p w:rsidR="00D02475" w:rsidRPr="00314106" w:rsidRDefault="00D02475" w:rsidP="00D02475">
            <w:pPr>
              <w:pStyle w:val="Geenafstand"/>
              <w:tabs>
                <w:tab w:val="center" w:pos="2089"/>
              </w:tabs>
              <w:rPr>
                <w:sz w:val="22"/>
              </w:rPr>
            </w:pPr>
            <w:r>
              <w:rPr>
                <w:sz w:val="22"/>
              </w:rPr>
              <w:br/>
              <w:t>SPEKDIKTE</w:t>
            </w:r>
          </w:p>
        </w:tc>
        <w:tc>
          <w:tcPr>
            <w:tcW w:w="2296" w:type="dxa"/>
            <w:tcBorders>
              <w:top w:val="single" w:sz="4" w:space="0" w:color="auto"/>
            </w:tcBorders>
          </w:tcPr>
          <w:p w:rsidR="00D02475" w:rsidRPr="00CF7072" w:rsidRDefault="00D02475" w:rsidP="00D02475">
            <w:pPr>
              <w:pStyle w:val="Geenafstand"/>
              <w:rPr>
                <w:szCs w:val="24"/>
              </w:rPr>
            </w:pPr>
          </w:p>
        </w:tc>
        <w:tc>
          <w:tcPr>
            <w:tcW w:w="2326" w:type="dxa"/>
            <w:tcBorders>
              <w:top w:val="single" w:sz="4" w:space="0" w:color="auto"/>
            </w:tcBorders>
          </w:tcPr>
          <w:p w:rsidR="00D02475" w:rsidRPr="00E34A66" w:rsidRDefault="00D02475" w:rsidP="00D02475">
            <w:pPr>
              <w:pStyle w:val="Geenafstand"/>
              <w:rPr>
                <w:sz w:val="22"/>
                <w:szCs w:val="24"/>
              </w:rPr>
            </w:pPr>
          </w:p>
        </w:tc>
        <w:tc>
          <w:tcPr>
            <w:tcW w:w="2141" w:type="dxa"/>
            <w:tcBorders>
              <w:top w:val="single" w:sz="4" w:space="0" w:color="auto"/>
            </w:tcBorders>
          </w:tcPr>
          <w:p w:rsidR="00D02475" w:rsidRPr="00E34A66" w:rsidRDefault="00D02475" w:rsidP="00D02475">
            <w:pPr>
              <w:pStyle w:val="Geenafstand"/>
              <w:rPr>
                <w:sz w:val="22"/>
                <w:szCs w:val="24"/>
              </w:rPr>
            </w:pPr>
            <w:r>
              <w:rPr>
                <w:sz w:val="22"/>
                <w:szCs w:val="24"/>
              </w:rPr>
              <w:t>P</w:t>
            </w:r>
          </w:p>
        </w:tc>
      </w:tr>
      <w:tr w:rsidR="00D02475" w:rsidRPr="001D6754" w:rsidTr="008D7E7C">
        <w:trPr>
          <w:trHeight w:val="362"/>
        </w:trPr>
        <w:tc>
          <w:tcPr>
            <w:tcW w:w="9735" w:type="dxa"/>
            <w:gridSpan w:val="7"/>
            <w:tcBorders>
              <w:top w:val="single" w:sz="4" w:space="0" w:color="auto"/>
              <w:bottom w:val="single" w:sz="4" w:space="0" w:color="auto"/>
            </w:tcBorders>
            <w:shd w:val="clear" w:color="auto" w:fill="92D050"/>
          </w:tcPr>
          <w:p w:rsidR="00D02475" w:rsidRPr="00E34A66" w:rsidRDefault="00D02475" w:rsidP="00D02475">
            <w:pPr>
              <w:pStyle w:val="Geenafstand"/>
              <w:jc w:val="center"/>
              <w:rPr>
                <w:sz w:val="22"/>
                <w:szCs w:val="24"/>
              </w:rPr>
            </w:pPr>
            <w:r>
              <w:rPr>
                <w:sz w:val="22"/>
                <w:szCs w:val="24"/>
              </w:rPr>
              <w:t>Herfstvakantie</w:t>
            </w:r>
          </w:p>
        </w:tc>
      </w:tr>
      <w:tr w:rsidR="00D02475" w:rsidRPr="001D6754" w:rsidTr="00BE5EED">
        <w:trPr>
          <w:trHeight w:val="589"/>
        </w:trPr>
        <w:tc>
          <w:tcPr>
            <w:tcW w:w="596" w:type="dxa"/>
            <w:tcBorders>
              <w:bottom w:val="double" w:sz="4" w:space="0" w:color="auto"/>
            </w:tcBorders>
            <w:shd w:val="clear" w:color="auto" w:fill="FBE4D5" w:themeFill="accent2" w:themeFillTint="33"/>
          </w:tcPr>
          <w:p w:rsidR="00D02475" w:rsidRDefault="00D02475" w:rsidP="00D02475">
            <w:pPr>
              <w:pStyle w:val="Geenafstand"/>
              <w:rPr>
                <w:sz w:val="24"/>
                <w:szCs w:val="24"/>
              </w:rPr>
            </w:pPr>
            <w:r>
              <w:rPr>
                <w:sz w:val="24"/>
                <w:szCs w:val="24"/>
              </w:rPr>
              <w:t>10</w:t>
            </w:r>
          </w:p>
        </w:tc>
        <w:tc>
          <w:tcPr>
            <w:tcW w:w="2376" w:type="dxa"/>
            <w:gridSpan w:val="3"/>
            <w:tcBorders>
              <w:bottom w:val="double" w:sz="4" w:space="0" w:color="auto"/>
            </w:tcBorders>
            <w:shd w:val="clear" w:color="auto" w:fill="FBE4D5" w:themeFill="accent2" w:themeFillTint="33"/>
          </w:tcPr>
          <w:p w:rsidR="00D02475" w:rsidRPr="00E34A66" w:rsidRDefault="00D02475" w:rsidP="00D02475">
            <w:pPr>
              <w:pStyle w:val="Geenafstand"/>
              <w:rPr>
                <w:sz w:val="22"/>
                <w:szCs w:val="24"/>
              </w:rPr>
            </w:pPr>
            <w:r>
              <w:rPr>
                <w:sz w:val="22"/>
                <w:szCs w:val="24"/>
              </w:rPr>
              <w:br/>
              <w:t>AFSLUITING</w:t>
            </w:r>
          </w:p>
        </w:tc>
        <w:tc>
          <w:tcPr>
            <w:tcW w:w="2296" w:type="dxa"/>
            <w:tcBorders>
              <w:bottom w:val="double" w:sz="4" w:space="0" w:color="auto"/>
            </w:tcBorders>
            <w:shd w:val="clear" w:color="auto" w:fill="FBE4D5" w:themeFill="accent2" w:themeFillTint="33"/>
          </w:tcPr>
          <w:p w:rsidR="00D02475" w:rsidRPr="00CF7072" w:rsidRDefault="00D02475" w:rsidP="00D02475">
            <w:pPr>
              <w:pStyle w:val="Geenafstand"/>
              <w:rPr>
                <w:szCs w:val="24"/>
              </w:rPr>
            </w:pPr>
            <w:r>
              <w:rPr>
                <w:szCs w:val="24"/>
              </w:rPr>
              <w:br/>
              <w:t xml:space="preserve">PRAKTIJKTOETS </w:t>
            </w:r>
          </w:p>
        </w:tc>
        <w:tc>
          <w:tcPr>
            <w:tcW w:w="2326" w:type="dxa"/>
            <w:tcBorders>
              <w:bottom w:val="double" w:sz="4" w:space="0" w:color="auto"/>
            </w:tcBorders>
            <w:shd w:val="clear" w:color="auto" w:fill="FBE4D5" w:themeFill="accent2" w:themeFillTint="33"/>
          </w:tcPr>
          <w:p w:rsidR="00D02475" w:rsidRPr="00E34A66" w:rsidRDefault="00D02475" w:rsidP="00D02475">
            <w:pPr>
              <w:pStyle w:val="Geenafstand"/>
              <w:rPr>
                <w:sz w:val="22"/>
                <w:szCs w:val="24"/>
              </w:rPr>
            </w:pPr>
          </w:p>
        </w:tc>
        <w:tc>
          <w:tcPr>
            <w:tcW w:w="2141" w:type="dxa"/>
            <w:tcBorders>
              <w:bottom w:val="double" w:sz="4" w:space="0" w:color="auto"/>
            </w:tcBorders>
            <w:shd w:val="clear" w:color="auto" w:fill="FBE4D5" w:themeFill="accent2" w:themeFillTint="33"/>
          </w:tcPr>
          <w:p w:rsidR="00D02475" w:rsidRPr="00E34A66" w:rsidRDefault="00D02475" w:rsidP="00D02475">
            <w:pPr>
              <w:pStyle w:val="Geenafstand"/>
              <w:rPr>
                <w:sz w:val="22"/>
                <w:szCs w:val="24"/>
              </w:rPr>
            </w:pPr>
            <w:r>
              <w:rPr>
                <w:sz w:val="22"/>
                <w:szCs w:val="24"/>
              </w:rPr>
              <w:t>Pt</w:t>
            </w:r>
          </w:p>
        </w:tc>
      </w:tr>
    </w:tbl>
    <w:p w:rsidR="00E22E11" w:rsidRDefault="00E22E11" w:rsidP="00A15873">
      <w:pPr>
        <w:pStyle w:val="Geenafstand"/>
      </w:pPr>
    </w:p>
    <w:p w:rsidR="00701200" w:rsidRPr="00701200" w:rsidRDefault="00E22E11" w:rsidP="00701200">
      <w:r>
        <w:br w:type="page"/>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6668"/>
      </w:tblGrid>
      <w:tr w:rsidR="002C7130" w:rsidRPr="00A003D2" w:rsidTr="008D7E7C">
        <w:trPr>
          <w:trHeight w:val="277"/>
        </w:trPr>
        <w:tc>
          <w:tcPr>
            <w:tcW w:w="1321" w:type="dxa"/>
            <w:tcBorders>
              <w:bottom w:val="single" w:sz="24" w:space="0" w:color="auto"/>
            </w:tcBorders>
          </w:tcPr>
          <w:p w:rsidR="002C7130" w:rsidRPr="00A003D2" w:rsidRDefault="002C7130" w:rsidP="008D7E7C">
            <w:pPr>
              <w:pStyle w:val="Kop1"/>
              <w:jc w:val="center"/>
              <w:outlineLvl w:val="0"/>
              <w:rPr>
                <w:sz w:val="40"/>
              </w:rPr>
            </w:pPr>
            <w:bookmarkStart w:id="1" w:name="_Toc424204220"/>
            <w:proofErr w:type="spellStart"/>
            <w:r w:rsidRPr="00A003D2">
              <w:rPr>
                <w:sz w:val="40"/>
              </w:rPr>
              <w:lastRenderedPageBreak/>
              <w:t>Taak</w:t>
            </w:r>
            <w:proofErr w:type="spellEnd"/>
          </w:p>
        </w:tc>
        <w:tc>
          <w:tcPr>
            <w:tcW w:w="6668" w:type="dxa"/>
            <w:tcBorders>
              <w:bottom w:val="single" w:sz="6" w:space="0" w:color="auto"/>
            </w:tcBorders>
          </w:tcPr>
          <w:p w:rsidR="002C7130" w:rsidRPr="00A003D2" w:rsidRDefault="002C7130" w:rsidP="008D7E7C">
            <w:pPr>
              <w:pStyle w:val="Kop1"/>
              <w:jc w:val="center"/>
              <w:outlineLvl w:val="0"/>
              <w:rPr>
                <w:b/>
                <w:sz w:val="40"/>
              </w:rPr>
            </w:pPr>
            <w:proofErr w:type="spellStart"/>
            <w:r w:rsidRPr="00A003D2">
              <w:rPr>
                <w:sz w:val="40"/>
              </w:rPr>
              <w:t>Uitvoering</w:t>
            </w:r>
            <w:proofErr w:type="spellEnd"/>
            <w:r w:rsidRPr="00A003D2">
              <w:rPr>
                <w:sz w:val="40"/>
              </w:rPr>
              <w:t xml:space="preserve"> </w:t>
            </w:r>
          </w:p>
        </w:tc>
      </w:tr>
      <w:tr w:rsidR="002C7130" w:rsidRPr="00A003D2" w:rsidTr="00A003D2">
        <w:trPr>
          <w:trHeight w:val="1161"/>
        </w:trPr>
        <w:tc>
          <w:tcPr>
            <w:tcW w:w="1321" w:type="dxa"/>
            <w:tcBorders>
              <w:top w:val="single" w:sz="24" w:space="0" w:color="auto"/>
              <w:left w:val="single" w:sz="24" w:space="0" w:color="auto"/>
              <w:bottom w:val="single" w:sz="24" w:space="0" w:color="auto"/>
              <w:right w:val="single" w:sz="24" w:space="0" w:color="auto"/>
            </w:tcBorders>
            <w:shd w:val="clear" w:color="auto" w:fill="92D050"/>
          </w:tcPr>
          <w:p w:rsidR="002C7130" w:rsidRPr="00A003D2" w:rsidRDefault="00A003D2" w:rsidP="008D7E7C">
            <w:pPr>
              <w:pStyle w:val="Kop1"/>
              <w:jc w:val="center"/>
              <w:outlineLvl w:val="0"/>
              <w:rPr>
                <w:sz w:val="40"/>
              </w:rPr>
            </w:pPr>
            <w:r>
              <w:rPr>
                <w:sz w:val="40"/>
              </w:rPr>
              <w:br/>
              <w:t>1</w:t>
            </w:r>
            <w:r w:rsidR="002C7130" w:rsidRPr="00A003D2">
              <w:rPr>
                <w:sz w:val="40"/>
              </w:rPr>
              <w:t xml:space="preserve">.  </w:t>
            </w:r>
          </w:p>
        </w:tc>
        <w:tc>
          <w:tcPr>
            <w:tcW w:w="6668" w:type="dxa"/>
            <w:tcBorders>
              <w:top w:val="single" w:sz="6" w:space="0" w:color="auto"/>
              <w:left w:val="single" w:sz="24" w:space="0" w:color="auto"/>
            </w:tcBorders>
          </w:tcPr>
          <w:p w:rsidR="002C7130" w:rsidRPr="00A003D2" w:rsidRDefault="002C7130" w:rsidP="008D7E7C">
            <w:pPr>
              <w:pStyle w:val="Kop1"/>
              <w:outlineLvl w:val="0"/>
              <w:rPr>
                <w:rFonts w:eastAsiaTheme="minorHAnsi" w:cstheme="minorBidi"/>
                <w:sz w:val="40"/>
                <w:szCs w:val="22"/>
                <w:lang w:eastAsia="en-US"/>
              </w:rPr>
            </w:pPr>
            <w:r w:rsidRPr="00A003D2">
              <w:rPr>
                <w:sz w:val="40"/>
              </w:rPr>
              <w:br/>
              <w:t xml:space="preserve">  </w:t>
            </w:r>
            <w:r w:rsidR="00D02475" w:rsidRPr="00A003D2">
              <w:rPr>
                <w:sz w:val="40"/>
              </w:rPr>
              <w:t xml:space="preserve">  </w:t>
            </w:r>
            <w:proofErr w:type="spellStart"/>
            <w:r w:rsidR="00D02475">
              <w:rPr>
                <w:sz w:val="40"/>
              </w:rPr>
              <w:t>Maïs</w:t>
            </w:r>
            <w:proofErr w:type="spellEnd"/>
            <w:r w:rsidR="00D02475">
              <w:rPr>
                <w:sz w:val="40"/>
              </w:rPr>
              <w:t xml:space="preserve">- </w:t>
            </w:r>
            <w:proofErr w:type="spellStart"/>
            <w:r w:rsidR="00D02475">
              <w:rPr>
                <w:sz w:val="40"/>
              </w:rPr>
              <w:t>en</w:t>
            </w:r>
            <w:proofErr w:type="spellEnd"/>
            <w:r w:rsidR="00D02475">
              <w:rPr>
                <w:sz w:val="40"/>
              </w:rPr>
              <w:t xml:space="preserve"> </w:t>
            </w:r>
            <w:proofErr w:type="spellStart"/>
            <w:r w:rsidR="00D02475">
              <w:rPr>
                <w:sz w:val="40"/>
              </w:rPr>
              <w:t>Grasland</w:t>
            </w:r>
            <w:proofErr w:type="spellEnd"/>
          </w:p>
          <w:p w:rsidR="002C7130" w:rsidRPr="00A003D2" w:rsidRDefault="002C7130" w:rsidP="008D7E7C">
            <w:pPr>
              <w:pStyle w:val="Kop1"/>
              <w:jc w:val="center"/>
              <w:outlineLvl w:val="0"/>
              <w:rPr>
                <w:sz w:val="40"/>
              </w:rPr>
            </w:pPr>
          </w:p>
        </w:tc>
      </w:tr>
      <w:bookmarkEnd w:id="1"/>
    </w:tbl>
    <w:p w:rsidR="00701200" w:rsidRDefault="00701200" w:rsidP="00701200">
      <w:pPr>
        <w:pStyle w:val="Geenafstand"/>
      </w:pPr>
    </w:p>
    <w:p w:rsidR="00701200" w:rsidRDefault="00701200" w:rsidP="00701200">
      <w:pPr>
        <w:pStyle w:val="Geenafstand"/>
      </w:pPr>
    </w:p>
    <w:p w:rsidR="00D02475" w:rsidRDefault="00D02475" w:rsidP="00D02475"/>
    <w:p w:rsidR="00D02475" w:rsidRDefault="00D02475" w:rsidP="00D02475"/>
    <w:tbl>
      <w:tblPr>
        <w:tblStyle w:val="Tabelraster"/>
        <w:tblpPr w:leftFromText="141" w:rightFromText="141" w:vertAnchor="text" w:horzAnchor="margin" w:tblpY="44"/>
        <w:tblW w:w="9330" w:type="dxa"/>
        <w:tblLook w:val="04A0" w:firstRow="1" w:lastRow="0" w:firstColumn="1" w:lastColumn="0" w:noHBand="0" w:noVBand="1"/>
      </w:tblPr>
      <w:tblGrid>
        <w:gridCol w:w="3160"/>
        <w:gridCol w:w="6170"/>
      </w:tblGrid>
      <w:tr w:rsidR="00D02475" w:rsidRPr="00805E3B" w:rsidTr="00D02475">
        <w:trPr>
          <w:trHeight w:val="252"/>
        </w:trPr>
        <w:tc>
          <w:tcPr>
            <w:tcW w:w="3160" w:type="dxa"/>
            <w:tcBorders>
              <w:bottom w:val="single" w:sz="4" w:space="0" w:color="FFFFFF" w:themeColor="background1"/>
            </w:tcBorders>
            <w:shd w:val="pct5" w:color="auto" w:fill="000000" w:themeFill="text1"/>
          </w:tcPr>
          <w:p w:rsidR="00D02475" w:rsidRPr="00805E3B" w:rsidRDefault="00D02475" w:rsidP="00D02475">
            <w:pPr>
              <w:pStyle w:val="Geenafstand"/>
              <w:rPr>
                <w:color w:val="FFFFFF" w:themeColor="background1"/>
                <w:sz w:val="22"/>
                <w:szCs w:val="24"/>
              </w:rPr>
            </w:pPr>
            <w:r w:rsidRPr="00805E3B">
              <w:rPr>
                <w:color w:val="FFFFFF" w:themeColor="background1"/>
                <w:sz w:val="22"/>
                <w:szCs w:val="24"/>
              </w:rPr>
              <w:t>Resultaat</w:t>
            </w:r>
          </w:p>
        </w:tc>
        <w:tc>
          <w:tcPr>
            <w:tcW w:w="6170" w:type="dxa"/>
          </w:tcPr>
          <w:p w:rsidR="00D02475" w:rsidRDefault="00D02475" w:rsidP="00D02475">
            <w:pPr>
              <w:pStyle w:val="Geenafstand"/>
              <w:rPr>
                <w:sz w:val="22"/>
                <w:szCs w:val="24"/>
              </w:rPr>
            </w:pPr>
            <w:r>
              <w:rPr>
                <w:sz w:val="22"/>
                <w:szCs w:val="24"/>
              </w:rPr>
              <w:t xml:space="preserve">Je hebt kennis gemaakt met verschillende grassoorten. De grassoorten kun je nu onderscheiden doormiddel van determineren. </w:t>
            </w:r>
          </w:p>
          <w:p w:rsidR="00D02475" w:rsidRPr="002F7172" w:rsidRDefault="00D02475" w:rsidP="00D02475">
            <w:pPr>
              <w:pStyle w:val="Geenafstand"/>
              <w:rPr>
                <w:sz w:val="22"/>
                <w:szCs w:val="24"/>
              </w:rPr>
            </w:pPr>
            <w:r>
              <w:rPr>
                <w:sz w:val="22"/>
                <w:szCs w:val="24"/>
              </w:rPr>
              <w:t>Daarnaast heb je kennis van verschillende onkruiden.</w:t>
            </w:r>
          </w:p>
        </w:tc>
      </w:tr>
      <w:tr w:rsidR="00D02475" w:rsidRPr="00805E3B" w:rsidTr="00D02475">
        <w:trPr>
          <w:trHeight w:val="245"/>
        </w:trPr>
        <w:tc>
          <w:tcPr>
            <w:tcW w:w="3160" w:type="dxa"/>
            <w:tcBorders>
              <w:top w:val="single" w:sz="4" w:space="0" w:color="FFFFFF" w:themeColor="background1"/>
              <w:bottom w:val="single" w:sz="4" w:space="0" w:color="FFFFFF" w:themeColor="background1"/>
            </w:tcBorders>
            <w:shd w:val="pct5" w:color="auto" w:fill="000000" w:themeFill="text1"/>
          </w:tcPr>
          <w:p w:rsidR="00D02475" w:rsidRPr="00805E3B" w:rsidRDefault="00D02475" w:rsidP="00D02475">
            <w:pPr>
              <w:pStyle w:val="Geenafstand"/>
              <w:rPr>
                <w:color w:val="FFFFFF" w:themeColor="background1"/>
                <w:sz w:val="22"/>
                <w:szCs w:val="24"/>
              </w:rPr>
            </w:pPr>
            <w:r w:rsidRPr="00805E3B">
              <w:rPr>
                <w:color w:val="FFFFFF" w:themeColor="background1"/>
                <w:sz w:val="22"/>
                <w:szCs w:val="24"/>
              </w:rPr>
              <w:t>Vooraf/ benodigdheden</w:t>
            </w:r>
          </w:p>
        </w:tc>
        <w:tc>
          <w:tcPr>
            <w:tcW w:w="6170" w:type="dxa"/>
          </w:tcPr>
          <w:p w:rsidR="00D02475" w:rsidRDefault="00D02475" w:rsidP="00D02475">
            <w:pPr>
              <w:pStyle w:val="Geenafstand"/>
              <w:rPr>
                <w:sz w:val="22"/>
                <w:szCs w:val="24"/>
              </w:rPr>
            </w:pPr>
            <w:r>
              <w:rPr>
                <w:sz w:val="22"/>
                <w:szCs w:val="24"/>
              </w:rPr>
              <w:t>Determinatiebladen grassen en onkruiden.</w:t>
            </w:r>
          </w:p>
          <w:p w:rsidR="00D02475" w:rsidRPr="002F7172" w:rsidRDefault="00D02475" w:rsidP="00D02475">
            <w:pPr>
              <w:pStyle w:val="Geenafstand"/>
              <w:rPr>
                <w:sz w:val="22"/>
                <w:szCs w:val="24"/>
              </w:rPr>
            </w:pPr>
          </w:p>
        </w:tc>
      </w:tr>
      <w:tr w:rsidR="00D02475" w:rsidRPr="00805E3B" w:rsidTr="00D02475">
        <w:trPr>
          <w:trHeight w:val="252"/>
        </w:trPr>
        <w:tc>
          <w:tcPr>
            <w:tcW w:w="3160" w:type="dxa"/>
            <w:tcBorders>
              <w:top w:val="single" w:sz="4" w:space="0" w:color="FFFFFF" w:themeColor="background1"/>
              <w:bottom w:val="single" w:sz="4" w:space="0" w:color="FFFFFF" w:themeColor="background1"/>
            </w:tcBorders>
            <w:shd w:val="pct5" w:color="auto" w:fill="000000" w:themeFill="text1"/>
          </w:tcPr>
          <w:p w:rsidR="00D02475" w:rsidRPr="00805E3B" w:rsidRDefault="00D02475" w:rsidP="00D02475">
            <w:pPr>
              <w:pStyle w:val="Geenafstand"/>
              <w:rPr>
                <w:color w:val="FFFFFF" w:themeColor="background1"/>
                <w:sz w:val="22"/>
                <w:szCs w:val="24"/>
              </w:rPr>
            </w:pPr>
            <w:r w:rsidRPr="00805E3B">
              <w:rPr>
                <w:color w:val="FFFFFF" w:themeColor="background1"/>
                <w:sz w:val="22"/>
                <w:szCs w:val="24"/>
              </w:rPr>
              <w:t xml:space="preserve">Werktijd </w:t>
            </w:r>
          </w:p>
        </w:tc>
        <w:tc>
          <w:tcPr>
            <w:tcW w:w="6170" w:type="dxa"/>
          </w:tcPr>
          <w:p w:rsidR="00D02475" w:rsidRPr="002F7172" w:rsidRDefault="00D02475" w:rsidP="00D02475">
            <w:pPr>
              <w:pStyle w:val="Geenafstand"/>
              <w:rPr>
                <w:sz w:val="22"/>
                <w:szCs w:val="24"/>
              </w:rPr>
            </w:pPr>
            <w:r>
              <w:rPr>
                <w:sz w:val="22"/>
                <w:szCs w:val="24"/>
              </w:rPr>
              <w:t>160 min</w:t>
            </w:r>
          </w:p>
        </w:tc>
      </w:tr>
      <w:tr w:rsidR="00D02475" w:rsidRPr="00805E3B" w:rsidTr="00D02475">
        <w:trPr>
          <w:trHeight w:val="245"/>
        </w:trPr>
        <w:tc>
          <w:tcPr>
            <w:tcW w:w="3160" w:type="dxa"/>
            <w:tcBorders>
              <w:top w:val="single" w:sz="4" w:space="0" w:color="FFFFFF" w:themeColor="background1"/>
              <w:bottom w:val="single" w:sz="4" w:space="0" w:color="FFFFFF" w:themeColor="background1"/>
            </w:tcBorders>
            <w:shd w:val="pct5" w:color="auto" w:fill="000000" w:themeFill="text1"/>
          </w:tcPr>
          <w:p w:rsidR="00D02475" w:rsidRPr="00805E3B" w:rsidRDefault="00D02475" w:rsidP="00D02475">
            <w:pPr>
              <w:pStyle w:val="Geenafstand"/>
              <w:rPr>
                <w:color w:val="FFFFFF" w:themeColor="background1"/>
                <w:sz w:val="22"/>
                <w:szCs w:val="24"/>
              </w:rPr>
            </w:pPr>
            <w:r w:rsidRPr="00805E3B">
              <w:rPr>
                <w:color w:val="FFFFFF" w:themeColor="background1"/>
                <w:sz w:val="22"/>
                <w:szCs w:val="24"/>
              </w:rPr>
              <w:t>Belang</w:t>
            </w:r>
          </w:p>
        </w:tc>
        <w:tc>
          <w:tcPr>
            <w:tcW w:w="6170" w:type="dxa"/>
          </w:tcPr>
          <w:p w:rsidR="00D02475" w:rsidRPr="002F7172" w:rsidRDefault="00D02475" w:rsidP="00D02475">
            <w:pPr>
              <w:pStyle w:val="Geenafstand"/>
              <w:rPr>
                <w:sz w:val="22"/>
                <w:szCs w:val="24"/>
              </w:rPr>
            </w:pPr>
            <w:r>
              <w:rPr>
                <w:sz w:val="22"/>
                <w:szCs w:val="24"/>
              </w:rPr>
              <w:t xml:space="preserve">Voornamelijk de melkveehouders hebben te maken met grasland. Goede kwaliteit voer begint bij het onderhouden van je grasland. Je moet daarbij wel weten welke rassen er bestaan, zodat je de juiste keuzes kunt maken. Daarnaast is het belangrijk dat je onkruiden kunt herkennen. </w:t>
            </w:r>
          </w:p>
        </w:tc>
      </w:tr>
      <w:tr w:rsidR="00D02475" w:rsidRPr="00805E3B" w:rsidTr="00D02475">
        <w:trPr>
          <w:trHeight w:val="564"/>
        </w:trPr>
        <w:tc>
          <w:tcPr>
            <w:tcW w:w="3160" w:type="dxa"/>
            <w:tcBorders>
              <w:top w:val="single" w:sz="4" w:space="0" w:color="FFFFFF" w:themeColor="background1"/>
              <w:bottom w:val="single" w:sz="4" w:space="0" w:color="FFFFFF" w:themeColor="background1"/>
            </w:tcBorders>
            <w:shd w:val="pct5" w:color="auto" w:fill="000000" w:themeFill="text1"/>
          </w:tcPr>
          <w:p w:rsidR="00D02475" w:rsidRPr="00A41041" w:rsidRDefault="00D02475" w:rsidP="00D02475">
            <w:pPr>
              <w:pStyle w:val="Geenafstand"/>
              <w:rPr>
                <w:color w:val="FFFFFF" w:themeColor="background1"/>
                <w:sz w:val="22"/>
              </w:rPr>
            </w:pPr>
            <w:r w:rsidRPr="00A41041">
              <w:rPr>
                <w:color w:val="FFFFFF" w:themeColor="background1"/>
                <w:sz w:val="22"/>
              </w:rPr>
              <w:t xml:space="preserve">Hoe we te werk gaan </w:t>
            </w:r>
          </w:p>
        </w:tc>
        <w:tc>
          <w:tcPr>
            <w:tcW w:w="6170" w:type="dxa"/>
          </w:tcPr>
          <w:p w:rsidR="00D02475" w:rsidRDefault="00D02475" w:rsidP="00D02475">
            <w:pPr>
              <w:pStyle w:val="Geenafstand"/>
              <w:rPr>
                <w:sz w:val="22"/>
              </w:rPr>
            </w:pPr>
            <w:r>
              <w:rPr>
                <w:sz w:val="22"/>
              </w:rPr>
              <w:t>- Maak tweetallen</w:t>
            </w:r>
          </w:p>
          <w:p w:rsidR="00D02475" w:rsidRDefault="00D02475" w:rsidP="00D02475">
            <w:pPr>
              <w:pStyle w:val="Geenafstand"/>
              <w:rPr>
                <w:sz w:val="22"/>
              </w:rPr>
            </w:pPr>
            <w:r>
              <w:rPr>
                <w:sz w:val="22"/>
              </w:rPr>
              <w:t>- lees de opdracht goed door</w:t>
            </w:r>
          </w:p>
          <w:p w:rsidR="00D02475" w:rsidRDefault="00D02475" w:rsidP="00D02475">
            <w:pPr>
              <w:pStyle w:val="Geenafstand"/>
              <w:rPr>
                <w:sz w:val="22"/>
              </w:rPr>
            </w:pPr>
            <w:r>
              <w:rPr>
                <w:sz w:val="22"/>
              </w:rPr>
              <w:t>- maak de opdrachten</w:t>
            </w:r>
          </w:p>
          <w:p w:rsidR="00D02475" w:rsidRPr="00A41041" w:rsidRDefault="00D02475" w:rsidP="00D02475">
            <w:pPr>
              <w:pStyle w:val="Geenafstand"/>
              <w:rPr>
                <w:sz w:val="22"/>
              </w:rPr>
            </w:pPr>
            <w:r>
              <w:rPr>
                <w:sz w:val="22"/>
              </w:rPr>
              <w:t xml:space="preserve">- bespreek de opdrachten met de docent en de veehouder. </w:t>
            </w:r>
          </w:p>
        </w:tc>
      </w:tr>
    </w:tbl>
    <w:p w:rsidR="00D02475" w:rsidRDefault="00D02475" w:rsidP="00D02475">
      <w:pPr>
        <w:ind w:left="284"/>
      </w:pPr>
    </w:p>
    <w:p w:rsidR="00D02475" w:rsidRDefault="00D02475" w:rsidP="00D02475">
      <w:pPr>
        <w:tabs>
          <w:tab w:val="left" w:pos="397"/>
        </w:tabs>
        <w:rPr>
          <w:b/>
          <w:sz w:val="24"/>
        </w:rPr>
      </w:pPr>
    </w:p>
    <w:p w:rsidR="00D02475" w:rsidRDefault="00D02475" w:rsidP="00D02475">
      <w:pPr>
        <w:rPr>
          <w:b/>
          <w:sz w:val="24"/>
        </w:rPr>
      </w:pPr>
      <w:r>
        <w:rPr>
          <w:b/>
          <w:sz w:val="24"/>
        </w:rPr>
        <w:br w:type="page"/>
      </w:r>
    </w:p>
    <w:p w:rsidR="00D02475" w:rsidRPr="008870A7" w:rsidRDefault="00D02475" w:rsidP="00D02475">
      <w:pPr>
        <w:tabs>
          <w:tab w:val="left" w:pos="-1440"/>
          <w:tab w:val="left" w:pos="-720"/>
          <w:tab w:val="left" w:pos="397"/>
        </w:tabs>
        <w:rPr>
          <w:b/>
          <w:sz w:val="22"/>
        </w:rPr>
      </w:pPr>
      <w:r w:rsidRPr="008870A7">
        <w:rPr>
          <w:b/>
          <w:sz w:val="22"/>
        </w:rPr>
        <w:lastRenderedPageBreak/>
        <w:t xml:space="preserve">Opdracht 1: </w:t>
      </w:r>
      <w:r>
        <w:rPr>
          <w:b/>
          <w:sz w:val="22"/>
        </w:rPr>
        <w:t xml:space="preserve">Grassen en onkruiden </w:t>
      </w:r>
      <w:r>
        <w:rPr>
          <w:b/>
          <w:sz w:val="22"/>
        </w:rPr>
        <w:br/>
      </w:r>
      <w:r w:rsidRPr="008870A7">
        <w:rPr>
          <w:sz w:val="22"/>
        </w:rPr>
        <w:t>Zoek in groepjes op de aangewezen plaatsen de onderstaande grassen en onkruiden, kruis de gevonden grassen en onkruiden aan als je deze gevonden hebt.</w:t>
      </w:r>
    </w:p>
    <w:p w:rsidR="00D02475" w:rsidRPr="008870A7" w:rsidRDefault="00D02475" w:rsidP="00D02475">
      <w:pPr>
        <w:tabs>
          <w:tab w:val="left" w:pos="-1440"/>
          <w:tab w:val="left" w:pos="-720"/>
          <w:tab w:val="left" w:pos="397"/>
        </w:tabs>
        <w:rPr>
          <w:b/>
          <w:sz w:val="24"/>
        </w:rPr>
      </w:pPr>
      <w:r w:rsidRPr="008870A7">
        <w:rPr>
          <w:b/>
          <w:sz w:val="24"/>
        </w:rPr>
        <w:t>Grassen</w:t>
      </w:r>
    </w:p>
    <w:p w:rsidR="00D02475" w:rsidRPr="008870A7" w:rsidRDefault="00D02475" w:rsidP="00D02475">
      <w:pPr>
        <w:pStyle w:val="Geenafstand"/>
        <w:rPr>
          <w:rFonts w:cs="Arial"/>
          <w:sz w:val="22"/>
          <w:szCs w:val="20"/>
        </w:rPr>
      </w:pPr>
      <w:r w:rsidRPr="008870A7">
        <w:rPr>
          <w:rFonts w:cs="Arial"/>
          <w:sz w:val="22"/>
          <w:szCs w:val="20"/>
        </w:rPr>
        <w:t>Timothee</w:t>
      </w:r>
      <w:r w:rsidRPr="008870A7">
        <w:rPr>
          <w:rFonts w:cs="Arial"/>
          <w:sz w:val="22"/>
          <w:szCs w:val="20"/>
        </w:rPr>
        <w:tab/>
      </w:r>
      <w:r w:rsidRPr="008870A7">
        <w:rPr>
          <w:rFonts w:cs="Arial"/>
          <w:sz w:val="22"/>
          <w:szCs w:val="20"/>
        </w:rPr>
        <w:tab/>
      </w:r>
      <w:r w:rsidRPr="008870A7">
        <w:rPr>
          <w:rFonts w:cs="Arial"/>
          <w:sz w:val="22"/>
          <w:szCs w:val="20"/>
        </w:rPr>
        <w:tab/>
        <w:t>0</w:t>
      </w:r>
      <w:r w:rsidRPr="008870A7">
        <w:rPr>
          <w:rFonts w:cs="Arial"/>
          <w:sz w:val="22"/>
          <w:szCs w:val="20"/>
        </w:rPr>
        <w:tab/>
      </w:r>
      <w:r w:rsidRPr="008870A7">
        <w:rPr>
          <w:rFonts w:cs="Arial"/>
          <w:sz w:val="22"/>
          <w:szCs w:val="20"/>
        </w:rPr>
        <w:tab/>
      </w:r>
      <w:r w:rsidRPr="008870A7">
        <w:rPr>
          <w:rFonts w:cs="Arial"/>
          <w:sz w:val="22"/>
          <w:szCs w:val="20"/>
        </w:rPr>
        <w:tab/>
        <w:t>Engels raaigras</w:t>
      </w:r>
      <w:r w:rsidRPr="008870A7">
        <w:rPr>
          <w:rFonts w:cs="Arial"/>
          <w:sz w:val="22"/>
          <w:szCs w:val="20"/>
        </w:rPr>
        <w:tab/>
      </w:r>
      <w:r w:rsidRPr="008870A7">
        <w:rPr>
          <w:rFonts w:cs="Arial"/>
          <w:sz w:val="22"/>
          <w:szCs w:val="20"/>
        </w:rPr>
        <w:tab/>
        <w:t>0</w:t>
      </w:r>
    </w:p>
    <w:p w:rsidR="00D02475" w:rsidRPr="008870A7" w:rsidRDefault="00D02475" w:rsidP="00D02475">
      <w:pPr>
        <w:pStyle w:val="Geenafstand"/>
        <w:rPr>
          <w:rFonts w:cs="Arial"/>
          <w:sz w:val="22"/>
          <w:szCs w:val="20"/>
        </w:rPr>
      </w:pPr>
    </w:p>
    <w:p w:rsidR="00D02475" w:rsidRPr="008870A7" w:rsidRDefault="00D02475" w:rsidP="00D02475">
      <w:pPr>
        <w:pStyle w:val="Geenafstand"/>
        <w:rPr>
          <w:rFonts w:cs="Arial"/>
          <w:sz w:val="22"/>
          <w:szCs w:val="20"/>
        </w:rPr>
      </w:pPr>
      <w:r w:rsidRPr="008870A7">
        <w:rPr>
          <w:rFonts w:cs="Arial"/>
          <w:sz w:val="22"/>
          <w:szCs w:val="20"/>
        </w:rPr>
        <w:t>Italiaans raaigras</w:t>
      </w:r>
      <w:r w:rsidRPr="008870A7">
        <w:rPr>
          <w:rFonts w:cs="Arial"/>
          <w:sz w:val="22"/>
          <w:szCs w:val="20"/>
        </w:rPr>
        <w:tab/>
      </w:r>
      <w:r w:rsidRPr="008870A7">
        <w:rPr>
          <w:rFonts w:cs="Arial"/>
          <w:sz w:val="22"/>
          <w:szCs w:val="20"/>
        </w:rPr>
        <w:tab/>
        <w:t xml:space="preserve">0  </w:t>
      </w:r>
      <w:r w:rsidRPr="008870A7">
        <w:rPr>
          <w:rFonts w:cs="Arial"/>
          <w:sz w:val="22"/>
          <w:szCs w:val="20"/>
        </w:rPr>
        <w:tab/>
      </w:r>
      <w:r w:rsidRPr="008870A7">
        <w:rPr>
          <w:rFonts w:cs="Arial"/>
          <w:sz w:val="22"/>
          <w:szCs w:val="20"/>
        </w:rPr>
        <w:tab/>
      </w:r>
      <w:r w:rsidRPr="008870A7">
        <w:rPr>
          <w:rFonts w:cs="Arial"/>
          <w:sz w:val="22"/>
          <w:szCs w:val="20"/>
        </w:rPr>
        <w:tab/>
        <w:t>Kweek</w:t>
      </w:r>
      <w:r w:rsidRPr="008870A7">
        <w:rPr>
          <w:rFonts w:cs="Arial"/>
          <w:sz w:val="22"/>
          <w:szCs w:val="20"/>
        </w:rPr>
        <w:tab/>
      </w:r>
      <w:r w:rsidRPr="008870A7">
        <w:rPr>
          <w:rFonts w:cs="Arial"/>
          <w:sz w:val="22"/>
          <w:szCs w:val="20"/>
        </w:rPr>
        <w:tab/>
      </w:r>
      <w:r w:rsidRPr="008870A7">
        <w:rPr>
          <w:rFonts w:cs="Arial"/>
          <w:sz w:val="22"/>
          <w:szCs w:val="20"/>
        </w:rPr>
        <w:tab/>
        <w:t>0</w:t>
      </w:r>
    </w:p>
    <w:p w:rsidR="00D02475" w:rsidRPr="008870A7" w:rsidRDefault="00D02475" w:rsidP="00D02475">
      <w:pPr>
        <w:pStyle w:val="Geenafstand"/>
        <w:rPr>
          <w:rFonts w:cs="Arial"/>
          <w:sz w:val="22"/>
          <w:szCs w:val="20"/>
        </w:rPr>
      </w:pPr>
    </w:p>
    <w:p w:rsidR="00D02475" w:rsidRPr="008870A7" w:rsidRDefault="00D02475" w:rsidP="00D02475">
      <w:pPr>
        <w:pStyle w:val="Geenafstand"/>
        <w:rPr>
          <w:rFonts w:cs="Arial"/>
          <w:sz w:val="22"/>
          <w:szCs w:val="20"/>
        </w:rPr>
      </w:pPr>
      <w:r w:rsidRPr="008870A7">
        <w:rPr>
          <w:rFonts w:cs="Arial"/>
          <w:sz w:val="22"/>
          <w:szCs w:val="20"/>
        </w:rPr>
        <w:t>Straatgras</w:t>
      </w:r>
      <w:r w:rsidRPr="008870A7">
        <w:rPr>
          <w:rFonts w:cs="Arial"/>
          <w:sz w:val="22"/>
          <w:szCs w:val="20"/>
        </w:rPr>
        <w:tab/>
      </w:r>
      <w:r w:rsidRPr="008870A7">
        <w:rPr>
          <w:rFonts w:cs="Arial"/>
          <w:sz w:val="22"/>
          <w:szCs w:val="20"/>
        </w:rPr>
        <w:tab/>
      </w:r>
      <w:r w:rsidRPr="008870A7">
        <w:rPr>
          <w:rFonts w:cs="Arial"/>
          <w:sz w:val="22"/>
          <w:szCs w:val="20"/>
        </w:rPr>
        <w:tab/>
        <w:t>0</w:t>
      </w:r>
      <w:r w:rsidRPr="008870A7">
        <w:rPr>
          <w:rFonts w:cs="Arial"/>
          <w:sz w:val="22"/>
          <w:szCs w:val="20"/>
        </w:rPr>
        <w:tab/>
      </w:r>
      <w:r w:rsidRPr="008870A7">
        <w:rPr>
          <w:rFonts w:cs="Arial"/>
          <w:sz w:val="22"/>
          <w:szCs w:val="20"/>
        </w:rPr>
        <w:tab/>
      </w:r>
      <w:r w:rsidRPr="008870A7">
        <w:rPr>
          <w:rFonts w:cs="Arial"/>
          <w:sz w:val="22"/>
          <w:szCs w:val="20"/>
        </w:rPr>
        <w:tab/>
        <w:t>…………………</w:t>
      </w:r>
      <w:r w:rsidRPr="008870A7">
        <w:rPr>
          <w:rFonts w:cs="Arial"/>
          <w:sz w:val="22"/>
          <w:szCs w:val="20"/>
        </w:rPr>
        <w:tab/>
      </w:r>
      <w:r w:rsidRPr="008870A7">
        <w:rPr>
          <w:rFonts w:cs="Arial"/>
          <w:sz w:val="22"/>
          <w:szCs w:val="20"/>
        </w:rPr>
        <w:tab/>
        <w:t>0</w:t>
      </w:r>
    </w:p>
    <w:p w:rsidR="00D02475" w:rsidRPr="008870A7" w:rsidRDefault="00D02475" w:rsidP="00D02475">
      <w:pPr>
        <w:tabs>
          <w:tab w:val="left" w:pos="-1440"/>
          <w:tab w:val="left" w:pos="-720"/>
          <w:tab w:val="left" w:pos="397"/>
        </w:tabs>
        <w:rPr>
          <w:sz w:val="22"/>
        </w:rPr>
      </w:pPr>
    </w:p>
    <w:p w:rsidR="00D02475" w:rsidRPr="008870A7" w:rsidRDefault="00D02475" w:rsidP="00D02475">
      <w:pPr>
        <w:tabs>
          <w:tab w:val="left" w:pos="-1440"/>
          <w:tab w:val="left" w:pos="-720"/>
          <w:tab w:val="left" w:pos="397"/>
        </w:tabs>
        <w:rPr>
          <w:b/>
          <w:sz w:val="22"/>
        </w:rPr>
      </w:pPr>
      <w:r w:rsidRPr="008870A7">
        <w:rPr>
          <w:sz w:val="22"/>
        </w:rPr>
        <w:t>………………</w:t>
      </w:r>
      <w:r w:rsidRPr="008870A7">
        <w:rPr>
          <w:sz w:val="22"/>
        </w:rPr>
        <w:tab/>
      </w:r>
      <w:r w:rsidRPr="008870A7">
        <w:rPr>
          <w:b/>
          <w:sz w:val="22"/>
        </w:rPr>
        <w:tab/>
      </w:r>
      <w:r w:rsidRPr="008870A7">
        <w:rPr>
          <w:b/>
          <w:sz w:val="22"/>
        </w:rPr>
        <w:tab/>
      </w:r>
      <w:r w:rsidRPr="008870A7">
        <w:rPr>
          <w:rFonts w:cs="Arial"/>
          <w:sz w:val="22"/>
        </w:rPr>
        <w:t>0</w:t>
      </w:r>
      <w:r w:rsidRPr="008870A7">
        <w:rPr>
          <w:rFonts w:cs="Arial"/>
          <w:sz w:val="22"/>
        </w:rPr>
        <w:tab/>
      </w:r>
      <w:r w:rsidRPr="008870A7">
        <w:rPr>
          <w:rFonts w:cs="Arial"/>
          <w:sz w:val="22"/>
        </w:rPr>
        <w:tab/>
      </w:r>
      <w:r w:rsidRPr="008870A7">
        <w:rPr>
          <w:rFonts w:cs="Arial"/>
          <w:sz w:val="22"/>
        </w:rPr>
        <w:tab/>
        <w:t>…………………</w:t>
      </w:r>
      <w:r w:rsidRPr="008870A7">
        <w:rPr>
          <w:rFonts w:cs="Arial"/>
          <w:sz w:val="22"/>
        </w:rPr>
        <w:tab/>
      </w:r>
      <w:r w:rsidRPr="008870A7">
        <w:rPr>
          <w:rFonts w:cs="Arial"/>
          <w:sz w:val="22"/>
        </w:rPr>
        <w:tab/>
        <w:t>0</w:t>
      </w:r>
    </w:p>
    <w:p w:rsidR="00D02475" w:rsidRPr="008870A7" w:rsidRDefault="00D02475" w:rsidP="00D02475">
      <w:pPr>
        <w:tabs>
          <w:tab w:val="left" w:pos="-1440"/>
          <w:tab w:val="left" w:pos="-720"/>
          <w:tab w:val="left" w:pos="397"/>
        </w:tabs>
        <w:rPr>
          <w:b/>
          <w:sz w:val="24"/>
        </w:rPr>
      </w:pPr>
    </w:p>
    <w:p w:rsidR="00D02475" w:rsidRPr="008870A7" w:rsidRDefault="00D02475" w:rsidP="00D02475">
      <w:pPr>
        <w:tabs>
          <w:tab w:val="left" w:pos="-1440"/>
          <w:tab w:val="left" w:pos="-720"/>
          <w:tab w:val="left" w:pos="397"/>
        </w:tabs>
        <w:rPr>
          <w:b/>
          <w:sz w:val="24"/>
        </w:rPr>
      </w:pPr>
      <w:r w:rsidRPr="008870A7">
        <w:rPr>
          <w:b/>
          <w:sz w:val="24"/>
        </w:rPr>
        <w:t>(On)Kruiden</w:t>
      </w:r>
    </w:p>
    <w:p w:rsidR="00D02475" w:rsidRPr="008870A7" w:rsidRDefault="00D02475" w:rsidP="00D02475">
      <w:pPr>
        <w:pStyle w:val="Geenafstand"/>
        <w:rPr>
          <w:rFonts w:cs="Arial"/>
          <w:sz w:val="22"/>
          <w:szCs w:val="20"/>
        </w:rPr>
      </w:pPr>
      <w:r w:rsidRPr="008870A7">
        <w:rPr>
          <w:rFonts w:cs="Arial"/>
          <w:sz w:val="22"/>
          <w:szCs w:val="20"/>
        </w:rPr>
        <w:t>Akkerdistel</w:t>
      </w:r>
      <w:r w:rsidRPr="008870A7">
        <w:rPr>
          <w:rFonts w:cs="Arial"/>
          <w:sz w:val="22"/>
          <w:szCs w:val="20"/>
        </w:rPr>
        <w:tab/>
      </w:r>
      <w:r w:rsidRPr="008870A7">
        <w:rPr>
          <w:rFonts w:cs="Arial"/>
          <w:sz w:val="22"/>
          <w:szCs w:val="20"/>
        </w:rPr>
        <w:tab/>
      </w:r>
      <w:r w:rsidRPr="008870A7">
        <w:rPr>
          <w:rFonts w:cs="Arial"/>
          <w:sz w:val="22"/>
          <w:szCs w:val="20"/>
        </w:rPr>
        <w:tab/>
        <w:t>0</w:t>
      </w:r>
      <w:r w:rsidRPr="008870A7">
        <w:rPr>
          <w:rFonts w:cs="Arial"/>
          <w:sz w:val="22"/>
          <w:szCs w:val="20"/>
        </w:rPr>
        <w:tab/>
      </w:r>
      <w:r w:rsidRPr="008870A7">
        <w:rPr>
          <w:rFonts w:cs="Arial"/>
          <w:sz w:val="22"/>
          <w:szCs w:val="20"/>
        </w:rPr>
        <w:tab/>
      </w:r>
      <w:r w:rsidRPr="008870A7">
        <w:rPr>
          <w:rFonts w:cs="Arial"/>
          <w:sz w:val="22"/>
          <w:szCs w:val="20"/>
        </w:rPr>
        <w:tab/>
        <w:t>Melde</w:t>
      </w:r>
      <w:r w:rsidRPr="008870A7">
        <w:rPr>
          <w:rFonts w:cs="Arial"/>
          <w:sz w:val="22"/>
          <w:szCs w:val="20"/>
        </w:rPr>
        <w:tab/>
      </w:r>
      <w:r w:rsidRPr="008870A7">
        <w:rPr>
          <w:rFonts w:cs="Arial"/>
          <w:sz w:val="22"/>
          <w:szCs w:val="20"/>
        </w:rPr>
        <w:tab/>
      </w:r>
      <w:r w:rsidRPr="008870A7">
        <w:rPr>
          <w:rFonts w:cs="Arial"/>
          <w:sz w:val="22"/>
          <w:szCs w:val="20"/>
        </w:rPr>
        <w:tab/>
        <w:t>0</w:t>
      </w:r>
    </w:p>
    <w:p w:rsidR="00D02475" w:rsidRPr="008870A7" w:rsidRDefault="00D02475" w:rsidP="00D02475">
      <w:pPr>
        <w:pStyle w:val="Geenafstand"/>
        <w:rPr>
          <w:rFonts w:cs="Arial"/>
          <w:sz w:val="22"/>
          <w:szCs w:val="20"/>
        </w:rPr>
      </w:pPr>
      <w:r w:rsidRPr="008870A7">
        <w:rPr>
          <w:rFonts w:cs="Arial"/>
          <w:sz w:val="22"/>
          <w:szCs w:val="20"/>
        </w:rPr>
        <w:tab/>
      </w:r>
      <w:r w:rsidRPr="008870A7">
        <w:rPr>
          <w:rFonts w:cs="Arial"/>
          <w:sz w:val="22"/>
          <w:szCs w:val="20"/>
        </w:rPr>
        <w:tab/>
      </w:r>
      <w:r w:rsidRPr="008870A7">
        <w:rPr>
          <w:rFonts w:cs="Arial"/>
          <w:sz w:val="22"/>
          <w:szCs w:val="20"/>
        </w:rPr>
        <w:tab/>
      </w:r>
    </w:p>
    <w:p w:rsidR="00D02475" w:rsidRPr="008870A7" w:rsidRDefault="00D02475" w:rsidP="00D02475">
      <w:pPr>
        <w:pStyle w:val="Geenafstand"/>
        <w:rPr>
          <w:rFonts w:cs="Arial"/>
          <w:sz w:val="22"/>
          <w:szCs w:val="20"/>
        </w:rPr>
      </w:pPr>
      <w:proofErr w:type="spellStart"/>
      <w:r w:rsidRPr="008870A7">
        <w:rPr>
          <w:rFonts w:cs="Arial"/>
          <w:sz w:val="22"/>
          <w:szCs w:val="20"/>
        </w:rPr>
        <w:t>Paardebloem</w:t>
      </w:r>
      <w:proofErr w:type="spellEnd"/>
      <w:r w:rsidRPr="008870A7">
        <w:rPr>
          <w:rFonts w:cs="Arial"/>
          <w:sz w:val="22"/>
          <w:szCs w:val="20"/>
        </w:rPr>
        <w:tab/>
      </w:r>
      <w:r w:rsidRPr="008870A7">
        <w:rPr>
          <w:rFonts w:cs="Arial"/>
          <w:sz w:val="22"/>
          <w:szCs w:val="20"/>
        </w:rPr>
        <w:tab/>
      </w:r>
      <w:r w:rsidRPr="008870A7">
        <w:rPr>
          <w:rFonts w:cs="Arial"/>
          <w:sz w:val="22"/>
          <w:szCs w:val="20"/>
        </w:rPr>
        <w:tab/>
        <w:t>0</w:t>
      </w:r>
      <w:r w:rsidRPr="008870A7">
        <w:rPr>
          <w:rFonts w:cs="Arial"/>
          <w:sz w:val="22"/>
          <w:szCs w:val="20"/>
        </w:rPr>
        <w:tab/>
      </w:r>
      <w:r w:rsidRPr="008870A7">
        <w:rPr>
          <w:rFonts w:cs="Arial"/>
          <w:sz w:val="22"/>
          <w:szCs w:val="20"/>
        </w:rPr>
        <w:tab/>
      </w:r>
      <w:r w:rsidRPr="008870A7">
        <w:rPr>
          <w:rFonts w:cs="Arial"/>
          <w:sz w:val="22"/>
          <w:szCs w:val="20"/>
        </w:rPr>
        <w:tab/>
        <w:t>Herderstasje</w:t>
      </w:r>
      <w:r w:rsidRPr="008870A7">
        <w:rPr>
          <w:rFonts w:cs="Arial"/>
          <w:sz w:val="22"/>
          <w:szCs w:val="20"/>
        </w:rPr>
        <w:tab/>
      </w:r>
      <w:r w:rsidRPr="008870A7">
        <w:rPr>
          <w:rFonts w:cs="Arial"/>
          <w:sz w:val="22"/>
          <w:szCs w:val="20"/>
        </w:rPr>
        <w:tab/>
        <w:t>0</w:t>
      </w:r>
    </w:p>
    <w:p w:rsidR="00D02475" w:rsidRPr="008870A7" w:rsidRDefault="00D02475" w:rsidP="00D02475">
      <w:pPr>
        <w:pStyle w:val="Geenafstand"/>
        <w:rPr>
          <w:rFonts w:cs="Arial"/>
          <w:sz w:val="22"/>
          <w:szCs w:val="20"/>
        </w:rPr>
      </w:pPr>
      <w:r w:rsidRPr="008870A7">
        <w:rPr>
          <w:rFonts w:cs="Arial"/>
          <w:sz w:val="22"/>
          <w:szCs w:val="20"/>
        </w:rPr>
        <w:tab/>
      </w:r>
      <w:r w:rsidRPr="008870A7">
        <w:rPr>
          <w:rFonts w:cs="Arial"/>
          <w:sz w:val="22"/>
          <w:szCs w:val="20"/>
        </w:rPr>
        <w:tab/>
      </w:r>
    </w:p>
    <w:p w:rsidR="00D02475" w:rsidRPr="008870A7" w:rsidRDefault="00D02475" w:rsidP="00D02475">
      <w:pPr>
        <w:pStyle w:val="Geenafstand"/>
        <w:rPr>
          <w:rFonts w:cs="Arial"/>
          <w:sz w:val="22"/>
          <w:szCs w:val="20"/>
        </w:rPr>
      </w:pPr>
      <w:r w:rsidRPr="008870A7">
        <w:rPr>
          <w:rFonts w:cs="Arial"/>
          <w:sz w:val="22"/>
          <w:szCs w:val="20"/>
        </w:rPr>
        <w:t>Ridderzuring</w:t>
      </w:r>
      <w:r w:rsidRPr="008870A7">
        <w:rPr>
          <w:rFonts w:cs="Arial"/>
          <w:sz w:val="22"/>
          <w:szCs w:val="20"/>
        </w:rPr>
        <w:tab/>
      </w:r>
      <w:r w:rsidRPr="008870A7">
        <w:rPr>
          <w:rFonts w:cs="Arial"/>
          <w:sz w:val="22"/>
          <w:szCs w:val="20"/>
        </w:rPr>
        <w:tab/>
      </w:r>
      <w:r w:rsidRPr="008870A7">
        <w:rPr>
          <w:rFonts w:cs="Arial"/>
          <w:sz w:val="22"/>
          <w:szCs w:val="20"/>
        </w:rPr>
        <w:tab/>
        <w:t>0</w:t>
      </w:r>
      <w:r w:rsidRPr="008870A7">
        <w:rPr>
          <w:rFonts w:cs="Arial"/>
          <w:sz w:val="22"/>
          <w:szCs w:val="20"/>
        </w:rPr>
        <w:tab/>
      </w:r>
      <w:r w:rsidRPr="008870A7">
        <w:rPr>
          <w:rFonts w:cs="Arial"/>
          <w:sz w:val="22"/>
          <w:szCs w:val="20"/>
        </w:rPr>
        <w:tab/>
      </w:r>
      <w:r w:rsidRPr="008870A7">
        <w:rPr>
          <w:rFonts w:cs="Arial"/>
          <w:sz w:val="22"/>
          <w:szCs w:val="20"/>
        </w:rPr>
        <w:tab/>
        <w:t>Klaver</w:t>
      </w:r>
      <w:r w:rsidRPr="008870A7">
        <w:rPr>
          <w:rFonts w:cs="Arial"/>
          <w:sz w:val="22"/>
          <w:szCs w:val="20"/>
        </w:rPr>
        <w:tab/>
      </w:r>
      <w:r w:rsidRPr="008870A7">
        <w:rPr>
          <w:rFonts w:cs="Arial"/>
          <w:sz w:val="22"/>
          <w:szCs w:val="20"/>
        </w:rPr>
        <w:tab/>
      </w:r>
      <w:r w:rsidRPr="008870A7">
        <w:rPr>
          <w:rFonts w:cs="Arial"/>
          <w:sz w:val="22"/>
          <w:szCs w:val="20"/>
        </w:rPr>
        <w:tab/>
        <w:t>0</w:t>
      </w:r>
    </w:p>
    <w:p w:rsidR="00D02475" w:rsidRPr="008870A7" w:rsidRDefault="00D02475" w:rsidP="00D02475">
      <w:pPr>
        <w:pStyle w:val="Geenafstand"/>
        <w:rPr>
          <w:rFonts w:cs="Arial"/>
          <w:sz w:val="22"/>
          <w:szCs w:val="20"/>
        </w:rPr>
      </w:pPr>
      <w:r w:rsidRPr="008870A7">
        <w:rPr>
          <w:rFonts w:cs="Arial"/>
          <w:sz w:val="22"/>
          <w:szCs w:val="20"/>
        </w:rPr>
        <w:tab/>
      </w:r>
      <w:r w:rsidRPr="008870A7">
        <w:rPr>
          <w:rFonts w:cs="Arial"/>
          <w:sz w:val="22"/>
          <w:szCs w:val="20"/>
        </w:rPr>
        <w:tab/>
      </w:r>
      <w:r w:rsidRPr="008870A7">
        <w:rPr>
          <w:rFonts w:cs="Arial"/>
          <w:sz w:val="22"/>
          <w:szCs w:val="20"/>
        </w:rPr>
        <w:tab/>
      </w:r>
    </w:p>
    <w:p w:rsidR="00D02475" w:rsidRPr="008870A7" w:rsidRDefault="00D02475" w:rsidP="00D02475">
      <w:pPr>
        <w:pStyle w:val="Geenafstand"/>
        <w:rPr>
          <w:rFonts w:cs="Arial"/>
          <w:sz w:val="22"/>
          <w:szCs w:val="20"/>
        </w:rPr>
      </w:pPr>
      <w:r w:rsidRPr="008870A7">
        <w:rPr>
          <w:rFonts w:cs="Arial"/>
          <w:sz w:val="22"/>
          <w:szCs w:val="20"/>
        </w:rPr>
        <w:t>Varkensgras</w:t>
      </w:r>
      <w:r w:rsidRPr="008870A7">
        <w:rPr>
          <w:rFonts w:cs="Arial"/>
          <w:sz w:val="22"/>
          <w:szCs w:val="20"/>
        </w:rPr>
        <w:tab/>
      </w:r>
      <w:r w:rsidRPr="008870A7">
        <w:rPr>
          <w:rFonts w:cs="Arial"/>
          <w:sz w:val="22"/>
          <w:szCs w:val="20"/>
        </w:rPr>
        <w:tab/>
      </w:r>
      <w:r w:rsidRPr="008870A7">
        <w:rPr>
          <w:rFonts w:cs="Arial"/>
          <w:sz w:val="22"/>
          <w:szCs w:val="20"/>
        </w:rPr>
        <w:tab/>
        <w:t>0</w:t>
      </w:r>
      <w:r w:rsidRPr="008870A7">
        <w:rPr>
          <w:rFonts w:cs="Arial"/>
          <w:sz w:val="22"/>
          <w:szCs w:val="20"/>
        </w:rPr>
        <w:tab/>
      </w:r>
      <w:r w:rsidRPr="008870A7">
        <w:rPr>
          <w:rFonts w:cs="Arial"/>
          <w:sz w:val="22"/>
          <w:szCs w:val="20"/>
        </w:rPr>
        <w:tab/>
      </w:r>
      <w:r w:rsidRPr="008870A7">
        <w:rPr>
          <w:rFonts w:cs="Arial"/>
          <w:sz w:val="22"/>
          <w:szCs w:val="20"/>
        </w:rPr>
        <w:tab/>
        <w:t>Boterbloem</w:t>
      </w:r>
      <w:r w:rsidRPr="008870A7">
        <w:rPr>
          <w:rFonts w:cs="Arial"/>
          <w:sz w:val="22"/>
          <w:szCs w:val="20"/>
        </w:rPr>
        <w:tab/>
      </w:r>
      <w:r w:rsidRPr="008870A7">
        <w:rPr>
          <w:rFonts w:cs="Arial"/>
          <w:sz w:val="22"/>
          <w:szCs w:val="20"/>
        </w:rPr>
        <w:tab/>
        <w:t>0</w:t>
      </w:r>
    </w:p>
    <w:p w:rsidR="00D02475" w:rsidRPr="008870A7" w:rsidRDefault="00D02475" w:rsidP="00D02475">
      <w:pPr>
        <w:pStyle w:val="Geenafstand"/>
        <w:rPr>
          <w:rFonts w:cs="Arial"/>
          <w:sz w:val="22"/>
          <w:szCs w:val="20"/>
        </w:rPr>
      </w:pPr>
      <w:r w:rsidRPr="008870A7">
        <w:rPr>
          <w:rFonts w:cs="Arial"/>
          <w:sz w:val="22"/>
          <w:szCs w:val="20"/>
        </w:rPr>
        <w:tab/>
      </w:r>
      <w:r w:rsidRPr="008870A7">
        <w:rPr>
          <w:rFonts w:cs="Arial"/>
          <w:sz w:val="22"/>
          <w:szCs w:val="20"/>
        </w:rPr>
        <w:tab/>
      </w:r>
    </w:p>
    <w:p w:rsidR="00D02475" w:rsidRPr="008870A7" w:rsidRDefault="00D02475" w:rsidP="00D02475">
      <w:pPr>
        <w:pStyle w:val="Geenafstand"/>
        <w:rPr>
          <w:rFonts w:cs="Arial"/>
          <w:sz w:val="22"/>
          <w:szCs w:val="20"/>
        </w:rPr>
      </w:pPr>
      <w:r w:rsidRPr="008870A7">
        <w:rPr>
          <w:rFonts w:cs="Arial"/>
          <w:sz w:val="22"/>
          <w:szCs w:val="20"/>
        </w:rPr>
        <w:t>Muur</w:t>
      </w:r>
      <w:r w:rsidRPr="008870A7">
        <w:rPr>
          <w:rFonts w:cs="Arial"/>
          <w:sz w:val="22"/>
          <w:szCs w:val="20"/>
        </w:rPr>
        <w:tab/>
      </w:r>
      <w:r w:rsidRPr="008870A7">
        <w:rPr>
          <w:rFonts w:cs="Arial"/>
          <w:sz w:val="22"/>
          <w:szCs w:val="20"/>
        </w:rPr>
        <w:tab/>
      </w:r>
      <w:r w:rsidRPr="008870A7">
        <w:rPr>
          <w:rFonts w:cs="Arial"/>
          <w:sz w:val="22"/>
          <w:szCs w:val="20"/>
        </w:rPr>
        <w:tab/>
      </w:r>
      <w:r w:rsidRPr="008870A7">
        <w:rPr>
          <w:rFonts w:cs="Arial"/>
          <w:sz w:val="22"/>
          <w:szCs w:val="20"/>
        </w:rPr>
        <w:tab/>
        <w:t>0</w:t>
      </w:r>
      <w:r w:rsidRPr="008870A7">
        <w:rPr>
          <w:rFonts w:cs="Arial"/>
          <w:sz w:val="22"/>
          <w:szCs w:val="20"/>
        </w:rPr>
        <w:tab/>
      </w:r>
      <w:r w:rsidRPr="008870A7">
        <w:rPr>
          <w:rFonts w:cs="Arial"/>
          <w:sz w:val="22"/>
          <w:szCs w:val="20"/>
        </w:rPr>
        <w:tab/>
      </w:r>
      <w:r w:rsidRPr="008870A7">
        <w:rPr>
          <w:rFonts w:cs="Arial"/>
          <w:sz w:val="22"/>
          <w:szCs w:val="20"/>
        </w:rPr>
        <w:tab/>
        <w:t>Brandnetel</w:t>
      </w:r>
      <w:r w:rsidRPr="008870A7">
        <w:rPr>
          <w:rFonts w:cs="Arial"/>
          <w:sz w:val="22"/>
          <w:szCs w:val="20"/>
        </w:rPr>
        <w:tab/>
      </w:r>
      <w:r w:rsidRPr="008870A7">
        <w:rPr>
          <w:sz w:val="22"/>
        </w:rPr>
        <w:tab/>
      </w:r>
      <w:r w:rsidRPr="008870A7">
        <w:rPr>
          <w:rFonts w:cs="Arial"/>
          <w:sz w:val="22"/>
          <w:szCs w:val="20"/>
        </w:rPr>
        <w:t>0</w:t>
      </w:r>
    </w:p>
    <w:p w:rsidR="00D02475" w:rsidRPr="008870A7" w:rsidRDefault="00D02475" w:rsidP="00D02475">
      <w:pPr>
        <w:pStyle w:val="Geenafstand"/>
        <w:rPr>
          <w:rFonts w:cs="Arial"/>
          <w:sz w:val="22"/>
          <w:szCs w:val="20"/>
        </w:rPr>
      </w:pPr>
    </w:p>
    <w:p w:rsidR="00D02475" w:rsidRPr="00CD36AD" w:rsidRDefault="00D02475" w:rsidP="00D02475">
      <w:pPr>
        <w:pStyle w:val="Geenafstand"/>
        <w:rPr>
          <w:b/>
          <w:sz w:val="22"/>
        </w:rPr>
      </w:pPr>
    </w:p>
    <w:p w:rsidR="00D02475" w:rsidRPr="00CD36AD" w:rsidRDefault="00D02475" w:rsidP="00D02475">
      <w:pPr>
        <w:pStyle w:val="Geenafstand"/>
        <w:rPr>
          <w:b/>
          <w:sz w:val="22"/>
        </w:rPr>
      </w:pPr>
      <w:r w:rsidRPr="00CD36AD">
        <w:rPr>
          <w:b/>
          <w:sz w:val="22"/>
        </w:rPr>
        <w:t>Opdracht 2</w:t>
      </w:r>
      <w:r>
        <w:rPr>
          <w:b/>
          <w:sz w:val="22"/>
        </w:rPr>
        <w:t>: Determineren</w:t>
      </w:r>
    </w:p>
    <w:p w:rsidR="00D02475" w:rsidRPr="00CD36AD" w:rsidRDefault="00D02475" w:rsidP="00D02475">
      <w:pPr>
        <w:tabs>
          <w:tab w:val="left" w:pos="-1440"/>
          <w:tab w:val="left" w:pos="-720"/>
          <w:tab w:val="left" w:pos="397"/>
        </w:tabs>
        <w:rPr>
          <w:sz w:val="22"/>
        </w:rPr>
      </w:pPr>
      <w:r w:rsidRPr="00CD36AD">
        <w:rPr>
          <w:sz w:val="22"/>
        </w:rPr>
        <w:t>Controleer met behulp van de determinatie-documentatie of graswijzer of de benaming van de grassen en onkruiden van opdracht 1 juist zijn. (maak gebruik van onder</w:t>
      </w:r>
      <w:r w:rsidRPr="00CD36AD">
        <w:rPr>
          <w:sz w:val="22"/>
        </w:rPr>
        <w:softHyphen/>
        <w:t>staande 6 kenmerken).</w:t>
      </w:r>
    </w:p>
    <w:p w:rsidR="00D02475" w:rsidRPr="00CD36AD" w:rsidRDefault="00D02475" w:rsidP="00D02475">
      <w:pPr>
        <w:tabs>
          <w:tab w:val="left" w:pos="-1440"/>
          <w:tab w:val="left" w:pos="-720"/>
          <w:tab w:val="left" w:pos="397"/>
        </w:tabs>
        <w:rPr>
          <w:sz w:val="22"/>
        </w:rPr>
      </w:pPr>
      <w:r w:rsidRPr="00CD36AD">
        <w:rPr>
          <w:noProof/>
          <w:sz w:val="22"/>
          <w:lang w:eastAsia="nl-NL"/>
        </w:rPr>
        <w:drawing>
          <wp:anchor distT="0" distB="0" distL="114300" distR="114300" simplePos="0" relativeHeight="251692032" behindDoc="1" locked="0" layoutInCell="0" allowOverlap="1" wp14:anchorId="1DC2D716" wp14:editId="56C23A16">
            <wp:simplePos x="0" y="0"/>
            <wp:positionH relativeFrom="column">
              <wp:posOffset>1672590</wp:posOffset>
            </wp:positionH>
            <wp:positionV relativeFrom="paragraph">
              <wp:posOffset>189230</wp:posOffset>
            </wp:positionV>
            <wp:extent cx="800100" cy="832485"/>
            <wp:effectExtent l="0" t="0" r="0" b="5715"/>
            <wp:wrapNone/>
            <wp:docPr id="31" name="Afbeelding 31" descr="Gras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s 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010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36AD">
        <w:rPr>
          <w:sz w:val="22"/>
        </w:rPr>
        <w:t>De twee belangrijkste spruitvormen zijn:</w:t>
      </w:r>
    </w:p>
    <w:p w:rsidR="00D02475" w:rsidRPr="00CD36AD" w:rsidRDefault="00D02475" w:rsidP="00D02475">
      <w:pPr>
        <w:tabs>
          <w:tab w:val="left" w:pos="-1440"/>
          <w:tab w:val="left" w:pos="-720"/>
          <w:tab w:val="left" w:pos="397"/>
        </w:tabs>
        <w:rPr>
          <w:sz w:val="22"/>
        </w:rPr>
      </w:pPr>
      <w:r w:rsidRPr="00CD36AD">
        <w:rPr>
          <w:noProof/>
          <w:sz w:val="22"/>
          <w:lang w:eastAsia="nl-NL"/>
        </w:rPr>
        <w:drawing>
          <wp:anchor distT="0" distB="0" distL="114300" distR="114300" simplePos="0" relativeHeight="251693056" behindDoc="1" locked="0" layoutInCell="0" allowOverlap="1" wp14:anchorId="743B48B0" wp14:editId="21607AF4">
            <wp:simplePos x="0" y="0"/>
            <wp:positionH relativeFrom="column">
              <wp:posOffset>4966335</wp:posOffset>
            </wp:positionH>
            <wp:positionV relativeFrom="paragraph">
              <wp:posOffset>38100</wp:posOffset>
            </wp:positionV>
            <wp:extent cx="800100" cy="939165"/>
            <wp:effectExtent l="0" t="0" r="0" b="0"/>
            <wp:wrapNone/>
            <wp:docPr id="30" name="Afbeelding 30" descr="Gras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s 0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9391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2475" w:rsidRPr="00CD36AD" w:rsidRDefault="00D02475" w:rsidP="00D02475">
      <w:pPr>
        <w:tabs>
          <w:tab w:val="left" w:pos="-1440"/>
          <w:tab w:val="left" w:pos="-720"/>
          <w:tab w:val="left" w:pos="397"/>
        </w:tabs>
        <w:rPr>
          <w:sz w:val="22"/>
        </w:rPr>
      </w:pPr>
    </w:p>
    <w:p w:rsidR="00D02475" w:rsidRPr="00CD36AD" w:rsidRDefault="00D02475" w:rsidP="00D02475">
      <w:pPr>
        <w:tabs>
          <w:tab w:val="left" w:pos="-1440"/>
          <w:tab w:val="left" w:pos="-720"/>
          <w:tab w:val="left" w:pos="397"/>
        </w:tabs>
        <w:rPr>
          <w:sz w:val="22"/>
        </w:rPr>
      </w:pPr>
      <w:r w:rsidRPr="00CD36AD">
        <w:rPr>
          <w:sz w:val="22"/>
        </w:rPr>
        <w:t>1:___________________</w:t>
      </w:r>
      <w:r w:rsidRPr="00CD36AD">
        <w:rPr>
          <w:sz w:val="22"/>
        </w:rPr>
        <w:tab/>
      </w:r>
      <w:r w:rsidRPr="00CD36AD">
        <w:rPr>
          <w:sz w:val="22"/>
        </w:rPr>
        <w:tab/>
      </w:r>
      <w:r w:rsidRPr="00CD36AD">
        <w:rPr>
          <w:sz w:val="22"/>
        </w:rPr>
        <w:tab/>
      </w:r>
      <w:r w:rsidRPr="00CD36AD">
        <w:rPr>
          <w:sz w:val="22"/>
        </w:rPr>
        <w:tab/>
      </w:r>
      <w:r w:rsidRPr="00CD36AD">
        <w:rPr>
          <w:sz w:val="22"/>
        </w:rPr>
        <w:tab/>
        <w:t xml:space="preserve">2:__________________                </w:t>
      </w:r>
    </w:p>
    <w:p w:rsidR="00D02475" w:rsidRPr="00CD36AD" w:rsidRDefault="00D02475" w:rsidP="00D02475">
      <w:pPr>
        <w:tabs>
          <w:tab w:val="left" w:pos="-1440"/>
          <w:tab w:val="left" w:pos="-720"/>
          <w:tab w:val="left" w:pos="397"/>
        </w:tabs>
        <w:rPr>
          <w:sz w:val="22"/>
        </w:rPr>
      </w:pPr>
    </w:p>
    <w:p w:rsidR="00D02475" w:rsidRPr="00CD36AD" w:rsidRDefault="00D02475" w:rsidP="00D02475">
      <w:pPr>
        <w:tabs>
          <w:tab w:val="left" w:pos="-1440"/>
          <w:tab w:val="left" w:pos="-720"/>
          <w:tab w:val="left" w:pos="397"/>
        </w:tabs>
        <w:rPr>
          <w:sz w:val="22"/>
        </w:rPr>
      </w:pPr>
      <w:r w:rsidRPr="00CD36AD">
        <w:rPr>
          <w:noProof/>
          <w:sz w:val="22"/>
          <w:lang w:eastAsia="nl-NL"/>
        </w:rPr>
        <w:drawing>
          <wp:anchor distT="0" distB="0" distL="114300" distR="114300" simplePos="0" relativeHeight="251695104" behindDoc="1" locked="0" layoutInCell="0" allowOverlap="1" wp14:anchorId="0D59B597" wp14:editId="45981841">
            <wp:simplePos x="0" y="0"/>
            <wp:positionH relativeFrom="column">
              <wp:posOffset>4861560</wp:posOffset>
            </wp:positionH>
            <wp:positionV relativeFrom="paragraph">
              <wp:posOffset>18415</wp:posOffset>
            </wp:positionV>
            <wp:extent cx="1175385" cy="971550"/>
            <wp:effectExtent l="0" t="0" r="5715" b="0"/>
            <wp:wrapNone/>
            <wp:docPr id="32" name="Afbeelding 32" descr="Gras 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ras 0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538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36AD">
        <w:rPr>
          <w:sz w:val="22"/>
        </w:rPr>
        <w:t>De vier andere belangrijke kenmerken voor de determinatie van grassen zijn:</w:t>
      </w:r>
    </w:p>
    <w:p w:rsidR="00D02475" w:rsidRPr="00003F55" w:rsidRDefault="00D02475" w:rsidP="00D02475">
      <w:pPr>
        <w:tabs>
          <w:tab w:val="left" w:pos="-1440"/>
          <w:tab w:val="left" w:pos="-720"/>
          <w:tab w:val="left" w:pos="397"/>
        </w:tabs>
      </w:pPr>
      <w:r>
        <w:rPr>
          <w:noProof/>
          <w:lang w:eastAsia="nl-NL"/>
        </w:rPr>
        <w:drawing>
          <wp:anchor distT="0" distB="0" distL="114300" distR="114300" simplePos="0" relativeHeight="251694080" behindDoc="1" locked="0" layoutInCell="0" allowOverlap="1" wp14:anchorId="76E74A81" wp14:editId="22222F5A">
            <wp:simplePos x="0" y="0"/>
            <wp:positionH relativeFrom="column">
              <wp:posOffset>1645920</wp:posOffset>
            </wp:positionH>
            <wp:positionV relativeFrom="paragraph">
              <wp:posOffset>8255</wp:posOffset>
            </wp:positionV>
            <wp:extent cx="824865" cy="751205"/>
            <wp:effectExtent l="0" t="0" r="0" b="0"/>
            <wp:wrapNone/>
            <wp:docPr id="33" name="Afbeelding 33" descr="Gras 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s 0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4865" cy="7512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2475" w:rsidRPr="00003F55" w:rsidRDefault="00D02475" w:rsidP="00D02475">
      <w:pPr>
        <w:tabs>
          <w:tab w:val="left" w:pos="-1440"/>
          <w:tab w:val="left" w:pos="-720"/>
          <w:tab w:val="left" w:pos="397"/>
        </w:tabs>
      </w:pPr>
    </w:p>
    <w:p w:rsidR="00D02475" w:rsidRPr="00003F55" w:rsidRDefault="00D02475" w:rsidP="00D02475">
      <w:pPr>
        <w:tabs>
          <w:tab w:val="left" w:pos="-1440"/>
          <w:tab w:val="left" w:pos="-720"/>
          <w:tab w:val="left" w:pos="397"/>
        </w:tabs>
      </w:pPr>
      <w:r w:rsidRPr="00003F55">
        <w:t>3:___________________</w:t>
      </w:r>
      <w:r w:rsidRPr="00003F55">
        <w:tab/>
      </w:r>
      <w:r w:rsidRPr="00003F55">
        <w:tab/>
      </w:r>
      <w:r w:rsidRPr="00003F55">
        <w:tab/>
      </w:r>
      <w:r w:rsidRPr="00003F55">
        <w:tab/>
      </w:r>
      <w:r w:rsidRPr="00003F55">
        <w:tab/>
        <w:t xml:space="preserve">4:__________________                 </w:t>
      </w:r>
    </w:p>
    <w:p w:rsidR="00D02475" w:rsidRPr="00003F55" w:rsidRDefault="00D02475" w:rsidP="00D02475">
      <w:pPr>
        <w:tabs>
          <w:tab w:val="left" w:pos="-1440"/>
          <w:tab w:val="left" w:pos="-720"/>
          <w:tab w:val="left" w:pos="397"/>
        </w:tabs>
      </w:pPr>
    </w:p>
    <w:p w:rsidR="00D02475" w:rsidRPr="00003F55" w:rsidRDefault="00D02475" w:rsidP="00D02475">
      <w:pPr>
        <w:tabs>
          <w:tab w:val="left" w:pos="-1440"/>
          <w:tab w:val="left" w:pos="-720"/>
          <w:tab w:val="left" w:pos="397"/>
        </w:tabs>
      </w:pPr>
      <w:r>
        <w:rPr>
          <w:noProof/>
          <w:lang w:eastAsia="nl-NL"/>
        </w:rPr>
        <w:drawing>
          <wp:anchor distT="0" distB="0" distL="114300" distR="114300" simplePos="0" relativeHeight="251696128" behindDoc="1" locked="0" layoutInCell="0" allowOverlap="1" wp14:anchorId="147F462C" wp14:editId="71B3BB7B">
            <wp:simplePos x="0" y="0"/>
            <wp:positionH relativeFrom="column">
              <wp:posOffset>1295400</wp:posOffset>
            </wp:positionH>
            <wp:positionV relativeFrom="paragraph">
              <wp:posOffset>14605</wp:posOffset>
            </wp:positionV>
            <wp:extent cx="1567815" cy="800100"/>
            <wp:effectExtent l="0" t="0" r="0" b="0"/>
            <wp:wrapNone/>
            <wp:docPr id="34" name="Afbeelding 34" descr="Gras 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as 0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781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97152" behindDoc="1" locked="0" layoutInCell="0" allowOverlap="1" wp14:anchorId="172C520D" wp14:editId="1A5473A6">
            <wp:simplePos x="0" y="0"/>
            <wp:positionH relativeFrom="column">
              <wp:posOffset>4766310</wp:posOffset>
            </wp:positionH>
            <wp:positionV relativeFrom="paragraph">
              <wp:posOffset>50165</wp:posOffset>
            </wp:positionV>
            <wp:extent cx="1061085" cy="832485"/>
            <wp:effectExtent l="0" t="0" r="5715" b="5715"/>
            <wp:wrapNone/>
            <wp:docPr id="36" name="Afbeelding 36" descr="Gras 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as 0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61085" cy="8324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2475" w:rsidRPr="00003F55" w:rsidRDefault="00D02475" w:rsidP="00D02475">
      <w:pPr>
        <w:tabs>
          <w:tab w:val="left" w:pos="-1440"/>
          <w:tab w:val="left" w:pos="-720"/>
          <w:tab w:val="left" w:pos="397"/>
        </w:tabs>
      </w:pPr>
    </w:p>
    <w:p w:rsidR="00D02475" w:rsidRPr="00003F55" w:rsidRDefault="00D02475" w:rsidP="00D02475">
      <w:pPr>
        <w:tabs>
          <w:tab w:val="left" w:pos="-1440"/>
          <w:tab w:val="left" w:pos="-720"/>
          <w:tab w:val="left" w:pos="397"/>
        </w:tabs>
      </w:pPr>
      <w:r w:rsidRPr="00003F55">
        <w:t>5:___________________</w:t>
      </w:r>
      <w:r w:rsidRPr="00003F55">
        <w:tab/>
      </w:r>
      <w:r w:rsidRPr="00003F55">
        <w:tab/>
      </w:r>
      <w:r w:rsidRPr="00003F55">
        <w:tab/>
      </w:r>
      <w:r w:rsidRPr="00003F55">
        <w:tab/>
      </w:r>
      <w:r w:rsidRPr="00003F55">
        <w:tab/>
        <w:t xml:space="preserve">6:__________________ </w:t>
      </w:r>
    </w:p>
    <w:p w:rsidR="00D02475" w:rsidRPr="008870A7" w:rsidRDefault="00D02475" w:rsidP="00D02475">
      <w:pPr>
        <w:tabs>
          <w:tab w:val="left" w:pos="-1440"/>
          <w:tab w:val="left" w:pos="-720"/>
          <w:tab w:val="left" w:pos="397"/>
        </w:tabs>
        <w:rPr>
          <w:b/>
          <w:sz w:val="22"/>
        </w:rPr>
      </w:pPr>
      <w:r w:rsidRPr="008870A7">
        <w:rPr>
          <w:b/>
          <w:sz w:val="22"/>
        </w:rPr>
        <w:lastRenderedPageBreak/>
        <w:t>O</w:t>
      </w:r>
      <w:r>
        <w:rPr>
          <w:b/>
          <w:sz w:val="22"/>
        </w:rPr>
        <w:t>pdracht 3: Grassen en onkruiden</w:t>
      </w:r>
      <w:r>
        <w:rPr>
          <w:b/>
          <w:sz w:val="22"/>
        </w:rPr>
        <w:br/>
      </w:r>
      <w:r w:rsidRPr="008870A7">
        <w:rPr>
          <w:sz w:val="22"/>
        </w:rPr>
        <w:t>Kruis de grassen en onkruiden uit de eerste opdracht aan die jullie groepje juist gedetermineerd hebben. Mogelijk hebben jullie meer grassen en onkruiden gevonden dan aangegeven zijn.</w:t>
      </w:r>
    </w:p>
    <w:p w:rsidR="00D02475" w:rsidRPr="008870A7" w:rsidRDefault="00D02475" w:rsidP="00D02475">
      <w:pPr>
        <w:tabs>
          <w:tab w:val="left" w:pos="-1440"/>
          <w:tab w:val="left" w:pos="-720"/>
          <w:tab w:val="left" w:pos="397"/>
        </w:tabs>
        <w:rPr>
          <w:sz w:val="22"/>
        </w:rPr>
      </w:pPr>
      <w:r w:rsidRPr="008870A7">
        <w:rPr>
          <w:b/>
          <w:sz w:val="22"/>
        </w:rPr>
        <w:t>Grassen</w:t>
      </w:r>
    </w:p>
    <w:p w:rsidR="00D02475" w:rsidRPr="008870A7" w:rsidRDefault="00D02475" w:rsidP="00D02475">
      <w:pPr>
        <w:tabs>
          <w:tab w:val="left" w:pos="-1440"/>
          <w:tab w:val="left" w:pos="-720"/>
          <w:tab w:val="left" w:pos="397"/>
        </w:tabs>
        <w:rPr>
          <w:sz w:val="22"/>
        </w:rPr>
      </w:pPr>
      <w:r>
        <w:rPr>
          <w:sz w:val="22"/>
        </w:rPr>
        <w:t>Engels raaigras</w:t>
      </w:r>
      <w:r>
        <w:rPr>
          <w:sz w:val="22"/>
        </w:rPr>
        <w:tab/>
      </w:r>
      <w:r>
        <w:rPr>
          <w:sz w:val="22"/>
        </w:rPr>
        <w:tab/>
      </w:r>
      <w:r>
        <w:rPr>
          <w:sz w:val="22"/>
        </w:rPr>
        <w:tab/>
      </w:r>
      <w:r>
        <w:rPr>
          <w:sz w:val="22"/>
        </w:rPr>
        <w:tab/>
      </w:r>
      <w:r w:rsidRPr="008870A7">
        <w:rPr>
          <w:sz w:val="22"/>
        </w:rPr>
        <w:t>0</w:t>
      </w:r>
      <w:r w:rsidRPr="008870A7">
        <w:rPr>
          <w:sz w:val="22"/>
        </w:rPr>
        <w:tab/>
      </w:r>
      <w:r w:rsidRPr="008870A7">
        <w:rPr>
          <w:sz w:val="22"/>
        </w:rPr>
        <w:tab/>
      </w:r>
      <w:r w:rsidRPr="008870A7">
        <w:rPr>
          <w:sz w:val="22"/>
        </w:rPr>
        <w:tab/>
      </w:r>
    </w:p>
    <w:p w:rsidR="00D02475" w:rsidRPr="008870A7" w:rsidRDefault="00D02475" w:rsidP="00D02475">
      <w:pPr>
        <w:tabs>
          <w:tab w:val="left" w:pos="-1440"/>
          <w:tab w:val="left" w:pos="-720"/>
          <w:tab w:val="left" w:pos="397"/>
        </w:tabs>
        <w:rPr>
          <w:sz w:val="22"/>
        </w:rPr>
      </w:pPr>
      <w:r w:rsidRPr="008870A7">
        <w:rPr>
          <w:sz w:val="22"/>
        </w:rPr>
        <w:t>Italiaans raaigras</w:t>
      </w:r>
      <w:r w:rsidRPr="008870A7">
        <w:rPr>
          <w:sz w:val="22"/>
        </w:rPr>
        <w:tab/>
      </w:r>
      <w:r w:rsidRPr="008870A7">
        <w:rPr>
          <w:sz w:val="22"/>
        </w:rPr>
        <w:tab/>
      </w:r>
      <w:r w:rsidRPr="008870A7">
        <w:rPr>
          <w:sz w:val="22"/>
        </w:rPr>
        <w:tab/>
      </w:r>
      <w:r w:rsidRPr="008870A7">
        <w:rPr>
          <w:sz w:val="22"/>
        </w:rPr>
        <w:tab/>
        <w:t>0</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r>
    </w:p>
    <w:p w:rsidR="00D02475" w:rsidRPr="008870A7" w:rsidRDefault="00D02475" w:rsidP="00D02475">
      <w:pPr>
        <w:tabs>
          <w:tab w:val="left" w:pos="-1440"/>
          <w:tab w:val="left" w:pos="-720"/>
          <w:tab w:val="left" w:pos="397"/>
        </w:tabs>
        <w:rPr>
          <w:sz w:val="22"/>
        </w:rPr>
      </w:pPr>
      <w:r w:rsidRPr="008870A7">
        <w:rPr>
          <w:sz w:val="22"/>
        </w:rPr>
        <w:t>Timothee</w:t>
      </w:r>
      <w:r w:rsidRPr="008870A7">
        <w:rPr>
          <w:sz w:val="22"/>
        </w:rPr>
        <w:tab/>
      </w:r>
      <w:r w:rsidRPr="008870A7">
        <w:rPr>
          <w:sz w:val="22"/>
        </w:rPr>
        <w:tab/>
      </w:r>
      <w:r w:rsidRPr="008870A7">
        <w:rPr>
          <w:sz w:val="22"/>
        </w:rPr>
        <w:tab/>
      </w:r>
      <w:r w:rsidRPr="008870A7">
        <w:rPr>
          <w:sz w:val="22"/>
        </w:rPr>
        <w:tab/>
      </w:r>
      <w:r w:rsidRPr="008870A7">
        <w:rPr>
          <w:sz w:val="22"/>
        </w:rPr>
        <w:tab/>
        <w:t>0</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r>
    </w:p>
    <w:p w:rsidR="00D02475" w:rsidRPr="008870A7" w:rsidRDefault="00D02475" w:rsidP="00D02475">
      <w:pPr>
        <w:tabs>
          <w:tab w:val="left" w:pos="-1440"/>
          <w:tab w:val="left" w:pos="-720"/>
          <w:tab w:val="left" w:pos="397"/>
        </w:tabs>
        <w:rPr>
          <w:sz w:val="22"/>
        </w:rPr>
      </w:pPr>
      <w:r w:rsidRPr="008870A7">
        <w:rPr>
          <w:sz w:val="22"/>
        </w:rPr>
        <w:t>Kweek</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t>0</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r>
    </w:p>
    <w:p w:rsidR="00D02475" w:rsidRPr="008870A7" w:rsidRDefault="00D02475" w:rsidP="00D02475">
      <w:pPr>
        <w:tabs>
          <w:tab w:val="left" w:pos="-1440"/>
          <w:tab w:val="left" w:pos="-720"/>
          <w:tab w:val="left" w:pos="397"/>
        </w:tabs>
        <w:rPr>
          <w:sz w:val="22"/>
        </w:rPr>
      </w:pPr>
      <w:r w:rsidRPr="008870A7">
        <w:rPr>
          <w:sz w:val="22"/>
        </w:rPr>
        <w:t>Straatgras</w:t>
      </w:r>
      <w:r w:rsidRPr="008870A7">
        <w:rPr>
          <w:sz w:val="22"/>
        </w:rPr>
        <w:tab/>
      </w:r>
      <w:r w:rsidRPr="008870A7">
        <w:rPr>
          <w:sz w:val="22"/>
        </w:rPr>
        <w:tab/>
      </w:r>
      <w:r w:rsidRPr="008870A7">
        <w:rPr>
          <w:sz w:val="22"/>
        </w:rPr>
        <w:tab/>
      </w:r>
      <w:r w:rsidRPr="008870A7">
        <w:rPr>
          <w:sz w:val="22"/>
        </w:rPr>
        <w:tab/>
      </w:r>
      <w:r w:rsidRPr="008870A7">
        <w:rPr>
          <w:sz w:val="22"/>
        </w:rPr>
        <w:tab/>
        <w:t>0</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r>
    </w:p>
    <w:p w:rsidR="00D02475" w:rsidRPr="008870A7" w:rsidRDefault="00D02475" w:rsidP="00D02475">
      <w:pPr>
        <w:tabs>
          <w:tab w:val="left" w:pos="-1440"/>
          <w:tab w:val="left" w:pos="-720"/>
          <w:tab w:val="left" w:pos="397"/>
        </w:tabs>
        <w:rPr>
          <w:sz w:val="22"/>
        </w:rPr>
      </w:pPr>
    </w:p>
    <w:p w:rsidR="00D02475" w:rsidRPr="008870A7" w:rsidRDefault="00D02475" w:rsidP="00D02475">
      <w:pPr>
        <w:tabs>
          <w:tab w:val="left" w:pos="-1440"/>
          <w:tab w:val="left" w:pos="-720"/>
          <w:tab w:val="left" w:pos="397"/>
        </w:tabs>
        <w:rPr>
          <w:b/>
          <w:sz w:val="22"/>
        </w:rPr>
      </w:pPr>
      <w:r w:rsidRPr="008870A7">
        <w:rPr>
          <w:b/>
          <w:sz w:val="22"/>
        </w:rPr>
        <w:t>(On)kruiden</w:t>
      </w:r>
    </w:p>
    <w:p w:rsidR="00D02475" w:rsidRPr="008870A7" w:rsidRDefault="00D02475" w:rsidP="00D02475">
      <w:pPr>
        <w:tabs>
          <w:tab w:val="left" w:pos="-1440"/>
          <w:tab w:val="left" w:pos="-720"/>
          <w:tab w:val="left" w:pos="397"/>
        </w:tabs>
        <w:rPr>
          <w:sz w:val="22"/>
        </w:rPr>
      </w:pPr>
      <w:r w:rsidRPr="008870A7">
        <w:rPr>
          <w:sz w:val="22"/>
        </w:rPr>
        <w:t>Herderstasje</w:t>
      </w:r>
      <w:r w:rsidRPr="008870A7">
        <w:rPr>
          <w:sz w:val="22"/>
        </w:rPr>
        <w:tab/>
      </w:r>
      <w:r w:rsidRPr="008870A7">
        <w:rPr>
          <w:sz w:val="22"/>
        </w:rPr>
        <w:tab/>
      </w:r>
      <w:r w:rsidRPr="008870A7">
        <w:rPr>
          <w:sz w:val="22"/>
        </w:rPr>
        <w:tab/>
      </w:r>
      <w:r w:rsidRPr="008870A7">
        <w:rPr>
          <w:sz w:val="22"/>
        </w:rPr>
        <w:tab/>
      </w:r>
      <w:r w:rsidRPr="008870A7">
        <w:rPr>
          <w:sz w:val="22"/>
        </w:rPr>
        <w:tab/>
        <w:t>0</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r>
    </w:p>
    <w:p w:rsidR="00D02475" w:rsidRPr="008870A7" w:rsidRDefault="00D02475" w:rsidP="00D02475">
      <w:pPr>
        <w:tabs>
          <w:tab w:val="left" w:pos="-1440"/>
          <w:tab w:val="left" w:pos="-720"/>
          <w:tab w:val="left" w:pos="397"/>
        </w:tabs>
        <w:rPr>
          <w:sz w:val="22"/>
        </w:rPr>
      </w:pPr>
      <w:r w:rsidRPr="008870A7">
        <w:rPr>
          <w:sz w:val="22"/>
        </w:rPr>
        <w:t>Boterbloem</w:t>
      </w:r>
      <w:r w:rsidRPr="008870A7">
        <w:rPr>
          <w:sz w:val="22"/>
        </w:rPr>
        <w:tab/>
      </w:r>
      <w:r w:rsidRPr="008870A7">
        <w:rPr>
          <w:sz w:val="22"/>
        </w:rPr>
        <w:tab/>
      </w:r>
      <w:r w:rsidRPr="008870A7">
        <w:rPr>
          <w:sz w:val="22"/>
        </w:rPr>
        <w:tab/>
      </w:r>
      <w:r w:rsidRPr="008870A7">
        <w:rPr>
          <w:sz w:val="22"/>
        </w:rPr>
        <w:tab/>
      </w:r>
      <w:r w:rsidRPr="008870A7">
        <w:rPr>
          <w:sz w:val="22"/>
        </w:rPr>
        <w:tab/>
        <w:t>0</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r>
    </w:p>
    <w:p w:rsidR="00D02475" w:rsidRPr="008870A7" w:rsidRDefault="00D02475" w:rsidP="00D02475">
      <w:pPr>
        <w:tabs>
          <w:tab w:val="left" w:pos="-1440"/>
          <w:tab w:val="left" w:pos="-720"/>
          <w:tab w:val="left" w:pos="397"/>
        </w:tabs>
        <w:rPr>
          <w:sz w:val="22"/>
        </w:rPr>
      </w:pPr>
      <w:r w:rsidRPr="008870A7">
        <w:rPr>
          <w:sz w:val="22"/>
        </w:rPr>
        <w:t>Muur</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t>0</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r>
    </w:p>
    <w:p w:rsidR="00D02475" w:rsidRPr="008870A7" w:rsidRDefault="00D02475" w:rsidP="00D02475">
      <w:pPr>
        <w:tabs>
          <w:tab w:val="left" w:pos="-1440"/>
          <w:tab w:val="left" w:pos="-720"/>
          <w:tab w:val="left" w:pos="397"/>
        </w:tabs>
        <w:rPr>
          <w:sz w:val="22"/>
        </w:rPr>
      </w:pPr>
      <w:r w:rsidRPr="008870A7">
        <w:rPr>
          <w:sz w:val="22"/>
        </w:rPr>
        <w:t>Brandnetel</w:t>
      </w:r>
      <w:r w:rsidRPr="008870A7">
        <w:rPr>
          <w:sz w:val="22"/>
        </w:rPr>
        <w:tab/>
      </w:r>
      <w:r w:rsidRPr="008870A7">
        <w:rPr>
          <w:sz w:val="22"/>
        </w:rPr>
        <w:tab/>
      </w:r>
      <w:r w:rsidRPr="008870A7">
        <w:rPr>
          <w:sz w:val="22"/>
        </w:rPr>
        <w:tab/>
      </w:r>
      <w:r w:rsidRPr="008870A7">
        <w:rPr>
          <w:sz w:val="22"/>
        </w:rPr>
        <w:tab/>
      </w:r>
      <w:r w:rsidRPr="008870A7">
        <w:rPr>
          <w:sz w:val="22"/>
        </w:rPr>
        <w:tab/>
        <w:t>0</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r>
    </w:p>
    <w:p w:rsidR="00D02475" w:rsidRPr="008870A7" w:rsidRDefault="00D02475" w:rsidP="00D02475">
      <w:pPr>
        <w:tabs>
          <w:tab w:val="left" w:pos="-1440"/>
          <w:tab w:val="left" w:pos="-720"/>
          <w:tab w:val="left" w:pos="397"/>
        </w:tabs>
        <w:rPr>
          <w:sz w:val="22"/>
        </w:rPr>
      </w:pPr>
      <w:r w:rsidRPr="008870A7">
        <w:rPr>
          <w:sz w:val="22"/>
        </w:rPr>
        <w:t>Akkerdistel</w:t>
      </w:r>
      <w:r w:rsidRPr="008870A7">
        <w:rPr>
          <w:sz w:val="22"/>
        </w:rPr>
        <w:tab/>
      </w:r>
      <w:r w:rsidRPr="008870A7">
        <w:rPr>
          <w:sz w:val="22"/>
        </w:rPr>
        <w:tab/>
      </w:r>
      <w:r w:rsidRPr="008870A7">
        <w:rPr>
          <w:sz w:val="22"/>
        </w:rPr>
        <w:tab/>
      </w:r>
      <w:r w:rsidRPr="008870A7">
        <w:rPr>
          <w:sz w:val="22"/>
        </w:rPr>
        <w:tab/>
      </w:r>
      <w:r w:rsidRPr="008870A7">
        <w:rPr>
          <w:sz w:val="22"/>
        </w:rPr>
        <w:tab/>
        <w:t>0</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r>
    </w:p>
    <w:p w:rsidR="00D02475" w:rsidRPr="008870A7" w:rsidRDefault="00D02475" w:rsidP="00D02475">
      <w:pPr>
        <w:tabs>
          <w:tab w:val="left" w:pos="-1440"/>
          <w:tab w:val="left" w:pos="-720"/>
          <w:tab w:val="left" w:pos="397"/>
        </w:tabs>
        <w:rPr>
          <w:sz w:val="22"/>
        </w:rPr>
      </w:pPr>
      <w:r w:rsidRPr="008870A7">
        <w:rPr>
          <w:sz w:val="22"/>
        </w:rPr>
        <w:t>Ridderzuring</w:t>
      </w:r>
      <w:r w:rsidRPr="008870A7">
        <w:rPr>
          <w:sz w:val="22"/>
        </w:rPr>
        <w:tab/>
      </w:r>
      <w:r w:rsidRPr="008870A7">
        <w:rPr>
          <w:sz w:val="22"/>
        </w:rPr>
        <w:tab/>
      </w:r>
      <w:r w:rsidRPr="008870A7">
        <w:rPr>
          <w:sz w:val="22"/>
        </w:rPr>
        <w:tab/>
      </w:r>
      <w:r w:rsidRPr="008870A7">
        <w:rPr>
          <w:sz w:val="22"/>
        </w:rPr>
        <w:tab/>
      </w:r>
      <w:r w:rsidRPr="008870A7">
        <w:rPr>
          <w:sz w:val="22"/>
        </w:rPr>
        <w:tab/>
        <w:t>0</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r>
    </w:p>
    <w:p w:rsidR="00D02475" w:rsidRPr="008870A7" w:rsidRDefault="00D02475" w:rsidP="00D02475">
      <w:pPr>
        <w:tabs>
          <w:tab w:val="left" w:pos="-1440"/>
          <w:tab w:val="left" w:pos="-720"/>
          <w:tab w:val="left" w:pos="397"/>
        </w:tabs>
        <w:rPr>
          <w:sz w:val="22"/>
        </w:rPr>
      </w:pPr>
      <w:r w:rsidRPr="008870A7">
        <w:rPr>
          <w:sz w:val="22"/>
        </w:rPr>
        <w:t>Klaver</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t>0</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r>
    </w:p>
    <w:p w:rsidR="00D02475" w:rsidRPr="008870A7" w:rsidRDefault="00D02475" w:rsidP="00D02475">
      <w:pPr>
        <w:tabs>
          <w:tab w:val="left" w:pos="-1440"/>
          <w:tab w:val="left" w:pos="-720"/>
          <w:tab w:val="left" w:pos="397"/>
        </w:tabs>
        <w:rPr>
          <w:sz w:val="22"/>
        </w:rPr>
      </w:pPr>
      <w:proofErr w:type="spellStart"/>
      <w:r w:rsidRPr="008870A7">
        <w:rPr>
          <w:sz w:val="22"/>
        </w:rPr>
        <w:t>Paardebloem</w:t>
      </w:r>
      <w:proofErr w:type="spellEnd"/>
      <w:r w:rsidRPr="008870A7">
        <w:rPr>
          <w:sz w:val="22"/>
        </w:rPr>
        <w:tab/>
      </w:r>
      <w:r w:rsidRPr="008870A7">
        <w:rPr>
          <w:sz w:val="22"/>
        </w:rPr>
        <w:tab/>
      </w:r>
      <w:r w:rsidRPr="008870A7">
        <w:rPr>
          <w:sz w:val="22"/>
        </w:rPr>
        <w:tab/>
      </w:r>
      <w:r w:rsidRPr="008870A7">
        <w:rPr>
          <w:sz w:val="22"/>
        </w:rPr>
        <w:tab/>
      </w:r>
      <w:r w:rsidRPr="008870A7">
        <w:rPr>
          <w:sz w:val="22"/>
        </w:rPr>
        <w:tab/>
        <w:t>0</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r>
    </w:p>
    <w:p w:rsidR="00D02475" w:rsidRPr="008870A7" w:rsidRDefault="00D02475" w:rsidP="00D02475">
      <w:pPr>
        <w:tabs>
          <w:tab w:val="left" w:pos="-1440"/>
          <w:tab w:val="left" w:pos="-720"/>
          <w:tab w:val="left" w:pos="397"/>
        </w:tabs>
        <w:rPr>
          <w:sz w:val="22"/>
        </w:rPr>
      </w:pPr>
      <w:r w:rsidRPr="008870A7">
        <w:rPr>
          <w:sz w:val="22"/>
        </w:rPr>
        <w:t>Melde</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t>0</w:t>
      </w:r>
      <w:r w:rsidRPr="008870A7">
        <w:rPr>
          <w:sz w:val="22"/>
        </w:rPr>
        <w:tab/>
      </w:r>
      <w:r w:rsidRPr="008870A7">
        <w:rPr>
          <w:sz w:val="22"/>
        </w:rPr>
        <w:tab/>
      </w:r>
      <w:r w:rsidRPr="008870A7">
        <w:rPr>
          <w:sz w:val="22"/>
        </w:rPr>
        <w:tab/>
      </w:r>
      <w:r w:rsidRPr="008870A7">
        <w:rPr>
          <w:sz w:val="22"/>
        </w:rPr>
        <w:tab/>
      </w:r>
      <w:r w:rsidRPr="008870A7">
        <w:rPr>
          <w:sz w:val="22"/>
        </w:rPr>
        <w:tab/>
      </w:r>
      <w:r w:rsidRPr="008870A7">
        <w:rPr>
          <w:sz w:val="22"/>
        </w:rPr>
        <w:tab/>
      </w:r>
    </w:p>
    <w:p w:rsidR="00D02475" w:rsidRPr="008870A7" w:rsidRDefault="00D02475" w:rsidP="00D02475">
      <w:pPr>
        <w:tabs>
          <w:tab w:val="left" w:pos="-1440"/>
          <w:tab w:val="left" w:pos="-720"/>
          <w:tab w:val="left" w:pos="397"/>
        </w:tabs>
        <w:rPr>
          <w:sz w:val="22"/>
        </w:rPr>
      </w:pPr>
      <w:r w:rsidRPr="008870A7">
        <w:rPr>
          <w:sz w:val="22"/>
        </w:rPr>
        <w:t>Varkensgras</w:t>
      </w:r>
      <w:r w:rsidRPr="008870A7">
        <w:rPr>
          <w:sz w:val="22"/>
        </w:rPr>
        <w:tab/>
      </w:r>
      <w:r w:rsidRPr="008870A7">
        <w:rPr>
          <w:sz w:val="22"/>
        </w:rPr>
        <w:tab/>
      </w:r>
      <w:r w:rsidRPr="008870A7">
        <w:rPr>
          <w:sz w:val="22"/>
        </w:rPr>
        <w:tab/>
      </w:r>
      <w:r w:rsidRPr="008870A7">
        <w:rPr>
          <w:sz w:val="22"/>
        </w:rPr>
        <w:tab/>
      </w:r>
      <w:r w:rsidRPr="008870A7">
        <w:rPr>
          <w:sz w:val="22"/>
        </w:rPr>
        <w:tab/>
        <w:t>0</w:t>
      </w:r>
      <w:r w:rsidRPr="008870A7">
        <w:rPr>
          <w:sz w:val="22"/>
        </w:rPr>
        <w:tab/>
      </w:r>
      <w:r w:rsidRPr="008870A7">
        <w:rPr>
          <w:sz w:val="22"/>
        </w:rPr>
        <w:tab/>
      </w:r>
      <w:r w:rsidRPr="008870A7">
        <w:rPr>
          <w:sz w:val="22"/>
        </w:rPr>
        <w:tab/>
        <w:t>0</w:t>
      </w:r>
    </w:p>
    <w:p w:rsidR="00D02475" w:rsidRDefault="00D02475" w:rsidP="00D02475">
      <w:pPr>
        <w:keepNext/>
        <w:tabs>
          <w:tab w:val="left" w:pos="397"/>
        </w:tabs>
        <w:outlineLvl w:val="3"/>
        <w:rPr>
          <w:b/>
          <w:bCs/>
          <w:sz w:val="22"/>
        </w:rPr>
      </w:pPr>
      <w:r>
        <w:rPr>
          <w:b/>
          <w:bCs/>
          <w:sz w:val="22"/>
        </w:rPr>
        <w:br/>
      </w:r>
    </w:p>
    <w:p w:rsidR="00D02475" w:rsidRDefault="00D02475" w:rsidP="00D02475">
      <w:pPr>
        <w:rPr>
          <w:b/>
          <w:bCs/>
          <w:sz w:val="22"/>
        </w:rPr>
      </w:pPr>
      <w:r>
        <w:rPr>
          <w:b/>
          <w:bCs/>
          <w:sz w:val="22"/>
        </w:rPr>
        <w:br w:type="page"/>
      </w:r>
    </w:p>
    <w:p w:rsidR="00D02475" w:rsidRPr="00CD36AD" w:rsidRDefault="00D02475" w:rsidP="00D02475">
      <w:pPr>
        <w:keepNext/>
        <w:tabs>
          <w:tab w:val="left" w:pos="397"/>
        </w:tabs>
        <w:outlineLvl w:val="3"/>
        <w:rPr>
          <w:b/>
          <w:bCs/>
          <w:sz w:val="22"/>
        </w:rPr>
      </w:pPr>
      <w:r>
        <w:rPr>
          <w:b/>
          <w:bCs/>
          <w:sz w:val="22"/>
        </w:rPr>
        <w:lastRenderedPageBreak/>
        <w:t>Opdracht 4: Grasland beoordelen</w:t>
      </w:r>
      <w:r>
        <w:rPr>
          <w:b/>
          <w:bCs/>
          <w:sz w:val="22"/>
        </w:rPr>
        <w:br/>
      </w:r>
      <w:r w:rsidRPr="008870A7">
        <w:rPr>
          <w:sz w:val="22"/>
        </w:rPr>
        <w:t xml:space="preserve">Beoordeel de aangegeven graslandpercelen door onderstaande opdracht in te vullen. </w:t>
      </w:r>
      <w:r>
        <w:rPr>
          <w:sz w:val="22"/>
        </w:rPr>
        <w:br/>
      </w:r>
      <w:r w:rsidRPr="008870A7">
        <w:rPr>
          <w:sz w:val="22"/>
        </w:rPr>
        <w:t>Loop 2x diagonaal door het perceel en neem per keer 5 á 10 plukjes gras voor determinatie.</w:t>
      </w:r>
      <w:r>
        <w:rPr>
          <w:sz w:val="22"/>
        </w:rPr>
        <w:br/>
      </w:r>
      <w:r w:rsidRPr="008870A7">
        <w:rPr>
          <w:sz w:val="22"/>
        </w:rPr>
        <w:t>Kruis de gevonden grassen en onkruiden aan.</w:t>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ind w:left="7950" w:hanging="7950"/>
        <w:rPr>
          <w:sz w:val="22"/>
        </w:rPr>
      </w:pPr>
      <w:proofErr w:type="spellStart"/>
      <w:r w:rsidRPr="008870A7">
        <w:rPr>
          <w:b/>
          <w:sz w:val="22"/>
        </w:rPr>
        <w:t>Perceelsnummer</w:t>
      </w:r>
      <w:proofErr w:type="spellEnd"/>
      <w:r w:rsidRPr="008870A7">
        <w:rPr>
          <w:b/>
          <w:sz w:val="22"/>
        </w:rPr>
        <w:t>:</w:t>
      </w:r>
      <w:r w:rsidRPr="008870A7">
        <w:rPr>
          <w:sz w:val="22"/>
        </w:rPr>
        <w:tab/>
        <w:t>1</w:t>
      </w:r>
      <w:r w:rsidRPr="008870A7">
        <w:rPr>
          <w:sz w:val="22"/>
        </w:rPr>
        <w:tab/>
      </w:r>
      <w:r w:rsidRPr="008870A7">
        <w:rPr>
          <w:sz w:val="22"/>
        </w:rPr>
        <w:tab/>
        <w:t>2</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ind w:left="4494" w:hanging="4494"/>
        <w:rPr>
          <w:sz w:val="22"/>
        </w:rPr>
      </w:pPr>
      <w:r w:rsidRPr="008870A7">
        <w:rPr>
          <w:sz w:val="22"/>
        </w:rPr>
        <w:t>Engels</w:t>
      </w:r>
      <w:r w:rsidRPr="008870A7">
        <w:rPr>
          <w:sz w:val="22"/>
        </w:rPr>
        <w:tab/>
        <w:t>nauwelijks 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raaigras:</w:t>
      </w:r>
      <w:r w:rsidRPr="008870A7">
        <w:rPr>
          <w:sz w:val="22"/>
        </w:rPr>
        <w:tab/>
        <w:t xml:space="preserve">aanwezig  </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r>
      <w:r w:rsidRPr="008870A7">
        <w:rPr>
          <w:sz w:val="22"/>
        </w:rPr>
        <w:tab/>
        <w:t xml:space="preserve">veel aanwezig    </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Italiaans</w:t>
      </w:r>
      <w:r w:rsidRPr="008870A7">
        <w:rPr>
          <w:sz w:val="22"/>
        </w:rPr>
        <w:tab/>
        <w:t>nauwelijks 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raaigras</w:t>
      </w:r>
      <w:r>
        <w:rPr>
          <w:sz w:val="22"/>
        </w:rPr>
        <w:t>:</w:t>
      </w:r>
      <w:r>
        <w:rPr>
          <w:sz w:val="22"/>
        </w:rPr>
        <w:tab/>
        <w:t xml:space="preserve">aanwezig                               </w:t>
      </w:r>
      <w:r w:rsidRPr="008870A7">
        <w:rPr>
          <w:sz w:val="22"/>
        </w:rPr>
        <w:t>0</w:t>
      </w:r>
      <w:r w:rsidRPr="008870A7">
        <w:rPr>
          <w:sz w:val="22"/>
        </w:rPr>
        <w:tab/>
      </w:r>
      <w:r w:rsidRPr="008870A7">
        <w:rPr>
          <w:sz w:val="22"/>
        </w:rPr>
        <w:tab/>
      </w:r>
      <w:r>
        <w:rPr>
          <w:sz w:val="22"/>
        </w:rPr>
        <w:t xml:space="preserve">                  </w:t>
      </w:r>
      <w:r w:rsidRPr="008870A7">
        <w:rPr>
          <w:sz w:val="22"/>
        </w:rPr>
        <w:tab/>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r>
      <w:r w:rsidRPr="008870A7">
        <w:rPr>
          <w:sz w:val="22"/>
        </w:rPr>
        <w:tab/>
        <w:t xml:space="preserve">veel aanwezig    </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Timothee:</w:t>
      </w:r>
      <w:r w:rsidRPr="008870A7">
        <w:rPr>
          <w:sz w:val="22"/>
        </w:rPr>
        <w:tab/>
        <w:t>nauwelijks 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r>
      <w:r w:rsidRPr="008870A7">
        <w:rPr>
          <w:sz w:val="22"/>
        </w:rPr>
        <w:tab/>
        <w:t>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r>
      <w:r w:rsidRPr="008870A7">
        <w:rPr>
          <w:sz w:val="22"/>
        </w:rPr>
        <w:tab/>
        <w:t>veel 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Klaver:</w:t>
      </w:r>
      <w:r w:rsidRPr="008870A7">
        <w:rPr>
          <w:sz w:val="22"/>
        </w:rPr>
        <w:tab/>
        <w:t>nauwelijks 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r>
      <w:r w:rsidRPr="008870A7">
        <w:rPr>
          <w:sz w:val="22"/>
        </w:rPr>
        <w:tab/>
        <w:t>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r>
      <w:r w:rsidRPr="008870A7">
        <w:rPr>
          <w:sz w:val="22"/>
        </w:rPr>
        <w:tab/>
        <w:t>veel aanwezig</w:t>
      </w:r>
      <w:r w:rsidRPr="008870A7">
        <w:rPr>
          <w:sz w:val="22"/>
        </w:rPr>
        <w:tab/>
        <w:t>0</w:t>
      </w:r>
      <w:r w:rsidRPr="008870A7">
        <w:rPr>
          <w:sz w:val="22"/>
        </w:rPr>
        <w:tab/>
      </w:r>
      <w:r w:rsidRPr="008870A7">
        <w:rPr>
          <w:sz w:val="22"/>
        </w:rPr>
        <w:tab/>
      </w:r>
      <w:r>
        <w:rPr>
          <w:sz w:val="22"/>
        </w:rPr>
        <w:t>0</w:t>
      </w:r>
    </w:p>
    <w:p w:rsidR="00D02475" w:rsidRDefault="00D02475" w:rsidP="00D02475">
      <w:pPr>
        <w:rPr>
          <w:b/>
          <w:sz w:val="22"/>
        </w:rPr>
      </w:pP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ind w:left="7950" w:hanging="7950"/>
        <w:rPr>
          <w:sz w:val="22"/>
        </w:rPr>
      </w:pPr>
      <w:proofErr w:type="spellStart"/>
      <w:r w:rsidRPr="008870A7">
        <w:rPr>
          <w:b/>
          <w:sz w:val="22"/>
        </w:rPr>
        <w:t>Perceelsnummer</w:t>
      </w:r>
      <w:proofErr w:type="spellEnd"/>
      <w:r w:rsidRPr="008870A7">
        <w:rPr>
          <w:b/>
          <w:sz w:val="22"/>
        </w:rPr>
        <w:t>:</w:t>
      </w:r>
      <w:r w:rsidRPr="008870A7">
        <w:rPr>
          <w:sz w:val="22"/>
        </w:rPr>
        <w:tab/>
        <w:t>1</w:t>
      </w:r>
      <w:r w:rsidRPr="008870A7">
        <w:rPr>
          <w:sz w:val="22"/>
        </w:rPr>
        <w:tab/>
      </w:r>
      <w:r w:rsidRPr="008870A7">
        <w:rPr>
          <w:sz w:val="22"/>
        </w:rPr>
        <w:tab/>
        <w:t>2</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Kweek:</w:t>
      </w:r>
      <w:r w:rsidRPr="008870A7">
        <w:rPr>
          <w:sz w:val="22"/>
        </w:rPr>
        <w:tab/>
        <w:t>nauwelijks 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r>
      <w:r w:rsidRPr="008870A7">
        <w:rPr>
          <w:sz w:val="22"/>
        </w:rPr>
        <w:tab/>
        <w:t>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r>
      <w:r w:rsidRPr="008870A7">
        <w:rPr>
          <w:sz w:val="22"/>
        </w:rPr>
        <w:tab/>
        <w:t>veel 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Straatgras:</w:t>
      </w:r>
      <w:r w:rsidRPr="008870A7">
        <w:rPr>
          <w:sz w:val="22"/>
        </w:rPr>
        <w:tab/>
        <w:t>nauwelijks 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r>
      <w:r w:rsidRPr="008870A7">
        <w:rPr>
          <w:sz w:val="22"/>
        </w:rPr>
        <w:tab/>
        <w:t>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r>
      <w:r w:rsidRPr="008870A7">
        <w:rPr>
          <w:sz w:val="22"/>
        </w:rPr>
        <w:tab/>
        <w:t>veel 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w:t>
      </w:r>
      <w:r w:rsidRPr="008870A7">
        <w:rPr>
          <w:sz w:val="22"/>
        </w:rPr>
        <w:tab/>
        <w:t>nauwelijks aanwezig</w:t>
      </w:r>
      <w:r w:rsidRPr="008870A7">
        <w:rPr>
          <w:sz w:val="22"/>
        </w:rPr>
        <w:tab/>
        <w:t>0</w:t>
      </w:r>
      <w:r w:rsidRPr="008870A7">
        <w:rPr>
          <w:sz w:val="22"/>
        </w:rPr>
        <w:tab/>
      </w:r>
      <w:r w:rsidRPr="008870A7">
        <w:rPr>
          <w:sz w:val="22"/>
        </w:rPr>
        <w:tab/>
        <w:t>0</w:t>
      </w:r>
      <w:r w:rsidRPr="008870A7">
        <w:rPr>
          <w:sz w:val="22"/>
        </w:rPr>
        <w:tab/>
      </w:r>
    </w:p>
    <w:p w:rsidR="00D02475"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r>
      <w:r w:rsidRPr="008870A7">
        <w:rPr>
          <w:sz w:val="22"/>
        </w:rPr>
        <w:tab/>
        <w:t>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r>
      <w:r w:rsidRPr="008870A7">
        <w:rPr>
          <w:sz w:val="22"/>
        </w:rPr>
        <w:tab/>
        <w:t>veel 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w:t>
      </w:r>
      <w:r w:rsidRPr="008870A7">
        <w:rPr>
          <w:sz w:val="22"/>
        </w:rPr>
        <w:tab/>
        <w:t>nauwelijks 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r>
      <w:r w:rsidRPr="008870A7">
        <w:rPr>
          <w:sz w:val="22"/>
        </w:rPr>
        <w:tab/>
        <w:t>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r>
      <w:r w:rsidRPr="008870A7">
        <w:rPr>
          <w:sz w:val="22"/>
        </w:rPr>
        <w:tab/>
        <w:t>veel aanwezig</w:t>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p>
    <w:p w:rsidR="00D02475" w:rsidRDefault="00D02475" w:rsidP="00D02475">
      <w:pPr>
        <w:rPr>
          <w:sz w:val="22"/>
        </w:rPr>
      </w:pPr>
      <w:r>
        <w:rPr>
          <w:sz w:val="22"/>
        </w:rPr>
        <w:br w:type="page"/>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lastRenderedPageBreak/>
        <w:t>Aanwezige (on)kruiden: (Voor zover landbouwkundig storend)</w:t>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Brandnetel</w:t>
      </w:r>
      <w:r w:rsidRPr="008870A7">
        <w:rPr>
          <w:sz w:val="22"/>
        </w:rPr>
        <w:tab/>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Distel</w:t>
      </w:r>
      <w:r w:rsidRPr="008870A7">
        <w:rPr>
          <w:sz w:val="22"/>
        </w:rPr>
        <w:tab/>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Herderstasje</w:t>
      </w:r>
      <w:r w:rsidRPr="008870A7">
        <w:rPr>
          <w:sz w:val="22"/>
        </w:rPr>
        <w:tab/>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ind w:left="7950" w:hanging="7950"/>
        <w:rPr>
          <w:sz w:val="22"/>
        </w:rPr>
      </w:pPr>
      <w:r w:rsidRPr="008870A7">
        <w:rPr>
          <w:sz w:val="22"/>
        </w:rPr>
        <w:t>Muur</w:t>
      </w:r>
      <w:r w:rsidRPr="008870A7">
        <w:rPr>
          <w:sz w:val="22"/>
        </w:rPr>
        <w:tab/>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ind w:left="5646" w:hanging="5646"/>
        <w:rPr>
          <w:sz w:val="22"/>
        </w:rPr>
      </w:pPr>
      <w:proofErr w:type="spellStart"/>
      <w:r w:rsidRPr="008870A7">
        <w:rPr>
          <w:sz w:val="22"/>
        </w:rPr>
        <w:t>Paardebloem</w:t>
      </w:r>
      <w:proofErr w:type="spellEnd"/>
      <w:r w:rsidRPr="008870A7">
        <w:rPr>
          <w:sz w:val="22"/>
        </w:rPr>
        <w:tab/>
      </w:r>
      <w:r w:rsidRPr="008870A7">
        <w:rPr>
          <w:sz w:val="22"/>
        </w:rPr>
        <w:tab/>
        <w:t xml:space="preserve">0 </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Ridderzuring</w:t>
      </w:r>
      <w:r w:rsidRPr="008870A7">
        <w:rPr>
          <w:sz w:val="22"/>
        </w:rPr>
        <w:tab/>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w:t>
      </w:r>
      <w:r w:rsidRPr="008870A7">
        <w:rPr>
          <w:sz w:val="22"/>
        </w:rPr>
        <w:tab/>
      </w:r>
      <w:r w:rsidRPr="008870A7">
        <w:rPr>
          <w:sz w:val="22"/>
        </w:rPr>
        <w:tab/>
        <w:t>0</w:t>
      </w:r>
      <w:r w:rsidRPr="008870A7">
        <w:rPr>
          <w:sz w:val="22"/>
        </w:rPr>
        <w:tab/>
      </w:r>
      <w:r w:rsidRPr="008870A7">
        <w:rPr>
          <w:sz w:val="22"/>
        </w:rPr>
        <w:tab/>
        <w:t>0</w:t>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w:t>
      </w:r>
      <w:r w:rsidRPr="008870A7">
        <w:rPr>
          <w:sz w:val="22"/>
        </w:rPr>
        <w:tab/>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 xml:space="preserve">Totaalbeeld Botanische samenstelling: </w:t>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t>goed</w:t>
      </w:r>
      <w:r w:rsidRPr="008870A7">
        <w:rPr>
          <w:sz w:val="22"/>
        </w:rPr>
        <w:tab/>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t>matig</w:t>
      </w:r>
      <w:r w:rsidRPr="008870A7">
        <w:rPr>
          <w:sz w:val="22"/>
        </w:rPr>
        <w:tab/>
      </w:r>
      <w:r w:rsidRPr="008870A7">
        <w:rPr>
          <w:sz w:val="22"/>
        </w:rPr>
        <w:tab/>
        <w:t>0</w:t>
      </w:r>
      <w:r w:rsidRPr="008870A7">
        <w:rPr>
          <w:sz w:val="22"/>
        </w:rPr>
        <w:tab/>
      </w:r>
      <w:r w:rsidRPr="008870A7">
        <w:rPr>
          <w:sz w:val="22"/>
        </w:rPr>
        <w:tab/>
        <w:t>0</w:t>
      </w:r>
      <w:r w:rsidRPr="008870A7">
        <w:rPr>
          <w:sz w:val="22"/>
        </w:rPr>
        <w:tab/>
      </w:r>
    </w:p>
    <w:p w:rsidR="00D02475" w:rsidRPr="008870A7" w:rsidRDefault="00D02475" w:rsidP="00D02475">
      <w:pPr>
        <w:tabs>
          <w:tab w:val="left" w:pos="-1099"/>
          <w:tab w:val="left" w:pos="-379"/>
          <w:tab w:val="left" w:pos="397"/>
          <w:tab w:val="left" w:pos="1513"/>
          <w:tab w:val="left" w:pos="4494"/>
          <w:tab w:val="left" w:pos="5646"/>
          <w:tab w:val="left" w:pos="6798"/>
          <w:tab w:val="left" w:pos="7950"/>
          <w:tab w:val="left" w:pos="9102"/>
        </w:tabs>
        <w:rPr>
          <w:sz w:val="22"/>
        </w:rPr>
      </w:pPr>
      <w:r w:rsidRPr="008870A7">
        <w:rPr>
          <w:sz w:val="22"/>
        </w:rPr>
        <w:tab/>
        <w:t>slecht</w:t>
      </w:r>
      <w:r w:rsidRPr="008870A7">
        <w:rPr>
          <w:sz w:val="22"/>
        </w:rPr>
        <w:tab/>
      </w:r>
      <w:r w:rsidRPr="008870A7">
        <w:rPr>
          <w:sz w:val="22"/>
        </w:rPr>
        <w:tab/>
        <w:t>0</w:t>
      </w:r>
      <w:r w:rsidRPr="008870A7">
        <w:rPr>
          <w:sz w:val="22"/>
        </w:rPr>
        <w:tab/>
      </w:r>
      <w:r w:rsidRPr="008870A7">
        <w:rPr>
          <w:sz w:val="22"/>
        </w:rPr>
        <w:tab/>
        <w:t>0</w:t>
      </w:r>
      <w:r w:rsidRPr="008870A7">
        <w:rPr>
          <w:sz w:val="22"/>
        </w:rPr>
        <w:tab/>
      </w:r>
    </w:p>
    <w:p w:rsidR="00D02475" w:rsidRDefault="00D02475" w:rsidP="00D02475">
      <w:pPr>
        <w:rPr>
          <w:sz w:val="22"/>
        </w:rPr>
      </w:pPr>
    </w:p>
    <w:p w:rsidR="00D02475" w:rsidRDefault="00D02475" w:rsidP="00D02475">
      <w:pPr>
        <w:rPr>
          <w:b/>
          <w:sz w:val="22"/>
        </w:rPr>
      </w:pPr>
    </w:p>
    <w:p w:rsidR="00D02475" w:rsidRDefault="00D02475" w:rsidP="00D02475">
      <w:pPr>
        <w:rPr>
          <w:sz w:val="22"/>
        </w:rPr>
      </w:pPr>
      <w:r w:rsidRPr="00EB704C">
        <w:rPr>
          <w:b/>
          <w:sz w:val="22"/>
        </w:rPr>
        <w:t>Opdracht 5:  Oogsttijdstip bepalen Snijmaïs</w:t>
      </w:r>
      <w:r>
        <w:rPr>
          <w:b/>
          <w:sz w:val="22"/>
        </w:rPr>
        <w:br/>
      </w:r>
      <w:r>
        <w:rPr>
          <w:sz w:val="22"/>
        </w:rPr>
        <w:t xml:space="preserve">Aan de hand van de Oogstwijzer snijmaïs ga je bepalen of de maïs rijp genoeg is voor oogsten. </w:t>
      </w:r>
    </w:p>
    <w:p w:rsidR="00D02475" w:rsidRDefault="00D02475" w:rsidP="00D02475">
      <w:pPr>
        <w:rPr>
          <w:sz w:val="22"/>
        </w:rPr>
      </w:pPr>
      <w:r>
        <w:rPr>
          <w:sz w:val="22"/>
        </w:rPr>
        <w:t>Beschrijf hieronder wat je vind van de maïs:</w:t>
      </w:r>
    </w:p>
    <w:p w:rsidR="00D02475" w:rsidRDefault="00D02475" w:rsidP="00D02475">
      <w:pPr>
        <w:rPr>
          <w:sz w:val="22"/>
        </w:rPr>
      </w:pPr>
      <w:r>
        <w:rPr>
          <w:sz w:val="22"/>
        </w:rPr>
        <w:softHyphen/>
      </w:r>
      <w:r>
        <w:rPr>
          <w:sz w:val="22"/>
        </w:rPr>
        <w:softHyphen/>
      </w:r>
      <w:r>
        <w:rPr>
          <w:sz w:val="22"/>
        </w:rPr>
        <w:softHyphen/>
      </w:r>
      <w:r>
        <w:rPr>
          <w:sz w:val="22"/>
        </w:rPr>
        <w:softHyphen/>
      </w:r>
      <w:r>
        <w:rPr>
          <w:sz w:val="22"/>
        </w:rPr>
        <w:softHyphen/>
      </w:r>
      <w:r>
        <w:rPr>
          <w:sz w:val="22"/>
        </w:rPr>
        <w:softHyphen/>
      </w:r>
      <w:r>
        <w:rPr>
          <w:sz w:val="22"/>
        </w:rPr>
        <w:softHyphen/>
      </w:r>
      <w:r>
        <w:rPr>
          <w:sz w:val="22"/>
        </w:rPr>
        <w:softHyphen/>
        <w:t>__________________________________________________________________________</w:t>
      </w:r>
      <w:r>
        <w:rPr>
          <w:sz w:val="22"/>
        </w:rPr>
        <w:br/>
      </w:r>
      <w:r>
        <w:rPr>
          <w:sz w:val="22"/>
        </w:rPr>
        <w:br/>
        <w:t>__________________________________________________________________________</w:t>
      </w:r>
    </w:p>
    <w:p w:rsidR="00D02475" w:rsidRDefault="00D02475" w:rsidP="00D02475">
      <w:pPr>
        <w:rPr>
          <w:sz w:val="22"/>
        </w:rPr>
      </w:pPr>
      <w:r>
        <w:rPr>
          <w:sz w:val="22"/>
        </w:rPr>
        <w:t>__________________________________________________________________________</w:t>
      </w:r>
      <w:r>
        <w:rPr>
          <w:sz w:val="22"/>
        </w:rPr>
        <w:br/>
      </w:r>
      <w:r>
        <w:rPr>
          <w:sz w:val="22"/>
        </w:rPr>
        <w:br/>
        <w:t>__________________________________________________________________________</w:t>
      </w:r>
    </w:p>
    <w:p w:rsidR="00D02475" w:rsidRDefault="00D02475" w:rsidP="00D02475">
      <w:pPr>
        <w:rPr>
          <w:sz w:val="22"/>
        </w:rPr>
      </w:pPr>
      <w:r>
        <w:rPr>
          <w:sz w:val="22"/>
        </w:rPr>
        <w:t>__________________________________________________________________________</w:t>
      </w:r>
      <w:r>
        <w:rPr>
          <w:sz w:val="22"/>
        </w:rPr>
        <w:br/>
      </w:r>
      <w:r>
        <w:rPr>
          <w:sz w:val="22"/>
        </w:rPr>
        <w:br/>
        <w:t>__________________________________________________________________________</w:t>
      </w:r>
    </w:p>
    <w:p w:rsidR="00D02475" w:rsidRDefault="00D02475" w:rsidP="00D02475">
      <w:pPr>
        <w:rPr>
          <w:sz w:val="22"/>
        </w:rPr>
      </w:pPr>
      <w:r>
        <w:rPr>
          <w:sz w:val="22"/>
        </w:rPr>
        <w:t>__________________________________________________________________________</w:t>
      </w:r>
      <w:r>
        <w:rPr>
          <w:sz w:val="22"/>
        </w:rPr>
        <w:br/>
      </w:r>
      <w:r>
        <w:rPr>
          <w:sz w:val="22"/>
        </w:rPr>
        <w:br/>
        <w:t>__________________________________________________________________________</w:t>
      </w:r>
    </w:p>
    <w:p w:rsidR="002C7130" w:rsidRDefault="00D02475" w:rsidP="00D02475">
      <w:pPr>
        <w:pStyle w:val="Kop1"/>
      </w:pPr>
      <w:r>
        <w:rPr>
          <w:sz w:val="22"/>
        </w:rPr>
        <w:t>__________________________________________________________________________</w:t>
      </w:r>
      <w:r>
        <w:rPr>
          <w:sz w:val="22"/>
        </w:rPr>
        <w:br/>
      </w:r>
      <w:r>
        <w:rPr>
          <w:sz w:val="22"/>
        </w:rPr>
        <w:br/>
        <w:t>__________________________________________________________________________</w:t>
      </w:r>
    </w:p>
    <w:p w:rsidR="00D02475" w:rsidRDefault="00D02475" w:rsidP="00D02475"/>
    <w:tbl>
      <w:tblPr>
        <w:tblStyle w:val="Tabelraster"/>
        <w:tblpPr w:leftFromText="141" w:rightFromText="141" w:vertAnchor="text" w:horzAnchor="margin" w:tblpY="-1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6668"/>
      </w:tblGrid>
      <w:tr w:rsidR="00D02475" w:rsidRPr="00A003D2" w:rsidTr="00D02475">
        <w:trPr>
          <w:trHeight w:val="277"/>
        </w:trPr>
        <w:tc>
          <w:tcPr>
            <w:tcW w:w="1321" w:type="dxa"/>
            <w:tcBorders>
              <w:bottom w:val="single" w:sz="24" w:space="0" w:color="auto"/>
            </w:tcBorders>
          </w:tcPr>
          <w:p w:rsidR="00D02475" w:rsidRPr="00A003D2" w:rsidRDefault="00D02475" w:rsidP="00D02475">
            <w:pPr>
              <w:pStyle w:val="Kop1"/>
              <w:jc w:val="center"/>
              <w:outlineLvl w:val="0"/>
              <w:rPr>
                <w:sz w:val="40"/>
              </w:rPr>
            </w:pPr>
            <w:proofErr w:type="spellStart"/>
            <w:r w:rsidRPr="00A003D2">
              <w:rPr>
                <w:sz w:val="40"/>
              </w:rPr>
              <w:lastRenderedPageBreak/>
              <w:t>Taak</w:t>
            </w:r>
            <w:proofErr w:type="spellEnd"/>
          </w:p>
        </w:tc>
        <w:tc>
          <w:tcPr>
            <w:tcW w:w="6668" w:type="dxa"/>
            <w:tcBorders>
              <w:bottom w:val="single" w:sz="6" w:space="0" w:color="auto"/>
            </w:tcBorders>
          </w:tcPr>
          <w:p w:rsidR="00D02475" w:rsidRPr="00A003D2" w:rsidRDefault="00D02475" w:rsidP="00D02475">
            <w:pPr>
              <w:pStyle w:val="Kop1"/>
              <w:jc w:val="center"/>
              <w:outlineLvl w:val="0"/>
              <w:rPr>
                <w:b/>
                <w:sz w:val="40"/>
              </w:rPr>
            </w:pPr>
            <w:proofErr w:type="spellStart"/>
            <w:r w:rsidRPr="00A003D2">
              <w:rPr>
                <w:sz w:val="40"/>
              </w:rPr>
              <w:t>Uitvoering</w:t>
            </w:r>
            <w:proofErr w:type="spellEnd"/>
            <w:r w:rsidRPr="00A003D2">
              <w:rPr>
                <w:sz w:val="40"/>
              </w:rPr>
              <w:t xml:space="preserve"> </w:t>
            </w:r>
          </w:p>
        </w:tc>
      </w:tr>
      <w:tr w:rsidR="00D02475" w:rsidRPr="00A003D2" w:rsidTr="00D02475">
        <w:trPr>
          <w:trHeight w:val="1175"/>
        </w:trPr>
        <w:tc>
          <w:tcPr>
            <w:tcW w:w="1321" w:type="dxa"/>
            <w:tcBorders>
              <w:top w:val="single" w:sz="24" w:space="0" w:color="auto"/>
              <w:left w:val="single" w:sz="24" w:space="0" w:color="auto"/>
              <w:bottom w:val="single" w:sz="24" w:space="0" w:color="auto"/>
              <w:right w:val="single" w:sz="24" w:space="0" w:color="auto"/>
            </w:tcBorders>
            <w:shd w:val="clear" w:color="auto" w:fill="92D050"/>
          </w:tcPr>
          <w:p w:rsidR="00D02475" w:rsidRPr="00A003D2" w:rsidRDefault="00D02475" w:rsidP="00D02475">
            <w:pPr>
              <w:pStyle w:val="Kop1"/>
              <w:jc w:val="center"/>
              <w:outlineLvl w:val="0"/>
              <w:rPr>
                <w:sz w:val="40"/>
              </w:rPr>
            </w:pPr>
            <w:r w:rsidRPr="00A003D2">
              <w:rPr>
                <w:sz w:val="40"/>
              </w:rPr>
              <w:br/>
            </w:r>
            <w:r>
              <w:rPr>
                <w:sz w:val="40"/>
              </w:rPr>
              <w:t>2</w:t>
            </w:r>
            <w:r w:rsidRPr="00A003D2">
              <w:rPr>
                <w:sz w:val="40"/>
              </w:rPr>
              <w:t xml:space="preserve">.  </w:t>
            </w:r>
          </w:p>
        </w:tc>
        <w:tc>
          <w:tcPr>
            <w:tcW w:w="6668" w:type="dxa"/>
            <w:tcBorders>
              <w:top w:val="single" w:sz="6" w:space="0" w:color="auto"/>
              <w:left w:val="single" w:sz="24" w:space="0" w:color="auto"/>
            </w:tcBorders>
          </w:tcPr>
          <w:p w:rsidR="00D02475" w:rsidRDefault="00D02475" w:rsidP="00D02475">
            <w:pPr>
              <w:pStyle w:val="Kop1"/>
              <w:outlineLvl w:val="0"/>
              <w:rPr>
                <w:sz w:val="40"/>
              </w:rPr>
            </w:pPr>
          </w:p>
          <w:p w:rsidR="00D02475" w:rsidRPr="00D02475" w:rsidRDefault="00D02475" w:rsidP="00D02475">
            <w:pPr>
              <w:pStyle w:val="Kop1"/>
              <w:outlineLvl w:val="0"/>
              <w:rPr>
                <w:rFonts w:eastAsiaTheme="minorHAnsi" w:cstheme="minorBidi"/>
                <w:sz w:val="40"/>
                <w:szCs w:val="22"/>
                <w:lang w:eastAsia="en-US"/>
              </w:rPr>
            </w:pPr>
            <w:r>
              <w:rPr>
                <w:sz w:val="40"/>
              </w:rPr>
              <w:t xml:space="preserve">    </w:t>
            </w:r>
            <w:proofErr w:type="spellStart"/>
            <w:r>
              <w:rPr>
                <w:sz w:val="40"/>
              </w:rPr>
              <w:t>Droogvoer</w:t>
            </w:r>
            <w:proofErr w:type="spellEnd"/>
            <w:r>
              <w:rPr>
                <w:sz w:val="40"/>
              </w:rPr>
              <w:t xml:space="preserve"> </w:t>
            </w:r>
          </w:p>
        </w:tc>
      </w:tr>
    </w:tbl>
    <w:p w:rsidR="00D02475" w:rsidRDefault="00D02475" w:rsidP="002C7130"/>
    <w:p w:rsidR="00D02475" w:rsidRDefault="00D02475" w:rsidP="00D02475">
      <w:r>
        <w:br w:type="page"/>
      </w:r>
    </w:p>
    <w:p w:rsidR="002C7130" w:rsidRDefault="002C7130" w:rsidP="002C7130"/>
    <w:tbl>
      <w:tblPr>
        <w:tblStyle w:val="Tabelraster"/>
        <w:tblpPr w:leftFromText="141" w:rightFromText="141" w:vertAnchor="text" w:horzAnchor="margin" w:tblpY="2226"/>
        <w:tblW w:w="0" w:type="auto"/>
        <w:tblLook w:val="04A0" w:firstRow="1" w:lastRow="0" w:firstColumn="1" w:lastColumn="0" w:noHBand="0" w:noVBand="1"/>
      </w:tblPr>
      <w:tblGrid>
        <w:gridCol w:w="2830"/>
        <w:gridCol w:w="5526"/>
      </w:tblGrid>
      <w:tr w:rsidR="00D02475" w:rsidRPr="00805E3B" w:rsidTr="00D02475">
        <w:trPr>
          <w:trHeight w:val="266"/>
        </w:trPr>
        <w:tc>
          <w:tcPr>
            <w:tcW w:w="2830" w:type="dxa"/>
            <w:tcBorders>
              <w:bottom w:val="single" w:sz="4" w:space="0" w:color="FFFFFF" w:themeColor="background1"/>
            </w:tcBorders>
            <w:shd w:val="pct5" w:color="auto" w:fill="000000" w:themeFill="text1"/>
          </w:tcPr>
          <w:p w:rsidR="00D02475" w:rsidRPr="00C22679" w:rsidRDefault="00D02475" w:rsidP="00D02475">
            <w:pPr>
              <w:pStyle w:val="Geenafstand"/>
              <w:rPr>
                <w:color w:val="FFFFFF" w:themeColor="background1"/>
                <w:sz w:val="22"/>
              </w:rPr>
            </w:pPr>
            <w:r w:rsidRPr="00C22679">
              <w:rPr>
                <w:color w:val="FFFFFF" w:themeColor="background1"/>
                <w:sz w:val="22"/>
              </w:rPr>
              <w:t>Resultaat</w:t>
            </w:r>
          </w:p>
        </w:tc>
        <w:tc>
          <w:tcPr>
            <w:tcW w:w="5526" w:type="dxa"/>
          </w:tcPr>
          <w:p w:rsidR="00D02475" w:rsidRPr="00C22679" w:rsidRDefault="00D02475" w:rsidP="00D02475">
            <w:pPr>
              <w:pStyle w:val="Geenafstand"/>
              <w:rPr>
                <w:sz w:val="22"/>
              </w:rPr>
            </w:pPr>
            <w:r>
              <w:rPr>
                <w:sz w:val="22"/>
              </w:rPr>
              <w:t xml:space="preserve">Je hebt kennis gemaakt met verschillende soorten voedingssoorten en hebt geleerd wat de functie is van deze producten. </w:t>
            </w:r>
          </w:p>
        </w:tc>
      </w:tr>
      <w:tr w:rsidR="00D02475" w:rsidRPr="00805E3B" w:rsidTr="00D02475">
        <w:trPr>
          <w:trHeight w:val="266"/>
        </w:trPr>
        <w:tc>
          <w:tcPr>
            <w:tcW w:w="2830" w:type="dxa"/>
            <w:tcBorders>
              <w:top w:val="single" w:sz="4" w:space="0" w:color="FFFFFF" w:themeColor="background1"/>
              <w:bottom w:val="single" w:sz="4" w:space="0" w:color="FFFFFF" w:themeColor="background1"/>
            </w:tcBorders>
            <w:shd w:val="pct5" w:color="auto" w:fill="000000" w:themeFill="text1"/>
          </w:tcPr>
          <w:p w:rsidR="00D02475" w:rsidRPr="00805E3B" w:rsidRDefault="00D02475" w:rsidP="00D02475">
            <w:pPr>
              <w:pStyle w:val="Geenafstand"/>
              <w:rPr>
                <w:color w:val="FFFFFF" w:themeColor="background1"/>
                <w:sz w:val="22"/>
                <w:szCs w:val="24"/>
              </w:rPr>
            </w:pPr>
            <w:r w:rsidRPr="00805E3B">
              <w:rPr>
                <w:color w:val="FFFFFF" w:themeColor="background1"/>
                <w:sz w:val="22"/>
                <w:szCs w:val="24"/>
              </w:rPr>
              <w:t xml:space="preserve">Werktijd </w:t>
            </w:r>
          </w:p>
        </w:tc>
        <w:tc>
          <w:tcPr>
            <w:tcW w:w="5526" w:type="dxa"/>
          </w:tcPr>
          <w:p w:rsidR="00D02475" w:rsidRPr="00805E3B" w:rsidRDefault="00D02475" w:rsidP="00D02475">
            <w:pPr>
              <w:pStyle w:val="Geenafstand"/>
              <w:rPr>
                <w:sz w:val="22"/>
                <w:szCs w:val="24"/>
              </w:rPr>
            </w:pPr>
            <w:r>
              <w:rPr>
                <w:sz w:val="22"/>
                <w:szCs w:val="24"/>
              </w:rPr>
              <w:t>P- 180 Min</w:t>
            </w:r>
          </w:p>
        </w:tc>
      </w:tr>
      <w:tr w:rsidR="00D02475" w:rsidRPr="00805E3B" w:rsidTr="00D02475">
        <w:trPr>
          <w:trHeight w:val="259"/>
        </w:trPr>
        <w:tc>
          <w:tcPr>
            <w:tcW w:w="2830" w:type="dxa"/>
            <w:tcBorders>
              <w:top w:val="single" w:sz="4" w:space="0" w:color="FFFFFF" w:themeColor="background1"/>
              <w:bottom w:val="single" w:sz="4" w:space="0" w:color="FFFFFF" w:themeColor="background1"/>
            </w:tcBorders>
            <w:shd w:val="pct5" w:color="auto" w:fill="000000" w:themeFill="text1"/>
          </w:tcPr>
          <w:p w:rsidR="00D02475" w:rsidRPr="00805E3B" w:rsidRDefault="00D02475" w:rsidP="00D02475">
            <w:pPr>
              <w:pStyle w:val="Geenafstand"/>
              <w:rPr>
                <w:color w:val="FFFFFF" w:themeColor="background1"/>
                <w:sz w:val="22"/>
                <w:szCs w:val="24"/>
              </w:rPr>
            </w:pPr>
            <w:r w:rsidRPr="00805E3B">
              <w:rPr>
                <w:color w:val="FFFFFF" w:themeColor="background1"/>
                <w:sz w:val="22"/>
                <w:szCs w:val="24"/>
              </w:rPr>
              <w:t>Belang</w:t>
            </w:r>
          </w:p>
        </w:tc>
        <w:tc>
          <w:tcPr>
            <w:tcW w:w="5526" w:type="dxa"/>
          </w:tcPr>
          <w:p w:rsidR="00D02475" w:rsidRPr="00C22679" w:rsidRDefault="00D02475" w:rsidP="00D02475">
            <w:pPr>
              <w:pStyle w:val="Geenafstand"/>
              <w:rPr>
                <w:sz w:val="22"/>
                <w:szCs w:val="24"/>
              </w:rPr>
            </w:pPr>
            <w:r>
              <w:rPr>
                <w:sz w:val="22"/>
                <w:szCs w:val="24"/>
              </w:rPr>
              <w:t xml:space="preserve">Door de juiste voeding aan te bieden kun je ‘’spelen’’ met de melkproductie van de koe. Iedere koe levert een andere prestatie, denk aan; lage of hoge productie, jongvee of een oudere koe, maar natuurlijk ook een dragende koe. Als veehouder is het belangrijk dat je hierop kunt inspelen. Je moet daarom dus weten welke voedingstoffen er zijn en welke functie deze vervullen. </w:t>
            </w:r>
          </w:p>
        </w:tc>
      </w:tr>
      <w:tr w:rsidR="00D02475" w:rsidRPr="00805E3B" w:rsidTr="00D02475">
        <w:trPr>
          <w:trHeight w:val="580"/>
        </w:trPr>
        <w:tc>
          <w:tcPr>
            <w:tcW w:w="2830" w:type="dxa"/>
            <w:tcBorders>
              <w:top w:val="single" w:sz="4" w:space="0" w:color="FFFFFF" w:themeColor="background1"/>
              <w:bottom w:val="single" w:sz="4" w:space="0" w:color="FFFFFF" w:themeColor="background1"/>
            </w:tcBorders>
            <w:shd w:val="pct5" w:color="auto" w:fill="000000" w:themeFill="text1"/>
          </w:tcPr>
          <w:p w:rsidR="00D02475" w:rsidRPr="00805E3B" w:rsidRDefault="00D02475" w:rsidP="00D02475">
            <w:pPr>
              <w:pStyle w:val="Geenafstand"/>
              <w:rPr>
                <w:color w:val="FFFFFF" w:themeColor="background1"/>
                <w:sz w:val="22"/>
                <w:szCs w:val="24"/>
              </w:rPr>
            </w:pPr>
            <w:r>
              <w:rPr>
                <w:color w:val="FFFFFF" w:themeColor="background1"/>
                <w:sz w:val="22"/>
                <w:szCs w:val="24"/>
              </w:rPr>
              <w:t>Benodigdheden</w:t>
            </w:r>
          </w:p>
        </w:tc>
        <w:tc>
          <w:tcPr>
            <w:tcW w:w="5526" w:type="dxa"/>
          </w:tcPr>
          <w:p w:rsidR="00D02475" w:rsidRDefault="00D02475" w:rsidP="00D02475">
            <w:pPr>
              <w:numPr>
                <w:ilvl w:val="0"/>
                <w:numId w:val="2"/>
              </w:numPr>
              <w:tabs>
                <w:tab w:val="clear" w:pos="720"/>
                <w:tab w:val="num" w:pos="337"/>
              </w:tabs>
              <w:ind w:left="337" w:hanging="284"/>
              <w:rPr>
                <w:sz w:val="22"/>
              </w:rPr>
            </w:pPr>
            <w:r>
              <w:rPr>
                <w:sz w:val="22"/>
              </w:rPr>
              <w:t>Emmer</w:t>
            </w:r>
          </w:p>
          <w:p w:rsidR="00D02475" w:rsidRPr="009E3F89" w:rsidRDefault="00D02475" w:rsidP="00D02475">
            <w:pPr>
              <w:numPr>
                <w:ilvl w:val="0"/>
                <w:numId w:val="2"/>
              </w:numPr>
              <w:tabs>
                <w:tab w:val="clear" w:pos="720"/>
                <w:tab w:val="num" w:pos="337"/>
              </w:tabs>
              <w:ind w:left="337" w:hanging="284"/>
              <w:rPr>
                <w:sz w:val="22"/>
              </w:rPr>
            </w:pPr>
            <w:r>
              <w:rPr>
                <w:sz w:val="22"/>
              </w:rPr>
              <w:t>Voer soorten</w:t>
            </w:r>
          </w:p>
        </w:tc>
      </w:tr>
      <w:tr w:rsidR="00D02475" w:rsidRPr="00805E3B" w:rsidTr="00D02475">
        <w:trPr>
          <w:trHeight w:val="2337"/>
        </w:trPr>
        <w:tc>
          <w:tcPr>
            <w:tcW w:w="2830" w:type="dxa"/>
            <w:tcBorders>
              <w:top w:val="single" w:sz="4" w:space="0" w:color="FFFFFF" w:themeColor="background1"/>
              <w:bottom w:val="single" w:sz="4" w:space="0" w:color="FFFFFF" w:themeColor="background1"/>
            </w:tcBorders>
            <w:shd w:val="pct5" w:color="auto" w:fill="000000" w:themeFill="text1"/>
          </w:tcPr>
          <w:p w:rsidR="00D02475" w:rsidRDefault="00D02475" w:rsidP="00D02475">
            <w:pPr>
              <w:pStyle w:val="Geenafstand"/>
              <w:rPr>
                <w:color w:val="FFFFFF" w:themeColor="background1"/>
                <w:sz w:val="22"/>
                <w:szCs w:val="24"/>
              </w:rPr>
            </w:pPr>
            <w:r>
              <w:rPr>
                <w:color w:val="FFFFFF" w:themeColor="background1"/>
                <w:sz w:val="22"/>
                <w:szCs w:val="24"/>
              </w:rPr>
              <w:t>Hoe we te werk gaan</w:t>
            </w:r>
          </w:p>
        </w:tc>
        <w:tc>
          <w:tcPr>
            <w:tcW w:w="5526" w:type="dxa"/>
          </w:tcPr>
          <w:p w:rsidR="00D02475" w:rsidRDefault="00D02475" w:rsidP="00D02475">
            <w:pPr>
              <w:pStyle w:val="Geenafstand"/>
              <w:numPr>
                <w:ilvl w:val="0"/>
                <w:numId w:val="3"/>
              </w:numPr>
              <w:rPr>
                <w:sz w:val="22"/>
                <w:szCs w:val="24"/>
              </w:rPr>
            </w:pPr>
            <w:r>
              <w:rPr>
                <w:sz w:val="22"/>
                <w:szCs w:val="24"/>
              </w:rPr>
              <w:t>Voorafgaand van de praktijk krijg je een theoretische instructie over voeding.</w:t>
            </w:r>
          </w:p>
          <w:p w:rsidR="00D02475" w:rsidRDefault="00D02475" w:rsidP="00D02475">
            <w:pPr>
              <w:pStyle w:val="Geenafstand"/>
              <w:numPr>
                <w:ilvl w:val="0"/>
                <w:numId w:val="3"/>
              </w:numPr>
              <w:rPr>
                <w:sz w:val="22"/>
                <w:szCs w:val="24"/>
              </w:rPr>
            </w:pPr>
            <w:r>
              <w:rPr>
                <w:sz w:val="22"/>
                <w:szCs w:val="24"/>
              </w:rPr>
              <w:t xml:space="preserve">Daarna ga je op een bedrijf in tweetallen, verschillende voersoorten verzamelen. </w:t>
            </w:r>
          </w:p>
          <w:p w:rsidR="00D02475" w:rsidRDefault="00D02475" w:rsidP="00D02475">
            <w:pPr>
              <w:pStyle w:val="Geenafstand"/>
              <w:numPr>
                <w:ilvl w:val="0"/>
                <w:numId w:val="3"/>
              </w:numPr>
              <w:rPr>
                <w:sz w:val="22"/>
                <w:szCs w:val="24"/>
              </w:rPr>
            </w:pPr>
            <w:r>
              <w:rPr>
                <w:sz w:val="22"/>
                <w:szCs w:val="24"/>
              </w:rPr>
              <w:t xml:space="preserve">Daarbij maak je de gegeven opdracht. </w:t>
            </w:r>
          </w:p>
          <w:p w:rsidR="00D02475" w:rsidRDefault="00D02475" w:rsidP="00D02475">
            <w:pPr>
              <w:pStyle w:val="Geenafstand"/>
              <w:numPr>
                <w:ilvl w:val="0"/>
                <w:numId w:val="3"/>
              </w:numPr>
              <w:rPr>
                <w:sz w:val="22"/>
                <w:szCs w:val="24"/>
              </w:rPr>
            </w:pPr>
            <w:r>
              <w:rPr>
                <w:sz w:val="22"/>
                <w:szCs w:val="24"/>
              </w:rPr>
              <w:t xml:space="preserve">Deze bespreek je later met je docent. </w:t>
            </w:r>
          </w:p>
        </w:tc>
      </w:tr>
    </w:tbl>
    <w:tbl>
      <w:tblPr>
        <w:tblStyle w:val="Tabelraster"/>
        <w:tblpPr w:leftFromText="141" w:rightFromText="141" w:vertAnchor="text" w:horzAnchor="margin" w:tblpY="-1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6668"/>
      </w:tblGrid>
      <w:tr w:rsidR="00D02475" w:rsidRPr="00A003D2" w:rsidTr="00D02475">
        <w:trPr>
          <w:trHeight w:val="277"/>
        </w:trPr>
        <w:tc>
          <w:tcPr>
            <w:tcW w:w="1321" w:type="dxa"/>
            <w:tcBorders>
              <w:bottom w:val="single" w:sz="24" w:space="0" w:color="auto"/>
            </w:tcBorders>
          </w:tcPr>
          <w:p w:rsidR="00D02475" w:rsidRPr="00A003D2" w:rsidRDefault="00D02475" w:rsidP="00D02475">
            <w:pPr>
              <w:pStyle w:val="Kop1"/>
              <w:jc w:val="center"/>
              <w:outlineLvl w:val="0"/>
              <w:rPr>
                <w:sz w:val="40"/>
              </w:rPr>
            </w:pPr>
            <w:bookmarkStart w:id="2" w:name="_Toc428537867"/>
            <w:bookmarkStart w:id="3" w:name="_Toc442193157"/>
            <w:bookmarkStart w:id="4" w:name="_Toc442255752"/>
            <w:proofErr w:type="spellStart"/>
            <w:r w:rsidRPr="00A003D2">
              <w:rPr>
                <w:sz w:val="40"/>
              </w:rPr>
              <w:t>Taak</w:t>
            </w:r>
            <w:bookmarkEnd w:id="2"/>
            <w:bookmarkEnd w:id="3"/>
            <w:bookmarkEnd w:id="4"/>
            <w:proofErr w:type="spellEnd"/>
          </w:p>
        </w:tc>
        <w:tc>
          <w:tcPr>
            <w:tcW w:w="6668" w:type="dxa"/>
            <w:tcBorders>
              <w:bottom w:val="single" w:sz="6" w:space="0" w:color="auto"/>
            </w:tcBorders>
          </w:tcPr>
          <w:p w:rsidR="00D02475" w:rsidRPr="00A003D2" w:rsidRDefault="00D02475" w:rsidP="00D02475">
            <w:pPr>
              <w:pStyle w:val="Kop1"/>
              <w:jc w:val="center"/>
              <w:outlineLvl w:val="0"/>
              <w:rPr>
                <w:b/>
                <w:sz w:val="40"/>
              </w:rPr>
            </w:pPr>
            <w:bookmarkStart w:id="5" w:name="_Toc428537868"/>
            <w:bookmarkStart w:id="6" w:name="_Toc442193158"/>
            <w:bookmarkStart w:id="7" w:name="_Toc442255753"/>
            <w:proofErr w:type="spellStart"/>
            <w:r w:rsidRPr="00A003D2">
              <w:rPr>
                <w:sz w:val="40"/>
              </w:rPr>
              <w:t>Uitvoering</w:t>
            </w:r>
            <w:bookmarkEnd w:id="5"/>
            <w:bookmarkEnd w:id="6"/>
            <w:bookmarkEnd w:id="7"/>
            <w:proofErr w:type="spellEnd"/>
            <w:r w:rsidRPr="00A003D2">
              <w:rPr>
                <w:sz w:val="40"/>
              </w:rPr>
              <w:t xml:space="preserve"> </w:t>
            </w:r>
          </w:p>
        </w:tc>
      </w:tr>
      <w:tr w:rsidR="00D02475" w:rsidRPr="00A003D2" w:rsidTr="00D02475">
        <w:trPr>
          <w:trHeight w:val="1175"/>
        </w:trPr>
        <w:tc>
          <w:tcPr>
            <w:tcW w:w="1321" w:type="dxa"/>
            <w:tcBorders>
              <w:top w:val="single" w:sz="24" w:space="0" w:color="auto"/>
              <w:left w:val="single" w:sz="24" w:space="0" w:color="auto"/>
              <w:bottom w:val="single" w:sz="24" w:space="0" w:color="auto"/>
              <w:right w:val="single" w:sz="24" w:space="0" w:color="auto"/>
            </w:tcBorders>
            <w:shd w:val="clear" w:color="auto" w:fill="92D050"/>
          </w:tcPr>
          <w:p w:rsidR="00D02475" w:rsidRPr="00A003D2" w:rsidRDefault="00D02475" w:rsidP="00D02475">
            <w:pPr>
              <w:pStyle w:val="Kop1"/>
              <w:jc w:val="center"/>
              <w:outlineLvl w:val="0"/>
              <w:rPr>
                <w:sz w:val="40"/>
              </w:rPr>
            </w:pPr>
            <w:r w:rsidRPr="00A003D2">
              <w:rPr>
                <w:sz w:val="40"/>
              </w:rPr>
              <w:br/>
            </w:r>
            <w:bookmarkStart w:id="8" w:name="_Toc428537869"/>
            <w:bookmarkStart w:id="9" w:name="_Toc442193159"/>
            <w:bookmarkStart w:id="10" w:name="_Toc442255754"/>
            <w:r>
              <w:rPr>
                <w:sz w:val="40"/>
              </w:rPr>
              <w:t>3</w:t>
            </w:r>
            <w:r w:rsidRPr="00A003D2">
              <w:rPr>
                <w:sz w:val="40"/>
              </w:rPr>
              <w:t>.</w:t>
            </w:r>
            <w:bookmarkEnd w:id="8"/>
            <w:bookmarkEnd w:id="9"/>
            <w:bookmarkEnd w:id="10"/>
            <w:r w:rsidRPr="00A003D2">
              <w:rPr>
                <w:sz w:val="40"/>
              </w:rPr>
              <w:t xml:space="preserve">  </w:t>
            </w:r>
          </w:p>
        </w:tc>
        <w:tc>
          <w:tcPr>
            <w:tcW w:w="6668" w:type="dxa"/>
            <w:tcBorders>
              <w:top w:val="single" w:sz="6" w:space="0" w:color="auto"/>
              <w:left w:val="single" w:sz="24" w:space="0" w:color="auto"/>
            </w:tcBorders>
          </w:tcPr>
          <w:p w:rsidR="00D02475" w:rsidRDefault="00D02475" w:rsidP="00D02475">
            <w:pPr>
              <w:pStyle w:val="Kop1"/>
              <w:outlineLvl w:val="0"/>
              <w:rPr>
                <w:sz w:val="40"/>
              </w:rPr>
            </w:pPr>
          </w:p>
          <w:p w:rsidR="00D02475" w:rsidRPr="00D02475" w:rsidRDefault="00D02475" w:rsidP="00D02475">
            <w:pPr>
              <w:pStyle w:val="Kop1"/>
              <w:outlineLvl w:val="0"/>
              <w:rPr>
                <w:rFonts w:eastAsiaTheme="minorHAnsi" w:cstheme="minorBidi"/>
                <w:sz w:val="40"/>
                <w:szCs w:val="22"/>
                <w:lang w:eastAsia="en-US"/>
              </w:rPr>
            </w:pPr>
            <w:r>
              <w:rPr>
                <w:sz w:val="40"/>
              </w:rPr>
              <w:t xml:space="preserve">     </w:t>
            </w:r>
            <w:proofErr w:type="spellStart"/>
            <w:r>
              <w:rPr>
                <w:sz w:val="40"/>
              </w:rPr>
              <w:t>Voeding</w:t>
            </w:r>
            <w:proofErr w:type="spellEnd"/>
            <w:r>
              <w:rPr>
                <w:sz w:val="40"/>
              </w:rPr>
              <w:t xml:space="preserve"> </w:t>
            </w:r>
          </w:p>
        </w:tc>
      </w:tr>
    </w:tbl>
    <w:p w:rsidR="002C7130" w:rsidRDefault="002C7130" w:rsidP="002C7130">
      <w:r>
        <w:br w:type="page"/>
      </w:r>
    </w:p>
    <w:p w:rsidR="002C7130" w:rsidRPr="00A003D2" w:rsidRDefault="002C7130" w:rsidP="002C7130">
      <w:pPr>
        <w:rPr>
          <w:rStyle w:val="lessen"/>
          <w:rFonts w:ascii="Arial" w:hAnsi="Arial" w:cs="Arial"/>
          <w:b/>
        </w:rPr>
      </w:pPr>
      <w:r w:rsidRPr="00A003D2">
        <w:rPr>
          <w:rFonts w:cs="Arial"/>
          <w:sz w:val="22"/>
        </w:rPr>
        <w:lastRenderedPageBreak/>
        <w:t>Op een bedrijf kom je verschillende voedermiddelen tegen. Elk voedermiddel wordt met een bepaalde reden in het rantsoen van een dier opgenomen.</w:t>
      </w:r>
    </w:p>
    <w:p w:rsidR="00A003D2" w:rsidRPr="00A003D2" w:rsidRDefault="00A003D2" w:rsidP="002C7130">
      <w:pPr>
        <w:rPr>
          <w:rStyle w:val="lessen"/>
          <w:rFonts w:ascii="Arial" w:hAnsi="Arial" w:cs="Arial"/>
        </w:rPr>
      </w:pPr>
      <w:r w:rsidRPr="00A003D2">
        <w:rPr>
          <w:rStyle w:val="lessen"/>
          <w:rFonts w:ascii="Arial" w:hAnsi="Arial" w:cs="Arial"/>
          <w:b/>
        </w:rPr>
        <w:br/>
      </w:r>
      <w:proofErr w:type="spellStart"/>
      <w:r w:rsidR="002C7130" w:rsidRPr="00A003D2">
        <w:rPr>
          <w:rStyle w:val="lessen"/>
          <w:rFonts w:ascii="Arial" w:hAnsi="Arial" w:cs="Arial"/>
          <w:b/>
        </w:rPr>
        <w:t>Opdracht</w:t>
      </w:r>
      <w:proofErr w:type="spellEnd"/>
      <w:r w:rsidR="002C7130" w:rsidRPr="00A003D2">
        <w:rPr>
          <w:rStyle w:val="lessen"/>
          <w:rFonts w:ascii="Arial" w:hAnsi="Arial" w:cs="Arial"/>
          <w:b/>
        </w:rPr>
        <w:t xml:space="preserve"> 1</w:t>
      </w:r>
      <w:r w:rsidR="004E6B47">
        <w:rPr>
          <w:rStyle w:val="lessen"/>
          <w:rFonts w:ascii="Arial" w:hAnsi="Arial" w:cs="Arial"/>
          <w:b/>
        </w:rPr>
        <w:t xml:space="preserve">: </w:t>
      </w:r>
      <w:proofErr w:type="spellStart"/>
      <w:r w:rsidR="004E6B47">
        <w:rPr>
          <w:rStyle w:val="lessen"/>
          <w:rFonts w:ascii="Arial" w:hAnsi="Arial" w:cs="Arial"/>
          <w:b/>
        </w:rPr>
        <w:t>Kenmerken</w:t>
      </w:r>
      <w:proofErr w:type="spellEnd"/>
      <w:r w:rsidR="004E6B47">
        <w:rPr>
          <w:rStyle w:val="lessen"/>
          <w:rFonts w:ascii="Arial" w:hAnsi="Arial" w:cs="Arial"/>
          <w:b/>
        </w:rPr>
        <w:t xml:space="preserve"> </w:t>
      </w:r>
      <w:proofErr w:type="spellStart"/>
      <w:r w:rsidR="004E6B47">
        <w:rPr>
          <w:rStyle w:val="lessen"/>
          <w:rFonts w:ascii="Arial" w:hAnsi="Arial" w:cs="Arial"/>
          <w:b/>
        </w:rPr>
        <w:t>voedermiddel</w:t>
      </w:r>
      <w:proofErr w:type="spellEnd"/>
      <w:r w:rsidRPr="00A003D2">
        <w:rPr>
          <w:rStyle w:val="lessen"/>
          <w:rFonts w:ascii="Arial" w:hAnsi="Arial" w:cs="Arial"/>
        </w:rPr>
        <w:br/>
      </w:r>
      <w:proofErr w:type="spellStart"/>
      <w:r w:rsidR="002C7130" w:rsidRPr="00A003D2">
        <w:rPr>
          <w:rStyle w:val="lessen"/>
          <w:rFonts w:ascii="Arial" w:hAnsi="Arial" w:cs="Arial"/>
        </w:rPr>
        <w:t>Bij</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voedermiddelen</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wordt</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onderscheid</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gemaakt</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tussen</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ruwvoeders</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krachtvoeders</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en</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bijproducten</w:t>
      </w:r>
      <w:proofErr w:type="spellEnd"/>
      <w:r w:rsidR="002C7130" w:rsidRPr="00A003D2">
        <w:rPr>
          <w:rStyle w:val="lessen"/>
          <w:rFonts w:ascii="Arial" w:hAnsi="Arial" w:cs="Arial"/>
        </w:rPr>
        <w:t>.</w:t>
      </w:r>
      <w:r w:rsidRPr="00A003D2">
        <w:rPr>
          <w:rStyle w:val="lessen"/>
          <w:rFonts w:ascii="Arial" w:hAnsi="Arial" w:cs="Arial"/>
        </w:rPr>
        <w:t xml:space="preserve"> </w:t>
      </w:r>
    </w:p>
    <w:p w:rsidR="002C7130" w:rsidRPr="00A003D2" w:rsidRDefault="002C7130" w:rsidP="002C7130">
      <w:pPr>
        <w:rPr>
          <w:rStyle w:val="lessen"/>
          <w:rFonts w:ascii="Arial" w:hAnsi="Arial" w:cs="Arial"/>
        </w:rPr>
      </w:pPr>
      <w:proofErr w:type="spellStart"/>
      <w:r w:rsidRPr="00A003D2">
        <w:rPr>
          <w:rStyle w:val="lessen"/>
          <w:rFonts w:ascii="Arial" w:hAnsi="Arial" w:cs="Arial"/>
        </w:rPr>
        <w:t>Omschrijf</w:t>
      </w:r>
      <w:proofErr w:type="spellEnd"/>
      <w:r w:rsidRPr="00A003D2">
        <w:rPr>
          <w:rStyle w:val="lessen"/>
          <w:rFonts w:ascii="Arial" w:hAnsi="Arial" w:cs="Arial"/>
        </w:rPr>
        <w:t xml:space="preserve"> de </w:t>
      </w:r>
      <w:proofErr w:type="spellStart"/>
      <w:r w:rsidRPr="00A003D2">
        <w:rPr>
          <w:rStyle w:val="lessen"/>
          <w:rFonts w:ascii="Arial" w:hAnsi="Arial" w:cs="Arial"/>
        </w:rPr>
        <w:t>kenmerken</w:t>
      </w:r>
      <w:proofErr w:type="spellEnd"/>
      <w:r w:rsidRPr="00A003D2">
        <w:rPr>
          <w:rStyle w:val="lessen"/>
          <w:rFonts w:ascii="Arial" w:hAnsi="Arial" w:cs="Arial"/>
        </w:rPr>
        <w:t>.</w:t>
      </w:r>
      <w:r w:rsidR="00A003D2" w:rsidRPr="00A003D2">
        <w:rPr>
          <w:rStyle w:val="lessen"/>
          <w:rFonts w:ascii="Arial" w:hAnsi="Arial" w:cs="Arial"/>
        </w:rPr>
        <w:t xml:space="preserve">  </w:t>
      </w:r>
      <w:proofErr w:type="spellStart"/>
      <w:r w:rsidRPr="00A003D2">
        <w:rPr>
          <w:rStyle w:val="lessen"/>
          <w:rFonts w:ascii="Arial" w:hAnsi="Arial" w:cs="Arial"/>
        </w:rPr>
        <w:t>Noem</w:t>
      </w:r>
      <w:proofErr w:type="spellEnd"/>
      <w:r w:rsidRPr="00A003D2">
        <w:rPr>
          <w:rStyle w:val="lessen"/>
          <w:rFonts w:ascii="Arial" w:hAnsi="Arial" w:cs="Arial"/>
        </w:rPr>
        <w:t xml:space="preserve"> 1 </w:t>
      </w:r>
      <w:proofErr w:type="spellStart"/>
      <w:r w:rsidRPr="00A003D2">
        <w:rPr>
          <w:rStyle w:val="lessen"/>
          <w:rFonts w:ascii="Arial" w:hAnsi="Arial" w:cs="Arial"/>
        </w:rPr>
        <w:t>voorbeeld</w:t>
      </w:r>
      <w:proofErr w:type="spellEnd"/>
      <w:r w:rsidRPr="00A003D2">
        <w:rPr>
          <w:rStyle w:val="lessen"/>
          <w:rFonts w:ascii="Arial" w:hAnsi="Arial" w:cs="Arial"/>
        </w:rPr>
        <w:t xml:space="preserve"> per </w:t>
      </w:r>
      <w:proofErr w:type="spellStart"/>
      <w:r w:rsidRPr="00A003D2">
        <w:rPr>
          <w:rStyle w:val="lessen"/>
          <w:rFonts w:ascii="Arial" w:hAnsi="Arial" w:cs="Arial"/>
        </w:rPr>
        <w:t>soort</w:t>
      </w:r>
      <w:proofErr w:type="spellEnd"/>
      <w:r w:rsidRPr="00A003D2">
        <w:rPr>
          <w:rStyle w:val="lessen"/>
          <w:rFonts w:ascii="Arial" w:hAnsi="Arial" w:cs="Arial"/>
        </w:rPr>
        <w:t xml:space="preserve"> </w:t>
      </w:r>
      <w:proofErr w:type="spellStart"/>
      <w:r w:rsidRPr="00A003D2">
        <w:rPr>
          <w:rStyle w:val="lessen"/>
          <w:rFonts w:ascii="Arial" w:hAnsi="Arial" w:cs="Arial"/>
        </w:rPr>
        <w:t>voedermiddel</w:t>
      </w:r>
      <w:proofErr w:type="spellEnd"/>
      <w:r w:rsidRPr="00A003D2">
        <w:rPr>
          <w:rStyle w:val="lessen"/>
          <w:rFonts w:ascii="Arial" w:hAnsi="Arial" w:cs="Arial"/>
        </w:rPr>
        <w:t>.</w:t>
      </w:r>
    </w:p>
    <w:tbl>
      <w:tblPr>
        <w:tblpPr w:leftFromText="141" w:rightFromText="141" w:vertAnchor="text" w:tblpY="1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7183"/>
      </w:tblGrid>
      <w:tr w:rsidR="00A003D2" w:rsidRPr="00A003D2" w:rsidTr="00A003D2">
        <w:tc>
          <w:tcPr>
            <w:tcW w:w="1879" w:type="dxa"/>
          </w:tcPr>
          <w:p w:rsidR="00A003D2" w:rsidRPr="00A003D2" w:rsidRDefault="00A003D2" w:rsidP="00A003D2">
            <w:pPr>
              <w:rPr>
                <w:rStyle w:val="lessen"/>
                <w:rFonts w:ascii="Arial" w:hAnsi="Arial" w:cs="Arial"/>
                <w:b/>
              </w:rPr>
            </w:pPr>
          </w:p>
          <w:p w:rsidR="00A003D2" w:rsidRPr="00A003D2" w:rsidRDefault="00A003D2" w:rsidP="00A003D2">
            <w:pPr>
              <w:rPr>
                <w:rStyle w:val="lessen"/>
                <w:rFonts w:ascii="Arial" w:hAnsi="Arial" w:cs="Arial"/>
              </w:rPr>
            </w:pPr>
            <w:proofErr w:type="spellStart"/>
            <w:r w:rsidRPr="00A003D2">
              <w:rPr>
                <w:rStyle w:val="lessen"/>
                <w:rFonts w:ascii="Arial" w:hAnsi="Arial" w:cs="Arial"/>
              </w:rPr>
              <w:t>Voedermiddel</w:t>
            </w:r>
            <w:proofErr w:type="spellEnd"/>
          </w:p>
        </w:tc>
        <w:tc>
          <w:tcPr>
            <w:tcW w:w="7183" w:type="dxa"/>
          </w:tcPr>
          <w:p w:rsidR="00A003D2" w:rsidRPr="00A003D2" w:rsidRDefault="00A003D2" w:rsidP="00A003D2">
            <w:pPr>
              <w:rPr>
                <w:rStyle w:val="lessen"/>
                <w:rFonts w:ascii="Arial" w:hAnsi="Arial" w:cs="Arial"/>
                <w:b/>
              </w:rPr>
            </w:pPr>
          </w:p>
          <w:p w:rsidR="00A003D2" w:rsidRPr="00A003D2" w:rsidRDefault="00A003D2" w:rsidP="00A003D2">
            <w:pPr>
              <w:rPr>
                <w:rStyle w:val="lessen"/>
                <w:rFonts w:ascii="Arial" w:hAnsi="Arial" w:cs="Arial"/>
              </w:rPr>
            </w:pPr>
            <w:proofErr w:type="spellStart"/>
            <w:r w:rsidRPr="00A003D2">
              <w:rPr>
                <w:rStyle w:val="lessen"/>
                <w:rFonts w:ascii="Arial" w:hAnsi="Arial" w:cs="Arial"/>
              </w:rPr>
              <w:t>Kenmerken</w:t>
            </w:r>
            <w:proofErr w:type="spellEnd"/>
          </w:p>
        </w:tc>
      </w:tr>
      <w:tr w:rsidR="00A003D2" w:rsidRPr="00A003D2" w:rsidTr="00A003D2">
        <w:trPr>
          <w:trHeight w:val="1133"/>
        </w:trPr>
        <w:tc>
          <w:tcPr>
            <w:tcW w:w="1879" w:type="dxa"/>
          </w:tcPr>
          <w:p w:rsidR="00A003D2" w:rsidRPr="00A003D2" w:rsidRDefault="00A003D2" w:rsidP="00A003D2">
            <w:pPr>
              <w:rPr>
                <w:rStyle w:val="lessen"/>
                <w:rFonts w:ascii="Arial" w:hAnsi="Arial" w:cs="Arial"/>
              </w:rPr>
            </w:pPr>
          </w:p>
          <w:p w:rsidR="00A003D2" w:rsidRPr="00A003D2" w:rsidRDefault="00A003D2" w:rsidP="00A003D2">
            <w:pPr>
              <w:rPr>
                <w:rStyle w:val="lessen"/>
                <w:rFonts w:ascii="Arial" w:hAnsi="Arial" w:cs="Arial"/>
              </w:rPr>
            </w:pPr>
            <w:proofErr w:type="spellStart"/>
            <w:r w:rsidRPr="00A003D2">
              <w:rPr>
                <w:rStyle w:val="lessen"/>
                <w:rFonts w:ascii="Arial" w:hAnsi="Arial" w:cs="Arial"/>
              </w:rPr>
              <w:t>Ruwvoeders</w:t>
            </w:r>
            <w:proofErr w:type="spellEnd"/>
          </w:p>
          <w:p w:rsidR="00A003D2" w:rsidRPr="00A003D2" w:rsidRDefault="00A003D2" w:rsidP="00A003D2">
            <w:pPr>
              <w:rPr>
                <w:rStyle w:val="lessen"/>
                <w:rFonts w:ascii="Arial" w:hAnsi="Arial" w:cs="Arial"/>
              </w:rPr>
            </w:pPr>
          </w:p>
        </w:tc>
        <w:tc>
          <w:tcPr>
            <w:tcW w:w="7183" w:type="dxa"/>
          </w:tcPr>
          <w:p w:rsidR="00A003D2" w:rsidRPr="00A003D2" w:rsidRDefault="00A003D2" w:rsidP="00A003D2">
            <w:pPr>
              <w:rPr>
                <w:rStyle w:val="lessen"/>
                <w:rFonts w:ascii="Arial" w:hAnsi="Arial" w:cs="Arial"/>
              </w:rPr>
            </w:pPr>
          </w:p>
        </w:tc>
      </w:tr>
      <w:tr w:rsidR="00A003D2" w:rsidRPr="00A003D2" w:rsidTr="00A003D2">
        <w:trPr>
          <w:trHeight w:val="1134"/>
        </w:trPr>
        <w:tc>
          <w:tcPr>
            <w:tcW w:w="1879" w:type="dxa"/>
          </w:tcPr>
          <w:p w:rsidR="00A003D2" w:rsidRPr="00A003D2" w:rsidRDefault="00A003D2" w:rsidP="00A003D2">
            <w:pPr>
              <w:rPr>
                <w:rStyle w:val="lessen"/>
                <w:rFonts w:ascii="Arial" w:hAnsi="Arial" w:cs="Arial"/>
              </w:rPr>
            </w:pPr>
          </w:p>
          <w:p w:rsidR="00A003D2" w:rsidRPr="00A003D2" w:rsidRDefault="00A003D2" w:rsidP="00A003D2">
            <w:pPr>
              <w:rPr>
                <w:rStyle w:val="lessen"/>
                <w:rFonts w:ascii="Arial" w:hAnsi="Arial" w:cs="Arial"/>
              </w:rPr>
            </w:pPr>
            <w:proofErr w:type="spellStart"/>
            <w:r w:rsidRPr="00A003D2">
              <w:rPr>
                <w:rStyle w:val="lessen"/>
                <w:rFonts w:ascii="Arial" w:hAnsi="Arial" w:cs="Arial"/>
              </w:rPr>
              <w:t>Krachtvoeders</w:t>
            </w:r>
            <w:proofErr w:type="spellEnd"/>
          </w:p>
          <w:p w:rsidR="00A003D2" w:rsidRPr="00A003D2" w:rsidRDefault="00A003D2" w:rsidP="00A003D2">
            <w:pPr>
              <w:rPr>
                <w:rStyle w:val="lessen"/>
                <w:rFonts w:ascii="Arial" w:hAnsi="Arial" w:cs="Arial"/>
              </w:rPr>
            </w:pPr>
          </w:p>
        </w:tc>
        <w:tc>
          <w:tcPr>
            <w:tcW w:w="7183" w:type="dxa"/>
          </w:tcPr>
          <w:p w:rsidR="00A003D2" w:rsidRPr="00A003D2" w:rsidRDefault="00A003D2" w:rsidP="00A003D2">
            <w:pPr>
              <w:rPr>
                <w:rStyle w:val="lessen"/>
                <w:rFonts w:ascii="Arial" w:hAnsi="Arial" w:cs="Arial"/>
              </w:rPr>
            </w:pPr>
          </w:p>
        </w:tc>
      </w:tr>
      <w:tr w:rsidR="00A003D2" w:rsidRPr="00A003D2" w:rsidTr="00A003D2">
        <w:trPr>
          <w:trHeight w:val="1122"/>
        </w:trPr>
        <w:tc>
          <w:tcPr>
            <w:tcW w:w="1879" w:type="dxa"/>
          </w:tcPr>
          <w:p w:rsidR="00A003D2" w:rsidRPr="00A003D2" w:rsidRDefault="00A003D2" w:rsidP="00A003D2">
            <w:pPr>
              <w:rPr>
                <w:rStyle w:val="lessen"/>
                <w:rFonts w:ascii="Arial" w:hAnsi="Arial" w:cs="Arial"/>
              </w:rPr>
            </w:pPr>
          </w:p>
          <w:p w:rsidR="00A003D2" w:rsidRPr="00A003D2" w:rsidRDefault="00A003D2" w:rsidP="00A003D2">
            <w:pPr>
              <w:rPr>
                <w:rStyle w:val="lessen"/>
                <w:rFonts w:ascii="Arial" w:hAnsi="Arial" w:cs="Arial"/>
              </w:rPr>
            </w:pPr>
            <w:proofErr w:type="spellStart"/>
            <w:r w:rsidRPr="00A003D2">
              <w:rPr>
                <w:rStyle w:val="lessen"/>
                <w:rFonts w:ascii="Arial" w:hAnsi="Arial" w:cs="Arial"/>
              </w:rPr>
              <w:t>Bijproducten</w:t>
            </w:r>
            <w:proofErr w:type="spellEnd"/>
          </w:p>
          <w:p w:rsidR="00A003D2" w:rsidRPr="00A003D2" w:rsidRDefault="00A003D2" w:rsidP="00A003D2">
            <w:pPr>
              <w:rPr>
                <w:rStyle w:val="lessen"/>
                <w:rFonts w:ascii="Arial" w:hAnsi="Arial" w:cs="Arial"/>
              </w:rPr>
            </w:pPr>
          </w:p>
        </w:tc>
        <w:tc>
          <w:tcPr>
            <w:tcW w:w="7183" w:type="dxa"/>
          </w:tcPr>
          <w:p w:rsidR="00A003D2" w:rsidRPr="00A003D2" w:rsidRDefault="00A003D2" w:rsidP="00A003D2">
            <w:pPr>
              <w:rPr>
                <w:rStyle w:val="lessen"/>
                <w:rFonts w:ascii="Arial" w:hAnsi="Arial" w:cs="Arial"/>
              </w:rPr>
            </w:pPr>
          </w:p>
        </w:tc>
      </w:tr>
    </w:tbl>
    <w:p w:rsidR="002C7130" w:rsidRPr="00A003D2" w:rsidRDefault="002C7130" w:rsidP="002C7130">
      <w:pPr>
        <w:rPr>
          <w:rStyle w:val="lessen"/>
          <w:rFonts w:ascii="Arial" w:hAnsi="Arial" w:cs="Arial"/>
        </w:rPr>
      </w:pPr>
    </w:p>
    <w:p w:rsidR="002C7130" w:rsidRPr="00A003D2" w:rsidRDefault="002C7130" w:rsidP="002C7130">
      <w:pPr>
        <w:rPr>
          <w:rStyle w:val="lessen"/>
          <w:rFonts w:ascii="Arial" w:hAnsi="Arial" w:cs="Arial"/>
          <w:b/>
        </w:rPr>
      </w:pPr>
    </w:p>
    <w:p w:rsidR="002C7130" w:rsidRPr="00A003D2" w:rsidRDefault="002C7130" w:rsidP="002C7130">
      <w:pPr>
        <w:rPr>
          <w:rStyle w:val="lessen"/>
          <w:rFonts w:ascii="Arial" w:hAnsi="Arial" w:cs="Arial"/>
          <w:b/>
        </w:rPr>
      </w:pPr>
    </w:p>
    <w:p w:rsidR="002C7130" w:rsidRPr="00A003D2" w:rsidRDefault="002C7130" w:rsidP="002C7130">
      <w:pPr>
        <w:rPr>
          <w:rStyle w:val="lessen"/>
          <w:rFonts w:ascii="Arial" w:hAnsi="Arial" w:cs="Arial"/>
          <w:b/>
        </w:rPr>
      </w:pPr>
    </w:p>
    <w:p w:rsidR="002C7130" w:rsidRPr="00A003D2" w:rsidRDefault="002C7130" w:rsidP="002C7130">
      <w:pPr>
        <w:rPr>
          <w:rStyle w:val="lessen"/>
          <w:rFonts w:ascii="Arial" w:hAnsi="Arial" w:cs="Arial"/>
          <w:b/>
        </w:rPr>
      </w:pPr>
    </w:p>
    <w:p w:rsidR="002C7130" w:rsidRPr="00A003D2" w:rsidRDefault="002C7130" w:rsidP="002C7130">
      <w:pPr>
        <w:rPr>
          <w:rStyle w:val="lessen"/>
          <w:rFonts w:ascii="Arial" w:hAnsi="Arial" w:cs="Arial"/>
          <w:b/>
        </w:rPr>
      </w:pPr>
    </w:p>
    <w:p w:rsidR="002C7130" w:rsidRPr="00A003D2" w:rsidRDefault="002C7130" w:rsidP="002C7130">
      <w:pPr>
        <w:rPr>
          <w:rStyle w:val="lessen"/>
          <w:rFonts w:ascii="Arial" w:hAnsi="Arial" w:cs="Arial"/>
          <w:b/>
        </w:rPr>
      </w:pPr>
    </w:p>
    <w:p w:rsidR="002C7130" w:rsidRPr="00A003D2" w:rsidRDefault="002C7130" w:rsidP="002C7130">
      <w:pPr>
        <w:rPr>
          <w:rStyle w:val="lessen"/>
          <w:rFonts w:ascii="Arial" w:hAnsi="Arial" w:cs="Arial"/>
          <w:b/>
        </w:rPr>
      </w:pPr>
    </w:p>
    <w:p w:rsidR="002C7130" w:rsidRPr="00A003D2" w:rsidRDefault="002C7130" w:rsidP="002C7130">
      <w:pPr>
        <w:rPr>
          <w:rStyle w:val="lessen"/>
          <w:rFonts w:ascii="Arial" w:hAnsi="Arial" w:cs="Arial"/>
          <w:b/>
        </w:rPr>
      </w:pPr>
    </w:p>
    <w:p w:rsidR="002C7130" w:rsidRPr="00A003D2" w:rsidRDefault="002C7130" w:rsidP="002C7130">
      <w:pPr>
        <w:rPr>
          <w:rStyle w:val="lessen"/>
          <w:rFonts w:ascii="Arial" w:hAnsi="Arial" w:cs="Arial"/>
          <w:b/>
        </w:rPr>
      </w:pPr>
    </w:p>
    <w:p w:rsidR="002C7130" w:rsidRPr="00A003D2" w:rsidRDefault="002C7130" w:rsidP="002C7130">
      <w:pPr>
        <w:rPr>
          <w:rStyle w:val="lessen"/>
          <w:rFonts w:ascii="Arial" w:hAnsi="Arial" w:cs="Arial"/>
          <w:b/>
        </w:rPr>
      </w:pPr>
    </w:p>
    <w:p w:rsidR="002C7130" w:rsidRPr="00A003D2" w:rsidRDefault="002C7130" w:rsidP="002C7130">
      <w:pPr>
        <w:rPr>
          <w:rStyle w:val="lessen"/>
          <w:rFonts w:ascii="Arial" w:hAnsi="Arial" w:cs="Arial"/>
          <w:b/>
        </w:rPr>
      </w:pPr>
    </w:p>
    <w:p w:rsidR="002C7130" w:rsidRPr="00A003D2" w:rsidRDefault="002C7130" w:rsidP="002C7130">
      <w:pPr>
        <w:rPr>
          <w:rStyle w:val="lessen"/>
          <w:rFonts w:ascii="Arial" w:hAnsi="Arial" w:cs="Arial"/>
          <w:b/>
        </w:rPr>
      </w:pPr>
      <w:r w:rsidRPr="00A003D2">
        <w:rPr>
          <w:rStyle w:val="lessen"/>
          <w:rFonts w:ascii="Arial" w:hAnsi="Arial" w:cs="Arial"/>
          <w:b/>
        </w:rPr>
        <w:br w:type="page"/>
      </w:r>
    </w:p>
    <w:p w:rsidR="002C7130" w:rsidRPr="00A003D2" w:rsidRDefault="00A003D2" w:rsidP="002C7130">
      <w:pPr>
        <w:rPr>
          <w:rFonts w:cs="Arial"/>
          <w:sz w:val="22"/>
        </w:rPr>
      </w:pPr>
      <w:proofErr w:type="spellStart"/>
      <w:r w:rsidRPr="00A003D2">
        <w:rPr>
          <w:rStyle w:val="lessen"/>
          <w:rFonts w:ascii="Arial" w:hAnsi="Arial" w:cs="Arial"/>
          <w:b/>
        </w:rPr>
        <w:lastRenderedPageBreak/>
        <w:t>Opdracht</w:t>
      </w:r>
      <w:proofErr w:type="spellEnd"/>
      <w:r w:rsidRPr="00A003D2">
        <w:rPr>
          <w:rStyle w:val="lessen"/>
          <w:rFonts w:ascii="Arial" w:hAnsi="Arial" w:cs="Arial"/>
          <w:b/>
        </w:rPr>
        <w:t xml:space="preserve"> 2</w:t>
      </w:r>
      <w:r w:rsidR="004E6B47">
        <w:rPr>
          <w:rStyle w:val="lessen"/>
          <w:rFonts w:ascii="Arial" w:hAnsi="Arial" w:cs="Arial"/>
          <w:b/>
        </w:rPr>
        <w:t xml:space="preserve">: </w:t>
      </w:r>
      <w:proofErr w:type="spellStart"/>
      <w:r w:rsidR="004E6B47">
        <w:rPr>
          <w:rStyle w:val="lessen"/>
          <w:rFonts w:ascii="Arial" w:hAnsi="Arial" w:cs="Arial"/>
          <w:b/>
        </w:rPr>
        <w:t>Voedermiddelen</w:t>
      </w:r>
      <w:proofErr w:type="spellEnd"/>
      <w:r w:rsidRPr="00A003D2">
        <w:rPr>
          <w:rStyle w:val="lessen"/>
          <w:rFonts w:ascii="Arial" w:hAnsi="Arial" w:cs="Arial"/>
          <w:b/>
        </w:rPr>
        <w:br/>
      </w:r>
      <w:r w:rsidR="002C7130" w:rsidRPr="00A003D2">
        <w:rPr>
          <w:rFonts w:cs="Arial"/>
          <w:sz w:val="22"/>
        </w:rPr>
        <w:t xml:space="preserve">Inventariseer de voedermiddelen die op dit bedrijf verstrekt worden aan de koeien en het jongvee. De voedermiddelen zijn te vinden in de stallen, silo’s (binnen en buiten), kuilplaten, loodsen, </w:t>
      </w:r>
      <w:proofErr w:type="spellStart"/>
      <w:r w:rsidR="002C7130" w:rsidRPr="00A003D2">
        <w:rPr>
          <w:rFonts w:cs="Arial"/>
          <w:sz w:val="22"/>
        </w:rPr>
        <w:t>etc</w:t>
      </w:r>
      <w:proofErr w:type="spellEnd"/>
    </w:p>
    <w:p w:rsidR="002C7130" w:rsidRPr="00A003D2" w:rsidRDefault="00A003D2" w:rsidP="002C7130">
      <w:pPr>
        <w:rPr>
          <w:rFonts w:cs="Arial"/>
          <w:sz w:val="22"/>
        </w:rPr>
      </w:pPr>
      <w:r w:rsidRPr="00A003D2">
        <w:rPr>
          <w:rFonts w:cs="Arial"/>
          <w:sz w:val="22"/>
        </w:rPr>
        <w:t xml:space="preserve">A) </w:t>
      </w:r>
      <w:r w:rsidR="002C7130" w:rsidRPr="00A003D2">
        <w:rPr>
          <w:rFonts w:cs="Arial"/>
          <w:sz w:val="22"/>
        </w:rPr>
        <w:t>Noteer de voedermiddelen</w:t>
      </w:r>
      <w:r w:rsidRPr="00A003D2">
        <w:rPr>
          <w:rFonts w:cs="Arial"/>
          <w:sz w:val="22"/>
        </w:rPr>
        <w:t xml:space="preserve"> van het bedrijf</w:t>
      </w:r>
      <w:r w:rsidR="002C7130" w:rsidRPr="00A003D2">
        <w:rPr>
          <w:rFonts w:cs="Arial"/>
          <w:sz w:val="22"/>
        </w:rPr>
        <w:t xml:space="preserve"> in tabel 1.</w:t>
      </w:r>
    </w:p>
    <w:p w:rsidR="002C7130" w:rsidRPr="00A003D2" w:rsidRDefault="00A003D2" w:rsidP="002C7130">
      <w:pPr>
        <w:rPr>
          <w:rStyle w:val="lessen"/>
          <w:rFonts w:ascii="Arial" w:hAnsi="Arial" w:cs="Arial"/>
        </w:rPr>
      </w:pPr>
      <w:r w:rsidRPr="00A003D2">
        <w:rPr>
          <w:rStyle w:val="lessen"/>
          <w:rFonts w:ascii="Arial" w:hAnsi="Arial" w:cs="Arial"/>
        </w:rPr>
        <w:t xml:space="preserve">B) </w:t>
      </w:r>
      <w:proofErr w:type="spellStart"/>
      <w:r w:rsidR="002C7130" w:rsidRPr="00A003D2">
        <w:rPr>
          <w:rStyle w:val="lessen"/>
          <w:rFonts w:ascii="Arial" w:hAnsi="Arial" w:cs="Arial"/>
        </w:rPr>
        <w:t>Beoordeel</w:t>
      </w:r>
      <w:proofErr w:type="spellEnd"/>
      <w:r w:rsidR="002C7130" w:rsidRPr="00A003D2">
        <w:rPr>
          <w:rStyle w:val="lessen"/>
          <w:rFonts w:ascii="Arial" w:hAnsi="Arial" w:cs="Arial"/>
        </w:rPr>
        <w:t xml:space="preserve"> of het </w:t>
      </w:r>
      <w:proofErr w:type="spellStart"/>
      <w:r w:rsidR="002C7130" w:rsidRPr="00A003D2">
        <w:rPr>
          <w:rStyle w:val="lessen"/>
          <w:rFonts w:ascii="Arial" w:hAnsi="Arial" w:cs="Arial"/>
        </w:rPr>
        <w:t>voeder</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een</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ruwvoeder</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krachtvoeder</w:t>
      </w:r>
      <w:proofErr w:type="spellEnd"/>
      <w:r w:rsidR="002C7130" w:rsidRPr="00A003D2">
        <w:rPr>
          <w:rStyle w:val="lessen"/>
          <w:rFonts w:ascii="Arial" w:hAnsi="Arial" w:cs="Arial"/>
        </w:rPr>
        <w:t xml:space="preserve"> of </w:t>
      </w:r>
      <w:proofErr w:type="spellStart"/>
      <w:r w:rsidR="002C7130" w:rsidRPr="00A003D2">
        <w:rPr>
          <w:rStyle w:val="lessen"/>
          <w:rFonts w:ascii="Arial" w:hAnsi="Arial" w:cs="Arial"/>
        </w:rPr>
        <w:t>een</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bijproduct</w:t>
      </w:r>
      <w:proofErr w:type="spellEnd"/>
      <w:r w:rsidR="002C7130" w:rsidRPr="00A003D2">
        <w:rPr>
          <w:rStyle w:val="lessen"/>
          <w:rFonts w:ascii="Arial" w:hAnsi="Arial" w:cs="Arial"/>
        </w:rPr>
        <w:t xml:space="preserve"> is. </w:t>
      </w:r>
      <w:proofErr w:type="spellStart"/>
      <w:r w:rsidR="002C7130" w:rsidRPr="00A003D2">
        <w:rPr>
          <w:rStyle w:val="lessen"/>
          <w:rFonts w:ascii="Arial" w:hAnsi="Arial" w:cs="Arial"/>
        </w:rPr>
        <w:t>Zet</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een</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kruisje</w:t>
      </w:r>
      <w:proofErr w:type="spellEnd"/>
      <w:r w:rsidR="002C7130" w:rsidRPr="00A003D2">
        <w:rPr>
          <w:rStyle w:val="lessen"/>
          <w:rFonts w:ascii="Arial" w:hAnsi="Arial" w:cs="Arial"/>
        </w:rPr>
        <w:t xml:space="preserve"> in de </w:t>
      </w:r>
      <w:proofErr w:type="spellStart"/>
      <w:r w:rsidR="002C7130" w:rsidRPr="00A003D2">
        <w:rPr>
          <w:rStyle w:val="lessen"/>
          <w:rFonts w:ascii="Arial" w:hAnsi="Arial" w:cs="Arial"/>
        </w:rPr>
        <w:t>juiste</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kolom</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Geef</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tenslotte</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aan</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voor</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welke</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diersoort</w:t>
      </w:r>
      <w:proofErr w:type="spellEnd"/>
      <w:r w:rsidR="002C7130" w:rsidRPr="00A003D2">
        <w:rPr>
          <w:rStyle w:val="lessen"/>
          <w:rFonts w:ascii="Arial" w:hAnsi="Arial" w:cs="Arial"/>
        </w:rPr>
        <w:t>(</w:t>
      </w:r>
      <w:proofErr w:type="spellStart"/>
      <w:r w:rsidR="002C7130" w:rsidRPr="00A003D2">
        <w:rPr>
          <w:rStyle w:val="lessen"/>
          <w:rFonts w:ascii="Arial" w:hAnsi="Arial" w:cs="Arial"/>
        </w:rPr>
        <w:t>en</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dit</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voeder</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geschikt</w:t>
      </w:r>
      <w:proofErr w:type="spellEnd"/>
      <w:r w:rsidR="002C7130" w:rsidRPr="00A003D2">
        <w:rPr>
          <w:rStyle w:val="lessen"/>
          <w:rFonts w:ascii="Arial" w:hAnsi="Arial" w:cs="Arial"/>
        </w:rPr>
        <w:t xml:space="preserve"> is.</w:t>
      </w:r>
    </w:p>
    <w:p w:rsidR="002C7130" w:rsidRPr="00A003D2" w:rsidRDefault="002C7130" w:rsidP="002C7130">
      <w:pPr>
        <w:tabs>
          <w:tab w:val="left" w:pos="-1440"/>
          <w:tab w:val="left" w:pos="-720"/>
        </w:tabs>
        <w:rPr>
          <w:rStyle w:val="lessen"/>
          <w:rFonts w:ascii="Arial" w:hAnsi="Arial" w:cs="Arial"/>
          <w:b/>
        </w:rPr>
      </w:pPr>
      <w:proofErr w:type="spellStart"/>
      <w:r w:rsidRPr="00A003D2">
        <w:rPr>
          <w:rStyle w:val="lessen"/>
          <w:rFonts w:ascii="Arial" w:hAnsi="Arial" w:cs="Arial"/>
          <w:b/>
        </w:rPr>
        <w:t>Tabel</w:t>
      </w:r>
      <w:proofErr w:type="spellEnd"/>
      <w:r w:rsidRPr="00A003D2">
        <w:rPr>
          <w:rStyle w:val="lessen"/>
          <w:rFonts w:ascii="Arial" w:hAnsi="Arial" w:cs="Arial"/>
          <w:b/>
        </w:rPr>
        <w:t xml:space="preserve"> 1</w:t>
      </w:r>
      <w:r w:rsidR="00A003D2" w:rsidRPr="00A003D2">
        <w:rPr>
          <w:rStyle w:val="lessen"/>
          <w:rFonts w:ascii="Arial" w:hAnsi="Arial" w:cs="Arial"/>
          <w:b/>
        </w:rPr>
        <w:t xml:space="preserve">: </w:t>
      </w:r>
      <w:proofErr w:type="spellStart"/>
      <w:r w:rsidR="00A003D2" w:rsidRPr="00A003D2">
        <w:rPr>
          <w:rStyle w:val="lessen"/>
          <w:rFonts w:ascii="Arial" w:hAnsi="Arial" w:cs="Arial"/>
          <w:b/>
        </w:rPr>
        <w:t>Voedermiddelen</w:t>
      </w:r>
      <w:proofErr w:type="spellEnd"/>
    </w:p>
    <w:tbl>
      <w:tblPr>
        <w:tblW w:w="9720" w:type="dxa"/>
        <w:tblInd w:w="-9" w:type="dxa"/>
        <w:tblLayout w:type="fixed"/>
        <w:tblCellMar>
          <w:left w:w="120" w:type="dxa"/>
          <w:right w:w="120" w:type="dxa"/>
        </w:tblCellMar>
        <w:tblLook w:val="0000" w:firstRow="0" w:lastRow="0" w:firstColumn="0" w:lastColumn="0" w:noHBand="0" w:noVBand="0"/>
      </w:tblPr>
      <w:tblGrid>
        <w:gridCol w:w="848"/>
        <w:gridCol w:w="2980"/>
        <w:gridCol w:w="1032"/>
        <w:gridCol w:w="994"/>
        <w:gridCol w:w="994"/>
        <w:gridCol w:w="2872"/>
      </w:tblGrid>
      <w:tr w:rsidR="002C7130" w:rsidRPr="00A003D2" w:rsidTr="00A003D2">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No.</w:t>
            </w:r>
          </w:p>
        </w:tc>
        <w:tc>
          <w:tcPr>
            <w:tcW w:w="2980"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roofErr w:type="spellStart"/>
            <w:r w:rsidRPr="00A003D2">
              <w:rPr>
                <w:rStyle w:val="lessen"/>
                <w:rFonts w:ascii="Arial" w:hAnsi="Arial" w:cs="Arial"/>
              </w:rPr>
              <w:t>Voedermiddel</w:t>
            </w:r>
            <w:proofErr w:type="spellEnd"/>
          </w:p>
        </w:tc>
        <w:tc>
          <w:tcPr>
            <w:tcW w:w="103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roofErr w:type="spellStart"/>
            <w:r w:rsidRPr="00A003D2">
              <w:rPr>
                <w:rStyle w:val="lessen"/>
                <w:rFonts w:ascii="Arial" w:hAnsi="Arial" w:cs="Arial"/>
              </w:rPr>
              <w:t>Ruw</w:t>
            </w:r>
            <w:proofErr w:type="spellEnd"/>
          </w:p>
          <w:p w:rsidR="002C7130" w:rsidRPr="00A003D2" w:rsidRDefault="002C7130" w:rsidP="008D7E7C">
            <w:pPr>
              <w:tabs>
                <w:tab w:val="left" w:pos="-1440"/>
                <w:tab w:val="left" w:pos="-720"/>
              </w:tabs>
              <w:spacing w:before="90" w:after="54"/>
              <w:rPr>
                <w:rStyle w:val="lessen"/>
                <w:rFonts w:ascii="Arial" w:hAnsi="Arial" w:cs="Arial"/>
              </w:rPr>
            </w:pPr>
            <w:proofErr w:type="spellStart"/>
            <w:r w:rsidRPr="00A003D2">
              <w:rPr>
                <w:rStyle w:val="lessen"/>
                <w:rFonts w:ascii="Arial" w:hAnsi="Arial" w:cs="Arial"/>
              </w:rPr>
              <w:t>voer</w:t>
            </w:r>
            <w:proofErr w:type="spellEnd"/>
            <w:r w:rsidRPr="00A003D2">
              <w:rPr>
                <w:rStyle w:val="lessen"/>
                <w:rFonts w:ascii="Arial" w:hAnsi="Arial" w:cs="Arial"/>
              </w:rPr>
              <w:t xml:space="preserve"> </w:t>
            </w: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roofErr w:type="spellStart"/>
            <w:r w:rsidRPr="00A003D2">
              <w:rPr>
                <w:rStyle w:val="lessen"/>
                <w:rFonts w:ascii="Arial" w:hAnsi="Arial" w:cs="Arial"/>
              </w:rPr>
              <w:t>Kracht</w:t>
            </w:r>
            <w:proofErr w:type="spellEnd"/>
          </w:p>
          <w:p w:rsidR="002C7130" w:rsidRPr="00A003D2" w:rsidRDefault="002C7130" w:rsidP="008D7E7C">
            <w:pPr>
              <w:tabs>
                <w:tab w:val="left" w:pos="-1440"/>
                <w:tab w:val="left" w:pos="-720"/>
              </w:tabs>
              <w:spacing w:after="54"/>
              <w:rPr>
                <w:rStyle w:val="lessen"/>
                <w:rFonts w:ascii="Arial" w:hAnsi="Arial" w:cs="Arial"/>
              </w:rPr>
            </w:pPr>
            <w:proofErr w:type="spellStart"/>
            <w:r w:rsidRPr="00A003D2">
              <w:rPr>
                <w:rStyle w:val="lessen"/>
                <w:rFonts w:ascii="Arial" w:hAnsi="Arial" w:cs="Arial"/>
              </w:rPr>
              <w:t>voer</w:t>
            </w:r>
            <w:proofErr w:type="spellEnd"/>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roofErr w:type="spellStart"/>
            <w:r w:rsidRPr="00A003D2">
              <w:rPr>
                <w:rStyle w:val="lessen"/>
                <w:rFonts w:ascii="Arial" w:hAnsi="Arial" w:cs="Arial"/>
              </w:rPr>
              <w:t>Bijpro</w:t>
            </w:r>
            <w:proofErr w:type="spellEnd"/>
            <w:r w:rsidRPr="00A003D2">
              <w:rPr>
                <w:rStyle w:val="lessen"/>
                <w:rFonts w:ascii="Arial" w:hAnsi="Arial" w:cs="Arial"/>
              </w:rPr>
              <w:t>-</w:t>
            </w:r>
          </w:p>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duct</w:t>
            </w:r>
          </w:p>
        </w:tc>
        <w:tc>
          <w:tcPr>
            <w:tcW w:w="2872"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roofErr w:type="spellStart"/>
            <w:r w:rsidRPr="00A003D2">
              <w:rPr>
                <w:rStyle w:val="lessen"/>
                <w:rFonts w:ascii="Arial" w:hAnsi="Arial" w:cs="Arial"/>
              </w:rPr>
              <w:t>Voor</w:t>
            </w:r>
            <w:proofErr w:type="spellEnd"/>
            <w:r w:rsidRPr="00A003D2">
              <w:rPr>
                <w:rStyle w:val="lessen"/>
                <w:rFonts w:ascii="Arial" w:hAnsi="Arial" w:cs="Arial"/>
              </w:rPr>
              <w:t xml:space="preserve"> </w:t>
            </w:r>
            <w:proofErr w:type="spellStart"/>
            <w:r w:rsidRPr="00A003D2">
              <w:rPr>
                <w:rStyle w:val="lessen"/>
                <w:rFonts w:ascii="Arial" w:hAnsi="Arial" w:cs="Arial"/>
              </w:rPr>
              <w:t>welke</w:t>
            </w:r>
            <w:proofErr w:type="spellEnd"/>
            <w:r w:rsidRPr="00A003D2">
              <w:rPr>
                <w:rStyle w:val="lessen"/>
                <w:rFonts w:ascii="Arial" w:hAnsi="Arial" w:cs="Arial"/>
              </w:rPr>
              <w:t xml:space="preserve"> </w:t>
            </w:r>
          </w:p>
          <w:p w:rsidR="002C7130" w:rsidRPr="00A003D2" w:rsidRDefault="002C7130" w:rsidP="008D7E7C">
            <w:pPr>
              <w:tabs>
                <w:tab w:val="left" w:pos="-1440"/>
                <w:tab w:val="left" w:pos="-720"/>
              </w:tabs>
              <w:spacing w:after="54"/>
              <w:rPr>
                <w:rStyle w:val="lessen"/>
                <w:rFonts w:ascii="Arial" w:hAnsi="Arial" w:cs="Arial"/>
              </w:rPr>
            </w:pPr>
            <w:proofErr w:type="spellStart"/>
            <w:r w:rsidRPr="00A003D2">
              <w:rPr>
                <w:rStyle w:val="lessen"/>
                <w:rFonts w:ascii="Arial" w:hAnsi="Arial" w:cs="Arial"/>
              </w:rPr>
              <w:t>diersoorten</w:t>
            </w:r>
            <w:proofErr w:type="spellEnd"/>
          </w:p>
        </w:tc>
      </w:tr>
      <w:tr w:rsidR="002C7130" w:rsidRPr="00A003D2" w:rsidTr="00A003D2">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r w:rsidRPr="00A003D2">
              <w:rPr>
                <w:rStyle w:val="lessen"/>
                <w:rFonts w:ascii="Arial" w:hAnsi="Arial" w:cs="Arial"/>
              </w:rPr>
              <w:t xml:space="preserve">  1</w:t>
            </w:r>
          </w:p>
          <w:p w:rsidR="002C7130" w:rsidRPr="00A003D2" w:rsidRDefault="002C7130" w:rsidP="008D7E7C">
            <w:pPr>
              <w:tabs>
                <w:tab w:val="left" w:pos="-1440"/>
                <w:tab w:val="left" w:pos="-720"/>
              </w:tabs>
              <w:spacing w:after="54"/>
              <w:rPr>
                <w:rStyle w:val="lessen"/>
                <w:rFonts w:ascii="Arial" w:hAnsi="Arial" w:cs="Arial"/>
              </w:rPr>
            </w:pPr>
          </w:p>
        </w:tc>
        <w:tc>
          <w:tcPr>
            <w:tcW w:w="2980"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3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2872"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A003D2">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r w:rsidRPr="00A003D2">
              <w:rPr>
                <w:rStyle w:val="lessen"/>
                <w:rFonts w:ascii="Arial" w:hAnsi="Arial" w:cs="Arial"/>
              </w:rPr>
              <w:t xml:space="preserve">  2</w:t>
            </w:r>
          </w:p>
          <w:p w:rsidR="002C7130" w:rsidRPr="00A003D2" w:rsidRDefault="002C7130" w:rsidP="008D7E7C">
            <w:pPr>
              <w:tabs>
                <w:tab w:val="left" w:pos="-1440"/>
                <w:tab w:val="left" w:pos="-720"/>
              </w:tabs>
              <w:spacing w:after="54"/>
              <w:rPr>
                <w:rStyle w:val="lessen"/>
                <w:rFonts w:ascii="Arial" w:hAnsi="Arial" w:cs="Arial"/>
              </w:rPr>
            </w:pPr>
          </w:p>
        </w:tc>
        <w:tc>
          <w:tcPr>
            <w:tcW w:w="2980"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3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2872"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A003D2">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r w:rsidRPr="00A003D2">
              <w:rPr>
                <w:rStyle w:val="lessen"/>
                <w:rFonts w:ascii="Arial" w:hAnsi="Arial" w:cs="Arial"/>
              </w:rPr>
              <w:t xml:space="preserve">  3</w:t>
            </w:r>
          </w:p>
          <w:p w:rsidR="002C7130" w:rsidRPr="00A003D2" w:rsidRDefault="002C7130" w:rsidP="008D7E7C">
            <w:pPr>
              <w:tabs>
                <w:tab w:val="left" w:pos="-1440"/>
                <w:tab w:val="left" w:pos="-720"/>
              </w:tabs>
              <w:spacing w:after="54"/>
              <w:rPr>
                <w:rStyle w:val="lessen"/>
                <w:rFonts w:ascii="Arial" w:hAnsi="Arial" w:cs="Arial"/>
              </w:rPr>
            </w:pPr>
          </w:p>
        </w:tc>
        <w:tc>
          <w:tcPr>
            <w:tcW w:w="2980"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3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2872"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A003D2">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r w:rsidRPr="00A003D2">
              <w:rPr>
                <w:rStyle w:val="lessen"/>
                <w:rFonts w:ascii="Arial" w:hAnsi="Arial" w:cs="Arial"/>
              </w:rPr>
              <w:t xml:space="preserve">  4</w:t>
            </w:r>
          </w:p>
          <w:p w:rsidR="002C7130" w:rsidRPr="00A003D2" w:rsidRDefault="002C7130" w:rsidP="008D7E7C">
            <w:pPr>
              <w:tabs>
                <w:tab w:val="left" w:pos="-1440"/>
                <w:tab w:val="left" w:pos="-720"/>
              </w:tabs>
              <w:spacing w:after="54"/>
              <w:rPr>
                <w:rStyle w:val="lessen"/>
                <w:rFonts w:ascii="Arial" w:hAnsi="Arial" w:cs="Arial"/>
              </w:rPr>
            </w:pPr>
          </w:p>
        </w:tc>
        <w:tc>
          <w:tcPr>
            <w:tcW w:w="2980"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3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2872"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A003D2">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r w:rsidRPr="00A003D2">
              <w:rPr>
                <w:rStyle w:val="lessen"/>
                <w:rFonts w:ascii="Arial" w:hAnsi="Arial" w:cs="Arial"/>
              </w:rPr>
              <w:t xml:space="preserve">  5</w:t>
            </w:r>
          </w:p>
          <w:p w:rsidR="002C7130" w:rsidRPr="00A003D2" w:rsidRDefault="002C7130" w:rsidP="008D7E7C">
            <w:pPr>
              <w:tabs>
                <w:tab w:val="left" w:pos="-1440"/>
                <w:tab w:val="left" w:pos="-720"/>
              </w:tabs>
              <w:spacing w:after="54"/>
              <w:rPr>
                <w:rStyle w:val="lessen"/>
                <w:rFonts w:ascii="Arial" w:hAnsi="Arial" w:cs="Arial"/>
              </w:rPr>
            </w:pPr>
          </w:p>
        </w:tc>
        <w:tc>
          <w:tcPr>
            <w:tcW w:w="2980"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3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2872"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A003D2">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r w:rsidRPr="00A003D2">
              <w:rPr>
                <w:rStyle w:val="lessen"/>
                <w:rFonts w:ascii="Arial" w:hAnsi="Arial" w:cs="Arial"/>
              </w:rPr>
              <w:t xml:space="preserve">  6</w:t>
            </w:r>
          </w:p>
          <w:p w:rsidR="002C7130" w:rsidRPr="00A003D2" w:rsidRDefault="002C7130" w:rsidP="008D7E7C">
            <w:pPr>
              <w:tabs>
                <w:tab w:val="left" w:pos="-1440"/>
                <w:tab w:val="left" w:pos="-720"/>
              </w:tabs>
              <w:spacing w:after="54"/>
              <w:rPr>
                <w:rStyle w:val="lessen"/>
                <w:rFonts w:ascii="Arial" w:hAnsi="Arial" w:cs="Arial"/>
              </w:rPr>
            </w:pPr>
          </w:p>
        </w:tc>
        <w:tc>
          <w:tcPr>
            <w:tcW w:w="2980"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3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2872"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A003D2">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r w:rsidRPr="00A003D2">
              <w:rPr>
                <w:rStyle w:val="lessen"/>
                <w:rFonts w:ascii="Arial" w:hAnsi="Arial" w:cs="Arial"/>
              </w:rPr>
              <w:t xml:space="preserve">  7</w:t>
            </w:r>
          </w:p>
          <w:p w:rsidR="002C7130" w:rsidRPr="00A003D2" w:rsidRDefault="002C7130" w:rsidP="008D7E7C">
            <w:pPr>
              <w:tabs>
                <w:tab w:val="left" w:pos="-1440"/>
                <w:tab w:val="left" w:pos="-720"/>
              </w:tabs>
              <w:spacing w:after="54"/>
              <w:rPr>
                <w:rStyle w:val="lessen"/>
                <w:rFonts w:ascii="Arial" w:hAnsi="Arial" w:cs="Arial"/>
              </w:rPr>
            </w:pPr>
          </w:p>
        </w:tc>
        <w:tc>
          <w:tcPr>
            <w:tcW w:w="2980"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3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2872"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A003D2">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r w:rsidRPr="00A003D2">
              <w:rPr>
                <w:rStyle w:val="lessen"/>
                <w:rFonts w:ascii="Arial" w:hAnsi="Arial" w:cs="Arial"/>
              </w:rPr>
              <w:t xml:space="preserve">  8</w:t>
            </w:r>
          </w:p>
          <w:p w:rsidR="002C7130" w:rsidRPr="00A003D2" w:rsidRDefault="002C7130" w:rsidP="008D7E7C">
            <w:pPr>
              <w:tabs>
                <w:tab w:val="left" w:pos="-1440"/>
                <w:tab w:val="left" w:pos="-720"/>
              </w:tabs>
              <w:spacing w:after="54"/>
              <w:rPr>
                <w:rStyle w:val="lessen"/>
                <w:rFonts w:ascii="Arial" w:hAnsi="Arial" w:cs="Arial"/>
              </w:rPr>
            </w:pPr>
          </w:p>
        </w:tc>
        <w:tc>
          <w:tcPr>
            <w:tcW w:w="2980"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3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2872"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A003D2">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r w:rsidRPr="00A003D2">
              <w:rPr>
                <w:rStyle w:val="lessen"/>
                <w:rFonts w:ascii="Arial" w:hAnsi="Arial" w:cs="Arial"/>
              </w:rPr>
              <w:t xml:space="preserve">  9</w:t>
            </w:r>
          </w:p>
          <w:p w:rsidR="002C7130" w:rsidRPr="00A003D2" w:rsidRDefault="002C7130" w:rsidP="008D7E7C">
            <w:pPr>
              <w:tabs>
                <w:tab w:val="left" w:pos="-1440"/>
                <w:tab w:val="left" w:pos="-720"/>
              </w:tabs>
              <w:spacing w:after="54"/>
              <w:rPr>
                <w:rStyle w:val="lessen"/>
                <w:rFonts w:ascii="Arial" w:hAnsi="Arial" w:cs="Arial"/>
              </w:rPr>
            </w:pPr>
          </w:p>
        </w:tc>
        <w:tc>
          <w:tcPr>
            <w:tcW w:w="2980"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3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2872"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A003D2">
        <w:tc>
          <w:tcPr>
            <w:tcW w:w="848" w:type="dxa"/>
            <w:tcBorders>
              <w:top w:val="single" w:sz="7" w:space="0" w:color="auto"/>
              <w:left w:val="single" w:sz="7" w:space="0" w:color="auto"/>
              <w:bottom w:val="single" w:sz="8" w:space="0" w:color="auto"/>
            </w:tcBorders>
          </w:tcPr>
          <w:p w:rsidR="002C7130" w:rsidRPr="00A003D2" w:rsidRDefault="002C7130" w:rsidP="008D7E7C">
            <w:pPr>
              <w:tabs>
                <w:tab w:val="left" w:pos="-1440"/>
                <w:tab w:val="left" w:pos="-720"/>
              </w:tabs>
              <w:spacing w:before="90"/>
              <w:rPr>
                <w:rStyle w:val="lessen"/>
                <w:rFonts w:ascii="Arial" w:hAnsi="Arial" w:cs="Arial"/>
              </w:rPr>
            </w:pPr>
            <w:r w:rsidRPr="00A003D2">
              <w:rPr>
                <w:rStyle w:val="lessen"/>
                <w:rFonts w:ascii="Arial" w:hAnsi="Arial" w:cs="Arial"/>
              </w:rPr>
              <w:t xml:space="preserve"> 10</w:t>
            </w:r>
          </w:p>
          <w:p w:rsidR="002C7130" w:rsidRPr="00A003D2" w:rsidRDefault="002C7130" w:rsidP="008D7E7C">
            <w:pPr>
              <w:tabs>
                <w:tab w:val="left" w:pos="-1440"/>
                <w:tab w:val="left" w:pos="-720"/>
              </w:tabs>
              <w:spacing w:after="54"/>
              <w:rPr>
                <w:rStyle w:val="lessen"/>
                <w:rFonts w:ascii="Arial" w:hAnsi="Arial" w:cs="Arial"/>
              </w:rPr>
            </w:pPr>
          </w:p>
        </w:tc>
        <w:tc>
          <w:tcPr>
            <w:tcW w:w="2980" w:type="dxa"/>
            <w:tcBorders>
              <w:top w:val="single" w:sz="7" w:space="0" w:color="auto"/>
              <w:left w:val="single" w:sz="7" w:space="0" w:color="auto"/>
              <w:bottom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32" w:type="dxa"/>
            <w:tcBorders>
              <w:top w:val="single" w:sz="7" w:space="0" w:color="auto"/>
              <w:left w:val="single" w:sz="7" w:space="0" w:color="auto"/>
              <w:bottom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bottom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7" w:space="0" w:color="auto"/>
              <w:left w:val="single" w:sz="7" w:space="0" w:color="auto"/>
              <w:bottom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2872" w:type="dxa"/>
            <w:tcBorders>
              <w:top w:val="single" w:sz="7" w:space="0" w:color="auto"/>
              <w:left w:val="single" w:sz="7" w:space="0" w:color="auto"/>
              <w:bottom w:val="single" w:sz="8"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A003D2">
        <w:tc>
          <w:tcPr>
            <w:tcW w:w="848" w:type="dxa"/>
            <w:tcBorders>
              <w:top w:val="single" w:sz="8" w:space="0" w:color="auto"/>
              <w:left w:val="single" w:sz="8" w:space="0" w:color="auto"/>
              <w:bottom w:val="single" w:sz="4" w:space="0" w:color="auto"/>
              <w:right w:val="single" w:sz="8" w:space="0" w:color="auto"/>
            </w:tcBorders>
          </w:tcPr>
          <w:p w:rsidR="002C7130" w:rsidRPr="00A003D2" w:rsidRDefault="002C7130" w:rsidP="008D7E7C">
            <w:pPr>
              <w:tabs>
                <w:tab w:val="left" w:pos="-1440"/>
                <w:tab w:val="left" w:pos="-720"/>
              </w:tabs>
              <w:spacing w:before="90"/>
              <w:rPr>
                <w:rStyle w:val="lessen"/>
                <w:rFonts w:ascii="Arial" w:hAnsi="Arial" w:cs="Arial"/>
              </w:rPr>
            </w:pPr>
            <w:r w:rsidRPr="00A003D2">
              <w:rPr>
                <w:rStyle w:val="lessen"/>
                <w:rFonts w:ascii="Arial" w:hAnsi="Arial" w:cs="Arial"/>
              </w:rPr>
              <w:t xml:space="preserve"> 11</w:t>
            </w:r>
          </w:p>
          <w:p w:rsidR="002C7130" w:rsidRPr="00A003D2" w:rsidRDefault="002C7130" w:rsidP="008D7E7C">
            <w:pPr>
              <w:tabs>
                <w:tab w:val="left" w:pos="-1440"/>
                <w:tab w:val="left" w:pos="-720"/>
              </w:tabs>
              <w:spacing w:after="54"/>
              <w:rPr>
                <w:rStyle w:val="lessen"/>
                <w:rFonts w:ascii="Arial" w:hAnsi="Arial" w:cs="Arial"/>
              </w:rPr>
            </w:pPr>
          </w:p>
        </w:tc>
        <w:tc>
          <w:tcPr>
            <w:tcW w:w="2980" w:type="dxa"/>
            <w:tcBorders>
              <w:top w:val="single" w:sz="8" w:space="0" w:color="auto"/>
              <w:left w:val="single" w:sz="8" w:space="0" w:color="auto"/>
              <w:bottom w:val="single" w:sz="4" w:space="0" w:color="auto"/>
              <w:right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32" w:type="dxa"/>
            <w:tcBorders>
              <w:top w:val="single" w:sz="8" w:space="0" w:color="auto"/>
              <w:left w:val="single" w:sz="8" w:space="0" w:color="auto"/>
              <w:bottom w:val="single" w:sz="4" w:space="0" w:color="auto"/>
              <w:right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8" w:space="0" w:color="auto"/>
              <w:left w:val="single" w:sz="8" w:space="0" w:color="auto"/>
              <w:bottom w:val="single" w:sz="4" w:space="0" w:color="auto"/>
              <w:right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4" w:type="dxa"/>
            <w:tcBorders>
              <w:top w:val="single" w:sz="8" w:space="0" w:color="auto"/>
              <w:left w:val="single" w:sz="8" w:space="0" w:color="auto"/>
              <w:bottom w:val="single" w:sz="4" w:space="0" w:color="auto"/>
              <w:right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2872" w:type="dxa"/>
            <w:tcBorders>
              <w:top w:val="single" w:sz="8" w:space="0" w:color="auto"/>
              <w:left w:val="single" w:sz="8" w:space="0" w:color="auto"/>
              <w:bottom w:val="single" w:sz="4" w:space="0" w:color="auto"/>
              <w:right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bl>
    <w:p w:rsidR="002C7130" w:rsidRPr="00A003D2" w:rsidRDefault="002C7130" w:rsidP="002C7130">
      <w:pPr>
        <w:tabs>
          <w:tab w:val="left" w:pos="-1440"/>
          <w:tab w:val="left" w:pos="-720"/>
        </w:tabs>
        <w:rPr>
          <w:rStyle w:val="lessen"/>
          <w:rFonts w:ascii="Arial" w:hAnsi="Arial" w:cs="Arial"/>
        </w:rPr>
      </w:pPr>
    </w:p>
    <w:p w:rsidR="00A003D2" w:rsidRPr="00A003D2" w:rsidRDefault="002C7130" w:rsidP="00A003D2">
      <w:pPr>
        <w:rPr>
          <w:rStyle w:val="lessen"/>
          <w:rFonts w:ascii="Arial" w:hAnsi="Arial" w:cs="Arial"/>
        </w:rPr>
      </w:pPr>
      <w:r w:rsidRPr="00A003D2">
        <w:rPr>
          <w:rStyle w:val="lessen"/>
          <w:rFonts w:ascii="Arial" w:hAnsi="Arial" w:cs="Arial"/>
        </w:rPr>
        <w:br w:type="page"/>
      </w:r>
      <w:proofErr w:type="spellStart"/>
      <w:r w:rsidRPr="00A003D2">
        <w:rPr>
          <w:rStyle w:val="lessen"/>
          <w:rFonts w:ascii="Arial" w:hAnsi="Arial" w:cs="Arial"/>
          <w:b/>
        </w:rPr>
        <w:lastRenderedPageBreak/>
        <w:t>Opdracht</w:t>
      </w:r>
      <w:proofErr w:type="spellEnd"/>
      <w:r w:rsidRPr="00A003D2">
        <w:rPr>
          <w:rStyle w:val="lessen"/>
          <w:rFonts w:ascii="Arial" w:hAnsi="Arial" w:cs="Arial"/>
          <w:b/>
        </w:rPr>
        <w:t xml:space="preserve"> 3</w:t>
      </w:r>
      <w:r w:rsidR="004E6B47">
        <w:rPr>
          <w:rStyle w:val="lessen"/>
          <w:rFonts w:ascii="Arial" w:hAnsi="Arial" w:cs="Arial"/>
          <w:b/>
        </w:rPr>
        <w:t xml:space="preserve">: </w:t>
      </w:r>
      <w:proofErr w:type="spellStart"/>
      <w:r w:rsidR="004E6B47">
        <w:rPr>
          <w:rStyle w:val="lessen"/>
          <w:rFonts w:ascii="Arial" w:hAnsi="Arial" w:cs="Arial"/>
          <w:b/>
        </w:rPr>
        <w:t>Eigenschappen</w:t>
      </w:r>
      <w:proofErr w:type="spellEnd"/>
      <w:r w:rsidR="004E6B47">
        <w:rPr>
          <w:rStyle w:val="lessen"/>
          <w:rFonts w:ascii="Arial" w:hAnsi="Arial" w:cs="Arial"/>
          <w:b/>
        </w:rPr>
        <w:t xml:space="preserve"> van </w:t>
      </w:r>
      <w:proofErr w:type="spellStart"/>
      <w:r w:rsidR="004E6B47">
        <w:rPr>
          <w:rStyle w:val="lessen"/>
          <w:rFonts w:ascii="Arial" w:hAnsi="Arial" w:cs="Arial"/>
          <w:b/>
        </w:rPr>
        <w:t>voedermiddelen</w:t>
      </w:r>
      <w:proofErr w:type="spellEnd"/>
      <w:r w:rsidR="00A003D2" w:rsidRPr="00A003D2">
        <w:rPr>
          <w:rStyle w:val="lessen"/>
          <w:rFonts w:ascii="Arial" w:hAnsi="Arial" w:cs="Arial"/>
          <w:b/>
        </w:rPr>
        <w:br/>
      </w:r>
      <w:r w:rsidRPr="00A003D2">
        <w:rPr>
          <w:rStyle w:val="lessen"/>
          <w:rFonts w:ascii="Arial" w:hAnsi="Arial" w:cs="Arial"/>
        </w:rPr>
        <w:t xml:space="preserve">Neem de </w:t>
      </w:r>
      <w:proofErr w:type="spellStart"/>
      <w:r w:rsidRPr="00A003D2">
        <w:rPr>
          <w:rStyle w:val="lessen"/>
          <w:rFonts w:ascii="Arial" w:hAnsi="Arial" w:cs="Arial"/>
        </w:rPr>
        <w:t>voedermiddelen</w:t>
      </w:r>
      <w:proofErr w:type="spellEnd"/>
      <w:r w:rsidRPr="00A003D2">
        <w:rPr>
          <w:rStyle w:val="lessen"/>
          <w:rFonts w:ascii="Arial" w:hAnsi="Arial" w:cs="Arial"/>
        </w:rPr>
        <w:t xml:space="preserve"> over van </w:t>
      </w:r>
      <w:proofErr w:type="spellStart"/>
      <w:r w:rsidRPr="00A003D2">
        <w:rPr>
          <w:rStyle w:val="lessen"/>
          <w:rFonts w:ascii="Arial" w:hAnsi="Arial" w:cs="Arial"/>
        </w:rPr>
        <w:t>tabel</w:t>
      </w:r>
      <w:proofErr w:type="spellEnd"/>
      <w:r w:rsidRPr="00A003D2">
        <w:rPr>
          <w:rStyle w:val="lessen"/>
          <w:rFonts w:ascii="Arial" w:hAnsi="Arial" w:cs="Arial"/>
        </w:rPr>
        <w:t xml:space="preserve"> 1. </w:t>
      </w:r>
    </w:p>
    <w:p w:rsidR="002C7130" w:rsidRPr="00A003D2" w:rsidRDefault="002C7130" w:rsidP="00A003D2">
      <w:pPr>
        <w:rPr>
          <w:rStyle w:val="lessen"/>
          <w:rFonts w:ascii="Arial" w:hAnsi="Arial" w:cs="Arial"/>
          <w:b/>
        </w:rPr>
      </w:pPr>
      <w:proofErr w:type="spellStart"/>
      <w:r w:rsidRPr="00A003D2">
        <w:rPr>
          <w:rStyle w:val="lessen"/>
          <w:rFonts w:ascii="Arial" w:hAnsi="Arial" w:cs="Arial"/>
        </w:rPr>
        <w:t>Kruis</w:t>
      </w:r>
      <w:proofErr w:type="spellEnd"/>
      <w:r w:rsidRPr="00A003D2">
        <w:rPr>
          <w:rStyle w:val="lessen"/>
          <w:rFonts w:ascii="Arial" w:hAnsi="Arial" w:cs="Arial"/>
        </w:rPr>
        <w:t xml:space="preserve"> </w:t>
      </w:r>
      <w:proofErr w:type="spellStart"/>
      <w:r w:rsidRPr="00A003D2">
        <w:rPr>
          <w:rStyle w:val="lessen"/>
          <w:rFonts w:ascii="Arial" w:hAnsi="Arial" w:cs="Arial"/>
        </w:rPr>
        <w:t>aan</w:t>
      </w:r>
      <w:proofErr w:type="spellEnd"/>
      <w:r w:rsidRPr="00A003D2">
        <w:rPr>
          <w:rStyle w:val="lessen"/>
          <w:rFonts w:ascii="Arial" w:hAnsi="Arial" w:cs="Arial"/>
        </w:rPr>
        <w:t xml:space="preserve"> of het  </w:t>
      </w:r>
      <w:proofErr w:type="spellStart"/>
      <w:r w:rsidRPr="00A003D2">
        <w:rPr>
          <w:rStyle w:val="lessen"/>
          <w:rFonts w:ascii="Arial" w:hAnsi="Arial" w:cs="Arial"/>
        </w:rPr>
        <w:t>voedermiddelen</w:t>
      </w:r>
      <w:proofErr w:type="spellEnd"/>
      <w:r w:rsidRPr="00A003D2">
        <w:rPr>
          <w:rStyle w:val="lessen"/>
          <w:rFonts w:ascii="Arial" w:hAnsi="Arial" w:cs="Arial"/>
        </w:rPr>
        <w:t xml:space="preserve"> </w:t>
      </w:r>
      <w:proofErr w:type="spellStart"/>
      <w:r w:rsidRPr="00A003D2">
        <w:rPr>
          <w:rStyle w:val="lessen"/>
          <w:rFonts w:ascii="Arial" w:hAnsi="Arial" w:cs="Arial"/>
        </w:rPr>
        <w:t>veel</w:t>
      </w:r>
      <w:proofErr w:type="spellEnd"/>
      <w:r w:rsidRPr="00A003D2">
        <w:rPr>
          <w:rStyle w:val="lessen"/>
          <w:rFonts w:ascii="Arial" w:hAnsi="Arial" w:cs="Arial"/>
        </w:rPr>
        <w:t xml:space="preserve"> of </w:t>
      </w:r>
      <w:proofErr w:type="spellStart"/>
      <w:r w:rsidRPr="00A003D2">
        <w:rPr>
          <w:rStyle w:val="lessen"/>
          <w:rFonts w:ascii="Arial" w:hAnsi="Arial" w:cs="Arial"/>
        </w:rPr>
        <w:t>weinig</w:t>
      </w:r>
      <w:proofErr w:type="spellEnd"/>
      <w:r w:rsidRPr="00A003D2">
        <w:rPr>
          <w:rStyle w:val="lessen"/>
          <w:rFonts w:ascii="Arial" w:hAnsi="Arial" w:cs="Arial"/>
        </w:rPr>
        <w:t xml:space="preserve"> </w:t>
      </w:r>
      <w:proofErr w:type="spellStart"/>
      <w:r w:rsidRPr="00A003D2">
        <w:rPr>
          <w:rStyle w:val="lessen"/>
          <w:rFonts w:ascii="Arial" w:hAnsi="Arial" w:cs="Arial"/>
        </w:rPr>
        <w:t>energie</w:t>
      </w:r>
      <w:proofErr w:type="spellEnd"/>
      <w:r w:rsidRPr="00A003D2">
        <w:rPr>
          <w:rStyle w:val="lessen"/>
          <w:rFonts w:ascii="Arial" w:hAnsi="Arial" w:cs="Arial"/>
        </w:rPr>
        <w:t xml:space="preserve"> </w:t>
      </w:r>
      <w:proofErr w:type="spellStart"/>
      <w:r w:rsidRPr="00A003D2">
        <w:rPr>
          <w:rStyle w:val="lessen"/>
          <w:rFonts w:ascii="Arial" w:hAnsi="Arial" w:cs="Arial"/>
        </w:rPr>
        <w:t>bevat</w:t>
      </w:r>
      <w:proofErr w:type="spellEnd"/>
      <w:r w:rsidRPr="00A003D2">
        <w:rPr>
          <w:rStyle w:val="lessen"/>
          <w:rFonts w:ascii="Arial" w:hAnsi="Arial" w:cs="Arial"/>
        </w:rPr>
        <w:t xml:space="preserve">. Doe </w:t>
      </w:r>
      <w:proofErr w:type="spellStart"/>
      <w:r w:rsidRPr="00A003D2">
        <w:rPr>
          <w:rStyle w:val="lessen"/>
          <w:rFonts w:ascii="Arial" w:hAnsi="Arial" w:cs="Arial"/>
        </w:rPr>
        <w:t>dit</w:t>
      </w:r>
      <w:proofErr w:type="spellEnd"/>
      <w:r w:rsidRPr="00A003D2">
        <w:rPr>
          <w:rStyle w:val="lessen"/>
          <w:rFonts w:ascii="Arial" w:hAnsi="Arial" w:cs="Arial"/>
        </w:rPr>
        <w:t xml:space="preserve"> </w:t>
      </w:r>
      <w:proofErr w:type="spellStart"/>
      <w:r w:rsidRPr="00A003D2">
        <w:rPr>
          <w:rStyle w:val="lessen"/>
          <w:rFonts w:ascii="Arial" w:hAnsi="Arial" w:cs="Arial"/>
        </w:rPr>
        <w:t>ook</w:t>
      </w:r>
      <w:proofErr w:type="spellEnd"/>
      <w:r w:rsidRPr="00A003D2">
        <w:rPr>
          <w:rStyle w:val="lessen"/>
          <w:rFonts w:ascii="Arial" w:hAnsi="Arial" w:cs="Arial"/>
        </w:rPr>
        <w:t xml:space="preserve"> </w:t>
      </w:r>
      <w:proofErr w:type="spellStart"/>
      <w:r w:rsidRPr="00A003D2">
        <w:rPr>
          <w:rStyle w:val="lessen"/>
          <w:rFonts w:ascii="Arial" w:hAnsi="Arial" w:cs="Arial"/>
        </w:rPr>
        <w:t>voor</w:t>
      </w:r>
      <w:proofErr w:type="spellEnd"/>
      <w:r w:rsidRPr="00A003D2">
        <w:rPr>
          <w:rStyle w:val="lessen"/>
          <w:rFonts w:ascii="Arial" w:hAnsi="Arial" w:cs="Arial"/>
        </w:rPr>
        <w:t xml:space="preserve"> het </w:t>
      </w:r>
      <w:proofErr w:type="spellStart"/>
      <w:r w:rsidRPr="00A003D2">
        <w:rPr>
          <w:rStyle w:val="lessen"/>
          <w:rFonts w:ascii="Arial" w:hAnsi="Arial" w:cs="Arial"/>
        </w:rPr>
        <w:t>eiwit</w:t>
      </w:r>
      <w:proofErr w:type="spellEnd"/>
      <w:r w:rsidRPr="00A003D2">
        <w:rPr>
          <w:rStyle w:val="lessen"/>
          <w:rFonts w:ascii="Arial" w:hAnsi="Arial" w:cs="Arial"/>
        </w:rPr>
        <w:t xml:space="preserve"> </w:t>
      </w:r>
      <w:proofErr w:type="spellStart"/>
      <w:r w:rsidRPr="00A003D2">
        <w:rPr>
          <w:rStyle w:val="lessen"/>
          <w:rFonts w:ascii="Arial" w:hAnsi="Arial" w:cs="Arial"/>
        </w:rPr>
        <w:t>en</w:t>
      </w:r>
      <w:proofErr w:type="spellEnd"/>
      <w:r w:rsidRPr="00A003D2">
        <w:rPr>
          <w:rStyle w:val="lessen"/>
          <w:rFonts w:ascii="Arial" w:hAnsi="Arial" w:cs="Arial"/>
        </w:rPr>
        <w:t xml:space="preserve"> </w:t>
      </w:r>
      <w:proofErr w:type="spellStart"/>
      <w:r w:rsidRPr="00A003D2">
        <w:rPr>
          <w:rStyle w:val="lessen"/>
          <w:rFonts w:ascii="Arial" w:hAnsi="Arial" w:cs="Arial"/>
        </w:rPr>
        <w:t>structuur</w:t>
      </w:r>
      <w:proofErr w:type="spellEnd"/>
      <w:r w:rsidRPr="00A003D2">
        <w:rPr>
          <w:rStyle w:val="lessen"/>
          <w:rFonts w:ascii="Arial" w:hAnsi="Arial" w:cs="Arial"/>
        </w:rPr>
        <w:t>.</w:t>
      </w:r>
    </w:p>
    <w:p w:rsidR="002C7130" w:rsidRPr="00A003D2" w:rsidRDefault="002C7130" w:rsidP="002C7130">
      <w:pPr>
        <w:tabs>
          <w:tab w:val="left" w:pos="-1440"/>
          <w:tab w:val="left" w:pos="-720"/>
        </w:tabs>
        <w:rPr>
          <w:rStyle w:val="lessen"/>
          <w:rFonts w:ascii="Arial" w:hAnsi="Arial" w:cs="Arial"/>
        </w:rPr>
      </w:pPr>
    </w:p>
    <w:p w:rsidR="002C7130" w:rsidRPr="00A003D2" w:rsidRDefault="002C7130" w:rsidP="002C7130">
      <w:pPr>
        <w:tabs>
          <w:tab w:val="left" w:pos="-1440"/>
          <w:tab w:val="left" w:pos="-720"/>
        </w:tabs>
        <w:rPr>
          <w:rStyle w:val="lessen"/>
          <w:rFonts w:ascii="Arial" w:hAnsi="Arial" w:cs="Arial"/>
          <w:b/>
        </w:rPr>
      </w:pPr>
      <w:proofErr w:type="spellStart"/>
      <w:r w:rsidRPr="00A003D2">
        <w:rPr>
          <w:rStyle w:val="lessen"/>
          <w:rFonts w:ascii="Arial" w:hAnsi="Arial" w:cs="Arial"/>
          <w:b/>
        </w:rPr>
        <w:t>Tabel</w:t>
      </w:r>
      <w:proofErr w:type="spellEnd"/>
      <w:r w:rsidRPr="00A003D2">
        <w:rPr>
          <w:rStyle w:val="lessen"/>
          <w:rFonts w:ascii="Arial" w:hAnsi="Arial" w:cs="Arial"/>
          <w:b/>
        </w:rPr>
        <w:t xml:space="preserve"> 2</w:t>
      </w:r>
      <w:r w:rsidR="00A003D2" w:rsidRPr="00A003D2">
        <w:rPr>
          <w:rStyle w:val="lessen"/>
          <w:rFonts w:ascii="Arial" w:hAnsi="Arial" w:cs="Arial"/>
          <w:b/>
        </w:rPr>
        <w:t xml:space="preserve">:  </w:t>
      </w:r>
      <w:proofErr w:type="spellStart"/>
      <w:r w:rsidR="00A003D2" w:rsidRPr="00A003D2">
        <w:rPr>
          <w:rStyle w:val="lessen"/>
          <w:rFonts w:ascii="Arial" w:hAnsi="Arial" w:cs="Arial"/>
          <w:b/>
        </w:rPr>
        <w:t>Eigenschappen</w:t>
      </w:r>
      <w:proofErr w:type="spellEnd"/>
      <w:r w:rsidR="00A003D2" w:rsidRPr="00A003D2">
        <w:rPr>
          <w:rStyle w:val="lessen"/>
          <w:rFonts w:ascii="Arial" w:hAnsi="Arial" w:cs="Arial"/>
          <w:b/>
        </w:rPr>
        <w:t xml:space="preserve"> van </w:t>
      </w:r>
      <w:proofErr w:type="spellStart"/>
      <w:r w:rsidR="00A003D2" w:rsidRPr="00A003D2">
        <w:rPr>
          <w:rStyle w:val="lessen"/>
          <w:rFonts w:ascii="Arial" w:hAnsi="Arial" w:cs="Arial"/>
          <w:b/>
        </w:rPr>
        <w:t>voedermiddelen</w:t>
      </w:r>
      <w:proofErr w:type="spellEnd"/>
    </w:p>
    <w:tbl>
      <w:tblPr>
        <w:tblW w:w="9738" w:type="dxa"/>
        <w:tblInd w:w="120" w:type="dxa"/>
        <w:tblLayout w:type="fixed"/>
        <w:tblCellMar>
          <w:left w:w="120" w:type="dxa"/>
          <w:right w:w="120" w:type="dxa"/>
        </w:tblCellMar>
        <w:tblLook w:val="0000" w:firstRow="0" w:lastRow="0" w:firstColumn="0" w:lastColumn="0" w:noHBand="0" w:noVBand="0"/>
      </w:tblPr>
      <w:tblGrid>
        <w:gridCol w:w="848"/>
        <w:gridCol w:w="3152"/>
        <w:gridCol w:w="962"/>
        <w:gridCol w:w="992"/>
        <w:gridCol w:w="1024"/>
        <w:gridCol w:w="960"/>
        <w:gridCol w:w="900"/>
        <w:gridCol w:w="900"/>
      </w:tblGrid>
      <w:tr w:rsidR="002C7130" w:rsidRPr="00A003D2" w:rsidTr="008D7E7C">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r w:rsidRPr="00A003D2">
              <w:rPr>
                <w:rStyle w:val="lessen"/>
                <w:rFonts w:ascii="Arial" w:hAnsi="Arial" w:cs="Arial"/>
              </w:rPr>
              <w:t>No.</w:t>
            </w:r>
          </w:p>
        </w:tc>
        <w:tc>
          <w:tcPr>
            <w:tcW w:w="3152"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roofErr w:type="spellStart"/>
            <w:r w:rsidRPr="00A003D2">
              <w:rPr>
                <w:rStyle w:val="lessen"/>
                <w:rFonts w:ascii="Arial" w:hAnsi="Arial" w:cs="Arial"/>
              </w:rPr>
              <w:t>Voedermiddel</w:t>
            </w:r>
            <w:proofErr w:type="spellEnd"/>
          </w:p>
        </w:tc>
        <w:tc>
          <w:tcPr>
            <w:tcW w:w="1954" w:type="dxa"/>
            <w:gridSpan w:val="2"/>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roofErr w:type="spellStart"/>
            <w:r w:rsidRPr="00A003D2">
              <w:rPr>
                <w:rStyle w:val="lessen"/>
                <w:rFonts w:ascii="Arial" w:hAnsi="Arial" w:cs="Arial"/>
              </w:rPr>
              <w:t>Energie</w:t>
            </w:r>
            <w:proofErr w:type="spellEnd"/>
          </w:p>
        </w:tc>
        <w:tc>
          <w:tcPr>
            <w:tcW w:w="1984" w:type="dxa"/>
            <w:gridSpan w:val="2"/>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roofErr w:type="spellStart"/>
            <w:r w:rsidRPr="00A003D2">
              <w:rPr>
                <w:rStyle w:val="lessen"/>
                <w:rFonts w:ascii="Arial" w:hAnsi="Arial" w:cs="Arial"/>
              </w:rPr>
              <w:t>Eiwit</w:t>
            </w:r>
            <w:proofErr w:type="spellEnd"/>
          </w:p>
        </w:tc>
        <w:tc>
          <w:tcPr>
            <w:tcW w:w="1800" w:type="dxa"/>
            <w:gridSpan w:val="2"/>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roofErr w:type="spellStart"/>
            <w:r w:rsidRPr="00A003D2">
              <w:rPr>
                <w:rStyle w:val="lessen"/>
                <w:rFonts w:ascii="Arial" w:hAnsi="Arial" w:cs="Arial"/>
              </w:rPr>
              <w:t>Structuur</w:t>
            </w:r>
            <w:proofErr w:type="spellEnd"/>
          </w:p>
        </w:tc>
      </w:tr>
      <w:tr w:rsidR="002C7130" w:rsidRPr="00A003D2" w:rsidTr="008D7E7C">
        <w:tc>
          <w:tcPr>
            <w:tcW w:w="848" w:type="dxa"/>
            <w:tcBorders>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3152" w:type="dxa"/>
            <w:tcBorders>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6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Arm</w:t>
            </w:r>
          </w:p>
        </w:tc>
        <w:tc>
          <w:tcPr>
            <w:tcW w:w="99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roofErr w:type="spellStart"/>
            <w:r w:rsidRPr="00A003D2">
              <w:rPr>
                <w:rStyle w:val="lessen"/>
                <w:rFonts w:ascii="Arial" w:hAnsi="Arial" w:cs="Arial"/>
              </w:rPr>
              <w:t>Rijk</w:t>
            </w:r>
            <w:proofErr w:type="spellEnd"/>
          </w:p>
        </w:tc>
        <w:tc>
          <w:tcPr>
            <w:tcW w:w="102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Arm</w:t>
            </w:r>
          </w:p>
        </w:tc>
        <w:tc>
          <w:tcPr>
            <w:tcW w:w="96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w:t>
            </w:r>
            <w:proofErr w:type="spellStart"/>
            <w:r w:rsidRPr="00A003D2">
              <w:rPr>
                <w:rStyle w:val="lessen"/>
                <w:rFonts w:ascii="Arial" w:hAnsi="Arial" w:cs="Arial"/>
              </w:rPr>
              <w:t>Rijk</w:t>
            </w:r>
            <w:proofErr w:type="spellEnd"/>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Arm</w:t>
            </w: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roofErr w:type="spellStart"/>
            <w:r w:rsidRPr="00A003D2">
              <w:rPr>
                <w:rStyle w:val="lessen"/>
                <w:rFonts w:ascii="Arial" w:hAnsi="Arial" w:cs="Arial"/>
              </w:rPr>
              <w:t>Rijk</w:t>
            </w:r>
            <w:proofErr w:type="spellEnd"/>
          </w:p>
        </w:tc>
      </w:tr>
      <w:tr w:rsidR="002C7130" w:rsidRPr="00A003D2" w:rsidTr="008D7E7C">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r w:rsidRPr="00A003D2">
              <w:rPr>
                <w:rStyle w:val="lessen"/>
                <w:rFonts w:ascii="Arial" w:hAnsi="Arial" w:cs="Arial"/>
              </w:rPr>
              <w:t xml:space="preserve">  1</w:t>
            </w:r>
          </w:p>
          <w:p w:rsidR="002C7130" w:rsidRPr="00A003D2" w:rsidRDefault="002C7130" w:rsidP="008D7E7C">
            <w:pPr>
              <w:tabs>
                <w:tab w:val="left" w:pos="-1440"/>
                <w:tab w:val="left" w:pos="-720"/>
              </w:tabs>
              <w:spacing w:after="54"/>
              <w:rPr>
                <w:rStyle w:val="lessen"/>
                <w:rFonts w:ascii="Arial" w:hAnsi="Arial" w:cs="Arial"/>
              </w:rPr>
            </w:pPr>
          </w:p>
        </w:tc>
        <w:tc>
          <w:tcPr>
            <w:tcW w:w="315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6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2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6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8D7E7C">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r w:rsidRPr="00A003D2">
              <w:rPr>
                <w:rStyle w:val="lessen"/>
                <w:rFonts w:ascii="Arial" w:hAnsi="Arial" w:cs="Arial"/>
              </w:rPr>
              <w:t xml:space="preserve">  2</w:t>
            </w:r>
          </w:p>
          <w:p w:rsidR="002C7130" w:rsidRPr="00A003D2" w:rsidRDefault="002C7130" w:rsidP="008D7E7C">
            <w:pPr>
              <w:tabs>
                <w:tab w:val="left" w:pos="-1440"/>
                <w:tab w:val="left" w:pos="-720"/>
              </w:tabs>
              <w:spacing w:after="54"/>
              <w:rPr>
                <w:rStyle w:val="lessen"/>
                <w:rFonts w:ascii="Arial" w:hAnsi="Arial" w:cs="Arial"/>
              </w:rPr>
            </w:pPr>
          </w:p>
        </w:tc>
        <w:tc>
          <w:tcPr>
            <w:tcW w:w="315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6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2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6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8D7E7C">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3</w:t>
            </w:r>
          </w:p>
        </w:tc>
        <w:tc>
          <w:tcPr>
            <w:tcW w:w="3152"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c>
          <w:tcPr>
            <w:tcW w:w="96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2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6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8D7E7C">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4</w:t>
            </w:r>
          </w:p>
        </w:tc>
        <w:tc>
          <w:tcPr>
            <w:tcW w:w="3152"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c>
          <w:tcPr>
            <w:tcW w:w="96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2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6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8D7E7C">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5</w:t>
            </w:r>
          </w:p>
        </w:tc>
        <w:tc>
          <w:tcPr>
            <w:tcW w:w="3152"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c>
          <w:tcPr>
            <w:tcW w:w="96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2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6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8D7E7C">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6</w:t>
            </w:r>
          </w:p>
        </w:tc>
        <w:tc>
          <w:tcPr>
            <w:tcW w:w="3152"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c>
          <w:tcPr>
            <w:tcW w:w="96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2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6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8D7E7C">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7</w:t>
            </w:r>
          </w:p>
        </w:tc>
        <w:tc>
          <w:tcPr>
            <w:tcW w:w="3152"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c>
          <w:tcPr>
            <w:tcW w:w="96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2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6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8D7E7C">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8</w:t>
            </w:r>
          </w:p>
        </w:tc>
        <w:tc>
          <w:tcPr>
            <w:tcW w:w="3152"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c>
          <w:tcPr>
            <w:tcW w:w="96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2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6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8D7E7C">
        <w:tc>
          <w:tcPr>
            <w:tcW w:w="848"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9</w:t>
            </w:r>
          </w:p>
        </w:tc>
        <w:tc>
          <w:tcPr>
            <w:tcW w:w="3152" w:type="dxa"/>
            <w:tcBorders>
              <w:top w:val="single" w:sz="7" w:space="0" w:color="auto"/>
              <w:lef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c>
          <w:tcPr>
            <w:tcW w:w="96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2"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24"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6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A003D2">
        <w:tc>
          <w:tcPr>
            <w:tcW w:w="848" w:type="dxa"/>
            <w:tcBorders>
              <w:top w:val="single" w:sz="7" w:space="0" w:color="auto"/>
              <w:left w:val="single" w:sz="7" w:space="0" w:color="auto"/>
              <w:bottom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10</w:t>
            </w:r>
          </w:p>
        </w:tc>
        <w:tc>
          <w:tcPr>
            <w:tcW w:w="3152" w:type="dxa"/>
            <w:tcBorders>
              <w:top w:val="single" w:sz="7" w:space="0" w:color="auto"/>
              <w:left w:val="single" w:sz="7" w:space="0" w:color="auto"/>
              <w:bottom w:val="single" w:sz="8"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c>
          <w:tcPr>
            <w:tcW w:w="962" w:type="dxa"/>
            <w:tcBorders>
              <w:top w:val="single" w:sz="7" w:space="0" w:color="auto"/>
              <w:left w:val="single" w:sz="7" w:space="0" w:color="auto"/>
              <w:bottom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2" w:type="dxa"/>
            <w:tcBorders>
              <w:top w:val="single" w:sz="7" w:space="0" w:color="auto"/>
              <w:left w:val="single" w:sz="7" w:space="0" w:color="auto"/>
              <w:bottom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24" w:type="dxa"/>
            <w:tcBorders>
              <w:top w:val="single" w:sz="7" w:space="0" w:color="auto"/>
              <w:left w:val="single" w:sz="7" w:space="0" w:color="auto"/>
              <w:bottom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60" w:type="dxa"/>
            <w:tcBorders>
              <w:top w:val="single" w:sz="7" w:space="0" w:color="auto"/>
              <w:left w:val="single" w:sz="7" w:space="0" w:color="auto"/>
              <w:bottom w:val="single" w:sz="8"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bottom w:val="single" w:sz="8"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7" w:space="0" w:color="auto"/>
              <w:left w:val="single" w:sz="7" w:space="0" w:color="auto"/>
              <w:bottom w:val="single" w:sz="8"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r w:rsidR="002C7130" w:rsidRPr="00A003D2" w:rsidTr="00A003D2">
        <w:tc>
          <w:tcPr>
            <w:tcW w:w="848" w:type="dxa"/>
            <w:tcBorders>
              <w:top w:val="single" w:sz="8" w:space="0" w:color="auto"/>
              <w:left w:val="single" w:sz="8" w:space="0" w:color="auto"/>
              <w:bottom w:val="single" w:sz="4" w:space="0" w:color="auto"/>
              <w:right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11</w:t>
            </w:r>
          </w:p>
        </w:tc>
        <w:tc>
          <w:tcPr>
            <w:tcW w:w="3152" w:type="dxa"/>
            <w:tcBorders>
              <w:top w:val="single" w:sz="8" w:space="0" w:color="auto"/>
              <w:left w:val="single" w:sz="8" w:space="0" w:color="auto"/>
              <w:bottom w:val="single" w:sz="4" w:space="0" w:color="auto"/>
              <w:right w:val="single" w:sz="8"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c>
          <w:tcPr>
            <w:tcW w:w="962" w:type="dxa"/>
            <w:tcBorders>
              <w:top w:val="single" w:sz="8" w:space="0" w:color="auto"/>
              <w:left w:val="single" w:sz="8" w:space="0" w:color="auto"/>
              <w:bottom w:val="single" w:sz="4" w:space="0" w:color="auto"/>
              <w:right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92" w:type="dxa"/>
            <w:tcBorders>
              <w:top w:val="single" w:sz="8" w:space="0" w:color="auto"/>
              <w:left w:val="single" w:sz="8" w:space="0" w:color="auto"/>
              <w:bottom w:val="single" w:sz="4" w:space="0" w:color="auto"/>
              <w:right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1024" w:type="dxa"/>
            <w:tcBorders>
              <w:top w:val="single" w:sz="8" w:space="0" w:color="auto"/>
              <w:left w:val="single" w:sz="8" w:space="0" w:color="auto"/>
              <w:bottom w:val="single" w:sz="4" w:space="0" w:color="auto"/>
              <w:right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60" w:type="dxa"/>
            <w:tcBorders>
              <w:top w:val="single" w:sz="8" w:space="0" w:color="auto"/>
              <w:left w:val="single" w:sz="8" w:space="0" w:color="auto"/>
              <w:bottom w:val="single" w:sz="4" w:space="0" w:color="auto"/>
              <w:right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8" w:space="0" w:color="auto"/>
              <w:left w:val="single" w:sz="8" w:space="0" w:color="auto"/>
              <w:bottom w:val="single" w:sz="4" w:space="0" w:color="auto"/>
              <w:right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c>
          <w:tcPr>
            <w:tcW w:w="900" w:type="dxa"/>
            <w:tcBorders>
              <w:top w:val="single" w:sz="8" w:space="0" w:color="auto"/>
              <w:left w:val="single" w:sz="8" w:space="0" w:color="auto"/>
              <w:bottom w:val="single" w:sz="4" w:space="0" w:color="auto"/>
              <w:right w:val="single" w:sz="8" w:space="0" w:color="auto"/>
            </w:tcBorders>
          </w:tcPr>
          <w:p w:rsidR="002C7130" w:rsidRPr="00A003D2" w:rsidRDefault="002C7130" w:rsidP="008D7E7C">
            <w:pPr>
              <w:tabs>
                <w:tab w:val="left" w:pos="-1440"/>
                <w:tab w:val="left" w:pos="-720"/>
              </w:tabs>
              <w:spacing w:before="90" w:after="54"/>
              <w:rPr>
                <w:rStyle w:val="lessen"/>
                <w:rFonts w:ascii="Arial" w:hAnsi="Arial" w:cs="Arial"/>
              </w:rPr>
            </w:pPr>
          </w:p>
        </w:tc>
      </w:tr>
    </w:tbl>
    <w:p w:rsidR="002C7130" w:rsidRPr="00A003D2" w:rsidRDefault="002C7130" w:rsidP="002C7130">
      <w:pPr>
        <w:tabs>
          <w:tab w:val="left" w:pos="-1440"/>
          <w:tab w:val="left" w:pos="-720"/>
        </w:tabs>
        <w:rPr>
          <w:rStyle w:val="lessen"/>
          <w:rFonts w:ascii="Arial" w:hAnsi="Arial" w:cs="Arial"/>
        </w:rPr>
      </w:pPr>
    </w:p>
    <w:p w:rsidR="002C7130" w:rsidRPr="00A003D2" w:rsidRDefault="002C7130" w:rsidP="002C7130">
      <w:pPr>
        <w:rPr>
          <w:rStyle w:val="lessen"/>
          <w:rFonts w:ascii="Arial" w:hAnsi="Arial" w:cs="Arial"/>
          <w:b/>
        </w:rPr>
      </w:pPr>
      <w:r w:rsidRPr="00A003D2">
        <w:rPr>
          <w:rStyle w:val="lessen"/>
          <w:rFonts w:ascii="Arial" w:hAnsi="Arial" w:cs="Arial"/>
        </w:rPr>
        <w:br w:type="page"/>
      </w:r>
      <w:proofErr w:type="spellStart"/>
      <w:r w:rsidRPr="00A003D2">
        <w:rPr>
          <w:rStyle w:val="lessen"/>
          <w:rFonts w:ascii="Arial" w:hAnsi="Arial" w:cs="Arial"/>
          <w:b/>
        </w:rPr>
        <w:lastRenderedPageBreak/>
        <w:t>Opdracht</w:t>
      </w:r>
      <w:proofErr w:type="spellEnd"/>
      <w:r w:rsidRPr="00A003D2">
        <w:rPr>
          <w:rStyle w:val="lessen"/>
          <w:rFonts w:ascii="Arial" w:hAnsi="Arial" w:cs="Arial"/>
          <w:b/>
        </w:rPr>
        <w:t xml:space="preserve"> 4</w:t>
      </w:r>
      <w:r w:rsidR="004E6B47">
        <w:rPr>
          <w:rStyle w:val="lessen"/>
          <w:rFonts w:ascii="Arial" w:hAnsi="Arial" w:cs="Arial"/>
          <w:b/>
        </w:rPr>
        <w:t xml:space="preserve">: </w:t>
      </w:r>
      <w:proofErr w:type="spellStart"/>
      <w:r w:rsidR="004E6B47">
        <w:rPr>
          <w:rStyle w:val="lessen"/>
          <w:rFonts w:ascii="Arial" w:hAnsi="Arial" w:cs="Arial"/>
          <w:b/>
        </w:rPr>
        <w:t>Overige</w:t>
      </w:r>
      <w:proofErr w:type="spellEnd"/>
      <w:r w:rsidR="004E6B47">
        <w:rPr>
          <w:rStyle w:val="lessen"/>
          <w:rFonts w:ascii="Arial" w:hAnsi="Arial" w:cs="Arial"/>
          <w:b/>
        </w:rPr>
        <w:t xml:space="preserve"> </w:t>
      </w:r>
      <w:proofErr w:type="spellStart"/>
      <w:r w:rsidR="004E6B47">
        <w:rPr>
          <w:rStyle w:val="lessen"/>
          <w:rFonts w:ascii="Arial" w:hAnsi="Arial" w:cs="Arial"/>
          <w:b/>
        </w:rPr>
        <w:t>voedermiddelen</w:t>
      </w:r>
      <w:proofErr w:type="spellEnd"/>
    </w:p>
    <w:p w:rsidR="002C7130" w:rsidRPr="00A003D2" w:rsidRDefault="00A003D2" w:rsidP="002C7130">
      <w:pPr>
        <w:tabs>
          <w:tab w:val="left" w:pos="-1440"/>
          <w:tab w:val="left" w:pos="-720"/>
        </w:tabs>
        <w:rPr>
          <w:rStyle w:val="lessen"/>
          <w:rFonts w:ascii="Arial" w:hAnsi="Arial" w:cs="Arial"/>
        </w:rPr>
      </w:pPr>
      <w:r w:rsidRPr="00A003D2">
        <w:rPr>
          <w:rStyle w:val="lessen"/>
          <w:rFonts w:ascii="Arial" w:hAnsi="Arial" w:cs="Arial"/>
        </w:rPr>
        <w:t>J</w:t>
      </w:r>
      <w:r w:rsidR="002C7130" w:rsidRPr="00A003D2">
        <w:rPr>
          <w:rStyle w:val="lessen"/>
          <w:rFonts w:ascii="Arial" w:hAnsi="Arial" w:cs="Arial"/>
        </w:rPr>
        <w:t xml:space="preserve">e </w:t>
      </w:r>
      <w:proofErr w:type="spellStart"/>
      <w:r w:rsidR="002C7130" w:rsidRPr="00A003D2">
        <w:rPr>
          <w:rStyle w:val="lessen"/>
          <w:rFonts w:ascii="Arial" w:hAnsi="Arial" w:cs="Arial"/>
        </w:rPr>
        <w:t>hebt</w:t>
      </w:r>
      <w:proofErr w:type="spellEnd"/>
      <w:r w:rsidR="002C7130" w:rsidRPr="00A003D2">
        <w:rPr>
          <w:rStyle w:val="lessen"/>
          <w:rFonts w:ascii="Arial" w:hAnsi="Arial" w:cs="Arial"/>
        </w:rPr>
        <w:t xml:space="preserve"> nu </w:t>
      </w:r>
      <w:proofErr w:type="spellStart"/>
      <w:r w:rsidR="002C7130" w:rsidRPr="00A003D2">
        <w:rPr>
          <w:rStyle w:val="lessen"/>
          <w:rFonts w:ascii="Arial" w:hAnsi="Arial" w:cs="Arial"/>
        </w:rPr>
        <w:t>een</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aantal</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voedermiddelen</w:t>
      </w:r>
      <w:proofErr w:type="spellEnd"/>
      <w:r w:rsidR="002C7130" w:rsidRPr="00A003D2">
        <w:rPr>
          <w:rStyle w:val="lessen"/>
          <w:rFonts w:ascii="Arial" w:hAnsi="Arial" w:cs="Arial"/>
        </w:rPr>
        <w:t xml:space="preserve"> </w:t>
      </w:r>
      <w:proofErr w:type="spellStart"/>
      <w:r w:rsidR="002C7130" w:rsidRPr="00A003D2">
        <w:rPr>
          <w:rStyle w:val="lessen"/>
          <w:rFonts w:ascii="Arial" w:hAnsi="Arial" w:cs="Arial"/>
        </w:rPr>
        <w:t>gezien</w:t>
      </w:r>
      <w:proofErr w:type="spellEnd"/>
      <w:r w:rsidR="002C7130" w:rsidRPr="00A003D2">
        <w:rPr>
          <w:rStyle w:val="lessen"/>
          <w:rFonts w:ascii="Arial" w:hAnsi="Arial" w:cs="Arial"/>
        </w:rPr>
        <w:t xml:space="preserve">. </w:t>
      </w:r>
      <w:proofErr w:type="spellStart"/>
      <w:r w:rsidRPr="00A003D2">
        <w:rPr>
          <w:rStyle w:val="lessen"/>
          <w:rFonts w:ascii="Arial" w:hAnsi="Arial" w:cs="Arial"/>
        </w:rPr>
        <w:t>Alleen</w:t>
      </w:r>
      <w:proofErr w:type="spellEnd"/>
      <w:r w:rsidRPr="00A003D2">
        <w:rPr>
          <w:rStyle w:val="lessen"/>
          <w:rFonts w:ascii="Arial" w:hAnsi="Arial" w:cs="Arial"/>
        </w:rPr>
        <w:t xml:space="preserve"> op </w:t>
      </w:r>
      <w:proofErr w:type="spellStart"/>
      <w:r w:rsidRPr="00A003D2">
        <w:rPr>
          <w:rStyle w:val="lessen"/>
          <w:rFonts w:ascii="Arial" w:hAnsi="Arial" w:cs="Arial"/>
        </w:rPr>
        <w:t>ieder</w:t>
      </w:r>
      <w:proofErr w:type="spellEnd"/>
      <w:r w:rsidRPr="00A003D2">
        <w:rPr>
          <w:rStyle w:val="lessen"/>
          <w:rFonts w:ascii="Arial" w:hAnsi="Arial" w:cs="Arial"/>
        </w:rPr>
        <w:t xml:space="preserve"> </w:t>
      </w:r>
      <w:proofErr w:type="spellStart"/>
      <w:r w:rsidRPr="00A003D2">
        <w:rPr>
          <w:rStyle w:val="lessen"/>
          <w:rFonts w:ascii="Arial" w:hAnsi="Arial" w:cs="Arial"/>
        </w:rPr>
        <w:t>bedrijf</w:t>
      </w:r>
      <w:proofErr w:type="spellEnd"/>
      <w:r w:rsidRPr="00A003D2">
        <w:rPr>
          <w:rStyle w:val="lessen"/>
          <w:rFonts w:ascii="Arial" w:hAnsi="Arial" w:cs="Arial"/>
        </w:rPr>
        <w:t xml:space="preserve"> </w:t>
      </w:r>
      <w:proofErr w:type="spellStart"/>
      <w:r w:rsidRPr="00A003D2">
        <w:rPr>
          <w:rStyle w:val="lessen"/>
          <w:rFonts w:ascii="Arial" w:hAnsi="Arial" w:cs="Arial"/>
        </w:rPr>
        <w:t>komen</w:t>
      </w:r>
      <w:proofErr w:type="spellEnd"/>
      <w:r w:rsidRPr="00A003D2">
        <w:rPr>
          <w:rStyle w:val="lessen"/>
          <w:rFonts w:ascii="Arial" w:hAnsi="Arial" w:cs="Arial"/>
        </w:rPr>
        <w:t xml:space="preserve"> </w:t>
      </w:r>
      <w:proofErr w:type="spellStart"/>
      <w:r w:rsidRPr="00A003D2">
        <w:rPr>
          <w:rStyle w:val="lessen"/>
          <w:rFonts w:ascii="Arial" w:hAnsi="Arial" w:cs="Arial"/>
        </w:rPr>
        <w:t>andere</w:t>
      </w:r>
      <w:proofErr w:type="spellEnd"/>
      <w:r w:rsidRPr="00A003D2">
        <w:rPr>
          <w:rStyle w:val="lessen"/>
          <w:rFonts w:ascii="Arial" w:hAnsi="Arial" w:cs="Arial"/>
        </w:rPr>
        <w:t xml:space="preserve"> </w:t>
      </w:r>
      <w:proofErr w:type="spellStart"/>
      <w:r w:rsidRPr="00A003D2">
        <w:rPr>
          <w:rStyle w:val="lessen"/>
          <w:rFonts w:ascii="Arial" w:hAnsi="Arial" w:cs="Arial"/>
        </w:rPr>
        <w:t>voedermiddelen</w:t>
      </w:r>
      <w:proofErr w:type="spellEnd"/>
      <w:r w:rsidRPr="00A003D2">
        <w:rPr>
          <w:rStyle w:val="lessen"/>
          <w:rFonts w:ascii="Arial" w:hAnsi="Arial" w:cs="Arial"/>
        </w:rPr>
        <w:t xml:space="preserve"> </w:t>
      </w:r>
      <w:proofErr w:type="spellStart"/>
      <w:r w:rsidRPr="00A003D2">
        <w:rPr>
          <w:rStyle w:val="lessen"/>
          <w:rFonts w:ascii="Arial" w:hAnsi="Arial" w:cs="Arial"/>
        </w:rPr>
        <w:t>voor</w:t>
      </w:r>
      <w:proofErr w:type="spellEnd"/>
      <w:r w:rsidRPr="00A003D2">
        <w:rPr>
          <w:rStyle w:val="lessen"/>
          <w:rFonts w:ascii="Arial" w:hAnsi="Arial" w:cs="Arial"/>
        </w:rPr>
        <w:t>.</w:t>
      </w:r>
    </w:p>
    <w:p w:rsidR="002C7130" w:rsidRPr="00A003D2" w:rsidRDefault="002C7130" w:rsidP="002C7130">
      <w:pPr>
        <w:tabs>
          <w:tab w:val="left" w:pos="-1440"/>
          <w:tab w:val="left" w:pos="-720"/>
        </w:tabs>
        <w:rPr>
          <w:rStyle w:val="lessen"/>
          <w:rFonts w:ascii="Arial" w:hAnsi="Arial" w:cs="Arial"/>
        </w:rPr>
      </w:pPr>
      <w:proofErr w:type="spellStart"/>
      <w:r w:rsidRPr="00A003D2">
        <w:rPr>
          <w:rStyle w:val="lessen"/>
          <w:rFonts w:ascii="Arial" w:hAnsi="Arial" w:cs="Arial"/>
        </w:rPr>
        <w:t>Vul</w:t>
      </w:r>
      <w:proofErr w:type="spellEnd"/>
      <w:r w:rsidRPr="00A003D2">
        <w:rPr>
          <w:rStyle w:val="lessen"/>
          <w:rFonts w:ascii="Arial" w:hAnsi="Arial" w:cs="Arial"/>
        </w:rPr>
        <w:t xml:space="preserve"> van </w:t>
      </w:r>
      <w:proofErr w:type="spellStart"/>
      <w:r w:rsidRPr="00A003D2">
        <w:rPr>
          <w:rStyle w:val="lessen"/>
          <w:rFonts w:ascii="Arial" w:hAnsi="Arial" w:cs="Arial"/>
        </w:rPr>
        <w:t>een</w:t>
      </w:r>
      <w:proofErr w:type="spellEnd"/>
      <w:r w:rsidRPr="00A003D2">
        <w:rPr>
          <w:rStyle w:val="lessen"/>
          <w:rFonts w:ascii="Arial" w:hAnsi="Arial" w:cs="Arial"/>
        </w:rPr>
        <w:t xml:space="preserve"> </w:t>
      </w:r>
      <w:proofErr w:type="spellStart"/>
      <w:r w:rsidRPr="00A003D2">
        <w:rPr>
          <w:rStyle w:val="lessen"/>
          <w:rFonts w:ascii="Arial" w:hAnsi="Arial" w:cs="Arial"/>
        </w:rPr>
        <w:t>aantal</w:t>
      </w:r>
      <w:proofErr w:type="spellEnd"/>
      <w:r w:rsidRPr="00A003D2">
        <w:rPr>
          <w:rStyle w:val="lessen"/>
          <w:rFonts w:ascii="Arial" w:hAnsi="Arial" w:cs="Arial"/>
        </w:rPr>
        <w:t xml:space="preserve"> </w:t>
      </w:r>
      <w:proofErr w:type="spellStart"/>
      <w:r w:rsidRPr="00A003D2">
        <w:rPr>
          <w:rStyle w:val="lessen"/>
          <w:rFonts w:ascii="Arial" w:hAnsi="Arial" w:cs="Arial"/>
        </w:rPr>
        <w:t>voedermiddelen</w:t>
      </w:r>
      <w:proofErr w:type="spellEnd"/>
      <w:r w:rsidRPr="00A003D2">
        <w:rPr>
          <w:rStyle w:val="lessen"/>
          <w:rFonts w:ascii="Arial" w:hAnsi="Arial" w:cs="Arial"/>
        </w:rPr>
        <w:t xml:space="preserve"> de </w:t>
      </w:r>
      <w:proofErr w:type="spellStart"/>
      <w:r w:rsidRPr="00A003D2">
        <w:rPr>
          <w:rStyle w:val="lessen"/>
          <w:rFonts w:ascii="Arial" w:hAnsi="Arial" w:cs="Arial"/>
        </w:rPr>
        <w:t>naam</w:t>
      </w:r>
      <w:proofErr w:type="spellEnd"/>
      <w:r w:rsidRPr="00A003D2">
        <w:rPr>
          <w:rStyle w:val="lessen"/>
          <w:rFonts w:ascii="Arial" w:hAnsi="Arial" w:cs="Arial"/>
        </w:rPr>
        <w:t xml:space="preserve"> van het </w:t>
      </w:r>
      <w:proofErr w:type="spellStart"/>
      <w:r w:rsidRPr="00A003D2">
        <w:rPr>
          <w:rStyle w:val="lessen"/>
          <w:rFonts w:ascii="Arial" w:hAnsi="Arial" w:cs="Arial"/>
        </w:rPr>
        <w:t>voedermiddel</w:t>
      </w:r>
      <w:proofErr w:type="spellEnd"/>
      <w:r w:rsidRPr="00A003D2">
        <w:rPr>
          <w:rStyle w:val="lessen"/>
          <w:rFonts w:ascii="Arial" w:hAnsi="Arial" w:cs="Arial"/>
        </w:rPr>
        <w:t xml:space="preserve"> in </w:t>
      </w:r>
      <w:proofErr w:type="spellStart"/>
      <w:r w:rsidRPr="00A003D2">
        <w:rPr>
          <w:rStyle w:val="lessen"/>
          <w:rFonts w:ascii="Arial" w:hAnsi="Arial" w:cs="Arial"/>
        </w:rPr>
        <w:t>tabel</w:t>
      </w:r>
      <w:proofErr w:type="spellEnd"/>
      <w:r w:rsidRPr="00A003D2">
        <w:rPr>
          <w:rStyle w:val="lessen"/>
          <w:rFonts w:ascii="Arial" w:hAnsi="Arial" w:cs="Arial"/>
        </w:rPr>
        <w:t xml:space="preserve"> 3 in.</w:t>
      </w:r>
    </w:p>
    <w:p w:rsidR="002C7130" w:rsidRPr="00A003D2" w:rsidRDefault="002C7130" w:rsidP="002C7130">
      <w:pPr>
        <w:tabs>
          <w:tab w:val="left" w:pos="-1440"/>
          <w:tab w:val="left" w:pos="-720"/>
        </w:tabs>
        <w:rPr>
          <w:rStyle w:val="lessen"/>
          <w:rFonts w:ascii="Arial" w:hAnsi="Arial" w:cs="Arial"/>
        </w:rPr>
      </w:pPr>
    </w:p>
    <w:p w:rsidR="002C7130" w:rsidRPr="00A003D2" w:rsidRDefault="00A003D2" w:rsidP="002C7130">
      <w:pPr>
        <w:tabs>
          <w:tab w:val="left" w:pos="-1440"/>
          <w:tab w:val="left" w:pos="-720"/>
        </w:tabs>
        <w:rPr>
          <w:rStyle w:val="lessen"/>
          <w:rFonts w:ascii="Arial" w:hAnsi="Arial" w:cs="Arial"/>
          <w:b/>
        </w:rPr>
      </w:pPr>
      <w:proofErr w:type="spellStart"/>
      <w:r w:rsidRPr="00A003D2">
        <w:rPr>
          <w:rStyle w:val="lessen"/>
          <w:rFonts w:ascii="Arial" w:hAnsi="Arial" w:cs="Arial"/>
          <w:b/>
        </w:rPr>
        <w:t>Tabel</w:t>
      </w:r>
      <w:proofErr w:type="spellEnd"/>
      <w:r w:rsidRPr="00A003D2">
        <w:rPr>
          <w:rStyle w:val="lessen"/>
          <w:rFonts w:ascii="Arial" w:hAnsi="Arial" w:cs="Arial"/>
          <w:b/>
        </w:rPr>
        <w:t xml:space="preserve"> 3: </w:t>
      </w:r>
      <w:proofErr w:type="spellStart"/>
      <w:r w:rsidRPr="00A003D2">
        <w:rPr>
          <w:rStyle w:val="lessen"/>
          <w:rFonts w:ascii="Arial" w:hAnsi="Arial" w:cs="Arial"/>
          <w:b/>
        </w:rPr>
        <w:t>Overige</w:t>
      </w:r>
      <w:proofErr w:type="spellEnd"/>
      <w:r w:rsidRPr="00A003D2">
        <w:rPr>
          <w:rStyle w:val="lessen"/>
          <w:rFonts w:ascii="Arial" w:hAnsi="Arial" w:cs="Arial"/>
          <w:b/>
        </w:rPr>
        <w:t xml:space="preserve"> </w:t>
      </w:r>
      <w:proofErr w:type="spellStart"/>
      <w:r w:rsidRPr="00A003D2">
        <w:rPr>
          <w:rStyle w:val="lessen"/>
          <w:rFonts w:ascii="Arial" w:hAnsi="Arial" w:cs="Arial"/>
          <w:b/>
        </w:rPr>
        <w:t>voedermiddelen</w:t>
      </w:r>
      <w:proofErr w:type="spellEnd"/>
    </w:p>
    <w:tbl>
      <w:tblPr>
        <w:tblW w:w="0" w:type="auto"/>
        <w:tblInd w:w="120" w:type="dxa"/>
        <w:tblLayout w:type="fixed"/>
        <w:tblCellMar>
          <w:left w:w="120" w:type="dxa"/>
          <w:right w:w="120" w:type="dxa"/>
        </w:tblCellMar>
        <w:tblLook w:val="0000" w:firstRow="0" w:lastRow="0" w:firstColumn="0" w:lastColumn="0" w:noHBand="0" w:noVBand="0"/>
      </w:tblPr>
      <w:tblGrid>
        <w:gridCol w:w="817"/>
        <w:gridCol w:w="8594"/>
      </w:tblGrid>
      <w:tr w:rsidR="002C7130" w:rsidRPr="00A003D2" w:rsidTr="008D7E7C">
        <w:tc>
          <w:tcPr>
            <w:tcW w:w="817"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NR.</w:t>
            </w:r>
          </w:p>
        </w:tc>
        <w:tc>
          <w:tcPr>
            <w:tcW w:w="8594"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NAAM VAN HET VOEDERMIDDEL</w:t>
            </w:r>
          </w:p>
        </w:tc>
      </w:tr>
      <w:tr w:rsidR="002C7130" w:rsidRPr="00A003D2" w:rsidTr="008D7E7C">
        <w:tc>
          <w:tcPr>
            <w:tcW w:w="817"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1</w:t>
            </w:r>
          </w:p>
        </w:tc>
        <w:tc>
          <w:tcPr>
            <w:tcW w:w="8594"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r>
      <w:tr w:rsidR="002C7130" w:rsidRPr="00A003D2" w:rsidTr="008D7E7C">
        <w:tc>
          <w:tcPr>
            <w:tcW w:w="817"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2</w:t>
            </w:r>
          </w:p>
        </w:tc>
        <w:tc>
          <w:tcPr>
            <w:tcW w:w="8594"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r>
      <w:tr w:rsidR="002C7130" w:rsidRPr="00A003D2" w:rsidTr="008D7E7C">
        <w:tc>
          <w:tcPr>
            <w:tcW w:w="817"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3</w:t>
            </w:r>
          </w:p>
        </w:tc>
        <w:tc>
          <w:tcPr>
            <w:tcW w:w="8594"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r>
      <w:tr w:rsidR="002C7130" w:rsidRPr="00A003D2" w:rsidTr="008D7E7C">
        <w:tc>
          <w:tcPr>
            <w:tcW w:w="817"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4</w:t>
            </w:r>
          </w:p>
        </w:tc>
        <w:tc>
          <w:tcPr>
            <w:tcW w:w="8594"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r>
      <w:tr w:rsidR="002C7130" w:rsidRPr="00A003D2" w:rsidTr="008D7E7C">
        <w:tc>
          <w:tcPr>
            <w:tcW w:w="817"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5</w:t>
            </w:r>
          </w:p>
        </w:tc>
        <w:tc>
          <w:tcPr>
            <w:tcW w:w="8594"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r>
      <w:tr w:rsidR="002C7130" w:rsidRPr="00A003D2" w:rsidTr="008D7E7C">
        <w:tc>
          <w:tcPr>
            <w:tcW w:w="817"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6</w:t>
            </w:r>
          </w:p>
        </w:tc>
        <w:tc>
          <w:tcPr>
            <w:tcW w:w="8594"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r>
      <w:tr w:rsidR="002C7130" w:rsidRPr="00A003D2" w:rsidTr="008D7E7C">
        <w:tc>
          <w:tcPr>
            <w:tcW w:w="817"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7</w:t>
            </w:r>
          </w:p>
        </w:tc>
        <w:tc>
          <w:tcPr>
            <w:tcW w:w="8594"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r>
      <w:tr w:rsidR="002C7130" w:rsidRPr="00A003D2" w:rsidTr="008D7E7C">
        <w:tc>
          <w:tcPr>
            <w:tcW w:w="817"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8</w:t>
            </w:r>
          </w:p>
        </w:tc>
        <w:tc>
          <w:tcPr>
            <w:tcW w:w="8594"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r>
      <w:tr w:rsidR="002C7130" w:rsidRPr="00A003D2" w:rsidTr="008D7E7C">
        <w:tc>
          <w:tcPr>
            <w:tcW w:w="817" w:type="dxa"/>
            <w:tcBorders>
              <w:top w:val="single" w:sz="7" w:space="0" w:color="auto"/>
              <w:left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9</w:t>
            </w:r>
          </w:p>
        </w:tc>
        <w:tc>
          <w:tcPr>
            <w:tcW w:w="8594" w:type="dxa"/>
            <w:tcBorders>
              <w:top w:val="single" w:sz="7" w:space="0" w:color="auto"/>
              <w:left w:val="single" w:sz="7" w:space="0" w:color="auto"/>
              <w:righ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r>
      <w:tr w:rsidR="002C7130" w:rsidRPr="00A003D2" w:rsidTr="008D7E7C">
        <w:tc>
          <w:tcPr>
            <w:tcW w:w="817" w:type="dxa"/>
            <w:tcBorders>
              <w:top w:val="single" w:sz="7" w:space="0" w:color="auto"/>
              <w:left w:val="single" w:sz="7" w:space="0" w:color="auto"/>
              <w:bottom w:val="single" w:sz="7" w:space="0" w:color="auto"/>
            </w:tcBorders>
          </w:tcPr>
          <w:p w:rsidR="002C7130" w:rsidRPr="00A003D2" w:rsidRDefault="002C7130" w:rsidP="008D7E7C">
            <w:pPr>
              <w:tabs>
                <w:tab w:val="left" w:pos="-1440"/>
                <w:tab w:val="left" w:pos="-720"/>
              </w:tabs>
              <w:spacing w:before="90" w:after="54"/>
              <w:rPr>
                <w:rStyle w:val="lessen"/>
                <w:rFonts w:ascii="Arial" w:hAnsi="Arial" w:cs="Arial"/>
              </w:rPr>
            </w:pPr>
            <w:r w:rsidRPr="00A003D2">
              <w:rPr>
                <w:rStyle w:val="lessen"/>
                <w:rFonts w:ascii="Arial" w:hAnsi="Arial" w:cs="Arial"/>
              </w:rPr>
              <w:t xml:space="preserve"> 10</w:t>
            </w:r>
          </w:p>
        </w:tc>
        <w:tc>
          <w:tcPr>
            <w:tcW w:w="8594" w:type="dxa"/>
            <w:tcBorders>
              <w:top w:val="single" w:sz="7" w:space="0" w:color="auto"/>
              <w:left w:val="single" w:sz="7" w:space="0" w:color="auto"/>
              <w:bottom w:val="single" w:sz="7" w:space="0" w:color="auto"/>
              <w:right w:val="single" w:sz="7" w:space="0" w:color="auto"/>
            </w:tcBorders>
          </w:tcPr>
          <w:p w:rsidR="002C7130" w:rsidRPr="00A003D2" w:rsidRDefault="002C7130" w:rsidP="008D7E7C">
            <w:pPr>
              <w:tabs>
                <w:tab w:val="left" w:pos="-1440"/>
                <w:tab w:val="left" w:pos="-720"/>
              </w:tabs>
              <w:spacing w:before="90"/>
              <w:rPr>
                <w:rStyle w:val="lessen"/>
                <w:rFonts w:ascii="Arial" w:hAnsi="Arial" w:cs="Arial"/>
              </w:rPr>
            </w:pPr>
          </w:p>
          <w:p w:rsidR="002C7130" w:rsidRPr="00A003D2" w:rsidRDefault="002C7130" w:rsidP="008D7E7C">
            <w:pPr>
              <w:tabs>
                <w:tab w:val="left" w:pos="-1440"/>
                <w:tab w:val="left" w:pos="-720"/>
              </w:tabs>
              <w:spacing w:after="54"/>
              <w:rPr>
                <w:rStyle w:val="lessen"/>
                <w:rFonts w:ascii="Arial" w:hAnsi="Arial" w:cs="Arial"/>
              </w:rPr>
            </w:pPr>
          </w:p>
        </w:tc>
      </w:tr>
    </w:tbl>
    <w:p w:rsidR="002C7130" w:rsidRDefault="002C7130" w:rsidP="002C7130">
      <w:pPr>
        <w:tabs>
          <w:tab w:val="left" w:pos="-1440"/>
          <w:tab w:val="left" w:pos="-720"/>
        </w:tabs>
        <w:rPr>
          <w:rStyle w:val="lessen"/>
        </w:rPr>
      </w:pPr>
    </w:p>
    <w:p w:rsidR="002C7130" w:rsidRDefault="002C7130" w:rsidP="002C7130"/>
    <w:p w:rsidR="002C7130" w:rsidRDefault="002C7130" w:rsidP="002C7130">
      <w:r>
        <w:tab/>
      </w:r>
    </w:p>
    <w:p w:rsidR="004E6B47" w:rsidRDefault="00A003D2" w:rsidP="004E6B47">
      <w:pPr>
        <w:rPr>
          <w:sz w:val="22"/>
        </w:rPr>
      </w:pPr>
      <w:r>
        <w:br w:type="page"/>
      </w:r>
    </w:p>
    <w:tbl>
      <w:tblPr>
        <w:tblStyle w:val="Tabelraster"/>
        <w:tblpPr w:leftFromText="141" w:rightFromText="141" w:vertAnchor="text" w:horzAnchor="margin" w:tblpY="2685"/>
        <w:tblW w:w="0" w:type="auto"/>
        <w:tblLook w:val="04A0" w:firstRow="1" w:lastRow="0" w:firstColumn="1" w:lastColumn="0" w:noHBand="0" w:noVBand="1"/>
      </w:tblPr>
      <w:tblGrid>
        <w:gridCol w:w="2830"/>
        <w:gridCol w:w="5526"/>
      </w:tblGrid>
      <w:tr w:rsidR="004E6B47" w:rsidRPr="00805E3B" w:rsidTr="004E6B47">
        <w:trPr>
          <w:trHeight w:val="266"/>
        </w:trPr>
        <w:tc>
          <w:tcPr>
            <w:tcW w:w="2830" w:type="dxa"/>
            <w:tcBorders>
              <w:bottom w:val="single" w:sz="4" w:space="0" w:color="FFFFFF" w:themeColor="background1"/>
            </w:tcBorders>
            <w:shd w:val="pct5" w:color="auto" w:fill="000000" w:themeFill="text1"/>
          </w:tcPr>
          <w:p w:rsidR="004E6B47" w:rsidRPr="00805E3B" w:rsidRDefault="004E6B47" w:rsidP="004E6B47">
            <w:pPr>
              <w:pStyle w:val="Geenafstand"/>
              <w:rPr>
                <w:color w:val="FFFFFF" w:themeColor="background1"/>
                <w:sz w:val="22"/>
                <w:szCs w:val="24"/>
              </w:rPr>
            </w:pPr>
            <w:r w:rsidRPr="00805E3B">
              <w:rPr>
                <w:color w:val="FFFFFF" w:themeColor="background1"/>
                <w:sz w:val="22"/>
                <w:szCs w:val="24"/>
              </w:rPr>
              <w:lastRenderedPageBreak/>
              <w:t>Resultaat</w:t>
            </w:r>
          </w:p>
        </w:tc>
        <w:tc>
          <w:tcPr>
            <w:tcW w:w="5526" w:type="dxa"/>
          </w:tcPr>
          <w:p w:rsidR="004E6B47" w:rsidRPr="001A2CA3" w:rsidRDefault="004E6B47" w:rsidP="004E6B47">
            <w:pPr>
              <w:rPr>
                <w:sz w:val="22"/>
              </w:rPr>
            </w:pPr>
            <w:r>
              <w:rPr>
                <w:sz w:val="22"/>
              </w:rPr>
              <w:t xml:space="preserve">- Wat er belangrijk is met betrekking tot de juiste hoeveelheid voer. </w:t>
            </w:r>
            <w:r>
              <w:rPr>
                <w:sz w:val="22"/>
              </w:rPr>
              <w:br/>
              <w:t>- Wat de voor- en nadelen zijn van brijvoer.</w:t>
            </w:r>
            <w:r>
              <w:rPr>
                <w:sz w:val="22"/>
              </w:rPr>
              <w:br/>
              <w:t xml:space="preserve">- Hoe een brijvoer installatie werkt. </w:t>
            </w:r>
            <w:r>
              <w:rPr>
                <w:sz w:val="22"/>
              </w:rPr>
              <w:br/>
              <w:t xml:space="preserve">- Hoeveel verschillende voeders je op een varkenshouderij hebt. </w:t>
            </w:r>
            <w:r>
              <w:rPr>
                <w:sz w:val="22"/>
              </w:rPr>
              <w:br/>
              <w:t>- In welke stadia er een voerwisseling is.</w:t>
            </w:r>
          </w:p>
          <w:p w:rsidR="004E6B47" w:rsidRPr="00805E3B" w:rsidRDefault="004E6B47" w:rsidP="004E6B47">
            <w:pPr>
              <w:pStyle w:val="Geenafstand"/>
              <w:rPr>
                <w:sz w:val="22"/>
                <w:szCs w:val="24"/>
              </w:rPr>
            </w:pPr>
          </w:p>
        </w:tc>
      </w:tr>
      <w:tr w:rsidR="004E6B47" w:rsidRPr="00805E3B" w:rsidTr="004E6B47">
        <w:trPr>
          <w:trHeight w:val="266"/>
        </w:trPr>
        <w:tc>
          <w:tcPr>
            <w:tcW w:w="2830" w:type="dxa"/>
            <w:tcBorders>
              <w:top w:val="single" w:sz="4" w:space="0" w:color="FFFFFF" w:themeColor="background1"/>
              <w:bottom w:val="single" w:sz="4" w:space="0" w:color="FFFFFF" w:themeColor="background1"/>
            </w:tcBorders>
            <w:shd w:val="pct5" w:color="auto" w:fill="000000" w:themeFill="text1"/>
          </w:tcPr>
          <w:p w:rsidR="004E6B47" w:rsidRPr="00805E3B" w:rsidRDefault="004E6B47" w:rsidP="004E6B47">
            <w:pPr>
              <w:pStyle w:val="Geenafstand"/>
              <w:rPr>
                <w:color w:val="FFFFFF" w:themeColor="background1"/>
                <w:sz w:val="22"/>
                <w:szCs w:val="24"/>
              </w:rPr>
            </w:pPr>
            <w:r w:rsidRPr="00805E3B">
              <w:rPr>
                <w:color w:val="FFFFFF" w:themeColor="background1"/>
                <w:sz w:val="22"/>
                <w:szCs w:val="24"/>
              </w:rPr>
              <w:t xml:space="preserve">Werktijd </w:t>
            </w:r>
          </w:p>
        </w:tc>
        <w:tc>
          <w:tcPr>
            <w:tcW w:w="5526" w:type="dxa"/>
          </w:tcPr>
          <w:p w:rsidR="004E6B47" w:rsidRPr="00805E3B" w:rsidRDefault="004E6B47" w:rsidP="004E6B47">
            <w:pPr>
              <w:pStyle w:val="Geenafstand"/>
              <w:rPr>
                <w:sz w:val="22"/>
                <w:szCs w:val="24"/>
              </w:rPr>
            </w:pPr>
            <w:r>
              <w:rPr>
                <w:sz w:val="22"/>
                <w:szCs w:val="24"/>
              </w:rPr>
              <w:t>180 min</w:t>
            </w:r>
          </w:p>
        </w:tc>
      </w:tr>
      <w:tr w:rsidR="004E6B47" w:rsidRPr="00805E3B" w:rsidTr="004E6B47">
        <w:trPr>
          <w:trHeight w:val="259"/>
        </w:trPr>
        <w:tc>
          <w:tcPr>
            <w:tcW w:w="2830" w:type="dxa"/>
            <w:tcBorders>
              <w:top w:val="single" w:sz="4" w:space="0" w:color="FFFFFF" w:themeColor="background1"/>
              <w:bottom w:val="single" w:sz="4" w:space="0" w:color="FFFFFF" w:themeColor="background1"/>
            </w:tcBorders>
            <w:shd w:val="pct5" w:color="auto" w:fill="000000" w:themeFill="text1"/>
          </w:tcPr>
          <w:p w:rsidR="004E6B47" w:rsidRPr="00805E3B" w:rsidRDefault="004E6B47" w:rsidP="004E6B47">
            <w:pPr>
              <w:pStyle w:val="Geenafstand"/>
              <w:rPr>
                <w:color w:val="FFFFFF" w:themeColor="background1"/>
                <w:sz w:val="22"/>
                <w:szCs w:val="24"/>
              </w:rPr>
            </w:pPr>
            <w:r w:rsidRPr="00805E3B">
              <w:rPr>
                <w:color w:val="FFFFFF" w:themeColor="background1"/>
                <w:sz w:val="22"/>
                <w:szCs w:val="24"/>
              </w:rPr>
              <w:t>Belang</w:t>
            </w:r>
          </w:p>
        </w:tc>
        <w:tc>
          <w:tcPr>
            <w:tcW w:w="5526" w:type="dxa"/>
          </w:tcPr>
          <w:p w:rsidR="004E6B47" w:rsidRPr="009B7D99" w:rsidRDefault="004E6B47" w:rsidP="004E6B47">
            <w:pPr>
              <w:pStyle w:val="Geenafstand"/>
              <w:rPr>
                <w:sz w:val="22"/>
                <w:szCs w:val="24"/>
              </w:rPr>
            </w:pPr>
            <w:r>
              <w:rPr>
                <w:sz w:val="22"/>
              </w:rPr>
              <w:t>Varkens worden gehouden voor de vleesproductie. Het is daarbij van belang dat de varkens in goede conditie gehouden worden. Dit wordt voornamelijk geregeld met de juiste voeding. Op een bedrijf kan men kiezen voor droogvoer en brijvoer.</w:t>
            </w:r>
          </w:p>
        </w:tc>
      </w:tr>
      <w:tr w:rsidR="004E6B47" w:rsidRPr="00805E3B" w:rsidTr="004E6B47">
        <w:trPr>
          <w:trHeight w:val="662"/>
        </w:trPr>
        <w:tc>
          <w:tcPr>
            <w:tcW w:w="2830" w:type="dxa"/>
            <w:tcBorders>
              <w:top w:val="single" w:sz="4" w:space="0" w:color="FFFFFF" w:themeColor="background1"/>
              <w:bottom w:val="single" w:sz="4" w:space="0" w:color="FFFFFF" w:themeColor="background1"/>
            </w:tcBorders>
            <w:shd w:val="pct5" w:color="auto" w:fill="000000" w:themeFill="text1"/>
          </w:tcPr>
          <w:p w:rsidR="004E6B47" w:rsidRPr="00805E3B" w:rsidRDefault="004E6B47" w:rsidP="004E6B47">
            <w:pPr>
              <w:pStyle w:val="Geenafstand"/>
              <w:rPr>
                <w:color w:val="FFFFFF" w:themeColor="background1"/>
                <w:sz w:val="22"/>
                <w:szCs w:val="24"/>
              </w:rPr>
            </w:pPr>
            <w:r>
              <w:rPr>
                <w:color w:val="FFFFFF" w:themeColor="background1"/>
                <w:sz w:val="22"/>
                <w:szCs w:val="24"/>
              </w:rPr>
              <w:t>Benodigdheden</w:t>
            </w:r>
          </w:p>
        </w:tc>
        <w:tc>
          <w:tcPr>
            <w:tcW w:w="5526" w:type="dxa"/>
          </w:tcPr>
          <w:p w:rsidR="004E6B47" w:rsidRDefault="004E6B47" w:rsidP="004E6B47">
            <w:pPr>
              <w:pStyle w:val="Geenafstand"/>
              <w:rPr>
                <w:sz w:val="22"/>
                <w:szCs w:val="24"/>
              </w:rPr>
            </w:pPr>
            <w:r>
              <w:rPr>
                <w:sz w:val="22"/>
                <w:szCs w:val="24"/>
              </w:rPr>
              <w:t xml:space="preserve">- pen </w:t>
            </w:r>
          </w:p>
          <w:p w:rsidR="004E6B47" w:rsidRPr="009B7D99" w:rsidRDefault="004E6B47" w:rsidP="004E6B47">
            <w:pPr>
              <w:pStyle w:val="Geenafstand"/>
              <w:rPr>
                <w:sz w:val="22"/>
                <w:szCs w:val="24"/>
              </w:rPr>
            </w:pPr>
            <w:r>
              <w:rPr>
                <w:sz w:val="22"/>
                <w:szCs w:val="24"/>
              </w:rPr>
              <w:t>- opdracht</w:t>
            </w:r>
          </w:p>
        </w:tc>
      </w:tr>
      <w:tr w:rsidR="004E6B47" w:rsidRPr="00805E3B" w:rsidTr="004E6B47">
        <w:trPr>
          <w:trHeight w:val="1404"/>
        </w:trPr>
        <w:tc>
          <w:tcPr>
            <w:tcW w:w="2830" w:type="dxa"/>
            <w:tcBorders>
              <w:top w:val="single" w:sz="4" w:space="0" w:color="FFFFFF" w:themeColor="background1"/>
              <w:bottom w:val="single" w:sz="4" w:space="0" w:color="FFFFFF" w:themeColor="background1"/>
            </w:tcBorders>
            <w:shd w:val="pct5" w:color="auto" w:fill="000000" w:themeFill="text1"/>
          </w:tcPr>
          <w:p w:rsidR="004E6B47" w:rsidRDefault="004E6B47" w:rsidP="004E6B47">
            <w:pPr>
              <w:pStyle w:val="Geenafstand"/>
              <w:rPr>
                <w:color w:val="FFFFFF" w:themeColor="background1"/>
                <w:sz w:val="22"/>
                <w:szCs w:val="24"/>
              </w:rPr>
            </w:pPr>
            <w:r>
              <w:rPr>
                <w:color w:val="FFFFFF" w:themeColor="background1"/>
                <w:sz w:val="22"/>
                <w:szCs w:val="24"/>
              </w:rPr>
              <w:t>Hoe we te werk gaan</w:t>
            </w:r>
          </w:p>
        </w:tc>
        <w:tc>
          <w:tcPr>
            <w:tcW w:w="5526" w:type="dxa"/>
          </w:tcPr>
          <w:p w:rsidR="004E6B47" w:rsidRDefault="004E6B47" w:rsidP="004E6B47">
            <w:pPr>
              <w:pStyle w:val="Geenafstand"/>
              <w:rPr>
                <w:sz w:val="22"/>
              </w:rPr>
            </w:pPr>
            <w:r>
              <w:rPr>
                <w:sz w:val="22"/>
              </w:rPr>
              <w:t>1. Je krijgt een kleine rondleiding m.b.t. de voer installatie.</w:t>
            </w:r>
            <w:r>
              <w:rPr>
                <w:sz w:val="22"/>
              </w:rPr>
              <w:br/>
              <w:t xml:space="preserve">2. Daarna maak je de opdrachten die staan beschreven. </w:t>
            </w:r>
            <w:r>
              <w:br w:type="page"/>
            </w:r>
          </w:p>
          <w:p w:rsidR="004E6B47" w:rsidRDefault="004E6B47" w:rsidP="004E6B47">
            <w:pPr>
              <w:pStyle w:val="Geenafstand"/>
              <w:rPr>
                <w:sz w:val="22"/>
                <w:szCs w:val="24"/>
              </w:rPr>
            </w:pPr>
            <w:r>
              <w:rPr>
                <w:sz w:val="22"/>
              </w:rPr>
              <w:t>3. Deze opdrachten worden samen met de veehouder en de docent besproken.</w:t>
            </w:r>
          </w:p>
          <w:p w:rsidR="004E6B47" w:rsidRPr="000C3F51" w:rsidRDefault="004E6B47" w:rsidP="004E6B47"/>
          <w:p w:rsidR="004E6B47" w:rsidRPr="000C3F51" w:rsidRDefault="004E6B47" w:rsidP="004E6B47"/>
        </w:tc>
      </w:tr>
    </w:tbl>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6668"/>
      </w:tblGrid>
      <w:tr w:rsidR="004E6B47" w:rsidRPr="00A003D2" w:rsidTr="008D7E7C">
        <w:trPr>
          <w:trHeight w:val="277"/>
        </w:trPr>
        <w:tc>
          <w:tcPr>
            <w:tcW w:w="1321" w:type="dxa"/>
            <w:tcBorders>
              <w:bottom w:val="single" w:sz="24" w:space="0" w:color="auto"/>
            </w:tcBorders>
          </w:tcPr>
          <w:p w:rsidR="004E6B47" w:rsidRPr="00A003D2" w:rsidRDefault="004E6B47" w:rsidP="008D7E7C">
            <w:pPr>
              <w:pStyle w:val="Kop1"/>
              <w:jc w:val="center"/>
              <w:outlineLvl w:val="0"/>
              <w:rPr>
                <w:sz w:val="40"/>
              </w:rPr>
            </w:pPr>
            <w:proofErr w:type="spellStart"/>
            <w:r w:rsidRPr="00A003D2">
              <w:rPr>
                <w:sz w:val="40"/>
              </w:rPr>
              <w:t>Taak</w:t>
            </w:r>
            <w:proofErr w:type="spellEnd"/>
          </w:p>
        </w:tc>
        <w:tc>
          <w:tcPr>
            <w:tcW w:w="6668" w:type="dxa"/>
            <w:tcBorders>
              <w:bottom w:val="single" w:sz="6" w:space="0" w:color="auto"/>
            </w:tcBorders>
          </w:tcPr>
          <w:p w:rsidR="004E6B47" w:rsidRPr="00A003D2" w:rsidRDefault="004E6B47" w:rsidP="008D7E7C">
            <w:pPr>
              <w:pStyle w:val="Kop1"/>
              <w:jc w:val="center"/>
              <w:outlineLvl w:val="0"/>
              <w:rPr>
                <w:b/>
                <w:sz w:val="40"/>
              </w:rPr>
            </w:pPr>
            <w:proofErr w:type="spellStart"/>
            <w:r w:rsidRPr="00A003D2">
              <w:rPr>
                <w:sz w:val="40"/>
              </w:rPr>
              <w:t>Uitvoering</w:t>
            </w:r>
            <w:proofErr w:type="spellEnd"/>
            <w:r w:rsidRPr="00A003D2">
              <w:rPr>
                <w:sz w:val="40"/>
              </w:rPr>
              <w:t xml:space="preserve"> </w:t>
            </w:r>
          </w:p>
        </w:tc>
      </w:tr>
      <w:tr w:rsidR="004E6B47" w:rsidRPr="00A003D2" w:rsidTr="008D7E7C">
        <w:trPr>
          <w:trHeight w:val="1161"/>
        </w:trPr>
        <w:tc>
          <w:tcPr>
            <w:tcW w:w="1321" w:type="dxa"/>
            <w:tcBorders>
              <w:top w:val="single" w:sz="24" w:space="0" w:color="auto"/>
              <w:left w:val="single" w:sz="24" w:space="0" w:color="auto"/>
              <w:bottom w:val="single" w:sz="24" w:space="0" w:color="auto"/>
              <w:right w:val="single" w:sz="24" w:space="0" w:color="auto"/>
            </w:tcBorders>
            <w:shd w:val="clear" w:color="auto" w:fill="92D050"/>
          </w:tcPr>
          <w:p w:rsidR="004E6B47" w:rsidRPr="00A003D2" w:rsidRDefault="00D02475" w:rsidP="008D7E7C">
            <w:pPr>
              <w:pStyle w:val="Kop1"/>
              <w:jc w:val="center"/>
              <w:outlineLvl w:val="0"/>
              <w:rPr>
                <w:sz w:val="40"/>
              </w:rPr>
            </w:pPr>
            <w:r>
              <w:rPr>
                <w:sz w:val="40"/>
              </w:rPr>
              <w:br/>
              <w:t>4</w:t>
            </w:r>
            <w:r w:rsidR="004E6B47" w:rsidRPr="00A003D2">
              <w:rPr>
                <w:sz w:val="40"/>
              </w:rPr>
              <w:t xml:space="preserve">.  </w:t>
            </w:r>
          </w:p>
        </w:tc>
        <w:tc>
          <w:tcPr>
            <w:tcW w:w="6668" w:type="dxa"/>
            <w:tcBorders>
              <w:top w:val="single" w:sz="6" w:space="0" w:color="auto"/>
              <w:left w:val="single" w:sz="24" w:space="0" w:color="auto"/>
            </w:tcBorders>
          </w:tcPr>
          <w:p w:rsidR="004E6B47" w:rsidRPr="00A003D2" w:rsidRDefault="004E6B47" w:rsidP="008D7E7C">
            <w:pPr>
              <w:pStyle w:val="Kop1"/>
              <w:outlineLvl w:val="0"/>
              <w:rPr>
                <w:rFonts w:eastAsiaTheme="minorHAnsi" w:cstheme="minorBidi"/>
                <w:sz w:val="40"/>
                <w:szCs w:val="22"/>
                <w:lang w:eastAsia="en-US"/>
              </w:rPr>
            </w:pPr>
            <w:r w:rsidRPr="00A003D2">
              <w:rPr>
                <w:sz w:val="40"/>
              </w:rPr>
              <w:br/>
              <w:t xml:space="preserve">  </w:t>
            </w:r>
            <w:proofErr w:type="spellStart"/>
            <w:r w:rsidR="00D02475">
              <w:rPr>
                <w:sz w:val="40"/>
              </w:rPr>
              <w:t>Brijvoer</w:t>
            </w:r>
            <w:proofErr w:type="spellEnd"/>
          </w:p>
          <w:p w:rsidR="004E6B47" w:rsidRPr="00A003D2" w:rsidRDefault="004E6B47" w:rsidP="008D7E7C">
            <w:pPr>
              <w:pStyle w:val="Kop1"/>
              <w:jc w:val="center"/>
              <w:outlineLvl w:val="0"/>
              <w:rPr>
                <w:sz w:val="40"/>
              </w:rPr>
            </w:pPr>
          </w:p>
        </w:tc>
      </w:tr>
    </w:tbl>
    <w:p w:rsidR="004E6B47" w:rsidRPr="004E6B47" w:rsidRDefault="004E6B47" w:rsidP="004E6B47">
      <w:r>
        <w:rPr>
          <w:sz w:val="22"/>
        </w:rPr>
        <w:br/>
      </w:r>
    </w:p>
    <w:p w:rsidR="004E6B47" w:rsidRDefault="004E6B47" w:rsidP="004E6B47">
      <w:pPr>
        <w:pStyle w:val="Geenafstand"/>
      </w:pPr>
      <w:r>
        <w:br w:type="page"/>
      </w:r>
    </w:p>
    <w:p w:rsidR="004E6B47" w:rsidRDefault="004E6B47" w:rsidP="004E6B47">
      <w:pPr>
        <w:pStyle w:val="Geenafstand"/>
        <w:rPr>
          <w:sz w:val="22"/>
        </w:rPr>
      </w:pPr>
      <w:r w:rsidRPr="004E6B47">
        <w:rPr>
          <w:b/>
          <w:sz w:val="22"/>
        </w:rPr>
        <w:lastRenderedPageBreak/>
        <w:t>Opdracht 1: De voerinstallatie.</w:t>
      </w:r>
      <w:r>
        <w:rPr>
          <w:b/>
          <w:sz w:val="24"/>
        </w:rPr>
        <w:br/>
      </w:r>
      <w:r>
        <w:rPr>
          <w:sz w:val="22"/>
        </w:rPr>
        <w:t>Teken in het lege vak hieronder, hoe de volledige brij- installatie in elkaar zit. (Van mixer tot de varkens.)</w:t>
      </w:r>
    </w:p>
    <w:p w:rsidR="004E6B47" w:rsidRDefault="004E6B47" w:rsidP="004E6B47">
      <w:pPr>
        <w:pStyle w:val="Geenafstand"/>
        <w:rPr>
          <w:sz w:val="22"/>
        </w:rPr>
      </w:pPr>
    </w:p>
    <w:p w:rsidR="004E6B47" w:rsidRPr="00C3571B" w:rsidRDefault="004E6B47" w:rsidP="004E6B47">
      <w:pPr>
        <w:pStyle w:val="Geenafstand"/>
        <w:rPr>
          <w:sz w:val="22"/>
        </w:rPr>
      </w:pPr>
      <w:r>
        <w:rPr>
          <w:noProof/>
          <w:sz w:val="22"/>
          <w:lang w:eastAsia="nl-NL"/>
        </w:rPr>
        <mc:AlternateContent>
          <mc:Choice Requires="wps">
            <w:drawing>
              <wp:anchor distT="0" distB="0" distL="114300" distR="114300" simplePos="0" relativeHeight="251663360" behindDoc="0" locked="0" layoutInCell="1" allowOverlap="1" wp14:anchorId="39A8A6AF" wp14:editId="160F6B28">
                <wp:simplePos x="0" y="0"/>
                <wp:positionH relativeFrom="page">
                  <wp:align>center</wp:align>
                </wp:positionH>
                <wp:positionV relativeFrom="paragraph">
                  <wp:posOffset>178781</wp:posOffset>
                </wp:positionV>
                <wp:extent cx="6086475" cy="7115175"/>
                <wp:effectExtent l="0" t="0" r="28575" b="28575"/>
                <wp:wrapNone/>
                <wp:docPr id="14" name="Rechthoek 14"/>
                <wp:cNvGraphicFramePr/>
                <a:graphic xmlns:a="http://schemas.openxmlformats.org/drawingml/2006/main">
                  <a:graphicData uri="http://schemas.microsoft.com/office/word/2010/wordprocessingShape">
                    <wps:wsp>
                      <wps:cNvSpPr/>
                      <wps:spPr>
                        <a:xfrm>
                          <a:off x="0" y="0"/>
                          <a:ext cx="6086475" cy="71151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EF4007" id="Rechthoek 14" o:spid="_x0000_s1026" style="position:absolute;margin-left:0;margin-top:14.1pt;width:479.25pt;height:560.25pt;z-index:251663360;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" fillcolor="white [3201]" strokecolor="black [3200]" strokeweight="1pt">
                <w10:wrap anchorx="page"/>
              </v:rect>
            </w:pict>
          </mc:Fallback>
        </mc:AlternateContent>
      </w:r>
    </w:p>
    <w:p w:rsidR="004E6B47" w:rsidRDefault="004E6B47" w:rsidP="004E6B47">
      <w:pPr>
        <w:rPr>
          <w:b/>
          <w:i/>
          <w:sz w:val="28"/>
        </w:rPr>
      </w:pPr>
      <w:r>
        <w:rPr>
          <w:b/>
          <w:i/>
          <w:sz w:val="28"/>
        </w:rPr>
        <w:br w:type="page"/>
      </w:r>
    </w:p>
    <w:p w:rsidR="004E6B47" w:rsidRDefault="004E6B47" w:rsidP="004E6B47">
      <w:pPr>
        <w:rPr>
          <w:sz w:val="22"/>
        </w:rPr>
      </w:pPr>
      <w:r w:rsidRPr="004E6B47">
        <w:rPr>
          <w:b/>
          <w:sz w:val="22"/>
        </w:rPr>
        <w:lastRenderedPageBreak/>
        <w:t>Opdracht 2: Producten in het brijvoer</w:t>
      </w:r>
      <w:r>
        <w:rPr>
          <w:b/>
          <w:sz w:val="24"/>
        </w:rPr>
        <w:br/>
      </w:r>
      <w:r w:rsidRPr="00ED44B2">
        <w:rPr>
          <w:b/>
          <w:sz w:val="24"/>
        </w:rPr>
        <w:t xml:space="preserve"> </w:t>
      </w:r>
      <w:r>
        <w:rPr>
          <w:sz w:val="22"/>
        </w:rPr>
        <w:t xml:space="preserve">Welke producten zitten in het brijvoer? Vul onderstaande tabel zo ver als mogelijk in. </w:t>
      </w:r>
    </w:p>
    <w:tbl>
      <w:tblPr>
        <w:tblStyle w:val="Tabelraster"/>
        <w:tblW w:w="9444" w:type="dxa"/>
        <w:tblInd w:w="-572" w:type="dxa"/>
        <w:tblLook w:val="04A0" w:firstRow="1" w:lastRow="0" w:firstColumn="1" w:lastColumn="0" w:noHBand="0" w:noVBand="1"/>
      </w:tblPr>
      <w:tblGrid>
        <w:gridCol w:w="4106"/>
        <w:gridCol w:w="2693"/>
        <w:gridCol w:w="2645"/>
      </w:tblGrid>
      <w:tr w:rsidR="004E6B47" w:rsidRPr="00C3571B" w:rsidTr="008D7E7C">
        <w:trPr>
          <w:trHeight w:val="514"/>
        </w:trPr>
        <w:tc>
          <w:tcPr>
            <w:tcW w:w="4106" w:type="dxa"/>
            <w:tcBorders>
              <w:bottom w:val="double" w:sz="4" w:space="0" w:color="auto"/>
              <w:right w:val="double" w:sz="4" w:space="0" w:color="auto"/>
            </w:tcBorders>
          </w:tcPr>
          <w:p w:rsidR="004E6B47" w:rsidRPr="00C3571B" w:rsidRDefault="004E6B47" w:rsidP="008D7E7C">
            <w:pPr>
              <w:rPr>
                <w:b/>
                <w:sz w:val="24"/>
              </w:rPr>
            </w:pPr>
            <w:r w:rsidRPr="00C3571B">
              <w:rPr>
                <w:b/>
                <w:sz w:val="24"/>
              </w:rPr>
              <w:t>Product</w:t>
            </w:r>
          </w:p>
        </w:tc>
        <w:tc>
          <w:tcPr>
            <w:tcW w:w="2693" w:type="dxa"/>
            <w:tcBorders>
              <w:left w:val="double" w:sz="4" w:space="0" w:color="auto"/>
              <w:bottom w:val="double" w:sz="4" w:space="0" w:color="auto"/>
            </w:tcBorders>
          </w:tcPr>
          <w:p w:rsidR="004E6B47" w:rsidRPr="00C3571B" w:rsidRDefault="004E6B47" w:rsidP="008D7E7C">
            <w:pPr>
              <w:rPr>
                <w:b/>
                <w:sz w:val="24"/>
              </w:rPr>
            </w:pPr>
            <w:r w:rsidRPr="00C3571B">
              <w:rPr>
                <w:b/>
                <w:sz w:val="24"/>
              </w:rPr>
              <w:t>Energie arm of rijk</w:t>
            </w:r>
          </w:p>
        </w:tc>
        <w:tc>
          <w:tcPr>
            <w:tcW w:w="2645" w:type="dxa"/>
            <w:tcBorders>
              <w:bottom w:val="double" w:sz="4" w:space="0" w:color="auto"/>
            </w:tcBorders>
          </w:tcPr>
          <w:p w:rsidR="004E6B47" w:rsidRPr="00C3571B" w:rsidRDefault="004E6B47" w:rsidP="008D7E7C">
            <w:pPr>
              <w:rPr>
                <w:b/>
                <w:sz w:val="24"/>
              </w:rPr>
            </w:pPr>
            <w:r w:rsidRPr="00C3571B">
              <w:rPr>
                <w:b/>
                <w:sz w:val="24"/>
              </w:rPr>
              <w:t>Eiwit arm of rijk?</w:t>
            </w:r>
          </w:p>
        </w:tc>
      </w:tr>
      <w:tr w:rsidR="004E6B47" w:rsidRPr="00C3571B" w:rsidTr="008D7E7C">
        <w:trPr>
          <w:trHeight w:val="650"/>
        </w:trPr>
        <w:tc>
          <w:tcPr>
            <w:tcW w:w="4106" w:type="dxa"/>
            <w:tcBorders>
              <w:top w:val="double" w:sz="4" w:space="0" w:color="auto"/>
              <w:right w:val="double" w:sz="4" w:space="0" w:color="auto"/>
            </w:tcBorders>
          </w:tcPr>
          <w:p w:rsidR="004E6B47" w:rsidRPr="00C3571B" w:rsidRDefault="004E6B47" w:rsidP="008D7E7C">
            <w:pPr>
              <w:rPr>
                <w:sz w:val="24"/>
              </w:rPr>
            </w:pPr>
          </w:p>
        </w:tc>
        <w:tc>
          <w:tcPr>
            <w:tcW w:w="2693" w:type="dxa"/>
            <w:tcBorders>
              <w:top w:val="double" w:sz="4" w:space="0" w:color="auto"/>
              <w:left w:val="double" w:sz="4" w:space="0" w:color="auto"/>
            </w:tcBorders>
          </w:tcPr>
          <w:p w:rsidR="004E6B47" w:rsidRPr="00C3571B" w:rsidRDefault="004E6B47" w:rsidP="008D7E7C">
            <w:pPr>
              <w:jc w:val="center"/>
              <w:rPr>
                <w:sz w:val="24"/>
              </w:rPr>
            </w:pPr>
            <w:r>
              <w:rPr>
                <w:sz w:val="24"/>
              </w:rPr>
              <w:t>Arm / Rijk</w:t>
            </w:r>
          </w:p>
        </w:tc>
        <w:tc>
          <w:tcPr>
            <w:tcW w:w="2645" w:type="dxa"/>
            <w:tcBorders>
              <w:top w:val="double" w:sz="4" w:space="0" w:color="auto"/>
            </w:tcBorders>
          </w:tcPr>
          <w:p w:rsidR="004E6B47" w:rsidRPr="00C3571B" w:rsidRDefault="004E6B47" w:rsidP="008D7E7C">
            <w:pPr>
              <w:jc w:val="center"/>
              <w:rPr>
                <w:sz w:val="24"/>
              </w:rPr>
            </w:pPr>
            <w:r>
              <w:rPr>
                <w:sz w:val="24"/>
              </w:rPr>
              <w:t>Arm / Rijk</w:t>
            </w:r>
          </w:p>
        </w:tc>
      </w:tr>
      <w:tr w:rsidR="004E6B47" w:rsidRPr="00C3571B" w:rsidTr="008D7E7C">
        <w:trPr>
          <w:trHeight w:val="650"/>
        </w:trPr>
        <w:tc>
          <w:tcPr>
            <w:tcW w:w="4106" w:type="dxa"/>
            <w:tcBorders>
              <w:right w:val="double" w:sz="4" w:space="0" w:color="auto"/>
            </w:tcBorders>
          </w:tcPr>
          <w:p w:rsidR="004E6B47" w:rsidRPr="00C3571B" w:rsidRDefault="004E6B47" w:rsidP="008D7E7C">
            <w:pPr>
              <w:rPr>
                <w:sz w:val="24"/>
              </w:rPr>
            </w:pPr>
          </w:p>
        </w:tc>
        <w:tc>
          <w:tcPr>
            <w:tcW w:w="2693" w:type="dxa"/>
            <w:tcBorders>
              <w:left w:val="double" w:sz="4" w:space="0" w:color="auto"/>
            </w:tcBorders>
          </w:tcPr>
          <w:p w:rsidR="004E6B47" w:rsidRPr="00C3571B" w:rsidRDefault="004E6B47" w:rsidP="008D7E7C">
            <w:pPr>
              <w:jc w:val="center"/>
              <w:rPr>
                <w:sz w:val="24"/>
              </w:rPr>
            </w:pPr>
            <w:r>
              <w:rPr>
                <w:sz w:val="24"/>
              </w:rPr>
              <w:t>Arm / Rijk</w:t>
            </w:r>
          </w:p>
        </w:tc>
        <w:tc>
          <w:tcPr>
            <w:tcW w:w="2645" w:type="dxa"/>
          </w:tcPr>
          <w:p w:rsidR="004E6B47" w:rsidRPr="00C3571B" w:rsidRDefault="004E6B47" w:rsidP="008D7E7C">
            <w:pPr>
              <w:jc w:val="center"/>
              <w:rPr>
                <w:sz w:val="24"/>
              </w:rPr>
            </w:pPr>
            <w:r w:rsidRPr="00C3571B">
              <w:rPr>
                <w:sz w:val="24"/>
              </w:rPr>
              <w:t>Arm / Rijk</w:t>
            </w:r>
          </w:p>
        </w:tc>
      </w:tr>
      <w:tr w:rsidR="004E6B47" w:rsidRPr="00C3571B" w:rsidTr="008D7E7C">
        <w:trPr>
          <w:trHeight w:val="650"/>
        </w:trPr>
        <w:tc>
          <w:tcPr>
            <w:tcW w:w="4106" w:type="dxa"/>
            <w:tcBorders>
              <w:right w:val="double" w:sz="4" w:space="0" w:color="auto"/>
            </w:tcBorders>
          </w:tcPr>
          <w:p w:rsidR="004E6B47" w:rsidRPr="00C3571B" w:rsidRDefault="004E6B47" w:rsidP="008D7E7C">
            <w:pPr>
              <w:rPr>
                <w:sz w:val="24"/>
              </w:rPr>
            </w:pPr>
          </w:p>
        </w:tc>
        <w:tc>
          <w:tcPr>
            <w:tcW w:w="2693" w:type="dxa"/>
            <w:tcBorders>
              <w:left w:val="double" w:sz="4" w:space="0" w:color="auto"/>
            </w:tcBorders>
          </w:tcPr>
          <w:p w:rsidR="004E6B47" w:rsidRPr="00C3571B" w:rsidRDefault="004E6B47" w:rsidP="008D7E7C">
            <w:pPr>
              <w:jc w:val="center"/>
              <w:rPr>
                <w:sz w:val="24"/>
              </w:rPr>
            </w:pPr>
            <w:r>
              <w:rPr>
                <w:sz w:val="24"/>
              </w:rPr>
              <w:t>Arm / Rijk</w:t>
            </w:r>
          </w:p>
        </w:tc>
        <w:tc>
          <w:tcPr>
            <w:tcW w:w="2645" w:type="dxa"/>
          </w:tcPr>
          <w:p w:rsidR="004E6B47" w:rsidRPr="00C3571B" w:rsidRDefault="004E6B47" w:rsidP="008D7E7C">
            <w:pPr>
              <w:jc w:val="center"/>
              <w:rPr>
                <w:sz w:val="24"/>
              </w:rPr>
            </w:pPr>
            <w:r>
              <w:rPr>
                <w:sz w:val="24"/>
              </w:rPr>
              <w:t>Arm / Rijk</w:t>
            </w:r>
          </w:p>
        </w:tc>
      </w:tr>
      <w:tr w:rsidR="004E6B47" w:rsidRPr="00C3571B" w:rsidTr="008D7E7C">
        <w:trPr>
          <w:trHeight w:val="650"/>
        </w:trPr>
        <w:tc>
          <w:tcPr>
            <w:tcW w:w="4106" w:type="dxa"/>
            <w:tcBorders>
              <w:right w:val="double" w:sz="4" w:space="0" w:color="auto"/>
            </w:tcBorders>
          </w:tcPr>
          <w:p w:rsidR="004E6B47" w:rsidRPr="00C3571B" w:rsidRDefault="004E6B47" w:rsidP="008D7E7C">
            <w:pPr>
              <w:rPr>
                <w:sz w:val="24"/>
              </w:rPr>
            </w:pPr>
          </w:p>
        </w:tc>
        <w:tc>
          <w:tcPr>
            <w:tcW w:w="2693" w:type="dxa"/>
            <w:tcBorders>
              <w:left w:val="double" w:sz="4" w:space="0" w:color="auto"/>
            </w:tcBorders>
          </w:tcPr>
          <w:p w:rsidR="004E6B47" w:rsidRPr="00C3571B" w:rsidRDefault="004E6B47" w:rsidP="008D7E7C">
            <w:pPr>
              <w:jc w:val="center"/>
              <w:rPr>
                <w:sz w:val="24"/>
              </w:rPr>
            </w:pPr>
            <w:r>
              <w:rPr>
                <w:sz w:val="24"/>
              </w:rPr>
              <w:t>Arm / Rijk</w:t>
            </w:r>
          </w:p>
        </w:tc>
        <w:tc>
          <w:tcPr>
            <w:tcW w:w="2645" w:type="dxa"/>
          </w:tcPr>
          <w:p w:rsidR="004E6B47" w:rsidRPr="00C3571B" w:rsidRDefault="004E6B47" w:rsidP="008D7E7C">
            <w:pPr>
              <w:jc w:val="center"/>
              <w:rPr>
                <w:sz w:val="24"/>
              </w:rPr>
            </w:pPr>
            <w:r>
              <w:rPr>
                <w:sz w:val="24"/>
              </w:rPr>
              <w:t>Arm / Rijk</w:t>
            </w:r>
          </w:p>
        </w:tc>
      </w:tr>
      <w:tr w:rsidR="004E6B47" w:rsidRPr="00C3571B" w:rsidTr="008D7E7C">
        <w:trPr>
          <w:trHeight w:val="650"/>
        </w:trPr>
        <w:tc>
          <w:tcPr>
            <w:tcW w:w="4106" w:type="dxa"/>
            <w:tcBorders>
              <w:right w:val="double" w:sz="4" w:space="0" w:color="auto"/>
            </w:tcBorders>
          </w:tcPr>
          <w:p w:rsidR="004E6B47" w:rsidRPr="00C3571B" w:rsidRDefault="004E6B47" w:rsidP="008D7E7C">
            <w:pPr>
              <w:rPr>
                <w:sz w:val="24"/>
              </w:rPr>
            </w:pPr>
          </w:p>
        </w:tc>
        <w:tc>
          <w:tcPr>
            <w:tcW w:w="2693" w:type="dxa"/>
            <w:tcBorders>
              <w:left w:val="double" w:sz="4" w:space="0" w:color="auto"/>
            </w:tcBorders>
          </w:tcPr>
          <w:p w:rsidR="004E6B47" w:rsidRPr="00C3571B" w:rsidRDefault="004E6B47" w:rsidP="008D7E7C">
            <w:pPr>
              <w:jc w:val="center"/>
              <w:rPr>
                <w:sz w:val="24"/>
              </w:rPr>
            </w:pPr>
            <w:r>
              <w:rPr>
                <w:sz w:val="24"/>
              </w:rPr>
              <w:t>Arm / Rijk</w:t>
            </w:r>
          </w:p>
        </w:tc>
        <w:tc>
          <w:tcPr>
            <w:tcW w:w="2645" w:type="dxa"/>
          </w:tcPr>
          <w:p w:rsidR="004E6B47" w:rsidRPr="00C3571B" w:rsidRDefault="004E6B47" w:rsidP="008D7E7C">
            <w:pPr>
              <w:jc w:val="center"/>
              <w:rPr>
                <w:sz w:val="24"/>
              </w:rPr>
            </w:pPr>
            <w:r>
              <w:rPr>
                <w:sz w:val="24"/>
              </w:rPr>
              <w:t>Arm / Rijk</w:t>
            </w:r>
          </w:p>
        </w:tc>
      </w:tr>
      <w:tr w:rsidR="004E6B47" w:rsidRPr="00C3571B" w:rsidTr="008D7E7C">
        <w:trPr>
          <w:trHeight w:val="650"/>
        </w:trPr>
        <w:tc>
          <w:tcPr>
            <w:tcW w:w="4106" w:type="dxa"/>
            <w:tcBorders>
              <w:right w:val="double" w:sz="4" w:space="0" w:color="auto"/>
            </w:tcBorders>
          </w:tcPr>
          <w:p w:rsidR="004E6B47" w:rsidRPr="00C3571B" w:rsidRDefault="004E6B47" w:rsidP="008D7E7C">
            <w:pPr>
              <w:rPr>
                <w:sz w:val="24"/>
              </w:rPr>
            </w:pPr>
          </w:p>
        </w:tc>
        <w:tc>
          <w:tcPr>
            <w:tcW w:w="2693" w:type="dxa"/>
            <w:tcBorders>
              <w:left w:val="double" w:sz="4" w:space="0" w:color="auto"/>
            </w:tcBorders>
          </w:tcPr>
          <w:p w:rsidR="004E6B47" w:rsidRPr="00C3571B" w:rsidRDefault="004E6B47" w:rsidP="008D7E7C">
            <w:pPr>
              <w:jc w:val="center"/>
              <w:rPr>
                <w:sz w:val="24"/>
              </w:rPr>
            </w:pPr>
            <w:r>
              <w:rPr>
                <w:sz w:val="24"/>
              </w:rPr>
              <w:t>Arm / Rijk</w:t>
            </w:r>
          </w:p>
        </w:tc>
        <w:tc>
          <w:tcPr>
            <w:tcW w:w="2645" w:type="dxa"/>
          </w:tcPr>
          <w:p w:rsidR="004E6B47" w:rsidRPr="00C3571B" w:rsidRDefault="004E6B47" w:rsidP="008D7E7C">
            <w:pPr>
              <w:jc w:val="center"/>
              <w:rPr>
                <w:sz w:val="24"/>
              </w:rPr>
            </w:pPr>
            <w:r>
              <w:rPr>
                <w:sz w:val="24"/>
              </w:rPr>
              <w:t>Arm / Rijk</w:t>
            </w:r>
          </w:p>
        </w:tc>
      </w:tr>
      <w:tr w:rsidR="004E6B47" w:rsidRPr="00C3571B" w:rsidTr="008D7E7C">
        <w:trPr>
          <w:trHeight w:val="650"/>
        </w:trPr>
        <w:tc>
          <w:tcPr>
            <w:tcW w:w="4106" w:type="dxa"/>
            <w:tcBorders>
              <w:right w:val="double" w:sz="4" w:space="0" w:color="auto"/>
            </w:tcBorders>
          </w:tcPr>
          <w:p w:rsidR="004E6B47" w:rsidRPr="00C3571B" w:rsidRDefault="004E6B47" w:rsidP="008D7E7C">
            <w:pPr>
              <w:rPr>
                <w:sz w:val="24"/>
              </w:rPr>
            </w:pPr>
          </w:p>
        </w:tc>
        <w:tc>
          <w:tcPr>
            <w:tcW w:w="2693" w:type="dxa"/>
            <w:tcBorders>
              <w:left w:val="double" w:sz="4" w:space="0" w:color="auto"/>
            </w:tcBorders>
          </w:tcPr>
          <w:p w:rsidR="004E6B47" w:rsidRDefault="004E6B47" w:rsidP="008D7E7C">
            <w:pPr>
              <w:jc w:val="center"/>
              <w:rPr>
                <w:sz w:val="24"/>
              </w:rPr>
            </w:pPr>
            <w:r>
              <w:rPr>
                <w:sz w:val="24"/>
              </w:rPr>
              <w:t>Arm / Rijk</w:t>
            </w:r>
          </w:p>
        </w:tc>
        <w:tc>
          <w:tcPr>
            <w:tcW w:w="2645" w:type="dxa"/>
          </w:tcPr>
          <w:p w:rsidR="004E6B47" w:rsidRDefault="004E6B47" w:rsidP="008D7E7C">
            <w:pPr>
              <w:jc w:val="center"/>
              <w:rPr>
                <w:sz w:val="24"/>
              </w:rPr>
            </w:pPr>
            <w:r>
              <w:rPr>
                <w:sz w:val="24"/>
              </w:rPr>
              <w:t>Arm / Rijk</w:t>
            </w:r>
          </w:p>
        </w:tc>
      </w:tr>
    </w:tbl>
    <w:p w:rsidR="004E6B47" w:rsidRDefault="004E6B47" w:rsidP="004E6B47">
      <w:pPr>
        <w:rPr>
          <w:b/>
          <w:i/>
          <w:sz w:val="28"/>
        </w:rPr>
      </w:pPr>
    </w:p>
    <w:p w:rsidR="004E6B47" w:rsidRDefault="004E6B47" w:rsidP="004E6B47">
      <w:pPr>
        <w:rPr>
          <w:sz w:val="22"/>
        </w:rPr>
      </w:pPr>
    </w:p>
    <w:p w:rsidR="004E6B47" w:rsidRDefault="004E6B47">
      <w:pPr>
        <w:rPr>
          <w:b/>
          <w:sz w:val="22"/>
        </w:rPr>
      </w:pPr>
      <w:r>
        <w:rPr>
          <w:b/>
          <w:sz w:val="22"/>
        </w:rPr>
        <w:br w:type="page"/>
      </w:r>
    </w:p>
    <w:p w:rsidR="004E6B47" w:rsidRPr="004E6B47" w:rsidRDefault="004E6B47" w:rsidP="004E6B47">
      <w:pPr>
        <w:rPr>
          <w:b/>
          <w:sz w:val="22"/>
        </w:rPr>
      </w:pPr>
      <w:r w:rsidRPr="004E6B47">
        <w:rPr>
          <w:b/>
          <w:sz w:val="22"/>
        </w:rPr>
        <w:lastRenderedPageBreak/>
        <w:t>Opdracht 3: Energie waarde berekenen</w:t>
      </w:r>
      <w:r>
        <w:rPr>
          <w:b/>
          <w:sz w:val="22"/>
        </w:rPr>
        <w:br/>
      </w:r>
      <w:r>
        <w:rPr>
          <w:sz w:val="22"/>
        </w:rPr>
        <w:t>Als we naar de voerbehoefte van een varken kijken, spreken we over EW (</w:t>
      </w:r>
      <w:proofErr w:type="spellStart"/>
      <w:r>
        <w:rPr>
          <w:sz w:val="22"/>
        </w:rPr>
        <w:t>EnergieWaarde</w:t>
      </w:r>
      <w:proofErr w:type="spellEnd"/>
      <w:r>
        <w:rPr>
          <w:sz w:val="22"/>
        </w:rPr>
        <w:t>).</w:t>
      </w:r>
      <w:r>
        <w:rPr>
          <w:b/>
          <w:sz w:val="22"/>
        </w:rPr>
        <w:br/>
      </w:r>
      <w:r>
        <w:rPr>
          <w:sz w:val="22"/>
        </w:rPr>
        <w:t xml:space="preserve">Iedere zeug heeft behoefte aan een bepaalde hoeveelheid Energie (EW) per dag. </w:t>
      </w:r>
    </w:p>
    <w:p w:rsidR="004E6B47" w:rsidRDefault="004E6B47" w:rsidP="004E6B47">
      <w:pPr>
        <w:pStyle w:val="Geenafstand"/>
        <w:rPr>
          <w:sz w:val="22"/>
        </w:rPr>
      </w:pPr>
      <w:r w:rsidRPr="00BC2F04">
        <w:rPr>
          <w:sz w:val="22"/>
        </w:rPr>
        <w:t>In ieder voersoort zit een andere Energie Waard</w:t>
      </w:r>
      <w:r>
        <w:rPr>
          <w:sz w:val="22"/>
        </w:rPr>
        <w:t>e</w:t>
      </w:r>
      <w:r w:rsidRPr="00BC2F04">
        <w:rPr>
          <w:sz w:val="22"/>
        </w:rPr>
        <w:t xml:space="preserve">, zoals bij </w:t>
      </w:r>
      <w:r>
        <w:rPr>
          <w:sz w:val="22"/>
        </w:rPr>
        <w:t xml:space="preserve">ons een banaan meer energie geeft dan een blaadje sla. Iedere zeug heeft dan ook een andere behoefte aan energie, zoals bij ons een topsporter meer energie nodig heeft dan iemand die niet sport. </w:t>
      </w:r>
    </w:p>
    <w:p w:rsidR="004E6B47" w:rsidRDefault="004E6B47" w:rsidP="004E6B47">
      <w:pPr>
        <w:pStyle w:val="Geenafstand"/>
        <w:rPr>
          <w:sz w:val="22"/>
        </w:rPr>
      </w:pPr>
    </w:p>
    <w:p w:rsidR="004E6B47" w:rsidRDefault="004E6B47" w:rsidP="004E6B47">
      <w:pPr>
        <w:pStyle w:val="Geenafstand"/>
        <w:rPr>
          <w:sz w:val="22"/>
        </w:rPr>
      </w:pPr>
      <w:r>
        <w:rPr>
          <w:sz w:val="22"/>
        </w:rPr>
        <w:t xml:space="preserve">In de tabel hieronder kun je zien hoeveel energie een drachtige zeug nodig heeft, in de loop van haar dracht. </w:t>
      </w:r>
    </w:p>
    <w:p w:rsidR="004E6B47" w:rsidRDefault="004E6B47" w:rsidP="004E6B47">
      <w:pPr>
        <w:pStyle w:val="Geenafstand"/>
        <w:rPr>
          <w:sz w:val="22"/>
        </w:rPr>
      </w:pPr>
      <w:r>
        <w:rPr>
          <w:sz w:val="22"/>
        </w:rPr>
        <w:br/>
        <w:t>De tabel hieronder ga je als volgt invullen;</w:t>
      </w:r>
    </w:p>
    <w:tbl>
      <w:tblPr>
        <w:tblStyle w:val="Tabelraster"/>
        <w:tblpPr w:leftFromText="141" w:rightFromText="141" w:vertAnchor="text" w:horzAnchor="margin" w:tblpY="67"/>
        <w:tblW w:w="0" w:type="auto"/>
        <w:tblLook w:val="04A0" w:firstRow="1" w:lastRow="0" w:firstColumn="1" w:lastColumn="0" w:noHBand="0" w:noVBand="1"/>
      </w:tblPr>
      <w:tblGrid>
        <w:gridCol w:w="1696"/>
        <w:gridCol w:w="1324"/>
        <w:gridCol w:w="1510"/>
        <w:gridCol w:w="1510"/>
        <w:gridCol w:w="1510"/>
        <w:gridCol w:w="1510"/>
      </w:tblGrid>
      <w:tr w:rsidR="004E6B47" w:rsidTr="004E6B47">
        <w:tc>
          <w:tcPr>
            <w:tcW w:w="1696" w:type="dxa"/>
          </w:tcPr>
          <w:p w:rsidR="004E6B47" w:rsidRPr="006538BA" w:rsidRDefault="004E6B47" w:rsidP="004E6B47">
            <w:pPr>
              <w:pStyle w:val="Geenafstand"/>
              <w:rPr>
                <w:b/>
                <w:sz w:val="22"/>
              </w:rPr>
            </w:pPr>
            <w:r w:rsidRPr="006538BA">
              <w:rPr>
                <w:b/>
                <w:sz w:val="22"/>
              </w:rPr>
              <w:t>Dagen dracht</w:t>
            </w:r>
          </w:p>
        </w:tc>
        <w:tc>
          <w:tcPr>
            <w:tcW w:w="7364" w:type="dxa"/>
            <w:gridSpan w:val="5"/>
          </w:tcPr>
          <w:p w:rsidR="004E6B47" w:rsidRPr="006538BA" w:rsidRDefault="004E6B47" w:rsidP="004E6B47">
            <w:pPr>
              <w:pStyle w:val="Geenafstand"/>
              <w:jc w:val="center"/>
              <w:rPr>
                <w:b/>
                <w:sz w:val="22"/>
              </w:rPr>
            </w:pPr>
            <w:r w:rsidRPr="006538BA">
              <w:rPr>
                <w:b/>
                <w:sz w:val="22"/>
              </w:rPr>
              <w:t>EW per dag</w:t>
            </w:r>
          </w:p>
        </w:tc>
      </w:tr>
      <w:tr w:rsidR="004E6B47" w:rsidTr="004E6B47">
        <w:tc>
          <w:tcPr>
            <w:tcW w:w="1696" w:type="dxa"/>
          </w:tcPr>
          <w:p w:rsidR="004E6B47" w:rsidRPr="006538BA" w:rsidRDefault="004E6B47" w:rsidP="004E6B47">
            <w:pPr>
              <w:pStyle w:val="Geenafstand"/>
              <w:rPr>
                <w:b/>
                <w:sz w:val="22"/>
              </w:rPr>
            </w:pPr>
          </w:p>
        </w:tc>
        <w:tc>
          <w:tcPr>
            <w:tcW w:w="1324" w:type="dxa"/>
          </w:tcPr>
          <w:p w:rsidR="004E6B47" w:rsidRPr="006538BA" w:rsidRDefault="004E6B47" w:rsidP="004E6B47">
            <w:pPr>
              <w:pStyle w:val="Geenafstand"/>
              <w:rPr>
                <w:b/>
                <w:sz w:val="22"/>
              </w:rPr>
            </w:pPr>
            <w:r w:rsidRPr="006538BA">
              <w:rPr>
                <w:b/>
                <w:sz w:val="22"/>
              </w:rPr>
              <w:t>Worp 1</w:t>
            </w:r>
          </w:p>
        </w:tc>
        <w:tc>
          <w:tcPr>
            <w:tcW w:w="1510" w:type="dxa"/>
          </w:tcPr>
          <w:p w:rsidR="004E6B47" w:rsidRPr="006538BA" w:rsidRDefault="004E6B47" w:rsidP="004E6B47">
            <w:pPr>
              <w:pStyle w:val="Geenafstand"/>
              <w:rPr>
                <w:b/>
                <w:sz w:val="22"/>
              </w:rPr>
            </w:pPr>
            <w:r w:rsidRPr="006538BA">
              <w:rPr>
                <w:b/>
                <w:sz w:val="22"/>
              </w:rPr>
              <w:t>Worp 2</w:t>
            </w:r>
          </w:p>
        </w:tc>
        <w:tc>
          <w:tcPr>
            <w:tcW w:w="1510" w:type="dxa"/>
          </w:tcPr>
          <w:p w:rsidR="004E6B47" w:rsidRPr="006538BA" w:rsidRDefault="004E6B47" w:rsidP="004E6B47">
            <w:pPr>
              <w:pStyle w:val="Geenafstand"/>
              <w:rPr>
                <w:b/>
                <w:sz w:val="22"/>
              </w:rPr>
            </w:pPr>
            <w:r w:rsidRPr="006538BA">
              <w:rPr>
                <w:b/>
                <w:sz w:val="22"/>
              </w:rPr>
              <w:t>Worp 3</w:t>
            </w:r>
          </w:p>
        </w:tc>
        <w:tc>
          <w:tcPr>
            <w:tcW w:w="1510" w:type="dxa"/>
          </w:tcPr>
          <w:p w:rsidR="004E6B47" w:rsidRPr="006538BA" w:rsidRDefault="004E6B47" w:rsidP="004E6B47">
            <w:pPr>
              <w:pStyle w:val="Geenafstand"/>
              <w:rPr>
                <w:b/>
                <w:sz w:val="22"/>
              </w:rPr>
            </w:pPr>
            <w:r w:rsidRPr="006538BA">
              <w:rPr>
                <w:b/>
                <w:sz w:val="22"/>
              </w:rPr>
              <w:t>Worp 4</w:t>
            </w:r>
          </w:p>
        </w:tc>
        <w:tc>
          <w:tcPr>
            <w:tcW w:w="1510" w:type="dxa"/>
          </w:tcPr>
          <w:p w:rsidR="004E6B47" w:rsidRPr="006538BA" w:rsidRDefault="004E6B47" w:rsidP="004E6B47">
            <w:pPr>
              <w:pStyle w:val="Geenafstand"/>
              <w:rPr>
                <w:b/>
                <w:sz w:val="22"/>
              </w:rPr>
            </w:pPr>
            <w:r w:rsidRPr="006538BA">
              <w:rPr>
                <w:b/>
                <w:sz w:val="22"/>
              </w:rPr>
              <w:t>Worp 5 en &gt;</w:t>
            </w:r>
          </w:p>
        </w:tc>
      </w:tr>
      <w:tr w:rsidR="004E6B47" w:rsidTr="004E6B47">
        <w:tc>
          <w:tcPr>
            <w:tcW w:w="1696" w:type="dxa"/>
          </w:tcPr>
          <w:p w:rsidR="004E6B47" w:rsidRDefault="004E6B47" w:rsidP="004E6B47">
            <w:pPr>
              <w:pStyle w:val="Geenafstand"/>
              <w:jc w:val="right"/>
              <w:rPr>
                <w:sz w:val="22"/>
              </w:rPr>
            </w:pPr>
            <w:r>
              <w:rPr>
                <w:sz w:val="22"/>
              </w:rPr>
              <w:t>0 – 14</w:t>
            </w:r>
          </w:p>
        </w:tc>
        <w:tc>
          <w:tcPr>
            <w:tcW w:w="1324" w:type="dxa"/>
          </w:tcPr>
          <w:p w:rsidR="004E6B47" w:rsidRDefault="004E6B47" w:rsidP="004E6B47">
            <w:pPr>
              <w:pStyle w:val="Geenafstand"/>
              <w:rPr>
                <w:sz w:val="22"/>
              </w:rPr>
            </w:pPr>
            <w:r>
              <w:rPr>
                <w:sz w:val="22"/>
              </w:rPr>
              <w:t>2,15</w:t>
            </w:r>
          </w:p>
        </w:tc>
        <w:tc>
          <w:tcPr>
            <w:tcW w:w="1510" w:type="dxa"/>
          </w:tcPr>
          <w:p w:rsidR="004E6B47" w:rsidRDefault="004E6B47" w:rsidP="004E6B47">
            <w:pPr>
              <w:pStyle w:val="Geenafstand"/>
              <w:rPr>
                <w:sz w:val="22"/>
              </w:rPr>
            </w:pPr>
            <w:r>
              <w:rPr>
                <w:sz w:val="22"/>
              </w:rPr>
              <w:t>2,30</w:t>
            </w:r>
          </w:p>
        </w:tc>
        <w:tc>
          <w:tcPr>
            <w:tcW w:w="1510" w:type="dxa"/>
          </w:tcPr>
          <w:p w:rsidR="004E6B47" w:rsidRDefault="004E6B47" w:rsidP="004E6B47">
            <w:pPr>
              <w:pStyle w:val="Geenafstand"/>
              <w:rPr>
                <w:sz w:val="22"/>
              </w:rPr>
            </w:pPr>
            <w:r>
              <w:rPr>
                <w:sz w:val="22"/>
              </w:rPr>
              <w:t>2,40</w:t>
            </w:r>
          </w:p>
        </w:tc>
        <w:tc>
          <w:tcPr>
            <w:tcW w:w="1510" w:type="dxa"/>
          </w:tcPr>
          <w:p w:rsidR="004E6B47" w:rsidRDefault="004E6B47" w:rsidP="004E6B47">
            <w:pPr>
              <w:pStyle w:val="Geenafstand"/>
              <w:rPr>
                <w:sz w:val="22"/>
              </w:rPr>
            </w:pPr>
            <w:r>
              <w:rPr>
                <w:sz w:val="22"/>
              </w:rPr>
              <w:t>2,50</w:t>
            </w:r>
          </w:p>
        </w:tc>
        <w:tc>
          <w:tcPr>
            <w:tcW w:w="1510" w:type="dxa"/>
          </w:tcPr>
          <w:p w:rsidR="004E6B47" w:rsidRDefault="004E6B47" w:rsidP="004E6B47">
            <w:pPr>
              <w:pStyle w:val="Geenafstand"/>
              <w:rPr>
                <w:sz w:val="22"/>
              </w:rPr>
            </w:pPr>
            <w:r>
              <w:rPr>
                <w:sz w:val="22"/>
              </w:rPr>
              <w:t>2,60</w:t>
            </w:r>
          </w:p>
        </w:tc>
      </w:tr>
      <w:tr w:rsidR="004E6B47" w:rsidTr="004E6B47">
        <w:tc>
          <w:tcPr>
            <w:tcW w:w="1696" w:type="dxa"/>
          </w:tcPr>
          <w:p w:rsidR="004E6B47" w:rsidRDefault="004E6B47" w:rsidP="004E6B47">
            <w:pPr>
              <w:pStyle w:val="Geenafstand"/>
              <w:jc w:val="right"/>
              <w:rPr>
                <w:sz w:val="22"/>
              </w:rPr>
            </w:pPr>
            <w:r>
              <w:rPr>
                <w:sz w:val="22"/>
              </w:rPr>
              <w:t>15- 28</w:t>
            </w:r>
          </w:p>
        </w:tc>
        <w:tc>
          <w:tcPr>
            <w:tcW w:w="1324" w:type="dxa"/>
          </w:tcPr>
          <w:p w:rsidR="004E6B47" w:rsidRDefault="004E6B47" w:rsidP="004E6B47">
            <w:pPr>
              <w:pStyle w:val="Geenafstand"/>
              <w:rPr>
                <w:sz w:val="22"/>
              </w:rPr>
            </w:pPr>
            <w:r>
              <w:rPr>
                <w:sz w:val="22"/>
              </w:rPr>
              <w:t>2,25</w:t>
            </w:r>
          </w:p>
        </w:tc>
        <w:tc>
          <w:tcPr>
            <w:tcW w:w="1510" w:type="dxa"/>
          </w:tcPr>
          <w:p w:rsidR="004E6B47" w:rsidRDefault="004E6B47" w:rsidP="004E6B47">
            <w:pPr>
              <w:pStyle w:val="Geenafstand"/>
              <w:rPr>
                <w:sz w:val="22"/>
              </w:rPr>
            </w:pPr>
            <w:r>
              <w:rPr>
                <w:sz w:val="22"/>
              </w:rPr>
              <w:t>2,40</w:t>
            </w:r>
          </w:p>
        </w:tc>
        <w:tc>
          <w:tcPr>
            <w:tcW w:w="1510" w:type="dxa"/>
          </w:tcPr>
          <w:p w:rsidR="004E6B47" w:rsidRDefault="004E6B47" w:rsidP="004E6B47">
            <w:pPr>
              <w:pStyle w:val="Geenafstand"/>
              <w:rPr>
                <w:sz w:val="22"/>
              </w:rPr>
            </w:pPr>
            <w:r>
              <w:rPr>
                <w:sz w:val="22"/>
              </w:rPr>
              <w:t>2,45</w:t>
            </w:r>
          </w:p>
        </w:tc>
        <w:tc>
          <w:tcPr>
            <w:tcW w:w="1510" w:type="dxa"/>
          </w:tcPr>
          <w:p w:rsidR="004E6B47" w:rsidRDefault="004E6B47" w:rsidP="004E6B47">
            <w:pPr>
              <w:pStyle w:val="Geenafstand"/>
              <w:rPr>
                <w:sz w:val="22"/>
              </w:rPr>
            </w:pPr>
            <w:r>
              <w:rPr>
                <w:sz w:val="22"/>
              </w:rPr>
              <w:t>2,55</w:t>
            </w:r>
          </w:p>
        </w:tc>
        <w:tc>
          <w:tcPr>
            <w:tcW w:w="1510" w:type="dxa"/>
          </w:tcPr>
          <w:p w:rsidR="004E6B47" w:rsidRDefault="004E6B47" w:rsidP="004E6B47">
            <w:pPr>
              <w:pStyle w:val="Geenafstand"/>
              <w:rPr>
                <w:sz w:val="22"/>
              </w:rPr>
            </w:pPr>
            <w:r>
              <w:rPr>
                <w:sz w:val="22"/>
              </w:rPr>
              <w:t>2,60</w:t>
            </w:r>
          </w:p>
        </w:tc>
      </w:tr>
      <w:tr w:rsidR="004E6B47" w:rsidTr="004E6B47">
        <w:tc>
          <w:tcPr>
            <w:tcW w:w="1696" w:type="dxa"/>
          </w:tcPr>
          <w:p w:rsidR="004E6B47" w:rsidRDefault="004E6B47" w:rsidP="004E6B47">
            <w:pPr>
              <w:pStyle w:val="Geenafstand"/>
              <w:jc w:val="right"/>
              <w:rPr>
                <w:sz w:val="22"/>
              </w:rPr>
            </w:pPr>
            <w:r>
              <w:rPr>
                <w:sz w:val="22"/>
              </w:rPr>
              <w:t>29 – 56</w:t>
            </w:r>
          </w:p>
        </w:tc>
        <w:tc>
          <w:tcPr>
            <w:tcW w:w="1324" w:type="dxa"/>
          </w:tcPr>
          <w:p w:rsidR="004E6B47" w:rsidRDefault="004E6B47" w:rsidP="004E6B47">
            <w:pPr>
              <w:pStyle w:val="Geenafstand"/>
              <w:rPr>
                <w:sz w:val="22"/>
              </w:rPr>
            </w:pPr>
            <w:r>
              <w:rPr>
                <w:sz w:val="22"/>
              </w:rPr>
              <w:t>2,35</w:t>
            </w:r>
          </w:p>
        </w:tc>
        <w:tc>
          <w:tcPr>
            <w:tcW w:w="1510" w:type="dxa"/>
          </w:tcPr>
          <w:p w:rsidR="004E6B47" w:rsidRDefault="004E6B47" w:rsidP="004E6B47">
            <w:pPr>
              <w:pStyle w:val="Geenafstand"/>
              <w:rPr>
                <w:sz w:val="22"/>
              </w:rPr>
            </w:pPr>
            <w:r>
              <w:rPr>
                <w:sz w:val="22"/>
              </w:rPr>
              <w:t>2,50</w:t>
            </w:r>
          </w:p>
        </w:tc>
        <w:tc>
          <w:tcPr>
            <w:tcW w:w="1510" w:type="dxa"/>
          </w:tcPr>
          <w:p w:rsidR="004E6B47" w:rsidRDefault="004E6B47" w:rsidP="004E6B47">
            <w:pPr>
              <w:pStyle w:val="Geenafstand"/>
              <w:rPr>
                <w:sz w:val="22"/>
              </w:rPr>
            </w:pPr>
            <w:r>
              <w:rPr>
                <w:sz w:val="22"/>
              </w:rPr>
              <w:t>2,55</w:t>
            </w:r>
          </w:p>
        </w:tc>
        <w:tc>
          <w:tcPr>
            <w:tcW w:w="1510" w:type="dxa"/>
          </w:tcPr>
          <w:p w:rsidR="004E6B47" w:rsidRDefault="004E6B47" w:rsidP="004E6B47">
            <w:pPr>
              <w:pStyle w:val="Geenafstand"/>
              <w:rPr>
                <w:sz w:val="22"/>
              </w:rPr>
            </w:pPr>
            <w:r>
              <w:rPr>
                <w:sz w:val="22"/>
              </w:rPr>
              <w:t>2,65</w:t>
            </w:r>
          </w:p>
        </w:tc>
        <w:tc>
          <w:tcPr>
            <w:tcW w:w="1510" w:type="dxa"/>
          </w:tcPr>
          <w:p w:rsidR="004E6B47" w:rsidRDefault="004E6B47" w:rsidP="004E6B47">
            <w:pPr>
              <w:pStyle w:val="Geenafstand"/>
              <w:rPr>
                <w:sz w:val="22"/>
              </w:rPr>
            </w:pPr>
            <w:r>
              <w:rPr>
                <w:sz w:val="22"/>
              </w:rPr>
              <w:t>2,70</w:t>
            </w:r>
          </w:p>
        </w:tc>
      </w:tr>
      <w:tr w:rsidR="004E6B47" w:rsidTr="004E6B47">
        <w:tc>
          <w:tcPr>
            <w:tcW w:w="1696" w:type="dxa"/>
          </w:tcPr>
          <w:p w:rsidR="004E6B47" w:rsidRDefault="004E6B47" w:rsidP="004E6B47">
            <w:pPr>
              <w:pStyle w:val="Geenafstand"/>
              <w:jc w:val="right"/>
              <w:rPr>
                <w:sz w:val="22"/>
              </w:rPr>
            </w:pPr>
            <w:r>
              <w:rPr>
                <w:sz w:val="22"/>
              </w:rPr>
              <w:t>57 – 84</w:t>
            </w:r>
          </w:p>
        </w:tc>
        <w:tc>
          <w:tcPr>
            <w:tcW w:w="1324" w:type="dxa"/>
          </w:tcPr>
          <w:p w:rsidR="004E6B47" w:rsidRDefault="004E6B47" w:rsidP="004E6B47">
            <w:pPr>
              <w:pStyle w:val="Geenafstand"/>
              <w:rPr>
                <w:sz w:val="22"/>
              </w:rPr>
            </w:pPr>
            <w:r>
              <w:rPr>
                <w:sz w:val="22"/>
              </w:rPr>
              <w:t>2,60</w:t>
            </w:r>
          </w:p>
        </w:tc>
        <w:tc>
          <w:tcPr>
            <w:tcW w:w="1510" w:type="dxa"/>
          </w:tcPr>
          <w:p w:rsidR="004E6B47" w:rsidRDefault="004E6B47" w:rsidP="004E6B47">
            <w:pPr>
              <w:pStyle w:val="Geenafstand"/>
              <w:rPr>
                <w:sz w:val="22"/>
              </w:rPr>
            </w:pPr>
            <w:r>
              <w:rPr>
                <w:sz w:val="22"/>
              </w:rPr>
              <w:t>2,75</w:t>
            </w:r>
          </w:p>
        </w:tc>
        <w:tc>
          <w:tcPr>
            <w:tcW w:w="1510" w:type="dxa"/>
          </w:tcPr>
          <w:p w:rsidR="004E6B47" w:rsidRDefault="004E6B47" w:rsidP="004E6B47">
            <w:pPr>
              <w:pStyle w:val="Geenafstand"/>
              <w:rPr>
                <w:sz w:val="22"/>
              </w:rPr>
            </w:pPr>
            <w:r>
              <w:rPr>
                <w:sz w:val="22"/>
              </w:rPr>
              <w:t>2,80</w:t>
            </w:r>
          </w:p>
        </w:tc>
        <w:tc>
          <w:tcPr>
            <w:tcW w:w="1510" w:type="dxa"/>
          </w:tcPr>
          <w:p w:rsidR="004E6B47" w:rsidRDefault="004E6B47" w:rsidP="004E6B47">
            <w:pPr>
              <w:pStyle w:val="Geenafstand"/>
              <w:rPr>
                <w:sz w:val="22"/>
              </w:rPr>
            </w:pPr>
            <w:r>
              <w:rPr>
                <w:sz w:val="22"/>
              </w:rPr>
              <w:t>2,90</w:t>
            </w:r>
          </w:p>
        </w:tc>
        <w:tc>
          <w:tcPr>
            <w:tcW w:w="1510" w:type="dxa"/>
          </w:tcPr>
          <w:p w:rsidR="004E6B47" w:rsidRDefault="004E6B47" w:rsidP="004E6B47">
            <w:pPr>
              <w:pStyle w:val="Geenafstand"/>
              <w:rPr>
                <w:sz w:val="22"/>
              </w:rPr>
            </w:pPr>
            <w:r>
              <w:rPr>
                <w:sz w:val="22"/>
              </w:rPr>
              <w:t>2,95</w:t>
            </w:r>
          </w:p>
        </w:tc>
      </w:tr>
      <w:tr w:rsidR="004E6B47" w:rsidTr="004E6B47">
        <w:tc>
          <w:tcPr>
            <w:tcW w:w="1696" w:type="dxa"/>
          </w:tcPr>
          <w:p w:rsidR="004E6B47" w:rsidRDefault="004E6B47" w:rsidP="004E6B47">
            <w:pPr>
              <w:pStyle w:val="Geenafstand"/>
              <w:jc w:val="right"/>
              <w:rPr>
                <w:sz w:val="22"/>
              </w:rPr>
            </w:pPr>
            <w:r>
              <w:rPr>
                <w:sz w:val="22"/>
              </w:rPr>
              <w:t>85 – 98</w:t>
            </w:r>
          </w:p>
        </w:tc>
        <w:tc>
          <w:tcPr>
            <w:tcW w:w="1324" w:type="dxa"/>
          </w:tcPr>
          <w:p w:rsidR="004E6B47" w:rsidRDefault="004E6B47" w:rsidP="004E6B47">
            <w:pPr>
              <w:pStyle w:val="Geenafstand"/>
              <w:rPr>
                <w:sz w:val="22"/>
              </w:rPr>
            </w:pPr>
            <w:r>
              <w:rPr>
                <w:sz w:val="22"/>
              </w:rPr>
              <w:t>2,85</w:t>
            </w:r>
          </w:p>
        </w:tc>
        <w:tc>
          <w:tcPr>
            <w:tcW w:w="1510" w:type="dxa"/>
          </w:tcPr>
          <w:p w:rsidR="004E6B47" w:rsidRDefault="004E6B47" w:rsidP="004E6B47">
            <w:pPr>
              <w:pStyle w:val="Geenafstand"/>
              <w:rPr>
                <w:sz w:val="22"/>
              </w:rPr>
            </w:pPr>
            <w:r>
              <w:rPr>
                <w:sz w:val="22"/>
              </w:rPr>
              <w:t>3,00</w:t>
            </w:r>
          </w:p>
        </w:tc>
        <w:tc>
          <w:tcPr>
            <w:tcW w:w="1510" w:type="dxa"/>
          </w:tcPr>
          <w:p w:rsidR="004E6B47" w:rsidRDefault="004E6B47" w:rsidP="004E6B47">
            <w:pPr>
              <w:pStyle w:val="Geenafstand"/>
              <w:rPr>
                <w:sz w:val="22"/>
              </w:rPr>
            </w:pPr>
            <w:r>
              <w:rPr>
                <w:sz w:val="22"/>
              </w:rPr>
              <w:t>3.05</w:t>
            </w:r>
          </w:p>
        </w:tc>
        <w:tc>
          <w:tcPr>
            <w:tcW w:w="1510" w:type="dxa"/>
          </w:tcPr>
          <w:p w:rsidR="004E6B47" w:rsidRDefault="004E6B47" w:rsidP="004E6B47">
            <w:pPr>
              <w:pStyle w:val="Geenafstand"/>
              <w:rPr>
                <w:sz w:val="22"/>
              </w:rPr>
            </w:pPr>
            <w:r>
              <w:rPr>
                <w:sz w:val="22"/>
              </w:rPr>
              <w:t>3,10</w:t>
            </w:r>
          </w:p>
        </w:tc>
        <w:tc>
          <w:tcPr>
            <w:tcW w:w="1510" w:type="dxa"/>
          </w:tcPr>
          <w:p w:rsidR="004E6B47" w:rsidRDefault="004E6B47" w:rsidP="004E6B47">
            <w:pPr>
              <w:pStyle w:val="Geenafstand"/>
              <w:rPr>
                <w:sz w:val="22"/>
              </w:rPr>
            </w:pPr>
            <w:r>
              <w:rPr>
                <w:sz w:val="22"/>
              </w:rPr>
              <w:t>3,15</w:t>
            </w:r>
          </w:p>
        </w:tc>
      </w:tr>
      <w:tr w:rsidR="004E6B47" w:rsidTr="004E6B47">
        <w:tc>
          <w:tcPr>
            <w:tcW w:w="1696" w:type="dxa"/>
          </w:tcPr>
          <w:p w:rsidR="004E6B47" w:rsidRDefault="004E6B47" w:rsidP="004E6B47">
            <w:pPr>
              <w:pStyle w:val="Geenafstand"/>
              <w:jc w:val="right"/>
              <w:rPr>
                <w:sz w:val="22"/>
              </w:rPr>
            </w:pPr>
            <w:r>
              <w:rPr>
                <w:sz w:val="22"/>
              </w:rPr>
              <w:t>99 - 115</w:t>
            </w:r>
          </w:p>
        </w:tc>
        <w:tc>
          <w:tcPr>
            <w:tcW w:w="1324" w:type="dxa"/>
          </w:tcPr>
          <w:p w:rsidR="004E6B47" w:rsidRDefault="004E6B47" w:rsidP="004E6B47">
            <w:pPr>
              <w:pStyle w:val="Geenafstand"/>
              <w:rPr>
                <w:sz w:val="22"/>
              </w:rPr>
            </w:pPr>
            <w:r>
              <w:rPr>
                <w:sz w:val="22"/>
              </w:rPr>
              <w:t>3,00</w:t>
            </w:r>
          </w:p>
        </w:tc>
        <w:tc>
          <w:tcPr>
            <w:tcW w:w="1510" w:type="dxa"/>
          </w:tcPr>
          <w:p w:rsidR="004E6B47" w:rsidRDefault="004E6B47" w:rsidP="004E6B47">
            <w:pPr>
              <w:pStyle w:val="Geenafstand"/>
              <w:rPr>
                <w:sz w:val="22"/>
              </w:rPr>
            </w:pPr>
            <w:r>
              <w:rPr>
                <w:sz w:val="22"/>
              </w:rPr>
              <w:t>3,15</w:t>
            </w:r>
          </w:p>
        </w:tc>
        <w:tc>
          <w:tcPr>
            <w:tcW w:w="1510" w:type="dxa"/>
          </w:tcPr>
          <w:p w:rsidR="004E6B47" w:rsidRDefault="004E6B47" w:rsidP="004E6B47">
            <w:pPr>
              <w:pStyle w:val="Geenafstand"/>
              <w:rPr>
                <w:sz w:val="22"/>
              </w:rPr>
            </w:pPr>
            <w:r>
              <w:rPr>
                <w:sz w:val="22"/>
              </w:rPr>
              <w:t>3,20</w:t>
            </w:r>
          </w:p>
        </w:tc>
        <w:tc>
          <w:tcPr>
            <w:tcW w:w="1510" w:type="dxa"/>
          </w:tcPr>
          <w:p w:rsidR="004E6B47" w:rsidRDefault="004E6B47" w:rsidP="004E6B47">
            <w:pPr>
              <w:pStyle w:val="Geenafstand"/>
              <w:rPr>
                <w:sz w:val="22"/>
              </w:rPr>
            </w:pPr>
            <w:r>
              <w:rPr>
                <w:sz w:val="22"/>
              </w:rPr>
              <w:t>3,30</w:t>
            </w:r>
          </w:p>
        </w:tc>
        <w:tc>
          <w:tcPr>
            <w:tcW w:w="1510" w:type="dxa"/>
          </w:tcPr>
          <w:p w:rsidR="004E6B47" w:rsidRDefault="004E6B47" w:rsidP="004E6B47">
            <w:pPr>
              <w:pStyle w:val="Geenafstand"/>
              <w:rPr>
                <w:sz w:val="22"/>
              </w:rPr>
            </w:pPr>
            <w:r>
              <w:rPr>
                <w:sz w:val="22"/>
              </w:rPr>
              <w:t>3,30</w:t>
            </w:r>
          </w:p>
        </w:tc>
      </w:tr>
    </w:tbl>
    <w:p w:rsidR="004E6B47" w:rsidRDefault="004E6B47" w:rsidP="004E6B47">
      <w:pPr>
        <w:pStyle w:val="Geenafstand"/>
        <w:rPr>
          <w:sz w:val="22"/>
        </w:rPr>
      </w:pPr>
    </w:p>
    <w:p w:rsidR="004E6B47" w:rsidRDefault="004E6B47" w:rsidP="004E6B47">
      <w:pPr>
        <w:pStyle w:val="Geenafstand"/>
        <w:rPr>
          <w:sz w:val="22"/>
        </w:rPr>
      </w:pPr>
      <w:r>
        <w:rPr>
          <w:sz w:val="22"/>
        </w:rPr>
        <w:t>1. Schrijf de zeug informatie in het eerste vakje.</w:t>
      </w:r>
    </w:p>
    <w:p w:rsidR="004E6B47" w:rsidRDefault="004E6B47" w:rsidP="004E6B47">
      <w:pPr>
        <w:pStyle w:val="Geenafstand"/>
        <w:rPr>
          <w:sz w:val="22"/>
        </w:rPr>
      </w:pPr>
      <w:r>
        <w:rPr>
          <w:sz w:val="22"/>
        </w:rPr>
        <w:t xml:space="preserve">2. Bekijk in de bovenstaande tabel wat de energie behoefte is van deze zeug. </w:t>
      </w:r>
      <w:r>
        <w:rPr>
          <w:sz w:val="22"/>
        </w:rPr>
        <w:br/>
        <w:t xml:space="preserve">3. Vraag aan de veehouder wat voor soort voer deze zeug krijgt en wat de EW/per KG van dit product is. </w:t>
      </w:r>
    </w:p>
    <w:p w:rsidR="004E6B47" w:rsidRDefault="004E6B47" w:rsidP="004E6B47">
      <w:pPr>
        <w:pStyle w:val="Geenafstand"/>
        <w:rPr>
          <w:sz w:val="22"/>
        </w:rPr>
      </w:pPr>
      <w:r>
        <w:rPr>
          <w:sz w:val="22"/>
        </w:rPr>
        <w:t xml:space="preserve">4. Bereken hoeveel deze zeug officieel zou moeten hebben. </w:t>
      </w:r>
    </w:p>
    <w:p w:rsidR="004E6B47" w:rsidRDefault="004E6B47" w:rsidP="004E6B47">
      <w:pPr>
        <w:pStyle w:val="Geenafstand"/>
        <w:rPr>
          <w:sz w:val="22"/>
        </w:rPr>
      </w:pPr>
      <w:r>
        <w:rPr>
          <w:sz w:val="22"/>
        </w:rPr>
        <w:t xml:space="preserve">5. Vraag daarna aan de veehouder hoeveel deze zeug in de praktijk krijgt. </w:t>
      </w:r>
    </w:p>
    <w:tbl>
      <w:tblPr>
        <w:tblStyle w:val="Tabelraster"/>
        <w:tblpPr w:leftFromText="141" w:rightFromText="141" w:vertAnchor="page" w:horzAnchor="margin" w:tblpY="8881"/>
        <w:tblW w:w="9530" w:type="dxa"/>
        <w:tblLook w:val="04A0" w:firstRow="1" w:lastRow="0" w:firstColumn="1" w:lastColumn="0" w:noHBand="0" w:noVBand="1"/>
      </w:tblPr>
      <w:tblGrid>
        <w:gridCol w:w="1980"/>
        <w:gridCol w:w="1559"/>
        <w:gridCol w:w="1985"/>
        <w:gridCol w:w="1984"/>
        <w:gridCol w:w="2022"/>
      </w:tblGrid>
      <w:tr w:rsidR="004E6B47" w:rsidRPr="004E6B47" w:rsidTr="004E6B47">
        <w:trPr>
          <w:trHeight w:val="890"/>
        </w:trPr>
        <w:tc>
          <w:tcPr>
            <w:tcW w:w="1980" w:type="dxa"/>
            <w:tcBorders>
              <w:bottom w:val="double" w:sz="4" w:space="0" w:color="auto"/>
            </w:tcBorders>
          </w:tcPr>
          <w:p w:rsidR="004E6B47" w:rsidRPr="004E6B47" w:rsidRDefault="004E6B47" w:rsidP="004E6B47">
            <w:pPr>
              <w:pStyle w:val="Geenafstand"/>
              <w:rPr>
                <w:b/>
                <w:sz w:val="22"/>
              </w:rPr>
            </w:pPr>
            <w:r w:rsidRPr="004E6B47">
              <w:rPr>
                <w:b/>
                <w:sz w:val="22"/>
              </w:rPr>
              <w:br/>
            </w:r>
            <w:r w:rsidRPr="004E6B47">
              <w:rPr>
                <w:b/>
                <w:sz w:val="22"/>
              </w:rPr>
              <w:br/>
              <w:t>Zeug informatie</w:t>
            </w:r>
          </w:p>
        </w:tc>
        <w:tc>
          <w:tcPr>
            <w:tcW w:w="1559" w:type="dxa"/>
            <w:tcBorders>
              <w:bottom w:val="double" w:sz="4" w:space="0" w:color="auto"/>
            </w:tcBorders>
          </w:tcPr>
          <w:p w:rsidR="004E6B47" w:rsidRPr="004E6B47" w:rsidRDefault="004E6B47" w:rsidP="004E6B47">
            <w:pPr>
              <w:pStyle w:val="Geenafstand"/>
              <w:rPr>
                <w:b/>
                <w:sz w:val="22"/>
              </w:rPr>
            </w:pPr>
            <w:r w:rsidRPr="004E6B47">
              <w:rPr>
                <w:b/>
                <w:sz w:val="22"/>
              </w:rPr>
              <w:t>Energie behoefte van de zeug. (zie tabel)</w:t>
            </w:r>
          </w:p>
        </w:tc>
        <w:tc>
          <w:tcPr>
            <w:tcW w:w="1985" w:type="dxa"/>
            <w:tcBorders>
              <w:bottom w:val="double" w:sz="4" w:space="0" w:color="auto"/>
            </w:tcBorders>
          </w:tcPr>
          <w:p w:rsidR="004E6B47" w:rsidRPr="004E6B47" w:rsidRDefault="004E6B47" w:rsidP="004E6B47">
            <w:pPr>
              <w:pStyle w:val="Geenafstand"/>
              <w:rPr>
                <w:b/>
                <w:sz w:val="22"/>
              </w:rPr>
            </w:pPr>
            <w:r w:rsidRPr="004E6B47">
              <w:rPr>
                <w:b/>
                <w:sz w:val="22"/>
              </w:rPr>
              <w:t>Voersoort</w:t>
            </w:r>
          </w:p>
        </w:tc>
        <w:tc>
          <w:tcPr>
            <w:tcW w:w="1984" w:type="dxa"/>
            <w:tcBorders>
              <w:bottom w:val="double" w:sz="4" w:space="0" w:color="auto"/>
              <w:right w:val="double" w:sz="4" w:space="0" w:color="auto"/>
            </w:tcBorders>
          </w:tcPr>
          <w:p w:rsidR="004E6B47" w:rsidRPr="004E6B47" w:rsidRDefault="004E6B47" w:rsidP="004E6B47">
            <w:pPr>
              <w:pStyle w:val="Geenafstand"/>
              <w:rPr>
                <w:b/>
                <w:sz w:val="22"/>
              </w:rPr>
            </w:pPr>
            <w:r w:rsidRPr="004E6B47">
              <w:rPr>
                <w:b/>
                <w:sz w:val="22"/>
              </w:rPr>
              <w:t>Energie Waarde (EW)/ Per KG</w:t>
            </w:r>
          </w:p>
        </w:tc>
        <w:tc>
          <w:tcPr>
            <w:tcW w:w="2022" w:type="dxa"/>
            <w:tcBorders>
              <w:left w:val="double" w:sz="4" w:space="0" w:color="auto"/>
              <w:bottom w:val="double" w:sz="4" w:space="0" w:color="auto"/>
            </w:tcBorders>
          </w:tcPr>
          <w:p w:rsidR="004E6B47" w:rsidRPr="004E6B47" w:rsidRDefault="004E6B47" w:rsidP="004E6B47">
            <w:pPr>
              <w:pStyle w:val="Geenafstand"/>
              <w:rPr>
                <w:b/>
                <w:sz w:val="22"/>
              </w:rPr>
            </w:pPr>
            <w:r w:rsidRPr="004E6B47">
              <w:rPr>
                <w:b/>
                <w:sz w:val="22"/>
              </w:rPr>
              <w:t>Hoeveel moet je de zeug voeren?</w:t>
            </w:r>
          </w:p>
        </w:tc>
      </w:tr>
      <w:tr w:rsidR="004E6B47" w:rsidRPr="004E6B47" w:rsidTr="004E6B47">
        <w:trPr>
          <w:trHeight w:val="750"/>
        </w:trPr>
        <w:tc>
          <w:tcPr>
            <w:tcW w:w="1980" w:type="dxa"/>
            <w:tcBorders>
              <w:top w:val="double" w:sz="4" w:space="0" w:color="auto"/>
            </w:tcBorders>
          </w:tcPr>
          <w:p w:rsidR="004E6B47" w:rsidRPr="004E6B47" w:rsidRDefault="004E6B47" w:rsidP="004E6B47">
            <w:pPr>
              <w:pStyle w:val="Geenafstand"/>
              <w:rPr>
                <w:i/>
                <w:sz w:val="22"/>
              </w:rPr>
            </w:pPr>
            <w:proofErr w:type="spellStart"/>
            <w:r w:rsidRPr="004E6B47">
              <w:rPr>
                <w:i/>
                <w:sz w:val="22"/>
              </w:rPr>
              <w:t>Vb</w:t>
            </w:r>
            <w:proofErr w:type="spellEnd"/>
            <w:r w:rsidRPr="004E6B47">
              <w:rPr>
                <w:i/>
                <w:sz w:val="22"/>
              </w:rPr>
              <w:t>:  345</w:t>
            </w:r>
            <w:r w:rsidRPr="004E6B47">
              <w:rPr>
                <w:i/>
                <w:sz w:val="22"/>
              </w:rPr>
              <w:br/>
              <w:t>115 dagen dracht</w:t>
            </w:r>
            <w:r w:rsidRPr="004E6B47">
              <w:rPr>
                <w:i/>
                <w:sz w:val="22"/>
              </w:rPr>
              <w:br/>
              <w:t>3</w:t>
            </w:r>
            <w:r w:rsidRPr="004E6B47">
              <w:rPr>
                <w:i/>
                <w:sz w:val="22"/>
                <w:vertAlign w:val="superscript"/>
              </w:rPr>
              <w:t>e</w:t>
            </w:r>
            <w:r w:rsidRPr="004E6B47">
              <w:rPr>
                <w:i/>
                <w:sz w:val="22"/>
              </w:rPr>
              <w:t xml:space="preserve"> Worp</w:t>
            </w:r>
          </w:p>
        </w:tc>
        <w:tc>
          <w:tcPr>
            <w:tcW w:w="1559" w:type="dxa"/>
            <w:tcBorders>
              <w:top w:val="double" w:sz="4" w:space="0" w:color="auto"/>
            </w:tcBorders>
          </w:tcPr>
          <w:p w:rsidR="004E6B47" w:rsidRPr="004E6B47" w:rsidRDefault="004E6B47" w:rsidP="004E6B47">
            <w:pPr>
              <w:pStyle w:val="Geenafstand"/>
              <w:rPr>
                <w:i/>
                <w:sz w:val="22"/>
              </w:rPr>
            </w:pPr>
            <w:r w:rsidRPr="004E6B47">
              <w:rPr>
                <w:i/>
                <w:sz w:val="22"/>
              </w:rPr>
              <w:br/>
              <w:t>3,20</w:t>
            </w:r>
          </w:p>
        </w:tc>
        <w:tc>
          <w:tcPr>
            <w:tcW w:w="1985" w:type="dxa"/>
            <w:tcBorders>
              <w:top w:val="double" w:sz="4" w:space="0" w:color="auto"/>
            </w:tcBorders>
          </w:tcPr>
          <w:p w:rsidR="004E6B47" w:rsidRPr="004E6B47" w:rsidRDefault="004E6B47" w:rsidP="004E6B47">
            <w:pPr>
              <w:pStyle w:val="Geenafstand"/>
              <w:rPr>
                <w:i/>
                <w:sz w:val="22"/>
              </w:rPr>
            </w:pPr>
            <w:r w:rsidRPr="004E6B47">
              <w:rPr>
                <w:i/>
                <w:sz w:val="22"/>
              </w:rPr>
              <w:br/>
              <w:t>Brijvoer – Hoog drachtige zeugen</w:t>
            </w:r>
          </w:p>
        </w:tc>
        <w:tc>
          <w:tcPr>
            <w:tcW w:w="1984" w:type="dxa"/>
            <w:tcBorders>
              <w:top w:val="double" w:sz="4" w:space="0" w:color="auto"/>
              <w:right w:val="double" w:sz="4" w:space="0" w:color="auto"/>
            </w:tcBorders>
          </w:tcPr>
          <w:p w:rsidR="004E6B47" w:rsidRPr="004E6B47" w:rsidRDefault="004E6B47" w:rsidP="004E6B47">
            <w:pPr>
              <w:pStyle w:val="Geenafstand"/>
              <w:rPr>
                <w:i/>
                <w:sz w:val="22"/>
              </w:rPr>
            </w:pPr>
            <w:r w:rsidRPr="004E6B47">
              <w:rPr>
                <w:i/>
                <w:sz w:val="22"/>
              </w:rPr>
              <w:br/>
              <w:t>0,64 EW/per KG</w:t>
            </w:r>
          </w:p>
        </w:tc>
        <w:tc>
          <w:tcPr>
            <w:tcW w:w="2022" w:type="dxa"/>
            <w:tcBorders>
              <w:top w:val="double" w:sz="4" w:space="0" w:color="auto"/>
              <w:left w:val="double" w:sz="4" w:space="0" w:color="auto"/>
            </w:tcBorders>
          </w:tcPr>
          <w:p w:rsidR="004E6B47" w:rsidRPr="004E6B47" w:rsidRDefault="004E6B47" w:rsidP="004E6B47">
            <w:pPr>
              <w:pStyle w:val="Geenafstand"/>
              <w:rPr>
                <w:i/>
                <w:sz w:val="22"/>
              </w:rPr>
            </w:pPr>
            <w:r w:rsidRPr="004E6B47">
              <w:rPr>
                <w:i/>
                <w:sz w:val="22"/>
              </w:rPr>
              <w:br/>
              <w:t>320 : 0,64 = 5</w:t>
            </w:r>
          </w:p>
          <w:p w:rsidR="004E6B47" w:rsidRPr="004E6B47" w:rsidRDefault="004E6B47" w:rsidP="004E6B47">
            <w:pPr>
              <w:pStyle w:val="Geenafstand"/>
              <w:rPr>
                <w:b/>
                <w:i/>
                <w:sz w:val="22"/>
              </w:rPr>
            </w:pPr>
            <w:r w:rsidRPr="004E6B47">
              <w:rPr>
                <w:b/>
                <w:i/>
                <w:sz w:val="22"/>
              </w:rPr>
              <w:t>Dus 5 KG voer</w:t>
            </w:r>
          </w:p>
        </w:tc>
      </w:tr>
      <w:tr w:rsidR="004E6B47" w:rsidRPr="004E6B47" w:rsidTr="008D7E7C">
        <w:trPr>
          <w:trHeight w:val="167"/>
        </w:trPr>
        <w:tc>
          <w:tcPr>
            <w:tcW w:w="9530" w:type="dxa"/>
            <w:gridSpan w:val="5"/>
          </w:tcPr>
          <w:p w:rsidR="004E6B47" w:rsidRPr="004E6B47" w:rsidRDefault="004E6B47" w:rsidP="004E6B47">
            <w:pPr>
              <w:pStyle w:val="Geenafstand"/>
              <w:rPr>
                <w:sz w:val="22"/>
              </w:rPr>
            </w:pPr>
          </w:p>
        </w:tc>
      </w:tr>
      <w:tr w:rsidR="004E6B47" w:rsidRPr="004E6B47" w:rsidTr="004E6B47">
        <w:trPr>
          <w:trHeight w:val="750"/>
        </w:trPr>
        <w:tc>
          <w:tcPr>
            <w:tcW w:w="1980" w:type="dxa"/>
          </w:tcPr>
          <w:p w:rsidR="004E6B47" w:rsidRPr="004E6B47" w:rsidRDefault="004E6B47" w:rsidP="004E6B47">
            <w:pPr>
              <w:pStyle w:val="Geenafstand"/>
              <w:rPr>
                <w:sz w:val="22"/>
              </w:rPr>
            </w:pPr>
          </w:p>
        </w:tc>
        <w:tc>
          <w:tcPr>
            <w:tcW w:w="1559" w:type="dxa"/>
          </w:tcPr>
          <w:p w:rsidR="004E6B47" w:rsidRPr="004E6B47" w:rsidRDefault="004E6B47" w:rsidP="004E6B47">
            <w:pPr>
              <w:pStyle w:val="Geenafstand"/>
              <w:rPr>
                <w:sz w:val="22"/>
              </w:rPr>
            </w:pPr>
          </w:p>
        </w:tc>
        <w:tc>
          <w:tcPr>
            <w:tcW w:w="1985" w:type="dxa"/>
          </w:tcPr>
          <w:p w:rsidR="004E6B47" w:rsidRPr="004E6B47" w:rsidRDefault="004E6B47" w:rsidP="004E6B47">
            <w:pPr>
              <w:pStyle w:val="Geenafstand"/>
              <w:rPr>
                <w:sz w:val="22"/>
              </w:rPr>
            </w:pPr>
          </w:p>
        </w:tc>
        <w:tc>
          <w:tcPr>
            <w:tcW w:w="1984" w:type="dxa"/>
            <w:tcBorders>
              <w:right w:val="double" w:sz="4" w:space="0" w:color="auto"/>
            </w:tcBorders>
          </w:tcPr>
          <w:p w:rsidR="004E6B47" w:rsidRPr="004E6B47" w:rsidRDefault="004E6B47" w:rsidP="004E6B47">
            <w:pPr>
              <w:pStyle w:val="Geenafstand"/>
              <w:rPr>
                <w:sz w:val="22"/>
              </w:rPr>
            </w:pPr>
          </w:p>
        </w:tc>
        <w:tc>
          <w:tcPr>
            <w:tcW w:w="2022" w:type="dxa"/>
            <w:tcBorders>
              <w:left w:val="double" w:sz="4" w:space="0" w:color="auto"/>
            </w:tcBorders>
          </w:tcPr>
          <w:p w:rsidR="004E6B47" w:rsidRPr="004E6B47" w:rsidRDefault="004E6B47" w:rsidP="004E6B47">
            <w:pPr>
              <w:pStyle w:val="Geenafstand"/>
              <w:rPr>
                <w:sz w:val="22"/>
              </w:rPr>
            </w:pPr>
          </w:p>
        </w:tc>
      </w:tr>
      <w:tr w:rsidR="004E6B47" w:rsidRPr="004E6B47" w:rsidTr="004E6B47">
        <w:trPr>
          <w:trHeight w:val="750"/>
        </w:trPr>
        <w:tc>
          <w:tcPr>
            <w:tcW w:w="1980" w:type="dxa"/>
          </w:tcPr>
          <w:p w:rsidR="004E6B47" w:rsidRPr="004E6B47" w:rsidRDefault="004E6B47" w:rsidP="004E6B47">
            <w:pPr>
              <w:pStyle w:val="Geenafstand"/>
              <w:rPr>
                <w:sz w:val="22"/>
              </w:rPr>
            </w:pPr>
          </w:p>
        </w:tc>
        <w:tc>
          <w:tcPr>
            <w:tcW w:w="1559" w:type="dxa"/>
          </w:tcPr>
          <w:p w:rsidR="004E6B47" w:rsidRPr="004E6B47" w:rsidRDefault="004E6B47" w:rsidP="004E6B47">
            <w:pPr>
              <w:pStyle w:val="Geenafstand"/>
              <w:rPr>
                <w:sz w:val="22"/>
              </w:rPr>
            </w:pPr>
          </w:p>
        </w:tc>
        <w:tc>
          <w:tcPr>
            <w:tcW w:w="1985" w:type="dxa"/>
          </w:tcPr>
          <w:p w:rsidR="004E6B47" w:rsidRPr="004E6B47" w:rsidRDefault="004E6B47" w:rsidP="004E6B47">
            <w:pPr>
              <w:pStyle w:val="Geenafstand"/>
              <w:rPr>
                <w:sz w:val="22"/>
              </w:rPr>
            </w:pPr>
          </w:p>
        </w:tc>
        <w:tc>
          <w:tcPr>
            <w:tcW w:w="1984" w:type="dxa"/>
            <w:tcBorders>
              <w:right w:val="double" w:sz="4" w:space="0" w:color="auto"/>
            </w:tcBorders>
          </w:tcPr>
          <w:p w:rsidR="004E6B47" w:rsidRPr="004E6B47" w:rsidRDefault="004E6B47" w:rsidP="004E6B47">
            <w:pPr>
              <w:pStyle w:val="Geenafstand"/>
              <w:rPr>
                <w:sz w:val="22"/>
              </w:rPr>
            </w:pPr>
          </w:p>
        </w:tc>
        <w:tc>
          <w:tcPr>
            <w:tcW w:w="2022" w:type="dxa"/>
            <w:tcBorders>
              <w:left w:val="double" w:sz="4" w:space="0" w:color="auto"/>
            </w:tcBorders>
          </w:tcPr>
          <w:p w:rsidR="004E6B47" w:rsidRPr="004E6B47" w:rsidRDefault="004E6B47" w:rsidP="004E6B47">
            <w:pPr>
              <w:pStyle w:val="Geenafstand"/>
              <w:rPr>
                <w:sz w:val="22"/>
              </w:rPr>
            </w:pPr>
          </w:p>
        </w:tc>
      </w:tr>
      <w:tr w:rsidR="004E6B47" w:rsidRPr="004E6B47" w:rsidTr="004E6B47">
        <w:trPr>
          <w:trHeight w:val="706"/>
        </w:trPr>
        <w:tc>
          <w:tcPr>
            <w:tcW w:w="1980" w:type="dxa"/>
          </w:tcPr>
          <w:p w:rsidR="004E6B47" w:rsidRPr="004E6B47" w:rsidRDefault="004E6B47" w:rsidP="004E6B47">
            <w:pPr>
              <w:pStyle w:val="Geenafstand"/>
              <w:rPr>
                <w:sz w:val="22"/>
              </w:rPr>
            </w:pPr>
          </w:p>
        </w:tc>
        <w:tc>
          <w:tcPr>
            <w:tcW w:w="1559" w:type="dxa"/>
          </w:tcPr>
          <w:p w:rsidR="004E6B47" w:rsidRPr="004E6B47" w:rsidRDefault="004E6B47" w:rsidP="004E6B47">
            <w:pPr>
              <w:pStyle w:val="Geenafstand"/>
              <w:rPr>
                <w:sz w:val="22"/>
              </w:rPr>
            </w:pPr>
          </w:p>
        </w:tc>
        <w:tc>
          <w:tcPr>
            <w:tcW w:w="1985" w:type="dxa"/>
          </w:tcPr>
          <w:p w:rsidR="004E6B47" w:rsidRPr="004E6B47" w:rsidRDefault="004E6B47" w:rsidP="004E6B47">
            <w:pPr>
              <w:pStyle w:val="Geenafstand"/>
              <w:rPr>
                <w:sz w:val="22"/>
              </w:rPr>
            </w:pPr>
          </w:p>
        </w:tc>
        <w:tc>
          <w:tcPr>
            <w:tcW w:w="1984" w:type="dxa"/>
            <w:tcBorders>
              <w:right w:val="double" w:sz="4" w:space="0" w:color="auto"/>
            </w:tcBorders>
          </w:tcPr>
          <w:p w:rsidR="004E6B47" w:rsidRPr="004E6B47" w:rsidRDefault="004E6B47" w:rsidP="004E6B47">
            <w:pPr>
              <w:pStyle w:val="Geenafstand"/>
              <w:rPr>
                <w:sz w:val="22"/>
              </w:rPr>
            </w:pPr>
          </w:p>
        </w:tc>
        <w:tc>
          <w:tcPr>
            <w:tcW w:w="2022" w:type="dxa"/>
            <w:tcBorders>
              <w:left w:val="double" w:sz="4" w:space="0" w:color="auto"/>
            </w:tcBorders>
          </w:tcPr>
          <w:p w:rsidR="004E6B47" w:rsidRPr="004E6B47" w:rsidRDefault="004E6B47" w:rsidP="004E6B47">
            <w:pPr>
              <w:pStyle w:val="Geenafstand"/>
              <w:rPr>
                <w:sz w:val="22"/>
              </w:rPr>
            </w:pPr>
          </w:p>
        </w:tc>
      </w:tr>
      <w:tr w:rsidR="004E6B47" w:rsidRPr="004E6B47" w:rsidTr="004E6B47">
        <w:trPr>
          <w:trHeight w:val="706"/>
        </w:trPr>
        <w:tc>
          <w:tcPr>
            <w:tcW w:w="1980" w:type="dxa"/>
          </w:tcPr>
          <w:p w:rsidR="004E6B47" w:rsidRPr="004E6B47" w:rsidRDefault="004E6B47" w:rsidP="004E6B47">
            <w:pPr>
              <w:pStyle w:val="Geenafstand"/>
              <w:rPr>
                <w:sz w:val="22"/>
              </w:rPr>
            </w:pPr>
          </w:p>
        </w:tc>
        <w:tc>
          <w:tcPr>
            <w:tcW w:w="1559" w:type="dxa"/>
          </w:tcPr>
          <w:p w:rsidR="004E6B47" w:rsidRPr="004E6B47" w:rsidRDefault="004E6B47" w:rsidP="004E6B47">
            <w:pPr>
              <w:pStyle w:val="Geenafstand"/>
              <w:rPr>
                <w:sz w:val="22"/>
              </w:rPr>
            </w:pPr>
          </w:p>
        </w:tc>
        <w:tc>
          <w:tcPr>
            <w:tcW w:w="1985" w:type="dxa"/>
          </w:tcPr>
          <w:p w:rsidR="004E6B47" w:rsidRPr="004E6B47" w:rsidRDefault="004E6B47" w:rsidP="004E6B47">
            <w:pPr>
              <w:pStyle w:val="Geenafstand"/>
              <w:rPr>
                <w:sz w:val="22"/>
              </w:rPr>
            </w:pPr>
          </w:p>
        </w:tc>
        <w:tc>
          <w:tcPr>
            <w:tcW w:w="1984" w:type="dxa"/>
            <w:tcBorders>
              <w:right w:val="double" w:sz="4" w:space="0" w:color="auto"/>
            </w:tcBorders>
          </w:tcPr>
          <w:p w:rsidR="004E6B47" w:rsidRPr="004E6B47" w:rsidRDefault="004E6B47" w:rsidP="004E6B47">
            <w:pPr>
              <w:pStyle w:val="Geenafstand"/>
              <w:rPr>
                <w:sz w:val="22"/>
              </w:rPr>
            </w:pPr>
          </w:p>
        </w:tc>
        <w:tc>
          <w:tcPr>
            <w:tcW w:w="2022" w:type="dxa"/>
            <w:tcBorders>
              <w:left w:val="double" w:sz="4" w:space="0" w:color="auto"/>
            </w:tcBorders>
          </w:tcPr>
          <w:p w:rsidR="004E6B47" w:rsidRPr="004E6B47" w:rsidRDefault="004E6B47" w:rsidP="004E6B47">
            <w:pPr>
              <w:pStyle w:val="Geenafstand"/>
              <w:rPr>
                <w:sz w:val="22"/>
              </w:rPr>
            </w:pPr>
          </w:p>
        </w:tc>
      </w:tr>
    </w:tbl>
    <w:p w:rsidR="004E6B47" w:rsidRDefault="004E6B47" w:rsidP="004E6B47">
      <w:pPr>
        <w:pStyle w:val="Geenafstand"/>
        <w:rPr>
          <w:sz w:val="22"/>
        </w:rPr>
      </w:pPr>
    </w:p>
    <w:p w:rsidR="004E6B47" w:rsidRPr="00BC2F04" w:rsidRDefault="004E6B47" w:rsidP="004E6B47">
      <w:pPr>
        <w:pStyle w:val="Geenafstand"/>
        <w:rPr>
          <w:sz w:val="22"/>
        </w:rPr>
      </w:pPr>
    </w:p>
    <w:p w:rsidR="004E6B47" w:rsidRDefault="004E6B47" w:rsidP="004E6B47">
      <w:pPr>
        <w:pStyle w:val="Geenafstand"/>
        <w:rPr>
          <w:sz w:val="22"/>
        </w:rPr>
      </w:pPr>
    </w:p>
    <w:p w:rsidR="004E6B47" w:rsidRPr="006538BA" w:rsidRDefault="004E6B47" w:rsidP="004E6B47">
      <w:pPr>
        <w:pStyle w:val="Geenafstand"/>
        <w:rPr>
          <w:sz w:val="22"/>
        </w:rPr>
      </w:pPr>
    </w:p>
    <w:p w:rsidR="008D7E7C" w:rsidRPr="004E6B47" w:rsidRDefault="004E6B47" w:rsidP="004E6B47">
      <w:pPr>
        <w:rPr>
          <w:sz w:val="22"/>
        </w:rPr>
      </w:pPr>
      <w:r>
        <w:rPr>
          <w:b/>
          <w:i/>
          <w:sz w:val="28"/>
        </w:rPr>
        <w:t xml:space="preserve"> </w:t>
      </w:r>
      <w:r>
        <w:rPr>
          <w:b/>
          <w:i/>
          <w:sz w:val="28"/>
        </w:rPr>
        <w:br w:type="page"/>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6668"/>
      </w:tblGrid>
      <w:tr w:rsidR="008D7E7C" w:rsidRPr="00A003D2" w:rsidTr="008D7E7C">
        <w:trPr>
          <w:trHeight w:val="277"/>
        </w:trPr>
        <w:tc>
          <w:tcPr>
            <w:tcW w:w="1321" w:type="dxa"/>
            <w:tcBorders>
              <w:bottom w:val="single" w:sz="24" w:space="0" w:color="auto"/>
            </w:tcBorders>
          </w:tcPr>
          <w:p w:rsidR="008D7E7C" w:rsidRPr="00A003D2" w:rsidRDefault="008D7E7C" w:rsidP="008D7E7C">
            <w:pPr>
              <w:pStyle w:val="Kop1"/>
              <w:jc w:val="center"/>
              <w:outlineLvl w:val="0"/>
              <w:rPr>
                <w:sz w:val="40"/>
              </w:rPr>
            </w:pPr>
            <w:proofErr w:type="spellStart"/>
            <w:r w:rsidRPr="00A003D2">
              <w:rPr>
                <w:sz w:val="40"/>
              </w:rPr>
              <w:lastRenderedPageBreak/>
              <w:t>Taak</w:t>
            </w:r>
            <w:proofErr w:type="spellEnd"/>
          </w:p>
        </w:tc>
        <w:tc>
          <w:tcPr>
            <w:tcW w:w="6668" w:type="dxa"/>
            <w:tcBorders>
              <w:bottom w:val="single" w:sz="6" w:space="0" w:color="auto"/>
            </w:tcBorders>
          </w:tcPr>
          <w:p w:rsidR="008D7E7C" w:rsidRPr="00A003D2" w:rsidRDefault="008D7E7C" w:rsidP="008D7E7C">
            <w:pPr>
              <w:pStyle w:val="Kop1"/>
              <w:jc w:val="center"/>
              <w:outlineLvl w:val="0"/>
              <w:rPr>
                <w:b/>
                <w:sz w:val="40"/>
              </w:rPr>
            </w:pPr>
            <w:proofErr w:type="spellStart"/>
            <w:r w:rsidRPr="00A003D2">
              <w:rPr>
                <w:sz w:val="40"/>
              </w:rPr>
              <w:t>Uitvoering</w:t>
            </w:r>
            <w:proofErr w:type="spellEnd"/>
            <w:r w:rsidRPr="00A003D2">
              <w:rPr>
                <w:sz w:val="40"/>
              </w:rPr>
              <w:t xml:space="preserve"> </w:t>
            </w:r>
          </w:p>
        </w:tc>
      </w:tr>
      <w:tr w:rsidR="008D7E7C" w:rsidRPr="00A003D2" w:rsidTr="008D7E7C">
        <w:trPr>
          <w:trHeight w:val="1161"/>
        </w:trPr>
        <w:tc>
          <w:tcPr>
            <w:tcW w:w="1321" w:type="dxa"/>
            <w:tcBorders>
              <w:top w:val="single" w:sz="24" w:space="0" w:color="auto"/>
              <w:left w:val="single" w:sz="24" w:space="0" w:color="auto"/>
              <w:bottom w:val="single" w:sz="24" w:space="0" w:color="auto"/>
              <w:right w:val="single" w:sz="24" w:space="0" w:color="auto"/>
            </w:tcBorders>
            <w:shd w:val="clear" w:color="auto" w:fill="92D050"/>
          </w:tcPr>
          <w:p w:rsidR="008D7E7C" w:rsidRPr="00A003D2" w:rsidRDefault="00D02475" w:rsidP="008D7E7C">
            <w:pPr>
              <w:pStyle w:val="Kop1"/>
              <w:jc w:val="center"/>
              <w:outlineLvl w:val="0"/>
              <w:rPr>
                <w:sz w:val="40"/>
              </w:rPr>
            </w:pPr>
            <w:r>
              <w:rPr>
                <w:sz w:val="40"/>
              </w:rPr>
              <w:br/>
              <w:t>5</w:t>
            </w:r>
            <w:r w:rsidR="008D7E7C" w:rsidRPr="00A003D2">
              <w:rPr>
                <w:sz w:val="40"/>
              </w:rPr>
              <w:t xml:space="preserve">.  </w:t>
            </w:r>
          </w:p>
        </w:tc>
        <w:tc>
          <w:tcPr>
            <w:tcW w:w="6668" w:type="dxa"/>
            <w:tcBorders>
              <w:top w:val="single" w:sz="6" w:space="0" w:color="auto"/>
              <w:left w:val="single" w:sz="24" w:space="0" w:color="auto"/>
            </w:tcBorders>
          </w:tcPr>
          <w:p w:rsidR="008D7E7C" w:rsidRPr="00A003D2" w:rsidRDefault="008D7E7C" w:rsidP="008D7E7C">
            <w:pPr>
              <w:pStyle w:val="Kop1"/>
              <w:outlineLvl w:val="0"/>
              <w:rPr>
                <w:rFonts w:eastAsiaTheme="minorHAnsi" w:cstheme="minorBidi"/>
                <w:sz w:val="40"/>
                <w:szCs w:val="22"/>
                <w:lang w:eastAsia="en-US"/>
              </w:rPr>
            </w:pPr>
            <w:r w:rsidRPr="00A003D2">
              <w:rPr>
                <w:sz w:val="40"/>
              </w:rPr>
              <w:br/>
              <w:t xml:space="preserve">  </w:t>
            </w:r>
            <w:proofErr w:type="spellStart"/>
            <w:r>
              <w:rPr>
                <w:sz w:val="40"/>
              </w:rPr>
              <w:t>Vertering</w:t>
            </w:r>
            <w:proofErr w:type="spellEnd"/>
            <w:r>
              <w:rPr>
                <w:sz w:val="40"/>
              </w:rPr>
              <w:t xml:space="preserve"> </w:t>
            </w:r>
            <w:proofErr w:type="spellStart"/>
            <w:r>
              <w:rPr>
                <w:sz w:val="40"/>
              </w:rPr>
              <w:t>melkvee</w:t>
            </w:r>
            <w:proofErr w:type="spellEnd"/>
          </w:p>
          <w:p w:rsidR="008D7E7C" w:rsidRPr="00A003D2" w:rsidRDefault="008D7E7C" w:rsidP="008D7E7C">
            <w:pPr>
              <w:pStyle w:val="Kop1"/>
              <w:jc w:val="center"/>
              <w:outlineLvl w:val="0"/>
              <w:rPr>
                <w:sz w:val="40"/>
              </w:rPr>
            </w:pPr>
          </w:p>
        </w:tc>
      </w:tr>
    </w:tbl>
    <w:p w:rsidR="00701200" w:rsidRDefault="00701200" w:rsidP="004E6B47">
      <w:pPr>
        <w:rPr>
          <w:sz w:val="22"/>
        </w:rPr>
      </w:pPr>
    </w:p>
    <w:tbl>
      <w:tblPr>
        <w:tblStyle w:val="Tabelraster"/>
        <w:tblpPr w:leftFromText="141" w:rightFromText="141" w:vertAnchor="text" w:horzAnchor="margin" w:tblpY="332"/>
        <w:tblW w:w="9195" w:type="dxa"/>
        <w:tblLook w:val="04A0" w:firstRow="1" w:lastRow="0" w:firstColumn="1" w:lastColumn="0" w:noHBand="0" w:noVBand="1"/>
      </w:tblPr>
      <w:tblGrid>
        <w:gridCol w:w="3114"/>
        <w:gridCol w:w="6081"/>
      </w:tblGrid>
      <w:tr w:rsidR="008D7E7C" w:rsidRPr="00FF3C04" w:rsidTr="008D7E7C">
        <w:trPr>
          <w:trHeight w:val="251"/>
        </w:trPr>
        <w:tc>
          <w:tcPr>
            <w:tcW w:w="3114" w:type="dxa"/>
            <w:tcBorders>
              <w:bottom w:val="single" w:sz="4" w:space="0" w:color="FFFFFF" w:themeColor="background1"/>
            </w:tcBorders>
            <w:shd w:val="pct5" w:color="auto" w:fill="000000" w:themeFill="text1"/>
          </w:tcPr>
          <w:p w:rsidR="008D7E7C" w:rsidRPr="00FF3C04" w:rsidRDefault="008D7E7C" w:rsidP="008D7E7C">
            <w:pPr>
              <w:pStyle w:val="Geenafstand"/>
              <w:rPr>
                <w:color w:val="FFFFFF" w:themeColor="background1"/>
                <w:sz w:val="22"/>
              </w:rPr>
            </w:pPr>
            <w:r w:rsidRPr="00FF3C04">
              <w:rPr>
                <w:color w:val="FFFFFF" w:themeColor="background1"/>
                <w:sz w:val="22"/>
              </w:rPr>
              <w:t>Resultaat</w:t>
            </w:r>
          </w:p>
        </w:tc>
        <w:tc>
          <w:tcPr>
            <w:tcW w:w="6081" w:type="dxa"/>
          </w:tcPr>
          <w:p w:rsidR="008D7E7C" w:rsidRPr="00FF3C04" w:rsidRDefault="008D7E7C" w:rsidP="008D7E7C">
            <w:pPr>
              <w:rPr>
                <w:sz w:val="22"/>
              </w:rPr>
            </w:pPr>
            <w:r w:rsidRPr="00FF3C04">
              <w:rPr>
                <w:sz w:val="22"/>
              </w:rPr>
              <w:t xml:space="preserve">Mest beoordelen, herkauwactiviteit meten en </w:t>
            </w:r>
            <w:proofErr w:type="spellStart"/>
            <w:r w:rsidRPr="00FF3C04">
              <w:rPr>
                <w:sz w:val="22"/>
              </w:rPr>
              <w:t>penswerking</w:t>
            </w:r>
            <w:proofErr w:type="spellEnd"/>
            <w:r w:rsidRPr="00FF3C04">
              <w:rPr>
                <w:sz w:val="22"/>
              </w:rPr>
              <w:t xml:space="preserve"> beoordelen.</w:t>
            </w:r>
          </w:p>
        </w:tc>
      </w:tr>
      <w:tr w:rsidR="008D7E7C" w:rsidRPr="00FF3C04" w:rsidTr="008D7E7C">
        <w:trPr>
          <w:trHeight w:val="251"/>
        </w:trPr>
        <w:tc>
          <w:tcPr>
            <w:tcW w:w="3114" w:type="dxa"/>
            <w:tcBorders>
              <w:top w:val="single" w:sz="4" w:space="0" w:color="FFFFFF" w:themeColor="background1"/>
              <w:bottom w:val="single" w:sz="4" w:space="0" w:color="FFFFFF" w:themeColor="background1"/>
            </w:tcBorders>
            <w:shd w:val="pct5" w:color="auto" w:fill="000000" w:themeFill="text1"/>
          </w:tcPr>
          <w:p w:rsidR="008D7E7C" w:rsidRPr="00FF3C04" w:rsidRDefault="008D7E7C" w:rsidP="008D7E7C">
            <w:pPr>
              <w:pStyle w:val="Geenafstand"/>
              <w:rPr>
                <w:color w:val="FFFFFF" w:themeColor="background1"/>
                <w:sz w:val="22"/>
              </w:rPr>
            </w:pPr>
            <w:r w:rsidRPr="00FF3C04">
              <w:rPr>
                <w:color w:val="FFFFFF" w:themeColor="background1"/>
                <w:sz w:val="22"/>
              </w:rPr>
              <w:t xml:space="preserve">Werktijd </w:t>
            </w:r>
          </w:p>
        </w:tc>
        <w:tc>
          <w:tcPr>
            <w:tcW w:w="6081" w:type="dxa"/>
          </w:tcPr>
          <w:p w:rsidR="008D7E7C" w:rsidRPr="00FF3C04" w:rsidRDefault="008D7E7C" w:rsidP="008D7E7C">
            <w:pPr>
              <w:pStyle w:val="Geenafstand"/>
              <w:rPr>
                <w:sz w:val="22"/>
              </w:rPr>
            </w:pPr>
            <w:r w:rsidRPr="00FF3C04">
              <w:rPr>
                <w:sz w:val="22"/>
              </w:rPr>
              <w:t>180 min</w:t>
            </w:r>
          </w:p>
        </w:tc>
      </w:tr>
      <w:tr w:rsidR="008D7E7C" w:rsidRPr="00FF3C04" w:rsidTr="008D7E7C">
        <w:trPr>
          <w:trHeight w:val="244"/>
        </w:trPr>
        <w:tc>
          <w:tcPr>
            <w:tcW w:w="3114" w:type="dxa"/>
            <w:tcBorders>
              <w:top w:val="single" w:sz="4" w:space="0" w:color="FFFFFF" w:themeColor="background1"/>
              <w:bottom w:val="single" w:sz="4" w:space="0" w:color="FFFFFF" w:themeColor="background1"/>
            </w:tcBorders>
            <w:shd w:val="pct5" w:color="auto" w:fill="000000" w:themeFill="text1"/>
          </w:tcPr>
          <w:p w:rsidR="008D7E7C" w:rsidRPr="00FF3C04" w:rsidRDefault="008D7E7C" w:rsidP="008D7E7C">
            <w:pPr>
              <w:pStyle w:val="Geenafstand"/>
              <w:rPr>
                <w:color w:val="FFFFFF" w:themeColor="background1"/>
                <w:sz w:val="22"/>
              </w:rPr>
            </w:pPr>
            <w:r w:rsidRPr="00FF3C04">
              <w:rPr>
                <w:color w:val="FFFFFF" w:themeColor="background1"/>
                <w:sz w:val="22"/>
              </w:rPr>
              <w:t>Belang</w:t>
            </w:r>
          </w:p>
        </w:tc>
        <w:tc>
          <w:tcPr>
            <w:tcW w:w="6081" w:type="dxa"/>
          </w:tcPr>
          <w:p w:rsidR="008D7E7C" w:rsidRPr="00FF3C04" w:rsidRDefault="008D7E7C" w:rsidP="008D7E7C">
            <w:pPr>
              <w:pStyle w:val="Geenafstand"/>
              <w:rPr>
                <w:sz w:val="22"/>
              </w:rPr>
            </w:pPr>
            <w:r w:rsidRPr="00FF3C04">
              <w:rPr>
                <w:sz w:val="22"/>
              </w:rPr>
              <w:t xml:space="preserve">Aansluitend bij de theorie thema’s voeding en gezondheidszorg is het belangrijk om de mest van koeien te kunnen beoordelen. Je kunt veel informatie halen uit de mest, de herkauwactiviteit en de </w:t>
            </w:r>
            <w:proofErr w:type="spellStart"/>
            <w:r w:rsidRPr="00FF3C04">
              <w:rPr>
                <w:sz w:val="22"/>
              </w:rPr>
              <w:t>penswerking</w:t>
            </w:r>
            <w:proofErr w:type="spellEnd"/>
            <w:r w:rsidRPr="00FF3C04">
              <w:rPr>
                <w:sz w:val="22"/>
              </w:rPr>
              <w:t>. Zo kun je zien of het voedsel goed verteerd is en of het verteringsstelsel van de koe goed werkt.</w:t>
            </w:r>
          </w:p>
        </w:tc>
      </w:tr>
      <w:tr w:rsidR="008D7E7C" w:rsidRPr="00FF3C04" w:rsidTr="008D7E7C">
        <w:trPr>
          <w:trHeight w:val="1114"/>
        </w:trPr>
        <w:tc>
          <w:tcPr>
            <w:tcW w:w="3114" w:type="dxa"/>
            <w:tcBorders>
              <w:top w:val="single" w:sz="4" w:space="0" w:color="FFFFFF" w:themeColor="background1"/>
              <w:bottom w:val="single" w:sz="4" w:space="0" w:color="FFFFFF" w:themeColor="background1"/>
            </w:tcBorders>
            <w:shd w:val="pct5" w:color="auto" w:fill="000000" w:themeFill="text1"/>
          </w:tcPr>
          <w:p w:rsidR="008D7E7C" w:rsidRPr="00FF3C04" w:rsidRDefault="008D7E7C" w:rsidP="008D7E7C">
            <w:pPr>
              <w:pStyle w:val="Geenafstand"/>
              <w:rPr>
                <w:color w:val="FFFFFF" w:themeColor="background1"/>
                <w:sz w:val="22"/>
              </w:rPr>
            </w:pPr>
            <w:r w:rsidRPr="00FF3C04">
              <w:rPr>
                <w:color w:val="FFFFFF" w:themeColor="background1"/>
                <w:sz w:val="22"/>
              </w:rPr>
              <w:t>Benodigdheden</w:t>
            </w:r>
          </w:p>
        </w:tc>
        <w:tc>
          <w:tcPr>
            <w:tcW w:w="6081" w:type="dxa"/>
          </w:tcPr>
          <w:p w:rsidR="008D7E7C" w:rsidRPr="00FF3C04" w:rsidRDefault="008D7E7C" w:rsidP="008D7E7C">
            <w:pPr>
              <w:pStyle w:val="Lijstalinea"/>
              <w:numPr>
                <w:ilvl w:val="0"/>
                <w:numId w:val="5"/>
              </w:numPr>
              <w:rPr>
                <w:sz w:val="22"/>
              </w:rPr>
            </w:pPr>
            <w:r w:rsidRPr="00FF3C04">
              <w:rPr>
                <w:sz w:val="22"/>
              </w:rPr>
              <w:t>Pen</w:t>
            </w:r>
          </w:p>
          <w:p w:rsidR="008D7E7C" w:rsidRPr="00FF3C04" w:rsidRDefault="008D7E7C" w:rsidP="008D7E7C">
            <w:pPr>
              <w:pStyle w:val="Lijstalinea"/>
              <w:numPr>
                <w:ilvl w:val="0"/>
                <w:numId w:val="5"/>
              </w:numPr>
              <w:rPr>
                <w:sz w:val="22"/>
              </w:rPr>
            </w:pPr>
            <w:r w:rsidRPr="00FF3C04">
              <w:rPr>
                <w:sz w:val="22"/>
              </w:rPr>
              <w:t>Papier</w:t>
            </w:r>
          </w:p>
          <w:p w:rsidR="008D7E7C" w:rsidRPr="00FF3C04" w:rsidRDefault="008D7E7C" w:rsidP="008D7E7C">
            <w:pPr>
              <w:pStyle w:val="Lijstalinea"/>
              <w:numPr>
                <w:ilvl w:val="0"/>
                <w:numId w:val="5"/>
              </w:numPr>
              <w:rPr>
                <w:sz w:val="22"/>
              </w:rPr>
            </w:pPr>
            <w:r w:rsidRPr="00FF3C04">
              <w:rPr>
                <w:sz w:val="22"/>
              </w:rPr>
              <w:t>Zeef</w:t>
            </w:r>
          </w:p>
          <w:p w:rsidR="008D7E7C" w:rsidRPr="00FF3C04" w:rsidRDefault="002A5FA7" w:rsidP="008D7E7C">
            <w:pPr>
              <w:pStyle w:val="Lijstalinea"/>
              <w:numPr>
                <w:ilvl w:val="0"/>
                <w:numId w:val="5"/>
              </w:numPr>
              <w:rPr>
                <w:sz w:val="22"/>
              </w:rPr>
            </w:pPr>
            <w:r w:rsidRPr="00FF3C04">
              <w:rPr>
                <w:sz w:val="22"/>
              </w:rPr>
              <w:t>Scorekaart (Mest,</w:t>
            </w:r>
            <w:r w:rsidR="008D7E7C" w:rsidRPr="00FF3C04">
              <w:rPr>
                <w:sz w:val="22"/>
              </w:rPr>
              <w:t xml:space="preserve"> </w:t>
            </w:r>
            <w:proofErr w:type="spellStart"/>
            <w:r w:rsidR="008D7E7C" w:rsidRPr="00FF3C04">
              <w:rPr>
                <w:sz w:val="22"/>
              </w:rPr>
              <w:t>pensvulling</w:t>
            </w:r>
            <w:proofErr w:type="spellEnd"/>
            <w:r w:rsidR="008D7E7C" w:rsidRPr="00FF3C04">
              <w:rPr>
                <w:sz w:val="22"/>
              </w:rPr>
              <w:t>)</w:t>
            </w:r>
          </w:p>
          <w:p w:rsidR="002A5FA7" w:rsidRPr="00FF3C04" w:rsidRDefault="002A5FA7" w:rsidP="008D7E7C">
            <w:pPr>
              <w:pStyle w:val="Lijstalinea"/>
              <w:numPr>
                <w:ilvl w:val="0"/>
                <w:numId w:val="5"/>
              </w:numPr>
              <w:rPr>
                <w:sz w:val="22"/>
              </w:rPr>
            </w:pPr>
            <w:r w:rsidRPr="00FF3C04">
              <w:rPr>
                <w:sz w:val="22"/>
              </w:rPr>
              <w:t xml:space="preserve">Uitleg </w:t>
            </w:r>
            <w:proofErr w:type="spellStart"/>
            <w:r w:rsidRPr="00FF3C04">
              <w:rPr>
                <w:sz w:val="22"/>
              </w:rPr>
              <w:t>penscontractie</w:t>
            </w:r>
            <w:proofErr w:type="spellEnd"/>
            <w:r w:rsidRPr="00FF3C04">
              <w:rPr>
                <w:sz w:val="22"/>
              </w:rPr>
              <w:t xml:space="preserve"> </w:t>
            </w:r>
          </w:p>
          <w:p w:rsidR="008D7E7C" w:rsidRPr="00FF3C04" w:rsidRDefault="008D7E7C" w:rsidP="008D7E7C">
            <w:pPr>
              <w:pStyle w:val="Geenafstand"/>
              <w:rPr>
                <w:sz w:val="22"/>
              </w:rPr>
            </w:pPr>
          </w:p>
        </w:tc>
      </w:tr>
      <w:tr w:rsidR="008D7E7C" w:rsidRPr="00FF3C04" w:rsidTr="008D7E7C">
        <w:trPr>
          <w:trHeight w:val="2207"/>
        </w:trPr>
        <w:tc>
          <w:tcPr>
            <w:tcW w:w="3114" w:type="dxa"/>
            <w:tcBorders>
              <w:top w:val="single" w:sz="4" w:space="0" w:color="FFFFFF" w:themeColor="background1"/>
              <w:bottom w:val="single" w:sz="4" w:space="0" w:color="FFFFFF" w:themeColor="background1"/>
            </w:tcBorders>
            <w:shd w:val="pct5" w:color="auto" w:fill="000000" w:themeFill="text1"/>
          </w:tcPr>
          <w:p w:rsidR="008D7E7C" w:rsidRPr="00FF3C04" w:rsidRDefault="008D7E7C" w:rsidP="008D7E7C">
            <w:pPr>
              <w:pStyle w:val="Geenafstand"/>
              <w:rPr>
                <w:color w:val="FFFFFF" w:themeColor="background1"/>
                <w:sz w:val="22"/>
              </w:rPr>
            </w:pPr>
            <w:r w:rsidRPr="00FF3C04">
              <w:rPr>
                <w:color w:val="FFFFFF" w:themeColor="background1"/>
                <w:sz w:val="22"/>
              </w:rPr>
              <w:t>Hoe we te werk gaan</w:t>
            </w:r>
          </w:p>
        </w:tc>
        <w:tc>
          <w:tcPr>
            <w:tcW w:w="6081" w:type="dxa"/>
          </w:tcPr>
          <w:p w:rsidR="008D7E7C" w:rsidRPr="00FF3C04" w:rsidRDefault="008D7E7C" w:rsidP="008D7E7C">
            <w:pPr>
              <w:numPr>
                <w:ilvl w:val="0"/>
                <w:numId w:val="4"/>
              </w:numPr>
              <w:rPr>
                <w:sz w:val="22"/>
              </w:rPr>
            </w:pPr>
            <w:r w:rsidRPr="00FF3C04">
              <w:rPr>
                <w:sz w:val="22"/>
              </w:rPr>
              <w:t>Je gaat in een groepje mest beoordelen, gebruik daarvoor Score kaart mest.</w:t>
            </w:r>
          </w:p>
          <w:p w:rsidR="008D7E7C" w:rsidRPr="00FF3C04" w:rsidRDefault="008D7E7C" w:rsidP="008D7E7C">
            <w:pPr>
              <w:numPr>
                <w:ilvl w:val="0"/>
                <w:numId w:val="4"/>
              </w:numPr>
              <w:rPr>
                <w:sz w:val="22"/>
              </w:rPr>
            </w:pPr>
            <w:r w:rsidRPr="00FF3C04">
              <w:rPr>
                <w:sz w:val="22"/>
              </w:rPr>
              <w:t>Met behulp van een zeef ga je ongeveer één liter mest uit spoelen.</w:t>
            </w:r>
          </w:p>
          <w:p w:rsidR="008D7E7C" w:rsidRPr="00FF3C04" w:rsidRDefault="008D7E7C" w:rsidP="008D7E7C">
            <w:pPr>
              <w:numPr>
                <w:ilvl w:val="0"/>
                <w:numId w:val="4"/>
              </w:numPr>
              <w:rPr>
                <w:sz w:val="22"/>
              </w:rPr>
            </w:pPr>
            <w:r w:rsidRPr="00FF3C04">
              <w:rPr>
                <w:sz w:val="22"/>
              </w:rPr>
              <w:t>Spoel de mest met water intensief, door met de kop van de slang door de mest te roeren. Ga net zo lang door tot er geen delen meer uitspoelen. De mest is nu licht van kleur en de structuur is goed zichtbaar.</w:t>
            </w:r>
          </w:p>
          <w:p w:rsidR="008D7E7C" w:rsidRPr="00FF3C04" w:rsidRDefault="008D7E7C" w:rsidP="008D7E7C">
            <w:pPr>
              <w:numPr>
                <w:ilvl w:val="0"/>
                <w:numId w:val="4"/>
              </w:numPr>
              <w:rPr>
                <w:sz w:val="22"/>
              </w:rPr>
            </w:pPr>
            <w:r w:rsidRPr="00FF3C04">
              <w:rPr>
                <w:sz w:val="22"/>
              </w:rPr>
              <w:t>Knijp de mest uit en bekijk hoeveel mest er nog over is. Als er meer dan een kwart van de mest overblijft is de mest onvoldoende verteerd.</w:t>
            </w:r>
          </w:p>
          <w:p w:rsidR="008D7E7C" w:rsidRPr="00FF3C04" w:rsidRDefault="008D7E7C" w:rsidP="008D7E7C">
            <w:pPr>
              <w:numPr>
                <w:ilvl w:val="0"/>
                <w:numId w:val="4"/>
              </w:numPr>
              <w:rPr>
                <w:sz w:val="22"/>
              </w:rPr>
            </w:pPr>
            <w:r w:rsidRPr="00FF3C04">
              <w:rPr>
                <w:sz w:val="22"/>
              </w:rPr>
              <w:t>De tweede mest beoordelingstest is de laarzen test.</w:t>
            </w:r>
          </w:p>
          <w:p w:rsidR="008D7E7C" w:rsidRPr="00FF3C04" w:rsidRDefault="008D7E7C" w:rsidP="008D7E7C">
            <w:pPr>
              <w:numPr>
                <w:ilvl w:val="0"/>
                <w:numId w:val="4"/>
              </w:numPr>
              <w:rPr>
                <w:sz w:val="22"/>
              </w:rPr>
            </w:pPr>
            <w:r w:rsidRPr="00FF3C04">
              <w:rPr>
                <w:sz w:val="22"/>
              </w:rPr>
              <w:t>Ga met je laars in de mest staan en til hem vervolgens weer op.</w:t>
            </w:r>
          </w:p>
          <w:p w:rsidR="008D7E7C" w:rsidRPr="00FF3C04" w:rsidRDefault="008D7E7C" w:rsidP="008D7E7C">
            <w:pPr>
              <w:numPr>
                <w:ilvl w:val="0"/>
                <w:numId w:val="4"/>
              </w:numPr>
              <w:rPr>
                <w:sz w:val="22"/>
              </w:rPr>
            </w:pPr>
            <w:r w:rsidRPr="00FF3C04">
              <w:rPr>
                <w:sz w:val="22"/>
              </w:rPr>
              <w:t>Als de mest aanzuigt is de mest te dun, is je profiel van je laars zichtbaar, dan is de mest te dik.</w:t>
            </w:r>
          </w:p>
          <w:p w:rsidR="008D7E7C" w:rsidRPr="00FF3C04" w:rsidRDefault="008D7E7C" w:rsidP="002A5FA7">
            <w:pPr>
              <w:numPr>
                <w:ilvl w:val="0"/>
                <w:numId w:val="4"/>
              </w:numPr>
              <w:rPr>
                <w:sz w:val="22"/>
              </w:rPr>
            </w:pPr>
            <w:r w:rsidRPr="00FF3C04">
              <w:rPr>
                <w:sz w:val="22"/>
              </w:rPr>
              <w:t>Als derde ga je verse mest beoordelen, gebruik d</w:t>
            </w:r>
            <w:r w:rsidR="002A5FA7" w:rsidRPr="00FF3C04">
              <w:rPr>
                <w:sz w:val="22"/>
              </w:rPr>
              <w:t>aarvoor Beoordeling verse mest.</w:t>
            </w:r>
          </w:p>
          <w:p w:rsidR="008D7E7C" w:rsidRPr="00FF3C04" w:rsidRDefault="008D7E7C" w:rsidP="008D7E7C">
            <w:pPr>
              <w:numPr>
                <w:ilvl w:val="0"/>
                <w:numId w:val="4"/>
              </w:numPr>
              <w:rPr>
                <w:sz w:val="22"/>
              </w:rPr>
            </w:pPr>
            <w:r w:rsidRPr="00FF3C04">
              <w:rPr>
                <w:sz w:val="22"/>
              </w:rPr>
              <w:t xml:space="preserve">Je gaat in groepjes de </w:t>
            </w:r>
            <w:proofErr w:type="spellStart"/>
            <w:r w:rsidRPr="00FF3C04">
              <w:rPr>
                <w:sz w:val="22"/>
              </w:rPr>
              <w:t>penswerking</w:t>
            </w:r>
            <w:proofErr w:type="spellEnd"/>
            <w:r w:rsidRPr="00FF3C04">
              <w:rPr>
                <w:sz w:val="22"/>
              </w:rPr>
              <w:t xml:space="preserve"> en herkauwactiviteit van 5 melkkoeien.</w:t>
            </w:r>
          </w:p>
        </w:tc>
      </w:tr>
    </w:tbl>
    <w:p w:rsidR="008D7E7C" w:rsidRPr="007841D9" w:rsidRDefault="008D7E7C" w:rsidP="008D7E7C">
      <w:pPr>
        <w:pStyle w:val="Geenafstand"/>
      </w:pPr>
    </w:p>
    <w:p w:rsidR="008D7E7C" w:rsidRPr="007841D9" w:rsidRDefault="008D7E7C" w:rsidP="008D7E7C"/>
    <w:p w:rsidR="008D7E7C" w:rsidRPr="007841D9" w:rsidRDefault="008D7E7C" w:rsidP="008D7E7C"/>
    <w:p w:rsidR="008D7E7C" w:rsidRPr="007841D9" w:rsidRDefault="008D7E7C" w:rsidP="008D7E7C"/>
    <w:p w:rsidR="008D7E7C" w:rsidRPr="007841D9" w:rsidRDefault="008D7E7C" w:rsidP="008D7E7C">
      <w:pPr>
        <w:tabs>
          <w:tab w:val="left" w:pos="1680"/>
        </w:tabs>
      </w:pPr>
      <w:r w:rsidRPr="007841D9">
        <w:tab/>
      </w:r>
    </w:p>
    <w:p w:rsidR="008D7E7C" w:rsidRPr="007841D9" w:rsidRDefault="008D7E7C">
      <w:r w:rsidRPr="007841D9">
        <w:br w:type="page"/>
      </w:r>
    </w:p>
    <w:p w:rsidR="008D7E7C" w:rsidRPr="007841D9" w:rsidRDefault="008D7E7C" w:rsidP="008D7E7C">
      <w:pPr>
        <w:jc w:val="center"/>
        <w:rPr>
          <w:rStyle w:val="lessen"/>
          <w:rFonts w:cs="Arial"/>
          <w:i/>
          <w:lang w:val="nl-NL"/>
        </w:rPr>
      </w:pPr>
      <w:r w:rsidRPr="007841D9">
        <w:rPr>
          <w:rStyle w:val="lessen"/>
          <w:rFonts w:cs="Arial"/>
          <w:i/>
          <w:sz w:val="24"/>
          <w:lang w:val="nl-NL"/>
        </w:rPr>
        <w:lastRenderedPageBreak/>
        <w:t>Op een bedrijf kun je m.b.v. een aantal hulpmiddelen naar het voer en de vertering kijken.</w:t>
      </w:r>
    </w:p>
    <w:p w:rsidR="008D7E7C" w:rsidRPr="007841D9" w:rsidRDefault="008D7E7C" w:rsidP="008D7E7C">
      <w:pPr>
        <w:rPr>
          <w:rStyle w:val="lessen"/>
          <w:rFonts w:cs="Arial"/>
          <w:b/>
          <w:lang w:val="nl-NL"/>
        </w:rPr>
      </w:pPr>
      <w:r w:rsidRPr="007841D9">
        <w:rPr>
          <w:rStyle w:val="lessen"/>
          <w:rFonts w:cs="Arial"/>
          <w:b/>
          <w:lang w:val="nl-NL"/>
        </w:rPr>
        <w:t>Opdracht 1: Werking van de pens</w:t>
      </w:r>
      <w:r w:rsidRPr="007841D9">
        <w:rPr>
          <w:rStyle w:val="lessen"/>
          <w:rFonts w:cs="Arial"/>
          <w:lang w:val="nl-NL"/>
        </w:rPr>
        <w:t xml:space="preserve">. </w:t>
      </w:r>
      <w:r w:rsidR="002A5FA7">
        <w:rPr>
          <w:rStyle w:val="lessen"/>
          <w:rFonts w:cs="Arial"/>
          <w:lang w:val="nl-NL"/>
        </w:rPr>
        <w:br/>
      </w:r>
      <w:r w:rsidRPr="007841D9">
        <w:rPr>
          <w:rStyle w:val="lessen"/>
          <w:rFonts w:cs="Arial"/>
          <w:lang w:val="nl-NL"/>
        </w:rPr>
        <w:br/>
        <w:t xml:space="preserve">A) Schrijf het </w:t>
      </w:r>
      <w:proofErr w:type="spellStart"/>
      <w:r w:rsidRPr="007841D9">
        <w:rPr>
          <w:rStyle w:val="lessen"/>
          <w:rFonts w:cs="Arial"/>
          <w:lang w:val="nl-NL"/>
        </w:rPr>
        <w:t>oornummer</w:t>
      </w:r>
      <w:proofErr w:type="spellEnd"/>
      <w:r w:rsidRPr="007841D9">
        <w:rPr>
          <w:rStyle w:val="lessen"/>
          <w:rFonts w:cs="Arial"/>
          <w:lang w:val="nl-NL"/>
        </w:rPr>
        <w:t>/halsbandnummer van de koe op in eerste kolom</w:t>
      </w:r>
      <w:r w:rsidRPr="007841D9">
        <w:rPr>
          <w:rStyle w:val="lessen"/>
          <w:rFonts w:cs="Arial"/>
          <w:lang w:val="nl-NL"/>
        </w:rPr>
        <w:br/>
        <w:t xml:space="preserve">B) Bepaal de </w:t>
      </w:r>
      <w:proofErr w:type="spellStart"/>
      <w:r w:rsidRPr="007841D9">
        <w:rPr>
          <w:rStyle w:val="lessen"/>
          <w:rFonts w:cs="Arial"/>
          <w:b/>
          <w:lang w:val="nl-NL"/>
        </w:rPr>
        <w:t>pensscore</w:t>
      </w:r>
      <w:proofErr w:type="spellEnd"/>
      <w:r w:rsidRPr="007841D9">
        <w:rPr>
          <w:rStyle w:val="lessen"/>
          <w:rFonts w:cs="Arial"/>
          <w:lang w:val="nl-NL"/>
        </w:rPr>
        <w:t xml:space="preserve"> van de koe. (zie scoreblad </w:t>
      </w:r>
      <w:proofErr w:type="spellStart"/>
      <w:r w:rsidRPr="007841D9">
        <w:rPr>
          <w:rStyle w:val="lessen"/>
          <w:rFonts w:cs="Arial"/>
          <w:lang w:val="nl-NL"/>
        </w:rPr>
        <w:t>pensscore</w:t>
      </w:r>
      <w:proofErr w:type="spellEnd"/>
      <w:r w:rsidRPr="007841D9">
        <w:rPr>
          <w:rStyle w:val="lessen"/>
          <w:rFonts w:cs="Arial"/>
          <w:lang w:val="nl-NL"/>
        </w:rPr>
        <w:t>)</w:t>
      </w:r>
      <w:r w:rsidRPr="007841D9">
        <w:rPr>
          <w:rStyle w:val="lessen"/>
          <w:rFonts w:cs="Arial"/>
          <w:lang w:val="nl-NL"/>
        </w:rPr>
        <w:br/>
        <w:t xml:space="preserve">C) Tel van deze 5 koeien het aantal </w:t>
      </w:r>
      <w:proofErr w:type="spellStart"/>
      <w:r w:rsidRPr="007841D9">
        <w:rPr>
          <w:rStyle w:val="lessen"/>
          <w:rFonts w:cs="Arial"/>
          <w:b/>
          <w:lang w:val="nl-NL"/>
        </w:rPr>
        <w:t>penscontracties</w:t>
      </w:r>
      <w:proofErr w:type="spellEnd"/>
      <w:r w:rsidRPr="007841D9">
        <w:rPr>
          <w:rStyle w:val="lessen"/>
          <w:rFonts w:cs="Arial"/>
          <w:lang w:val="nl-NL"/>
        </w:rPr>
        <w:t xml:space="preserve"> per 2 minuten. (zie scoreblad </w:t>
      </w:r>
      <w:proofErr w:type="spellStart"/>
      <w:r w:rsidRPr="007841D9">
        <w:rPr>
          <w:rStyle w:val="lessen"/>
          <w:rFonts w:cs="Arial"/>
          <w:lang w:val="nl-NL"/>
        </w:rPr>
        <w:t>penscontractie</w:t>
      </w:r>
      <w:proofErr w:type="spellEnd"/>
      <w:r w:rsidRPr="007841D9">
        <w:rPr>
          <w:rStyle w:val="lessen"/>
          <w:rFonts w:cs="Arial"/>
          <w:lang w:val="nl-NL"/>
        </w:rPr>
        <w:t>.</w:t>
      </w:r>
      <w:r w:rsidRPr="007841D9">
        <w:rPr>
          <w:rStyle w:val="lessen"/>
          <w:rFonts w:cs="Arial"/>
          <w:lang w:val="nl-NL"/>
        </w:rPr>
        <w:br/>
      </w:r>
    </w:p>
    <w:tbl>
      <w:tblPr>
        <w:tblpPr w:leftFromText="141" w:rightFromText="141" w:vertAnchor="text" w:horzAnchor="margin" w:tblpY="138"/>
        <w:tblW w:w="9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2"/>
        <w:gridCol w:w="1853"/>
        <w:gridCol w:w="2659"/>
        <w:gridCol w:w="2586"/>
      </w:tblGrid>
      <w:tr w:rsidR="008D7E7C" w:rsidRPr="007841D9" w:rsidTr="008D7E7C">
        <w:trPr>
          <w:trHeight w:val="463"/>
        </w:trPr>
        <w:tc>
          <w:tcPr>
            <w:tcW w:w="2062" w:type="dxa"/>
          </w:tcPr>
          <w:p w:rsidR="008D7E7C" w:rsidRPr="007841D9" w:rsidRDefault="008D7E7C" w:rsidP="008D7E7C">
            <w:pPr>
              <w:rPr>
                <w:rStyle w:val="lessen"/>
                <w:rFonts w:cs="Arial"/>
                <w:lang w:val="nl-NL"/>
              </w:rPr>
            </w:pPr>
            <w:proofErr w:type="spellStart"/>
            <w:r w:rsidRPr="007841D9">
              <w:rPr>
                <w:rStyle w:val="lessen"/>
                <w:rFonts w:cs="Arial"/>
                <w:lang w:val="nl-NL"/>
              </w:rPr>
              <w:t>koenummer</w:t>
            </w:r>
            <w:proofErr w:type="spellEnd"/>
          </w:p>
        </w:tc>
        <w:tc>
          <w:tcPr>
            <w:tcW w:w="1853" w:type="dxa"/>
          </w:tcPr>
          <w:p w:rsidR="008D7E7C" w:rsidRPr="007841D9" w:rsidRDefault="008D7E7C" w:rsidP="008D7E7C">
            <w:pPr>
              <w:rPr>
                <w:rStyle w:val="lessen"/>
                <w:rFonts w:cs="Arial"/>
                <w:lang w:val="nl-NL"/>
              </w:rPr>
            </w:pPr>
            <w:r w:rsidRPr="007841D9">
              <w:rPr>
                <w:rStyle w:val="lessen"/>
                <w:rFonts w:cs="Arial"/>
                <w:lang w:val="nl-NL"/>
              </w:rPr>
              <w:t>Pens Vulling</w:t>
            </w:r>
          </w:p>
          <w:p w:rsidR="008D7E7C" w:rsidRPr="007841D9" w:rsidRDefault="008D7E7C" w:rsidP="008D7E7C">
            <w:pPr>
              <w:rPr>
                <w:rStyle w:val="lessen"/>
                <w:rFonts w:cs="Arial"/>
                <w:lang w:val="nl-NL"/>
              </w:rPr>
            </w:pPr>
            <w:r w:rsidRPr="007841D9">
              <w:rPr>
                <w:rStyle w:val="lessen"/>
                <w:rFonts w:cs="Arial"/>
                <w:lang w:val="nl-NL"/>
              </w:rPr>
              <w:t>1 - 5</w:t>
            </w:r>
          </w:p>
        </w:tc>
        <w:tc>
          <w:tcPr>
            <w:tcW w:w="2659" w:type="dxa"/>
          </w:tcPr>
          <w:p w:rsidR="008D7E7C" w:rsidRPr="007841D9" w:rsidRDefault="008D7E7C" w:rsidP="008D7E7C">
            <w:pPr>
              <w:rPr>
                <w:rStyle w:val="lessen"/>
                <w:rFonts w:cs="Arial"/>
                <w:lang w:val="nl-NL"/>
              </w:rPr>
            </w:pPr>
            <w:proofErr w:type="spellStart"/>
            <w:r w:rsidRPr="007841D9">
              <w:rPr>
                <w:rStyle w:val="lessen"/>
                <w:rFonts w:cs="Arial"/>
                <w:lang w:val="nl-NL"/>
              </w:rPr>
              <w:t>Penscontracties</w:t>
            </w:r>
            <w:proofErr w:type="spellEnd"/>
            <w:r w:rsidRPr="007841D9">
              <w:rPr>
                <w:rStyle w:val="lessen"/>
                <w:rFonts w:cs="Arial"/>
                <w:lang w:val="nl-NL"/>
              </w:rPr>
              <w:t xml:space="preserve">    </w:t>
            </w:r>
            <w:r w:rsidRPr="007841D9">
              <w:rPr>
                <w:rStyle w:val="lessen"/>
                <w:rFonts w:cs="Arial"/>
                <w:lang w:val="nl-NL"/>
              </w:rPr>
              <w:br/>
              <w:t>per 2 minuten</w:t>
            </w:r>
          </w:p>
        </w:tc>
        <w:tc>
          <w:tcPr>
            <w:tcW w:w="2586" w:type="dxa"/>
          </w:tcPr>
          <w:p w:rsidR="008D7E7C" w:rsidRPr="007841D9" w:rsidRDefault="008D7E7C" w:rsidP="008D7E7C">
            <w:pPr>
              <w:rPr>
                <w:rStyle w:val="lessen"/>
                <w:rFonts w:cs="Arial"/>
                <w:lang w:val="nl-NL"/>
              </w:rPr>
            </w:pPr>
            <w:r w:rsidRPr="007841D9">
              <w:rPr>
                <w:rStyle w:val="lessen"/>
                <w:rFonts w:cs="Arial"/>
                <w:lang w:val="nl-NL"/>
              </w:rPr>
              <w:t>Herkauwslagen per bal voer</w:t>
            </w:r>
          </w:p>
        </w:tc>
      </w:tr>
      <w:tr w:rsidR="008D7E7C" w:rsidRPr="007841D9" w:rsidTr="008D7E7C">
        <w:trPr>
          <w:trHeight w:val="406"/>
        </w:trPr>
        <w:tc>
          <w:tcPr>
            <w:tcW w:w="2062" w:type="dxa"/>
          </w:tcPr>
          <w:p w:rsidR="008D7E7C" w:rsidRPr="007841D9" w:rsidRDefault="008D7E7C" w:rsidP="008D7E7C">
            <w:pPr>
              <w:rPr>
                <w:rStyle w:val="lessen"/>
                <w:rFonts w:cs="Arial"/>
                <w:lang w:val="nl-NL"/>
              </w:rPr>
            </w:pPr>
          </w:p>
          <w:p w:rsidR="008D7E7C" w:rsidRPr="007841D9" w:rsidRDefault="008D7E7C" w:rsidP="008D7E7C">
            <w:pPr>
              <w:rPr>
                <w:rStyle w:val="lessen"/>
                <w:rFonts w:cs="Arial"/>
                <w:lang w:val="nl-NL"/>
              </w:rPr>
            </w:pPr>
          </w:p>
        </w:tc>
        <w:tc>
          <w:tcPr>
            <w:tcW w:w="1853" w:type="dxa"/>
          </w:tcPr>
          <w:p w:rsidR="008D7E7C" w:rsidRPr="007841D9" w:rsidRDefault="008D7E7C" w:rsidP="008D7E7C">
            <w:pPr>
              <w:rPr>
                <w:rStyle w:val="lessen"/>
                <w:rFonts w:cs="Arial"/>
                <w:lang w:val="nl-NL"/>
              </w:rPr>
            </w:pPr>
          </w:p>
        </w:tc>
        <w:tc>
          <w:tcPr>
            <w:tcW w:w="2659" w:type="dxa"/>
          </w:tcPr>
          <w:p w:rsidR="008D7E7C" w:rsidRPr="007841D9" w:rsidRDefault="008D7E7C" w:rsidP="008D7E7C">
            <w:pPr>
              <w:rPr>
                <w:rStyle w:val="lessen"/>
                <w:rFonts w:cs="Arial"/>
                <w:lang w:val="nl-NL"/>
              </w:rPr>
            </w:pPr>
          </w:p>
        </w:tc>
        <w:tc>
          <w:tcPr>
            <w:tcW w:w="2586" w:type="dxa"/>
          </w:tcPr>
          <w:p w:rsidR="008D7E7C" w:rsidRPr="007841D9" w:rsidRDefault="008D7E7C" w:rsidP="008D7E7C">
            <w:pPr>
              <w:rPr>
                <w:rStyle w:val="lessen"/>
                <w:rFonts w:cs="Arial"/>
                <w:lang w:val="nl-NL"/>
              </w:rPr>
            </w:pPr>
          </w:p>
        </w:tc>
      </w:tr>
      <w:tr w:rsidR="008D7E7C" w:rsidRPr="007841D9" w:rsidTr="008D7E7C">
        <w:trPr>
          <w:trHeight w:val="412"/>
        </w:trPr>
        <w:tc>
          <w:tcPr>
            <w:tcW w:w="2062" w:type="dxa"/>
          </w:tcPr>
          <w:p w:rsidR="008D7E7C" w:rsidRPr="007841D9" w:rsidRDefault="008D7E7C" w:rsidP="008D7E7C">
            <w:pPr>
              <w:rPr>
                <w:rStyle w:val="lessen"/>
                <w:rFonts w:cs="Arial"/>
                <w:lang w:val="nl-NL"/>
              </w:rPr>
            </w:pPr>
          </w:p>
          <w:p w:rsidR="008D7E7C" w:rsidRPr="007841D9" w:rsidRDefault="008D7E7C" w:rsidP="008D7E7C">
            <w:pPr>
              <w:rPr>
                <w:rStyle w:val="lessen"/>
                <w:rFonts w:cs="Arial"/>
                <w:lang w:val="nl-NL"/>
              </w:rPr>
            </w:pPr>
          </w:p>
        </w:tc>
        <w:tc>
          <w:tcPr>
            <w:tcW w:w="1853" w:type="dxa"/>
          </w:tcPr>
          <w:p w:rsidR="008D7E7C" w:rsidRPr="007841D9" w:rsidRDefault="008D7E7C" w:rsidP="008D7E7C">
            <w:pPr>
              <w:rPr>
                <w:rStyle w:val="lessen"/>
                <w:rFonts w:cs="Arial"/>
                <w:lang w:val="nl-NL"/>
              </w:rPr>
            </w:pPr>
          </w:p>
        </w:tc>
        <w:tc>
          <w:tcPr>
            <w:tcW w:w="2659" w:type="dxa"/>
          </w:tcPr>
          <w:p w:rsidR="008D7E7C" w:rsidRPr="007841D9" w:rsidRDefault="008D7E7C" w:rsidP="008D7E7C">
            <w:pPr>
              <w:rPr>
                <w:rStyle w:val="lessen"/>
                <w:rFonts w:cs="Arial"/>
                <w:lang w:val="nl-NL"/>
              </w:rPr>
            </w:pPr>
          </w:p>
        </w:tc>
        <w:tc>
          <w:tcPr>
            <w:tcW w:w="2586" w:type="dxa"/>
          </w:tcPr>
          <w:p w:rsidR="008D7E7C" w:rsidRPr="007841D9" w:rsidRDefault="008D7E7C" w:rsidP="008D7E7C">
            <w:pPr>
              <w:rPr>
                <w:rStyle w:val="lessen"/>
                <w:rFonts w:cs="Arial"/>
                <w:lang w:val="nl-NL"/>
              </w:rPr>
            </w:pPr>
          </w:p>
        </w:tc>
      </w:tr>
      <w:tr w:rsidR="008D7E7C" w:rsidRPr="007841D9" w:rsidTr="008D7E7C">
        <w:trPr>
          <w:trHeight w:val="399"/>
        </w:trPr>
        <w:tc>
          <w:tcPr>
            <w:tcW w:w="2062" w:type="dxa"/>
          </w:tcPr>
          <w:p w:rsidR="008D7E7C" w:rsidRPr="007841D9" w:rsidRDefault="008D7E7C" w:rsidP="008D7E7C">
            <w:pPr>
              <w:rPr>
                <w:rStyle w:val="lessen"/>
                <w:rFonts w:cs="Arial"/>
                <w:lang w:val="nl-NL"/>
              </w:rPr>
            </w:pPr>
          </w:p>
          <w:p w:rsidR="008D7E7C" w:rsidRPr="007841D9" w:rsidRDefault="008D7E7C" w:rsidP="008D7E7C">
            <w:pPr>
              <w:rPr>
                <w:rStyle w:val="lessen"/>
                <w:rFonts w:cs="Arial"/>
                <w:lang w:val="nl-NL"/>
              </w:rPr>
            </w:pPr>
          </w:p>
        </w:tc>
        <w:tc>
          <w:tcPr>
            <w:tcW w:w="1853" w:type="dxa"/>
          </w:tcPr>
          <w:p w:rsidR="008D7E7C" w:rsidRPr="007841D9" w:rsidRDefault="008D7E7C" w:rsidP="008D7E7C">
            <w:pPr>
              <w:rPr>
                <w:rStyle w:val="lessen"/>
                <w:rFonts w:cs="Arial"/>
                <w:lang w:val="nl-NL"/>
              </w:rPr>
            </w:pPr>
          </w:p>
        </w:tc>
        <w:tc>
          <w:tcPr>
            <w:tcW w:w="2659" w:type="dxa"/>
          </w:tcPr>
          <w:p w:rsidR="008D7E7C" w:rsidRPr="007841D9" w:rsidRDefault="008D7E7C" w:rsidP="008D7E7C">
            <w:pPr>
              <w:rPr>
                <w:rStyle w:val="lessen"/>
                <w:rFonts w:cs="Arial"/>
                <w:lang w:val="nl-NL"/>
              </w:rPr>
            </w:pPr>
          </w:p>
        </w:tc>
        <w:tc>
          <w:tcPr>
            <w:tcW w:w="2586" w:type="dxa"/>
          </w:tcPr>
          <w:p w:rsidR="008D7E7C" w:rsidRPr="007841D9" w:rsidRDefault="008D7E7C" w:rsidP="008D7E7C">
            <w:pPr>
              <w:rPr>
                <w:rStyle w:val="lessen"/>
                <w:rFonts w:cs="Arial"/>
                <w:lang w:val="nl-NL"/>
              </w:rPr>
            </w:pPr>
          </w:p>
        </w:tc>
      </w:tr>
      <w:tr w:rsidR="008D7E7C" w:rsidRPr="007841D9" w:rsidTr="008D7E7C">
        <w:trPr>
          <w:trHeight w:val="541"/>
        </w:trPr>
        <w:tc>
          <w:tcPr>
            <w:tcW w:w="2062" w:type="dxa"/>
          </w:tcPr>
          <w:p w:rsidR="008D7E7C" w:rsidRPr="007841D9" w:rsidRDefault="008D7E7C" w:rsidP="008D7E7C">
            <w:pPr>
              <w:rPr>
                <w:rStyle w:val="lessen"/>
                <w:rFonts w:cs="Arial"/>
                <w:lang w:val="nl-NL"/>
              </w:rPr>
            </w:pPr>
          </w:p>
        </w:tc>
        <w:tc>
          <w:tcPr>
            <w:tcW w:w="1853" w:type="dxa"/>
          </w:tcPr>
          <w:p w:rsidR="00CE4551" w:rsidRPr="007841D9" w:rsidRDefault="008D7E7C" w:rsidP="00CE4551">
            <w:pPr>
              <w:rPr>
                <w:rStyle w:val="lessen"/>
                <w:rFonts w:cs="Arial"/>
                <w:lang w:val="nl-NL"/>
              </w:rPr>
            </w:pPr>
            <w:r w:rsidRPr="007841D9">
              <w:rPr>
                <w:rStyle w:val="lessen"/>
                <w:rFonts w:cs="Arial"/>
                <w:lang w:val="nl-NL"/>
              </w:rPr>
              <w:br/>
            </w:r>
            <w:r w:rsidR="00CE4551" w:rsidRPr="007841D9">
              <w:rPr>
                <w:rStyle w:val="lessen"/>
                <w:rFonts w:cs="Arial"/>
                <w:b/>
                <w:lang w:val="nl-NL"/>
              </w:rPr>
              <w:t xml:space="preserve"> </w:t>
            </w:r>
          </w:p>
          <w:p w:rsidR="00CE4551" w:rsidRPr="007841D9" w:rsidRDefault="00CE4551" w:rsidP="00CE4551">
            <w:pPr>
              <w:rPr>
                <w:rStyle w:val="lessen"/>
                <w:rFonts w:cs="Arial"/>
                <w:lang w:val="nl-NL"/>
              </w:rPr>
            </w:pPr>
            <w:r w:rsidRPr="007841D9">
              <w:rPr>
                <w:rStyle w:val="lessen"/>
                <w:rFonts w:cs="Arial"/>
                <w:lang w:val="nl-NL"/>
              </w:rPr>
              <w:br/>
            </w:r>
          </w:p>
          <w:p w:rsidR="008D7E7C" w:rsidRPr="007841D9" w:rsidRDefault="008D7E7C" w:rsidP="008D7E7C">
            <w:pPr>
              <w:rPr>
                <w:rStyle w:val="lessen"/>
                <w:rFonts w:cs="Arial"/>
                <w:lang w:val="nl-NL"/>
              </w:rPr>
            </w:pPr>
          </w:p>
        </w:tc>
        <w:tc>
          <w:tcPr>
            <w:tcW w:w="2659" w:type="dxa"/>
          </w:tcPr>
          <w:p w:rsidR="008D7E7C" w:rsidRPr="007841D9" w:rsidRDefault="008D7E7C" w:rsidP="008D7E7C">
            <w:pPr>
              <w:rPr>
                <w:rStyle w:val="lessen"/>
                <w:rFonts w:cs="Arial"/>
                <w:lang w:val="nl-NL"/>
              </w:rPr>
            </w:pPr>
          </w:p>
        </w:tc>
        <w:tc>
          <w:tcPr>
            <w:tcW w:w="2586" w:type="dxa"/>
          </w:tcPr>
          <w:p w:rsidR="008D7E7C" w:rsidRPr="007841D9" w:rsidRDefault="008D7E7C" w:rsidP="008D7E7C">
            <w:pPr>
              <w:rPr>
                <w:rStyle w:val="lessen"/>
                <w:rFonts w:cs="Arial"/>
                <w:lang w:val="nl-NL"/>
              </w:rPr>
            </w:pPr>
          </w:p>
        </w:tc>
      </w:tr>
      <w:tr w:rsidR="008D7E7C" w:rsidRPr="007841D9" w:rsidTr="008D7E7C">
        <w:trPr>
          <w:trHeight w:val="651"/>
        </w:trPr>
        <w:tc>
          <w:tcPr>
            <w:tcW w:w="2062" w:type="dxa"/>
          </w:tcPr>
          <w:p w:rsidR="008D7E7C" w:rsidRPr="007841D9" w:rsidRDefault="008D7E7C" w:rsidP="008D7E7C">
            <w:pPr>
              <w:rPr>
                <w:rStyle w:val="lessen"/>
                <w:rFonts w:cs="Arial"/>
                <w:lang w:val="nl-NL"/>
              </w:rPr>
            </w:pPr>
          </w:p>
        </w:tc>
        <w:tc>
          <w:tcPr>
            <w:tcW w:w="1853" w:type="dxa"/>
          </w:tcPr>
          <w:p w:rsidR="008D7E7C" w:rsidRPr="007841D9" w:rsidRDefault="008D7E7C" w:rsidP="008D7E7C">
            <w:pPr>
              <w:rPr>
                <w:rStyle w:val="lessen"/>
                <w:rFonts w:cs="Arial"/>
                <w:lang w:val="nl-NL"/>
              </w:rPr>
            </w:pPr>
          </w:p>
        </w:tc>
        <w:tc>
          <w:tcPr>
            <w:tcW w:w="2659" w:type="dxa"/>
          </w:tcPr>
          <w:p w:rsidR="008D7E7C" w:rsidRPr="007841D9" w:rsidRDefault="008D7E7C" w:rsidP="008D7E7C">
            <w:pPr>
              <w:rPr>
                <w:rStyle w:val="lessen"/>
                <w:rFonts w:cs="Arial"/>
                <w:lang w:val="nl-NL"/>
              </w:rPr>
            </w:pPr>
          </w:p>
        </w:tc>
        <w:tc>
          <w:tcPr>
            <w:tcW w:w="2586" w:type="dxa"/>
          </w:tcPr>
          <w:p w:rsidR="008D7E7C" w:rsidRPr="007841D9" w:rsidRDefault="008D7E7C" w:rsidP="008D7E7C">
            <w:pPr>
              <w:rPr>
                <w:rStyle w:val="lessen"/>
                <w:rFonts w:cs="Arial"/>
                <w:lang w:val="nl-NL"/>
              </w:rPr>
            </w:pPr>
          </w:p>
        </w:tc>
      </w:tr>
    </w:tbl>
    <w:p w:rsidR="00CE4551" w:rsidRPr="007841D9" w:rsidRDefault="00CE4551" w:rsidP="00CE4551">
      <w:pPr>
        <w:rPr>
          <w:rStyle w:val="lessen"/>
          <w:rFonts w:cs="Arial"/>
          <w:b/>
          <w:lang w:val="nl-NL"/>
        </w:rPr>
      </w:pPr>
    </w:p>
    <w:p w:rsidR="00CE4551" w:rsidRPr="007841D9" w:rsidRDefault="00395097" w:rsidP="00CE4551">
      <w:pPr>
        <w:rPr>
          <w:rStyle w:val="lessen"/>
          <w:rFonts w:cs="Arial"/>
          <w:lang w:val="nl-NL"/>
        </w:rPr>
      </w:pPr>
      <w:r w:rsidRPr="007841D9">
        <w:rPr>
          <w:rStyle w:val="lessen"/>
          <w:rFonts w:cs="Arial"/>
          <w:b/>
          <w:lang w:val="nl-NL"/>
        </w:rPr>
        <w:t>Opdracht 2: Mest beoordelen</w:t>
      </w:r>
    </w:p>
    <w:tbl>
      <w:tblPr>
        <w:tblpPr w:leftFromText="141" w:rightFromText="141" w:vertAnchor="text" w:horzAnchor="margin" w:tblpY="9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8"/>
        <w:gridCol w:w="2976"/>
        <w:gridCol w:w="3208"/>
      </w:tblGrid>
      <w:tr w:rsidR="00395097" w:rsidRPr="007841D9" w:rsidTr="007841D9">
        <w:trPr>
          <w:trHeight w:val="557"/>
        </w:trPr>
        <w:tc>
          <w:tcPr>
            <w:tcW w:w="2878" w:type="dxa"/>
          </w:tcPr>
          <w:p w:rsidR="00395097" w:rsidRPr="007841D9" w:rsidRDefault="00395097" w:rsidP="007841D9">
            <w:pPr>
              <w:rPr>
                <w:rStyle w:val="lessen"/>
                <w:rFonts w:cs="Arial"/>
                <w:lang w:val="nl-NL"/>
              </w:rPr>
            </w:pPr>
            <w:r w:rsidRPr="007841D9">
              <w:rPr>
                <w:rStyle w:val="lessen"/>
                <w:rFonts w:cs="Arial"/>
                <w:lang w:val="nl-NL"/>
              </w:rPr>
              <w:t>Koe nummer</w:t>
            </w:r>
          </w:p>
        </w:tc>
        <w:tc>
          <w:tcPr>
            <w:tcW w:w="2976" w:type="dxa"/>
          </w:tcPr>
          <w:p w:rsidR="00395097" w:rsidRPr="007841D9" w:rsidRDefault="00395097" w:rsidP="007841D9">
            <w:pPr>
              <w:rPr>
                <w:rStyle w:val="lessen"/>
                <w:rFonts w:cs="Arial"/>
                <w:lang w:val="nl-NL"/>
              </w:rPr>
            </w:pPr>
            <w:r w:rsidRPr="007841D9">
              <w:rPr>
                <w:rStyle w:val="lessen"/>
                <w:rFonts w:cs="Arial"/>
                <w:lang w:val="nl-NL"/>
              </w:rPr>
              <w:t>Mestscore  1 - 5</w:t>
            </w:r>
          </w:p>
        </w:tc>
        <w:tc>
          <w:tcPr>
            <w:tcW w:w="3208" w:type="dxa"/>
          </w:tcPr>
          <w:p w:rsidR="00395097" w:rsidRPr="007841D9" w:rsidRDefault="00395097" w:rsidP="007841D9">
            <w:pPr>
              <w:rPr>
                <w:rStyle w:val="lessen"/>
                <w:rFonts w:cs="Arial"/>
                <w:lang w:val="nl-NL"/>
              </w:rPr>
            </w:pPr>
            <w:r w:rsidRPr="007841D9">
              <w:rPr>
                <w:rStyle w:val="lessen"/>
                <w:rFonts w:cs="Arial"/>
                <w:lang w:val="nl-NL"/>
              </w:rPr>
              <w:t>Mest- consistentie 1 - 5</w:t>
            </w:r>
          </w:p>
        </w:tc>
      </w:tr>
      <w:tr w:rsidR="00395097" w:rsidRPr="007841D9" w:rsidTr="007841D9">
        <w:trPr>
          <w:trHeight w:val="340"/>
        </w:trPr>
        <w:tc>
          <w:tcPr>
            <w:tcW w:w="2878" w:type="dxa"/>
          </w:tcPr>
          <w:p w:rsidR="00395097" w:rsidRPr="007841D9" w:rsidRDefault="00395097" w:rsidP="007841D9">
            <w:pPr>
              <w:rPr>
                <w:rStyle w:val="lessen"/>
                <w:rFonts w:cs="Arial"/>
                <w:lang w:val="nl-NL"/>
              </w:rPr>
            </w:pPr>
          </w:p>
        </w:tc>
        <w:tc>
          <w:tcPr>
            <w:tcW w:w="2976" w:type="dxa"/>
          </w:tcPr>
          <w:p w:rsidR="00395097" w:rsidRPr="007841D9" w:rsidRDefault="00395097" w:rsidP="007841D9">
            <w:pPr>
              <w:rPr>
                <w:rStyle w:val="lessen"/>
                <w:rFonts w:cs="Arial"/>
                <w:lang w:val="nl-NL"/>
              </w:rPr>
            </w:pPr>
          </w:p>
        </w:tc>
        <w:tc>
          <w:tcPr>
            <w:tcW w:w="3208" w:type="dxa"/>
          </w:tcPr>
          <w:p w:rsidR="00395097" w:rsidRPr="007841D9" w:rsidRDefault="00395097" w:rsidP="007841D9">
            <w:pPr>
              <w:rPr>
                <w:rStyle w:val="lessen"/>
                <w:rFonts w:cs="Arial"/>
                <w:lang w:val="nl-NL"/>
              </w:rPr>
            </w:pPr>
          </w:p>
        </w:tc>
      </w:tr>
      <w:tr w:rsidR="00395097" w:rsidRPr="007841D9" w:rsidTr="007841D9">
        <w:trPr>
          <w:trHeight w:val="345"/>
        </w:trPr>
        <w:tc>
          <w:tcPr>
            <w:tcW w:w="2878" w:type="dxa"/>
          </w:tcPr>
          <w:p w:rsidR="00395097" w:rsidRPr="007841D9" w:rsidRDefault="00395097" w:rsidP="007841D9">
            <w:pPr>
              <w:rPr>
                <w:rStyle w:val="lessen"/>
                <w:rFonts w:cs="Arial"/>
                <w:lang w:val="nl-NL"/>
              </w:rPr>
            </w:pPr>
          </w:p>
        </w:tc>
        <w:tc>
          <w:tcPr>
            <w:tcW w:w="2976" w:type="dxa"/>
          </w:tcPr>
          <w:p w:rsidR="00395097" w:rsidRPr="007841D9" w:rsidRDefault="00395097" w:rsidP="007841D9">
            <w:pPr>
              <w:rPr>
                <w:rStyle w:val="lessen"/>
                <w:rFonts w:cs="Arial"/>
                <w:lang w:val="nl-NL"/>
              </w:rPr>
            </w:pPr>
          </w:p>
        </w:tc>
        <w:tc>
          <w:tcPr>
            <w:tcW w:w="3208" w:type="dxa"/>
          </w:tcPr>
          <w:p w:rsidR="00395097" w:rsidRPr="007841D9" w:rsidRDefault="00395097" w:rsidP="007841D9">
            <w:pPr>
              <w:rPr>
                <w:rStyle w:val="lessen"/>
                <w:rFonts w:cs="Arial"/>
                <w:lang w:val="nl-NL"/>
              </w:rPr>
            </w:pPr>
          </w:p>
        </w:tc>
      </w:tr>
      <w:tr w:rsidR="00395097" w:rsidRPr="007841D9" w:rsidTr="007841D9">
        <w:trPr>
          <w:trHeight w:val="334"/>
        </w:trPr>
        <w:tc>
          <w:tcPr>
            <w:tcW w:w="2878" w:type="dxa"/>
          </w:tcPr>
          <w:p w:rsidR="00395097" w:rsidRPr="007841D9" w:rsidRDefault="00395097" w:rsidP="007841D9">
            <w:pPr>
              <w:rPr>
                <w:rStyle w:val="lessen"/>
                <w:rFonts w:cs="Arial"/>
                <w:lang w:val="nl-NL"/>
              </w:rPr>
            </w:pPr>
          </w:p>
        </w:tc>
        <w:tc>
          <w:tcPr>
            <w:tcW w:w="2976" w:type="dxa"/>
          </w:tcPr>
          <w:p w:rsidR="00395097" w:rsidRPr="007841D9" w:rsidRDefault="00395097" w:rsidP="007841D9">
            <w:pPr>
              <w:rPr>
                <w:rStyle w:val="lessen"/>
                <w:rFonts w:cs="Arial"/>
                <w:lang w:val="nl-NL"/>
              </w:rPr>
            </w:pPr>
          </w:p>
        </w:tc>
        <w:tc>
          <w:tcPr>
            <w:tcW w:w="3208" w:type="dxa"/>
          </w:tcPr>
          <w:p w:rsidR="00395097" w:rsidRPr="007841D9" w:rsidRDefault="00395097" w:rsidP="007841D9">
            <w:pPr>
              <w:rPr>
                <w:rStyle w:val="lessen"/>
                <w:rFonts w:cs="Arial"/>
                <w:lang w:val="nl-NL"/>
              </w:rPr>
            </w:pPr>
          </w:p>
        </w:tc>
      </w:tr>
      <w:tr w:rsidR="00395097" w:rsidRPr="007841D9" w:rsidTr="007841D9">
        <w:trPr>
          <w:trHeight w:val="453"/>
        </w:trPr>
        <w:tc>
          <w:tcPr>
            <w:tcW w:w="2878" w:type="dxa"/>
          </w:tcPr>
          <w:p w:rsidR="00395097" w:rsidRPr="007841D9" w:rsidRDefault="00395097" w:rsidP="007841D9">
            <w:pPr>
              <w:rPr>
                <w:rStyle w:val="lessen"/>
                <w:rFonts w:cs="Arial"/>
                <w:lang w:val="nl-NL"/>
              </w:rPr>
            </w:pPr>
          </w:p>
        </w:tc>
        <w:tc>
          <w:tcPr>
            <w:tcW w:w="2976" w:type="dxa"/>
          </w:tcPr>
          <w:p w:rsidR="00395097" w:rsidRPr="007841D9" w:rsidRDefault="00395097" w:rsidP="007841D9">
            <w:pPr>
              <w:rPr>
                <w:rStyle w:val="lessen"/>
                <w:rFonts w:cs="Arial"/>
                <w:lang w:val="nl-NL"/>
              </w:rPr>
            </w:pPr>
          </w:p>
        </w:tc>
        <w:tc>
          <w:tcPr>
            <w:tcW w:w="3208" w:type="dxa"/>
          </w:tcPr>
          <w:p w:rsidR="00395097" w:rsidRPr="007841D9" w:rsidRDefault="00395097" w:rsidP="007841D9">
            <w:pPr>
              <w:rPr>
                <w:rStyle w:val="lessen"/>
                <w:rFonts w:cs="Arial"/>
                <w:lang w:val="nl-NL"/>
              </w:rPr>
            </w:pPr>
          </w:p>
        </w:tc>
      </w:tr>
      <w:tr w:rsidR="00395097" w:rsidRPr="007841D9" w:rsidTr="007841D9">
        <w:trPr>
          <w:trHeight w:val="453"/>
        </w:trPr>
        <w:tc>
          <w:tcPr>
            <w:tcW w:w="2878" w:type="dxa"/>
          </w:tcPr>
          <w:p w:rsidR="00395097" w:rsidRPr="007841D9" w:rsidRDefault="00395097" w:rsidP="007841D9">
            <w:pPr>
              <w:rPr>
                <w:rStyle w:val="lessen"/>
                <w:rFonts w:cs="Arial"/>
                <w:lang w:val="nl-NL"/>
              </w:rPr>
            </w:pPr>
          </w:p>
        </w:tc>
        <w:tc>
          <w:tcPr>
            <w:tcW w:w="2976" w:type="dxa"/>
          </w:tcPr>
          <w:p w:rsidR="00395097" w:rsidRPr="007841D9" w:rsidRDefault="00395097" w:rsidP="007841D9">
            <w:pPr>
              <w:rPr>
                <w:rStyle w:val="lessen"/>
                <w:rFonts w:cs="Arial"/>
                <w:lang w:val="nl-NL"/>
              </w:rPr>
            </w:pPr>
          </w:p>
        </w:tc>
        <w:tc>
          <w:tcPr>
            <w:tcW w:w="3208" w:type="dxa"/>
          </w:tcPr>
          <w:p w:rsidR="00395097" w:rsidRPr="007841D9" w:rsidRDefault="00395097" w:rsidP="007841D9">
            <w:pPr>
              <w:rPr>
                <w:rStyle w:val="lessen"/>
                <w:rFonts w:cs="Arial"/>
                <w:lang w:val="nl-NL"/>
              </w:rPr>
            </w:pPr>
          </w:p>
        </w:tc>
      </w:tr>
    </w:tbl>
    <w:p w:rsidR="007841D9" w:rsidRPr="007841D9" w:rsidRDefault="007841D9" w:rsidP="007841D9">
      <w:pPr>
        <w:rPr>
          <w:rStyle w:val="lessen"/>
          <w:rFonts w:cs="Arial"/>
          <w:lang w:val="nl-NL"/>
        </w:rPr>
      </w:pPr>
      <w:r w:rsidRPr="007841D9">
        <w:rPr>
          <w:rStyle w:val="lessen"/>
          <w:rFonts w:cs="Arial"/>
          <w:lang w:val="nl-NL"/>
        </w:rPr>
        <w:t>Bepaal met de zeef en de scorekaarten de vertering van het voer via de mest van de 5 koeien.</w:t>
      </w:r>
    </w:p>
    <w:p w:rsidR="008D7E7C" w:rsidRPr="007841D9" w:rsidRDefault="008D7E7C" w:rsidP="008D7E7C">
      <w:pPr>
        <w:rPr>
          <w:rStyle w:val="lessen"/>
          <w:rFonts w:cs="Arial"/>
          <w:lang w:val="nl-NL"/>
        </w:rPr>
      </w:pPr>
      <w:r w:rsidRPr="007841D9">
        <w:rPr>
          <w:rStyle w:val="lessen"/>
          <w:rFonts w:cs="Arial"/>
          <w:b/>
          <w:lang w:val="nl-NL"/>
        </w:rPr>
        <w:br/>
      </w:r>
    </w:p>
    <w:p w:rsidR="007841D9" w:rsidRDefault="007841D9" w:rsidP="007841D9">
      <w:pPr>
        <w:rPr>
          <w:rStyle w:val="lessen"/>
          <w:rFonts w:cs="Arial"/>
          <w:b/>
          <w:lang w:val="nl-NL"/>
        </w:rPr>
      </w:pPr>
    </w:p>
    <w:p w:rsidR="007841D9" w:rsidRDefault="007841D9" w:rsidP="007841D9">
      <w:pPr>
        <w:rPr>
          <w:rStyle w:val="lessen"/>
          <w:rFonts w:cs="Arial"/>
        </w:rPr>
      </w:pPr>
      <w:r>
        <w:rPr>
          <w:rStyle w:val="lessen"/>
          <w:rFonts w:cs="Arial"/>
          <w:b/>
          <w:lang w:val="nl-NL"/>
        </w:rPr>
        <w:t>Opdracht 3: Herkauwslagen</w:t>
      </w:r>
      <w:r w:rsidR="002A5FA7">
        <w:rPr>
          <w:rStyle w:val="lessen"/>
          <w:rFonts w:cs="Arial"/>
          <w:b/>
          <w:lang w:val="nl-NL"/>
        </w:rPr>
        <w:br/>
      </w:r>
      <w:r>
        <w:rPr>
          <w:rStyle w:val="lessen"/>
          <w:rFonts w:cs="Arial"/>
          <w:b/>
          <w:lang w:val="nl-NL"/>
        </w:rPr>
        <w:br/>
      </w:r>
      <w:proofErr w:type="spellStart"/>
      <w:r w:rsidR="002A5FA7">
        <w:rPr>
          <w:rStyle w:val="lessen"/>
          <w:rFonts w:cs="Arial"/>
        </w:rPr>
        <w:t>Een</w:t>
      </w:r>
      <w:proofErr w:type="spellEnd"/>
      <w:r w:rsidR="002A5FA7">
        <w:rPr>
          <w:rStyle w:val="lessen"/>
          <w:rFonts w:cs="Arial"/>
        </w:rPr>
        <w:t xml:space="preserve"> </w:t>
      </w:r>
      <w:proofErr w:type="spellStart"/>
      <w:r w:rsidR="002A5FA7">
        <w:rPr>
          <w:rStyle w:val="lessen"/>
          <w:rFonts w:cs="Arial"/>
        </w:rPr>
        <w:t>koe</w:t>
      </w:r>
      <w:proofErr w:type="spellEnd"/>
      <w:r w:rsidR="002A5FA7">
        <w:rPr>
          <w:rStyle w:val="lessen"/>
          <w:rFonts w:cs="Arial"/>
        </w:rPr>
        <w:t xml:space="preserve"> </w:t>
      </w:r>
      <w:proofErr w:type="spellStart"/>
      <w:r w:rsidR="002A5FA7">
        <w:rPr>
          <w:rStyle w:val="lessen"/>
          <w:rFonts w:cs="Arial"/>
        </w:rPr>
        <w:t>herkauwt</w:t>
      </w:r>
      <w:proofErr w:type="spellEnd"/>
      <w:r w:rsidR="002A5FA7">
        <w:rPr>
          <w:rStyle w:val="lessen"/>
          <w:rFonts w:cs="Arial"/>
        </w:rPr>
        <w:t xml:space="preserve"> 60 -70 </w:t>
      </w:r>
      <w:proofErr w:type="spellStart"/>
      <w:r w:rsidR="002A5FA7">
        <w:rPr>
          <w:rStyle w:val="lessen"/>
          <w:rFonts w:cs="Arial"/>
        </w:rPr>
        <w:t>keer</w:t>
      </w:r>
      <w:proofErr w:type="spellEnd"/>
      <w:r w:rsidR="002A5FA7">
        <w:rPr>
          <w:rStyle w:val="lessen"/>
          <w:rFonts w:cs="Arial"/>
        </w:rPr>
        <w:t xml:space="preserve"> op </w:t>
      </w:r>
      <w:proofErr w:type="spellStart"/>
      <w:r w:rsidR="002A5FA7">
        <w:rPr>
          <w:rStyle w:val="lessen"/>
          <w:rFonts w:cs="Arial"/>
        </w:rPr>
        <w:t>één</w:t>
      </w:r>
      <w:proofErr w:type="spellEnd"/>
      <w:r w:rsidR="002A5FA7">
        <w:rPr>
          <w:rStyle w:val="lessen"/>
          <w:rFonts w:cs="Arial"/>
        </w:rPr>
        <w:t xml:space="preserve"> </w:t>
      </w:r>
      <w:proofErr w:type="spellStart"/>
      <w:r w:rsidR="002A5FA7">
        <w:rPr>
          <w:rStyle w:val="lessen"/>
          <w:rFonts w:cs="Arial"/>
        </w:rPr>
        <w:t>opgeripste</w:t>
      </w:r>
      <w:proofErr w:type="spellEnd"/>
      <w:r w:rsidR="002A5FA7">
        <w:rPr>
          <w:rStyle w:val="lessen"/>
          <w:rFonts w:cs="Arial"/>
        </w:rPr>
        <w:t xml:space="preserve"> </w:t>
      </w:r>
      <w:proofErr w:type="spellStart"/>
      <w:r w:rsidR="002A5FA7">
        <w:rPr>
          <w:rStyle w:val="lessen"/>
          <w:rFonts w:cs="Arial"/>
        </w:rPr>
        <w:t>bal</w:t>
      </w:r>
      <w:proofErr w:type="spellEnd"/>
      <w:r w:rsidR="002A5FA7">
        <w:rPr>
          <w:rStyle w:val="lessen"/>
          <w:rFonts w:cs="Arial"/>
        </w:rPr>
        <w:t xml:space="preserve"> </w:t>
      </w:r>
      <w:proofErr w:type="spellStart"/>
      <w:r w:rsidR="002A5FA7">
        <w:rPr>
          <w:rStyle w:val="lessen"/>
          <w:rFonts w:cs="Arial"/>
        </w:rPr>
        <w:t>boer</w:t>
      </w:r>
      <w:proofErr w:type="spellEnd"/>
      <w:r w:rsidR="002A5FA7">
        <w:rPr>
          <w:rStyle w:val="lessen"/>
          <w:rFonts w:cs="Arial"/>
        </w:rPr>
        <w:t xml:space="preserve">. </w:t>
      </w:r>
      <w:r w:rsidR="002A5FA7">
        <w:rPr>
          <w:rStyle w:val="lessen"/>
          <w:rFonts w:cs="Arial"/>
        </w:rPr>
        <w:br/>
      </w:r>
      <w:r w:rsidRPr="0020133C">
        <w:rPr>
          <w:rStyle w:val="lessen"/>
          <w:rFonts w:cs="Arial"/>
        </w:rPr>
        <w:t xml:space="preserve">Tel </w:t>
      </w:r>
      <w:r>
        <w:rPr>
          <w:rStyle w:val="lessen"/>
          <w:rFonts w:cs="Arial"/>
        </w:rPr>
        <w:t>van</w:t>
      </w:r>
      <w:r w:rsidRPr="0020133C">
        <w:rPr>
          <w:rStyle w:val="lessen"/>
          <w:rFonts w:cs="Arial"/>
        </w:rPr>
        <w:t xml:space="preserve"> 5 </w:t>
      </w:r>
      <w:proofErr w:type="spellStart"/>
      <w:r w:rsidRPr="0020133C">
        <w:rPr>
          <w:rStyle w:val="lessen"/>
          <w:rFonts w:cs="Arial"/>
        </w:rPr>
        <w:t>koeien</w:t>
      </w:r>
      <w:proofErr w:type="spellEnd"/>
      <w:r w:rsidRPr="0020133C">
        <w:rPr>
          <w:rStyle w:val="lessen"/>
          <w:rFonts w:cs="Arial"/>
        </w:rPr>
        <w:t xml:space="preserve"> het </w:t>
      </w:r>
      <w:proofErr w:type="spellStart"/>
      <w:r w:rsidRPr="0020133C">
        <w:rPr>
          <w:rStyle w:val="lessen"/>
          <w:rFonts w:cs="Arial"/>
        </w:rPr>
        <w:t>aantal</w:t>
      </w:r>
      <w:proofErr w:type="spellEnd"/>
      <w:r w:rsidRPr="0020133C">
        <w:rPr>
          <w:rStyle w:val="lessen"/>
          <w:rFonts w:cs="Arial"/>
        </w:rPr>
        <w:t xml:space="preserve"> </w:t>
      </w:r>
      <w:proofErr w:type="spellStart"/>
      <w:r w:rsidRPr="0020133C">
        <w:rPr>
          <w:rStyle w:val="lessen"/>
          <w:rFonts w:cs="Arial"/>
        </w:rPr>
        <w:t>herkauw</w:t>
      </w:r>
      <w:r w:rsidR="002A5FA7">
        <w:rPr>
          <w:rStyle w:val="lessen"/>
          <w:rFonts w:cs="Arial"/>
        </w:rPr>
        <w:t>slagen</w:t>
      </w:r>
      <w:proofErr w:type="spellEnd"/>
      <w:r w:rsidR="002A5FA7">
        <w:rPr>
          <w:rStyle w:val="lessen"/>
          <w:rFonts w:cs="Arial"/>
        </w:rPr>
        <w:t xml:space="preserve"> per </w:t>
      </w:r>
      <w:proofErr w:type="spellStart"/>
      <w:r w:rsidR="002A5FA7">
        <w:rPr>
          <w:rStyle w:val="lessen"/>
          <w:rFonts w:cs="Arial"/>
        </w:rPr>
        <w:t>opgerispte</w:t>
      </w:r>
      <w:proofErr w:type="spellEnd"/>
      <w:r w:rsidR="002A5FA7">
        <w:rPr>
          <w:rStyle w:val="lessen"/>
          <w:rFonts w:cs="Arial"/>
        </w:rPr>
        <w:t xml:space="preserve"> </w:t>
      </w:r>
      <w:proofErr w:type="spellStart"/>
      <w:r w:rsidR="002A5FA7">
        <w:rPr>
          <w:rStyle w:val="lessen"/>
          <w:rFonts w:cs="Arial"/>
        </w:rPr>
        <w:t>b</w:t>
      </w:r>
      <w:r>
        <w:rPr>
          <w:rStyle w:val="lessen"/>
          <w:rFonts w:cs="Arial"/>
        </w:rPr>
        <w:t>al</w:t>
      </w:r>
      <w:proofErr w:type="spellEnd"/>
      <w:r>
        <w:rPr>
          <w:rStyle w:val="lessen"/>
          <w:rFonts w:cs="Arial"/>
        </w:rPr>
        <w:t xml:space="preserve"> </w:t>
      </w:r>
      <w:proofErr w:type="spellStart"/>
      <w:r>
        <w:rPr>
          <w:rStyle w:val="lessen"/>
          <w:rFonts w:cs="Arial"/>
        </w:rPr>
        <w:t>voer</w:t>
      </w:r>
      <w:proofErr w:type="spellEnd"/>
      <w:r>
        <w:rPr>
          <w:rStyle w:val="lessen"/>
          <w:rFonts w:cs="Arial"/>
        </w:rPr>
        <w:t>.</w:t>
      </w:r>
      <w:r w:rsidR="002A5FA7">
        <w:rPr>
          <w:rStyle w:val="lessen"/>
          <w:rFonts w:cs="Arial"/>
        </w:rPr>
        <w:t xml:space="preserve"> </w:t>
      </w:r>
    </w:p>
    <w:p w:rsidR="007841D9" w:rsidRDefault="007841D9" w:rsidP="007841D9">
      <w:pPr>
        <w:pStyle w:val="Geenafstand"/>
        <w:rPr>
          <w:lang w:val="en-US"/>
        </w:rPr>
      </w:pPr>
    </w:p>
    <w:tbl>
      <w:tblPr>
        <w:tblpPr w:leftFromText="141" w:rightFromText="141" w:vertAnchor="text" w:horzAnchor="margin"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8"/>
        <w:gridCol w:w="2976"/>
      </w:tblGrid>
      <w:tr w:rsidR="002A5FA7" w:rsidRPr="007841D9" w:rsidTr="002A5FA7">
        <w:trPr>
          <w:trHeight w:val="557"/>
        </w:trPr>
        <w:tc>
          <w:tcPr>
            <w:tcW w:w="2878" w:type="dxa"/>
          </w:tcPr>
          <w:p w:rsidR="002A5FA7" w:rsidRPr="007841D9" w:rsidRDefault="002A5FA7" w:rsidP="002A5FA7">
            <w:pPr>
              <w:rPr>
                <w:rStyle w:val="lessen"/>
                <w:rFonts w:cs="Arial"/>
                <w:lang w:val="nl-NL"/>
              </w:rPr>
            </w:pPr>
            <w:r w:rsidRPr="007841D9">
              <w:rPr>
                <w:rStyle w:val="lessen"/>
                <w:rFonts w:cs="Arial"/>
                <w:lang w:val="nl-NL"/>
              </w:rPr>
              <w:t>Koe nummer</w:t>
            </w:r>
          </w:p>
        </w:tc>
        <w:tc>
          <w:tcPr>
            <w:tcW w:w="2976" w:type="dxa"/>
          </w:tcPr>
          <w:p w:rsidR="002A5FA7" w:rsidRPr="007841D9" w:rsidRDefault="002A5FA7" w:rsidP="002A5FA7">
            <w:pPr>
              <w:rPr>
                <w:rStyle w:val="lessen"/>
                <w:rFonts w:cs="Arial"/>
                <w:lang w:val="nl-NL"/>
              </w:rPr>
            </w:pPr>
            <w:r>
              <w:rPr>
                <w:rStyle w:val="lessen"/>
                <w:rFonts w:cs="Arial"/>
                <w:lang w:val="nl-NL"/>
              </w:rPr>
              <w:t>Herkauwslagen</w:t>
            </w:r>
          </w:p>
        </w:tc>
      </w:tr>
      <w:tr w:rsidR="002A5FA7" w:rsidRPr="007841D9" w:rsidTr="002A5FA7">
        <w:trPr>
          <w:trHeight w:val="340"/>
        </w:trPr>
        <w:tc>
          <w:tcPr>
            <w:tcW w:w="2878" w:type="dxa"/>
          </w:tcPr>
          <w:p w:rsidR="002A5FA7" w:rsidRPr="007841D9" w:rsidRDefault="002A5FA7" w:rsidP="002A5FA7">
            <w:pPr>
              <w:rPr>
                <w:rStyle w:val="lessen"/>
                <w:rFonts w:cs="Arial"/>
                <w:lang w:val="nl-NL"/>
              </w:rPr>
            </w:pPr>
          </w:p>
        </w:tc>
        <w:tc>
          <w:tcPr>
            <w:tcW w:w="2976" w:type="dxa"/>
          </w:tcPr>
          <w:p w:rsidR="002A5FA7" w:rsidRPr="007841D9" w:rsidRDefault="002A5FA7" w:rsidP="002A5FA7">
            <w:pPr>
              <w:rPr>
                <w:rStyle w:val="lessen"/>
                <w:rFonts w:cs="Arial"/>
                <w:lang w:val="nl-NL"/>
              </w:rPr>
            </w:pPr>
          </w:p>
        </w:tc>
      </w:tr>
      <w:tr w:rsidR="002A5FA7" w:rsidRPr="007841D9" w:rsidTr="002A5FA7">
        <w:trPr>
          <w:trHeight w:val="340"/>
        </w:trPr>
        <w:tc>
          <w:tcPr>
            <w:tcW w:w="2878" w:type="dxa"/>
          </w:tcPr>
          <w:p w:rsidR="002A5FA7" w:rsidRPr="002A5FA7" w:rsidRDefault="002A5FA7" w:rsidP="002A5FA7">
            <w:pPr>
              <w:pStyle w:val="Geenafstand"/>
            </w:pPr>
          </w:p>
        </w:tc>
        <w:tc>
          <w:tcPr>
            <w:tcW w:w="2976" w:type="dxa"/>
          </w:tcPr>
          <w:p w:rsidR="002A5FA7" w:rsidRPr="007841D9" w:rsidRDefault="002A5FA7" w:rsidP="002A5FA7">
            <w:pPr>
              <w:rPr>
                <w:rStyle w:val="lessen"/>
                <w:rFonts w:cs="Arial"/>
                <w:lang w:val="nl-NL"/>
              </w:rPr>
            </w:pPr>
          </w:p>
        </w:tc>
      </w:tr>
      <w:tr w:rsidR="002A5FA7" w:rsidRPr="007841D9" w:rsidTr="002A5FA7">
        <w:trPr>
          <w:trHeight w:val="345"/>
        </w:trPr>
        <w:tc>
          <w:tcPr>
            <w:tcW w:w="2878" w:type="dxa"/>
          </w:tcPr>
          <w:p w:rsidR="002A5FA7" w:rsidRPr="007841D9" w:rsidRDefault="002A5FA7" w:rsidP="002A5FA7">
            <w:pPr>
              <w:rPr>
                <w:rStyle w:val="lessen"/>
                <w:rFonts w:cs="Arial"/>
                <w:lang w:val="nl-NL"/>
              </w:rPr>
            </w:pPr>
          </w:p>
        </w:tc>
        <w:tc>
          <w:tcPr>
            <w:tcW w:w="2976" w:type="dxa"/>
          </w:tcPr>
          <w:p w:rsidR="002A5FA7" w:rsidRPr="007841D9" w:rsidRDefault="002A5FA7" w:rsidP="002A5FA7">
            <w:pPr>
              <w:rPr>
                <w:rStyle w:val="lessen"/>
                <w:rFonts w:cs="Arial"/>
                <w:lang w:val="nl-NL"/>
              </w:rPr>
            </w:pPr>
          </w:p>
        </w:tc>
      </w:tr>
      <w:tr w:rsidR="002A5FA7" w:rsidRPr="007841D9" w:rsidTr="002A5FA7">
        <w:trPr>
          <w:trHeight w:val="334"/>
        </w:trPr>
        <w:tc>
          <w:tcPr>
            <w:tcW w:w="2878" w:type="dxa"/>
          </w:tcPr>
          <w:p w:rsidR="002A5FA7" w:rsidRPr="007841D9" w:rsidRDefault="002A5FA7" w:rsidP="002A5FA7">
            <w:pPr>
              <w:rPr>
                <w:rStyle w:val="lessen"/>
                <w:rFonts w:cs="Arial"/>
                <w:lang w:val="nl-NL"/>
              </w:rPr>
            </w:pPr>
          </w:p>
        </w:tc>
        <w:tc>
          <w:tcPr>
            <w:tcW w:w="2976" w:type="dxa"/>
          </w:tcPr>
          <w:p w:rsidR="002A5FA7" w:rsidRPr="007841D9" w:rsidRDefault="002A5FA7" w:rsidP="002A5FA7">
            <w:pPr>
              <w:rPr>
                <w:rStyle w:val="lessen"/>
                <w:rFonts w:cs="Arial"/>
                <w:lang w:val="nl-NL"/>
              </w:rPr>
            </w:pPr>
          </w:p>
        </w:tc>
      </w:tr>
      <w:tr w:rsidR="002A5FA7" w:rsidRPr="007841D9" w:rsidTr="002A5FA7">
        <w:trPr>
          <w:trHeight w:val="453"/>
        </w:trPr>
        <w:tc>
          <w:tcPr>
            <w:tcW w:w="2878" w:type="dxa"/>
          </w:tcPr>
          <w:p w:rsidR="002A5FA7" w:rsidRPr="007841D9" w:rsidRDefault="002A5FA7" w:rsidP="002A5FA7">
            <w:pPr>
              <w:rPr>
                <w:rStyle w:val="lessen"/>
                <w:rFonts w:cs="Arial"/>
                <w:lang w:val="nl-NL"/>
              </w:rPr>
            </w:pPr>
          </w:p>
        </w:tc>
        <w:tc>
          <w:tcPr>
            <w:tcW w:w="2976" w:type="dxa"/>
          </w:tcPr>
          <w:p w:rsidR="002A5FA7" w:rsidRPr="007841D9" w:rsidRDefault="002A5FA7" w:rsidP="002A5FA7">
            <w:pPr>
              <w:rPr>
                <w:rStyle w:val="lessen"/>
                <w:rFonts w:cs="Arial"/>
                <w:lang w:val="nl-NL"/>
              </w:rPr>
            </w:pPr>
          </w:p>
        </w:tc>
      </w:tr>
    </w:tbl>
    <w:p w:rsidR="002A5FA7" w:rsidRDefault="002A5FA7" w:rsidP="007841D9">
      <w:pPr>
        <w:pStyle w:val="Geenafstand"/>
        <w:rPr>
          <w:lang w:val="en-US"/>
        </w:rPr>
      </w:pPr>
    </w:p>
    <w:p w:rsidR="002A5FA7" w:rsidRDefault="002A5FA7" w:rsidP="007841D9">
      <w:pPr>
        <w:pStyle w:val="Geenafstand"/>
        <w:rPr>
          <w:lang w:val="en-US"/>
        </w:rPr>
      </w:pPr>
    </w:p>
    <w:p w:rsidR="002A5FA7" w:rsidRDefault="002A5FA7" w:rsidP="007841D9">
      <w:pPr>
        <w:pStyle w:val="Geenafstand"/>
        <w:rPr>
          <w:lang w:val="en-US"/>
        </w:rPr>
      </w:pPr>
    </w:p>
    <w:p w:rsidR="002A5FA7" w:rsidRDefault="002A5FA7" w:rsidP="007841D9">
      <w:pPr>
        <w:pStyle w:val="Geenafstand"/>
        <w:rPr>
          <w:lang w:val="en-US"/>
        </w:rPr>
      </w:pPr>
    </w:p>
    <w:p w:rsidR="002A5FA7" w:rsidRDefault="002A5FA7" w:rsidP="007841D9">
      <w:pPr>
        <w:pStyle w:val="Geenafstand"/>
        <w:rPr>
          <w:lang w:val="en-US"/>
        </w:rPr>
      </w:pPr>
    </w:p>
    <w:p w:rsidR="002A5FA7" w:rsidRPr="007841D9" w:rsidRDefault="002A5FA7" w:rsidP="007841D9">
      <w:pPr>
        <w:pStyle w:val="Geenafstand"/>
        <w:rPr>
          <w:lang w:val="en-US"/>
        </w:rPr>
      </w:pPr>
    </w:p>
    <w:p w:rsidR="007841D9" w:rsidRPr="007841D9" w:rsidRDefault="007841D9" w:rsidP="007841D9">
      <w:pPr>
        <w:pStyle w:val="Geenafstand"/>
      </w:pPr>
    </w:p>
    <w:p w:rsidR="002A5FA7" w:rsidRDefault="002A5FA7" w:rsidP="007841D9">
      <w:pPr>
        <w:rPr>
          <w:rStyle w:val="lessen"/>
          <w:rFonts w:cs="Arial"/>
          <w:b/>
          <w:lang w:val="nl-NL"/>
        </w:rPr>
      </w:pPr>
    </w:p>
    <w:p w:rsidR="002A5FA7" w:rsidRDefault="002A5FA7" w:rsidP="007841D9">
      <w:pPr>
        <w:rPr>
          <w:rStyle w:val="lessen"/>
          <w:rFonts w:cs="Arial"/>
          <w:b/>
          <w:lang w:val="nl-NL"/>
        </w:rPr>
      </w:pPr>
    </w:p>
    <w:p w:rsidR="002A5FA7" w:rsidRDefault="002A5FA7" w:rsidP="007841D9">
      <w:pPr>
        <w:rPr>
          <w:rStyle w:val="lessen"/>
          <w:rFonts w:cs="Arial"/>
          <w:b/>
          <w:lang w:val="nl-NL"/>
        </w:rPr>
      </w:pPr>
    </w:p>
    <w:p w:rsidR="002A5FA7" w:rsidRDefault="002A5FA7" w:rsidP="007841D9">
      <w:pPr>
        <w:rPr>
          <w:rStyle w:val="lessen"/>
          <w:rFonts w:cs="Arial"/>
          <w:b/>
          <w:lang w:val="nl-NL"/>
        </w:rPr>
      </w:pPr>
    </w:p>
    <w:p w:rsidR="007841D9" w:rsidRPr="007841D9" w:rsidRDefault="007841D9" w:rsidP="007841D9">
      <w:pPr>
        <w:rPr>
          <w:rFonts w:ascii="Helvetica" w:hAnsi="Helvetica" w:cs="Arial"/>
          <w:b/>
          <w:sz w:val="22"/>
        </w:rPr>
      </w:pPr>
      <w:r>
        <w:rPr>
          <w:rStyle w:val="lessen"/>
          <w:rFonts w:cs="Arial"/>
          <w:b/>
          <w:lang w:val="nl-NL"/>
        </w:rPr>
        <w:t>Opdracht 4</w:t>
      </w:r>
      <w:r w:rsidRPr="007841D9">
        <w:rPr>
          <w:rStyle w:val="lessen"/>
          <w:rFonts w:cs="Arial"/>
          <w:b/>
          <w:lang w:val="nl-NL"/>
        </w:rPr>
        <w:t>: Het tekenen van het verteringsstelsel</w:t>
      </w:r>
      <w:r>
        <w:rPr>
          <w:rStyle w:val="lessen"/>
          <w:rFonts w:cs="Arial"/>
          <w:b/>
          <w:lang w:val="nl-NL"/>
        </w:rPr>
        <w:br/>
      </w:r>
      <w:r w:rsidRPr="007841D9">
        <w:rPr>
          <w:sz w:val="22"/>
        </w:rPr>
        <w:t xml:space="preserve">A) Zoek tussen de koppel een koe die een zo volledig mogelijke kleur heft, liefst zwart. </w:t>
      </w:r>
    </w:p>
    <w:p w:rsidR="007841D9" w:rsidRPr="007841D9" w:rsidRDefault="007841D9" w:rsidP="007841D9">
      <w:pPr>
        <w:pStyle w:val="Geenafstand"/>
        <w:rPr>
          <w:sz w:val="22"/>
        </w:rPr>
      </w:pPr>
      <w:r w:rsidRPr="007841D9">
        <w:rPr>
          <w:sz w:val="22"/>
        </w:rPr>
        <w:t>B) Pak een krijtje</w:t>
      </w:r>
    </w:p>
    <w:p w:rsidR="007841D9" w:rsidRPr="007841D9" w:rsidRDefault="007841D9" w:rsidP="007841D9">
      <w:pPr>
        <w:pStyle w:val="Geenafstand"/>
        <w:rPr>
          <w:sz w:val="22"/>
        </w:rPr>
      </w:pPr>
      <w:r w:rsidRPr="007841D9">
        <w:rPr>
          <w:sz w:val="22"/>
        </w:rPr>
        <w:t xml:space="preserve">C) Teken de --&gt; Netmaag, Pens, Boekmaag, Netmaag, Dunne-, Dikke- en Endeldarm op de koe, zoals deze in het dier zitten. </w:t>
      </w:r>
    </w:p>
    <w:p w:rsidR="007841D9" w:rsidRPr="007841D9" w:rsidRDefault="007841D9" w:rsidP="007841D9">
      <w:pPr>
        <w:pStyle w:val="Geenafstand"/>
        <w:rPr>
          <w:sz w:val="22"/>
        </w:rPr>
      </w:pPr>
    </w:p>
    <w:p w:rsidR="007841D9" w:rsidRPr="007841D9" w:rsidRDefault="007841D9" w:rsidP="007841D9">
      <w:pPr>
        <w:pStyle w:val="Geenafstand"/>
        <w:rPr>
          <w:b/>
          <w:sz w:val="22"/>
        </w:rPr>
      </w:pPr>
      <w:r w:rsidRPr="007841D9">
        <w:rPr>
          <w:b/>
          <w:sz w:val="22"/>
        </w:rPr>
        <w:t xml:space="preserve">Denk aan positieve van de organen en de grootte. </w:t>
      </w:r>
    </w:p>
    <w:p w:rsidR="007841D9" w:rsidRPr="007841D9" w:rsidRDefault="007841D9" w:rsidP="007841D9">
      <w:pPr>
        <w:pStyle w:val="Geenafstand"/>
      </w:pPr>
    </w:p>
    <w:p w:rsidR="008D7E7C" w:rsidRPr="007841D9" w:rsidRDefault="008D7E7C" w:rsidP="008D7E7C"/>
    <w:p w:rsidR="008D7E7C" w:rsidRPr="007841D9" w:rsidRDefault="008D7E7C" w:rsidP="008D7E7C"/>
    <w:p w:rsidR="008D7E7C" w:rsidRPr="007841D9" w:rsidRDefault="008D7E7C" w:rsidP="008D7E7C"/>
    <w:p w:rsidR="00D02475" w:rsidRDefault="00D02475">
      <w:r>
        <w:br w:type="page"/>
      </w:r>
    </w:p>
    <w:p w:rsidR="00D02475" w:rsidRPr="00B64B00" w:rsidRDefault="00D02475" w:rsidP="00D02475">
      <w:pPr>
        <w:rPr>
          <w:b/>
          <w:sz w:val="22"/>
        </w:rPr>
      </w:pPr>
    </w:p>
    <w:tbl>
      <w:tblPr>
        <w:tblStyle w:val="Tabelraster"/>
        <w:tblpPr w:leftFromText="141" w:rightFromText="141" w:vertAnchor="text" w:horzAnchor="margin" w:tblpY="5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6668"/>
      </w:tblGrid>
      <w:tr w:rsidR="00D02475" w:rsidRPr="00A003D2" w:rsidTr="00D02475">
        <w:trPr>
          <w:trHeight w:val="277"/>
        </w:trPr>
        <w:tc>
          <w:tcPr>
            <w:tcW w:w="1321" w:type="dxa"/>
            <w:tcBorders>
              <w:bottom w:val="single" w:sz="24" w:space="0" w:color="auto"/>
            </w:tcBorders>
          </w:tcPr>
          <w:p w:rsidR="00D02475" w:rsidRPr="00A003D2" w:rsidRDefault="00D02475" w:rsidP="00D02475">
            <w:pPr>
              <w:pStyle w:val="Kop1"/>
              <w:jc w:val="center"/>
              <w:outlineLvl w:val="0"/>
              <w:rPr>
                <w:sz w:val="40"/>
              </w:rPr>
            </w:pPr>
            <w:proofErr w:type="spellStart"/>
            <w:r w:rsidRPr="00A003D2">
              <w:rPr>
                <w:sz w:val="40"/>
              </w:rPr>
              <w:t>Taak</w:t>
            </w:r>
            <w:proofErr w:type="spellEnd"/>
          </w:p>
        </w:tc>
        <w:tc>
          <w:tcPr>
            <w:tcW w:w="6668" w:type="dxa"/>
            <w:tcBorders>
              <w:bottom w:val="single" w:sz="6" w:space="0" w:color="auto"/>
            </w:tcBorders>
          </w:tcPr>
          <w:p w:rsidR="00D02475" w:rsidRPr="00A003D2" w:rsidRDefault="00D02475" w:rsidP="00D02475">
            <w:pPr>
              <w:pStyle w:val="Kop1"/>
              <w:jc w:val="center"/>
              <w:outlineLvl w:val="0"/>
              <w:rPr>
                <w:b/>
                <w:sz w:val="40"/>
              </w:rPr>
            </w:pPr>
            <w:proofErr w:type="spellStart"/>
            <w:r w:rsidRPr="00A003D2">
              <w:rPr>
                <w:sz w:val="40"/>
              </w:rPr>
              <w:t>Uitvoering</w:t>
            </w:r>
            <w:proofErr w:type="spellEnd"/>
            <w:r w:rsidRPr="00A003D2">
              <w:rPr>
                <w:sz w:val="40"/>
              </w:rPr>
              <w:t xml:space="preserve"> </w:t>
            </w:r>
          </w:p>
        </w:tc>
      </w:tr>
      <w:tr w:rsidR="00D02475" w:rsidRPr="00A003D2" w:rsidTr="00D02475">
        <w:trPr>
          <w:trHeight w:val="1161"/>
        </w:trPr>
        <w:tc>
          <w:tcPr>
            <w:tcW w:w="1321" w:type="dxa"/>
            <w:tcBorders>
              <w:top w:val="single" w:sz="24" w:space="0" w:color="auto"/>
              <w:left w:val="single" w:sz="24" w:space="0" w:color="auto"/>
              <w:bottom w:val="single" w:sz="24" w:space="0" w:color="auto"/>
              <w:right w:val="single" w:sz="24" w:space="0" w:color="auto"/>
            </w:tcBorders>
            <w:shd w:val="clear" w:color="auto" w:fill="92D050"/>
          </w:tcPr>
          <w:p w:rsidR="00D02475" w:rsidRPr="00A003D2" w:rsidRDefault="00D02475" w:rsidP="00D02475">
            <w:pPr>
              <w:pStyle w:val="Kop1"/>
              <w:jc w:val="center"/>
              <w:outlineLvl w:val="0"/>
              <w:rPr>
                <w:sz w:val="40"/>
              </w:rPr>
            </w:pPr>
            <w:r>
              <w:rPr>
                <w:sz w:val="40"/>
              </w:rPr>
              <w:br/>
              <w:t>6</w:t>
            </w:r>
            <w:r w:rsidRPr="00A003D2">
              <w:rPr>
                <w:sz w:val="40"/>
              </w:rPr>
              <w:t xml:space="preserve">.  </w:t>
            </w:r>
          </w:p>
        </w:tc>
        <w:tc>
          <w:tcPr>
            <w:tcW w:w="6668" w:type="dxa"/>
            <w:tcBorders>
              <w:top w:val="single" w:sz="6" w:space="0" w:color="auto"/>
              <w:left w:val="single" w:sz="24" w:space="0" w:color="auto"/>
            </w:tcBorders>
          </w:tcPr>
          <w:p w:rsidR="00D02475" w:rsidRPr="00A44D10" w:rsidRDefault="00D02475" w:rsidP="00D02475">
            <w:pPr>
              <w:pStyle w:val="Kop1"/>
              <w:outlineLvl w:val="0"/>
              <w:rPr>
                <w:rFonts w:eastAsiaTheme="minorHAnsi" w:cstheme="minorBidi"/>
                <w:sz w:val="40"/>
                <w:szCs w:val="22"/>
                <w:lang w:eastAsia="en-US"/>
              </w:rPr>
            </w:pPr>
            <w:r w:rsidRPr="00A003D2">
              <w:rPr>
                <w:sz w:val="40"/>
              </w:rPr>
              <w:br/>
              <w:t xml:space="preserve">  </w:t>
            </w:r>
            <w:proofErr w:type="spellStart"/>
            <w:r>
              <w:rPr>
                <w:sz w:val="40"/>
              </w:rPr>
              <w:t>Ruwvoer</w:t>
            </w:r>
            <w:proofErr w:type="spellEnd"/>
            <w:r>
              <w:rPr>
                <w:sz w:val="40"/>
              </w:rPr>
              <w:t xml:space="preserve"> </w:t>
            </w:r>
            <w:proofErr w:type="spellStart"/>
            <w:r>
              <w:rPr>
                <w:sz w:val="40"/>
              </w:rPr>
              <w:t>en</w:t>
            </w:r>
            <w:proofErr w:type="spellEnd"/>
            <w:r>
              <w:rPr>
                <w:sz w:val="40"/>
              </w:rPr>
              <w:t xml:space="preserve"> </w:t>
            </w:r>
            <w:proofErr w:type="spellStart"/>
            <w:r>
              <w:rPr>
                <w:sz w:val="40"/>
              </w:rPr>
              <w:t>opslag</w:t>
            </w:r>
            <w:proofErr w:type="spellEnd"/>
          </w:p>
        </w:tc>
      </w:tr>
    </w:tbl>
    <w:p w:rsidR="00D02475" w:rsidRDefault="00D02475" w:rsidP="00D02475"/>
    <w:p w:rsidR="00D02475" w:rsidRDefault="00D02475" w:rsidP="00D02475">
      <w:pPr>
        <w:pStyle w:val="Geenafstand"/>
      </w:pPr>
    </w:p>
    <w:p w:rsidR="00D02475" w:rsidRDefault="00D02475" w:rsidP="00D02475">
      <w:pPr>
        <w:pStyle w:val="Geenafstand"/>
      </w:pPr>
    </w:p>
    <w:p w:rsidR="00D02475" w:rsidRDefault="00D02475" w:rsidP="00D02475">
      <w:pPr>
        <w:pStyle w:val="Geenafstand"/>
      </w:pPr>
    </w:p>
    <w:p w:rsidR="00D02475" w:rsidRDefault="00D02475" w:rsidP="00D02475">
      <w:pPr>
        <w:pStyle w:val="Geenafstand"/>
      </w:pPr>
    </w:p>
    <w:p w:rsidR="00D02475" w:rsidRDefault="00D02475" w:rsidP="00D02475">
      <w:pPr>
        <w:pStyle w:val="Geenafstand"/>
      </w:pPr>
    </w:p>
    <w:p w:rsidR="00D02475" w:rsidRDefault="00D02475" w:rsidP="00D02475">
      <w:pPr>
        <w:pStyle w:val="Geenafstand"/>
      </w:pPr>
    </w:p>
    <w:p w:rsidR="00D02475" w:rsidRDefault="00D02475" w:rsidP="00D02475">
      <w:pPr>
        <w:pStyle w:val="Geenafstand"/>
      </w:pPr>
    </w:p>
    <w:p w:rsidR="00D02475" w:rsidRDefault="00D02475" w:rsidP="00D02475">
      <w:pPr>
        <w:pStyle w:val="Geenafstand"/>
      </w:pPr>
    </w:p>
    <w:tbl>
      <w:tblPr>
        <w:tblStyle w:val="Tabelraster"/>
        <w:tblpPr w:leftFromText="141" w:rightFromText="141" w:vertAnchor="text" w:horzAnchor="margin" w:tblpY="44"/>
        <w:tblW w:w="9330" w:type="dxa"/>
        <w:tblLook w:val="04A0" w:firstRow="1" w:lastRow="0" w:firstColumn="1" w:lastColumn="0" w:noHBand="0" w:noVBand="1"/>
      </w:tblPr>
      <w:tblGrid>
        <w:gridCol w:w="3160"/>
        <w:gridCol w:w="6170"/>
      </w:tblGrid>
      <w:tr w:rsidR="00D02475" w:rsidRPr="00805E3B" w:rsidTr="00D02475">
        <w:trPr>
          <w:trHeight w:val="252"/>
        </w:trPr>
        <w:tc>
          <w:tcPr>
            <w:tcW w:w="3160" w:type="dxa"/>
            <w:tcBorders>
              <w:bottom w:val="single" w:sz="4" w:space="0" w:color="FFFFFF" w:themeColor="background1"/>
            </w:tcBorders>
            <w:shd w:val="pct5" w:color="auto" w:fill="000000" w:themeFill="text1"/>
          </w:tcPr>
          <w:p w:rsidR="00D02475" w:rsidRPr="00805E3B" w:rsidRDefault="00D02475" w:rsidP="00D02475">
            <w:pPr>
              <w:pStyle w:val="Geenafstand"/>
              <w:rPr>
                <w:color w:val="FFFFFF" w:themeColor="background1"/>
                <w:sz w:val="22"/>
                <w:szCs w:val="24"/>
              </w:rPr>
            </w:pPr>
            <w:r w:rsidRPr="00805E3B">
              <w:rPr>
                <w:color w:val="FFFFFF" w:themeColor="background1"/>
                <w:sz w:val="22"/>
                <w:szCs w:val="24"/>
              </w:rPr>
              <w:t>Resultaat</w:t>
            </w:r>
          </w:p>
        </w:tc>
        <w:tc>
          <w:tcPr>
            <w:tcW w:w="6170" w:type="dxa"/>
          </w:tcPr>
          <w:p w:rsidR="00D02475" w:rsidRDefault="00D02475" w:rsidP="00D02475">
            <w:pPr>
              <w:tabs>
                <w:tab w:val="left" w:pos="-1440"/>
                <w:tab w:val="left" w:pos="-720"/>
                <w:tab w:val="left" w:pos="0"/>
                <w:tab w:val="left" w:pos="720"/>
                <w:tab w:val="left" w:pos="1440"/>
              </w:tabs>
              <w:ind w:left="2160" w:hanging="2160"/>
              <w:jc w:val="both"/>
              <w:rPr>
                <w:sz w:val="22"/>
                <w:szCs w:val="24"/>
              </w:rPr>
            </w:pPr>
            <w:r>
              <w:rPr>
                <w:sz w:val="22"/>
                <w:szCs w:val="24"/>
              </w:rPr>
              <w:t>Je kan bepalen hoeveel Kg voer een koe opneemt en daarbij</w:t>
            </w:r>
          </w:p>
          <w:p w:rsidR="00D02475" w:rsidRDefault="00D02475" w:rsidP="00D02475">
            <w:pPr>
              <w:tabs>
                <w:tab w:val="left" w:pos="-1440"/>
                <w:tab w:val="left" w:pos="-720"/>
                <w:tab w:val="left" w:pos="0"/>
                <w:tab w:val="left" w:pos="720"/>
                <w:tab w:val="left" w:pos="1440"/>
              </w:tabs>
              <w:ind w:left="2160" w:hanging="2160"/>
              <w:jc w:val="both"/>
              <w:rPr>
                <w:sz w:val="22"/>
                <w:szCs w:val="24"/>
              </w:rPr>
            </w:pPr>
            <w:r>
              <w:rPr>
                <w:sz w:val="22"/>
                <w:szCs w:val="24"/>
              </w:rPr>
              <w:t>kan je het DS gehalte van het product bepalen.</w:t>
            </w:r>
          </w:p>
          <w:p w:rsidR="00D02475" w:rsidRPr="00FF3C04" w:rsidRDefault="00D02475" w:rsidP="00D02475">
            <w:pPr>
              <w:tabs>
                <w:tab w:val="left" w:pos="-1440"/>
                <w:tab w:val="left" w:pos="-720"/>
                <w:tab w:val="left" w:pos="0"/>
                <w:tab w:val="left" w:pos="720"/>
                <w:tab w:val="left" w:pos="1440"/>
              </w:tabs>
              <w:jc w:val="both"/>
              <w:rPr>
                <w:sz w:val="22"/>
              </w:rPr>
            </w:pPr>
            <w:r>
              <w:rPr>
                <w:sz w:val="22"/>
                <w:szCs w:val="24"/>
              </w:rPr>
              <w:t xml:space="preserve">Je hebt kennis opgedaan van de kwaliteit van  het voer en </w:t>
            </w:r>
            <w:r w:rsidRPr="00FF3C04">
              <w:rPr>
                <w:sz w:val="22"/>
              </w:rPr>
              <w:t xml:space="preserve">waar het aan moet voldoen. </w:t>
            </w:r>
          </w:p>
          <w:p w:rsidR="00D02475" w:rsidRPr="00FF3C04" w:rsidRDefault="00D02475" w:rsidP="00D02475">
            <w:pPr>
              <w:pStyle w:val="Geenafstand"/>
            </w:pPr>
            <w:r w:rsidRPr="00FF3C04">
              <w:rPr>
                <w:sz w:val="22"/>
              </w:rPr>
              <w:t>Je kunt de voersnelheid bepalen, door verschillende metingen</w:t>
            </w:r>
            <w:r>
              <w:rPr>
                <w:sz w:val="22"/>
              </w:rPr>
              <w:t>.</w:t>
            </w:r>
          </w:p>
        </w:tc>
      </w:tr>
      <w:tr w:rsidR="00D02475" w:rsidRPr="00805E3B" w:rsidTr="00D02475">
        <w:trPr>
          <w:trHeight w:val="245"/>
        </w:trPr>
        <w:tc>
          <w:tcPr>
            <w:tcW w:w="3160" w:type="dxa"/>
            <w:tcBorders>
              <w:top w:val="single" w:sz="4" w:space="0" w:color="FFFFFF" w:themeColor="background1"/>
              <w:bottom w:val="single" w:sz="4" w:space="0" w:color="FFFFFF" w:themeColor="background1"/>
            </w:tcBorders>
            <w:shd w:val="pct5" w:color="auto" w:fill="000000" w:themeFill="text1"/>
          </w:tcPr>
          <w:p w:rsidR="00D02475" w:rsidRPr="00805E3B" w:rsidRDefault="00D02475" w:rsidP="00D02475">
            <w:pPr>
              <w:pStyle w:val="Geenafstand"/>
              <w:rPr>
                <w:color w:val="FFFFFF" w:themeColor="background1"/>
                <w:sz w:val="22"/>
                <w:szCs w:val="24"/>
              </w:rPr>
            </w:pPr>
            <w:r w:rsidRPr="00805E3B">
              <w:rPr>
                <w:color w:val="FFFFFF" w:themeColor="background1"/>
                <w:sz w:val="22"/>
                <w:szCs w:val="24"/>
              </w:rPr>
              <w:t>Vooraf/ benodigdheden</w:t>
            </w:r>
          </w:p>
        </w:tc>
        <w:tc>
          <w:tcPr>
            <w:tcW w:w="6170" w:type="dxa"/>
          </w:tcPr>
          <w:p w:rsidR="00D02475" w:rsidRDefault="00D02475" w:rsidP="00D02475">
            <w:pPr>
              <w:pStyle w:val="Geenafstand"/>
              <w:rPr>
                <w:sz w:val="22"/>
                <w:szCs w:val="24"/>
              </w:rPr>
            </w:pPr>
            <w:r>
              <w:rPr>
                <w:sz w:val="22"/>
                <w:szCs w:val="24"/>
              </w:rPr>
              <w:t>- Meetlint</w:t>
            </w:r>
          </w:p>
          <w:p w:rsidR="00D02475" w:rsidRDefault="00D02475" w:rsidP="00D02475">
            <w:pPr>
              <w:pStyle w:val="Geenafstand"/>
              <w:rPr>
                <w:sz w:val="22"/>
                <w:szCs w:val="24"/>
              </w:rPr>
            </w:pPr>
            <w:r>
              <w:rPr>
                <w:sz w:val="22"/>
                <w:szCs w:val="24"/>
              </w:rPr>
              <w:t>- Thermometer</w:t>
            </w:r>
          </w:p>
          <w:p w:rsidR="00D02475" w:rsidRPr="002F7172" w:rsidRDefault="00D02475" w:rsidP="00D02475">
            <w:pPr>
              <w:pStyle w:val="Geenafstand"/>
              <w:rPr>
                <w:sz w:val="22"/>
                <w:szCs w:val="24"/>
              </w:rPr>
            </w:pPr>
          </w:p>
        </w:tc>
      </w:tr>
      <w:tr w:rsidR="00D02475" w:rsidRPr="00805E3B" w:rsidTr="00D02475">
        <w:trPr>
          <w:trHeight w:val="252"/>
        </w:trPr>
        <w:tc>
          <w:tcPr>
            <w:tcW w:w="3160" w:type="dxa"/>
            <w:tcBorders>
              <w:top w:val="single" w:sz="4" w:space="0" w:color="FFFFFF" w:themeColor="background1"/>
              <w:bottom w:val="single" w:sz="4" w:space="0" w:color="FFFFFF" w:themeColor="background1"/>
            </w:tcBorders>
            <w:shd w:val="pct5" w:color="auto" w:fill="000000" w:themeFill="text1"/>
          </w:tcPr>
          <w:p w:rsidR="00D02475" w:rsidRPr="00805E3B" w:rsidRDefault="00D02475" w:rsidP="00D02475">
            <w:pPr>
              <w:pStyle w:val="Geenafstand"/>
              <w:rPr>
                <w:color w:val="FFFFFF" w:themeColor="background1"/>
                <w:sz w:val="22"/>
                <w:szCs w:val="24"/>
              </w:rPr>
            </w:pPr>
            <w:r w:rsidRPr="00805E3B">
              <w:rPr>
                <w:color w:val="FFFFFF" w:themeColor="background1"/>
                <w:sz w:val="22"/>
                <w:szCs w:val="24"/>
              </w:rPr>
              <w:t xml:space="preserve">Werktijd </w:t>
            </w:r>
          </w:p>
        </w:tc>
        <w:tc>
          <w:tcPr>
            <w:tcW w:w="6170" w:type="dxa"/>
          </w:tcPr>
          <w:p w:rsidR="00D02475" w:rsidRPr="002F7172" w:rsidRDefault="00D02475" w:rsidP="00D02475">
            <w:pPr>
              <w:pStyle w:val="Geenafstand"/>
              <w:rPr>
                <w:sz w:val="22"/>
                <w:szCs w:val="24"/>
              </w:rPr>
            </w:pPr>
            <w:r>
              <w:rPr>
                <w:sz w:val="22"/>
                <w:szCs w:val="24"/>
              </w:rPr>
              <w:t>180 min</w:t>
            </w:r>
          </w:p>
        </w:tc>
      </w:tr>
      <w:tr w:rsidR="00D02475" w:rsidRPr="00805E3B" w:rsidTr="00D02475">
        <w:trPr>
          <w:trHeight w:val="245"/>
        </w:trPr>
        <w:tc>
          <w:tcPr>
            <w:tcW w:w="3160" w:type="dxa"/>
            <w:tcBorders>
              <w:top w:val="single" w:sz="4" w:space="0" w:color="FFFFFF" w:themeColor="background1"/>
              <w:bottom w:val="single" w:sz="4" w:space="0" w:color="FFFFFF" w:themeColor="background1"/>
            </w:tcBorders>
            <w:shd w:val="pct5" w:color="auto" w:fill="000000" w:themeFill="text1"/>
          </w:tcPr>
          <w:p w:rsidR="00D02475" w:rsidRPr="00805E3B" w:rsidRDefault="00D02475" w:rsidP="00D02475">
            <w:pPr>
              <w:pStyle w:val="Geenafstand"/>
              <w:rPr>
                <w:color w:val="FFFFFF" w:themeColor="background1"/>
                <w:sz w:val="22"/>
                <w:szCs w:val="24"/>
              </w:rPr>
            </w:pPr>
            <w:r w:rsidRPr="00805E3B">
              <w:rPr>
                <w:color w:val="FFFFFF" w:themeColor="background1"/>
                <w:sz w:val="22"/>
                <w:szCs w:val="24"/>
              </w:rPr>
              <w:t>Belang</w:t>
            </w:r>
          </w:p>
        </w:tc>
        <w:tc>
          <w:tcPr>
            <w:tcW w:w="6170" w:type="dxa"/>
          </w:tcPr>
          <w:p w:rsidR="00D02475" w:rsidRDefault="00D02475" w:rsidP="00D02475">
            <w:pPr>
              <w:pStyle w:val="Geenafstand"/>
              <w:rPr>
                <w:sz w:val="22"/>
                <w:szCs w:val="24"/>
              </w:rPr>
            </w:pPr>
            <w:r>
              <w:rPr>
                <w:sz w:val="22"/>
                <w:szCs w:val="24"/>
              </w:rPr>
              <w:t xml:space="preserve">De samenstelling van het voer bepaald een groot deel van de productie van de koe. Het is hierbij van de belang dat het voer ook van goede kwaliteit is. Dit moet je als veehouder zelf kunnen beoordelen. Daarnaast is het belangrijk dat je als veehouder kan bepalen of je voldoende voer in de kuil hebt zitten. Dit kan je makkelijk doen door een simpele berekening. </w:t>
            </w:r>
          </w:p>
          <w:p w:rsidR="00D02475" w:rsidRPr="002F7172" w:rsidRDefault="00D02475" w:rsidP="00D02475">
            <w:pPr>
              <w:pStyle w:val="Geenafstand"/>
              <w:rPr>
                <w:sz w:val="22"/>
                <w:szCs w:val="24"/>
              </w:rPr>
            </w:pPr>
          </w:p>
        </w:tc>
      </w:tr>
      <w:tr w:rsidR="00D02475" w:rsidRPr="00805E3B" w:rsidTr="00D02475">
        <w:trPr>
          <w:trHeight w:val="564"/>
        </w:trPr>
        <w:tc>
          <w:tcPr>
            <w:tcW w:w="3160" w:type="dxa"/>
            <w:tcBorders>
              <w:top w:val="single" w:sz="4" w:space="0" w:color="FFFFFF" w:themeColor="background1"/>
              <w:bottom w:val="single" w:sz="4" w:space="0" w:color="FFFFFF" w:themeColor="background1"/>
            </w:tcBorders>
            <w:shd w:val="pct5" w:color="auto" w:fill="000000" w:themeFill="text1"/>
          </w:tcPr>
          <w:p w:rsidR="00D02475" w:rsidRPr="00A41041" w:rsidRDefault="00D02475" w:rsidP="00D02475">
            <w:pPr>
              <w:pStyle w:val="Geenafstand"/>
              <w:rPr>
                <w:color w:val="FFFFFF" w:themeColor="background1"/>
                <w:sz w:val="22"/>
              </w:rPr>
            </w:pPr>
            <w:r w:rsidRPr="00A41041">
              <w:rPr>
                <w:color w:val="FFFFFF" w:themeColor="background1"/>
                <w:sz w:val="22"/>
              </w:rPr>
              <w:t xml:space="preserve">Hoe we te werk gaan </w:t>
            </w:r>
          </w:p>
        </w:tc>
        <w:tc>
          <w:tcPr>
            <w:tcW w:w="6170" w:type="dxa"/>
          </w:tcPr>
          <w:p w:rsidR="00D02475" w:rsidRDefault="00D02475" w:rsidP="00D02475">
            <w:pPr>
              <w:pStyle w:val="Geenafstand"/>
              <w:rPr>
                <w:sz w:val="22"/>
              </w:rPr>
            </w:pPr>
            <w:r>
              <w:rPr>
                <w:sz w:val="22"/>
              </w:rPr>
              <w:t>- Lees de opdrachten zorgvuldig door.</w:t>
            </w:r>
          </w:p>
          <w:p w:rsidR="00D02475" w:rsidRDefault="00D02475" w:rsidP="00D02475">
            <w:pPr>
              <w:pStyle w:val="Geenafstand"/>
              <w:rPr>
                <w:sz w:val="22"/>
              </w:rPr>
            </w:pPr>
            <w:r>
              <w:rPr>
                <w:sz w:val="22"/>
              </w:rPr>
              <w:t>- Maak twee tallen</w:t>
            </w:r>
          </w:p>
          <w:p w:rsidR="00D02475" w:rsidRDefault="00D02475" w:rsidP="00D02475">
            <w:pPr>
              <w:pStyle w:val="Geenafstand"/>
              <w:rPr>
                <w:sz w:val="22"/>
              </w:rPr>
            </w:pPr>
            <w:r>
              <w:rPr>
                <w:sz w:val="22"/>
              </w:rPr>
              <w:t xml:space="preserve">- Maak de vragen </w:t>
            </w:r>
          </w:p>
          <w:p w:rsidR="00D02475" w:rsidRPr="00A41041" w:rsidRDefault="00D02475" w:rsidP="00D02475">
            <w:pPr>
              <w:pStyle w:val="Geenafstand"/>
              <w:rPr>
                <w:sz w:val="22"/>
              </w:rPr>
            </w:pPr>
            <w:r>
              <w:rPr>
                <w:sz w:val="22"/>
              </w:rPr>
              <w:t xml:space="preserve">- Bespreek de vragen met de docent en veehouder. </w:t>
            </w:r>
          </w:p>
        </w:tc>
      </w:tr>
    </w:tbl>
    <w:p w:rsidR="00D02475" w:rsidRPr="00A44D10" w:rsidRDefault="00D02475" w:rsidP="00D02475">
      <w:pPr>
        <w:pStyle w:val="Geenafstand"/>
      </w:pPr>
    </w:p>
    <w:p w:rsidR="00D02475" w:rsidRPr="0038356A" w:rsidRDefault="00D02475" w:rsidP="00D02475">
      <w:r>
        <w:br w:type="page"/>
      </w: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lastRenderedPageBreak/>
        <w:t xml:space="preserve">Probeer een inschatting te maken hoeveel ruwvoer kuilgras en of snijmais er per koe op dit bedrijf wordt gevoerd. Leg deze bult voer aan de kant, zodat je het </w:t>
      </w:r>
      <w:r w:rsidRPr="0038356A">
        <w:rPr>
          <w:rFonts w:eastAsia="Times New Roman" w:cs="Arial"/>
          <w:sz w:val="22"/>
          <w:u w:val="single"/>
          <w:lang w:eastAsia="nl-NL"/>
        </w:rPr>
        <w:t>later</w:t>
      </w:r>
      <w:r w:rsidRPr="0038356A">
        <w:rPr>
          <w:rFonts w:eastAsia="Times New Roman" w:cs="Arial"/>
          <w:sz w:val="22"/>
          <w:lang w:eastAsia="nl-NL"/>
        </w:rPr>
        <w:t xml:space="preserve"> kunt wegen. Schat vervolgens hoeveel kg en hoeveel kg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dit is. Schrijf het antwoord hieronder op.</w:t>
      </w: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Kg totaal =</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 xml:space="preserve">Kg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totaal =</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t>Om te bepalen hoeveel een koe opneemt kun je uitgaan van kg product en van kg ds. Welke kun je beste nemen en waarom</w:t>
      </w: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t xml:space="preserve">Vraag aan de veehouder hoeveel kg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aan ruwvoer hij/zij aan één koe per dag wil voeren.</w:t>
      </w: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t>Hoeveel melkkoeien moeten er gevoerd worden?</w:t>
      </w: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t xml:space="preserve">Hoeveel kg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moet er totaal per dag gevoerd worden en hoeveel kg (schat het </w:t>
      </w:r>
      <w:proofErr w:type="spellStart"/>
      <w:r w:rsidRPr="0038356A">
        <w:rPr>
          <w:rFonts w:eastAsia="Times New Roman" w:cs="Arial"/>
          <w:sz w:val="22"/>
          <w:lang w:eastAsia="nl-NL"/>
        </w:rPr>
        <w:t>ds</w:t>
      </w:r>
      <w:proofErr w:type="spellEnd"/>
      <w:r w:rsidRPr="0038356A">
        <w:rPr>
          <w:rFonts w:eastAsia="Times New Roman" w:cs="Arial"/>
          <w:sz w:val="22"/>
          <w:lang w:eastAsia="nl-NL"/>
        </w:rPr>
        <w:t>%)</w:t>
      </w: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 xml:space="preserve">Kg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per dag totaal =</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Kg product per dag =</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t>De veehouder haalt met een U-snijder het voer uit de kuil. Hoeveel blokken moet de veehouder per dag voeren. Volg de stappen a t/m c.</w:t>
      </w:r>
    </w:p>
    <w:p w:rsidR="00D02475" w:rsidRPr="0038356A" w:rsidRDefault="00D02475" w:rsidP="00D02475">
      <w:pPr>
        <w:spacing w:after="0" w:line="240" w:lineRule="auto"/>
        <w:ind w:left="1080"/>
        <w:rPr>
          <w:rFonts w:eastAsia="Times New Roman" w:cs="Arial"/>
          <w:sz w:val="22"/>
          <w:lang w:eastAsia="nl-NL"/>
        </w:rPr>
      </w:pPr>
    </w:p>
    <w:p w:rsidR="00D02475" w:rsidRPr="0038356A" w:rsidRDefault="00D02475" w:rsidP="00D02475">
      <w:pPr>
        <w:numPr>
          <w:ilvl w:val="1"/>
          <w:numId w:val="10"/>
        </w:numPr>
        <w:spacing w:after="0" w:line="240" w:lineRule="auto"/>
        <w:rPr>
          <w:rFonts w:eastAsia="Times New Roman" w:cs="Arial"/>
          <w:sz w:val="22"/>
          <w:lang w:eastAsia="nl-NL"/>
        </w:rPr>
      </w:pPr>
      <w:r w:rsidRPr="0038356A">
        <w:rPr>
          <w:rFonts w:eastAsia="Times New Roman" w:cs="Arial"/>
          <w:sz w:val="22"/>
          <w:lang w:eastAsia="nl-NL"/>
        </w:rPr>
        <w:t>Bereken de gemiddelde inhoud van de blokken.</w:t>
      </w:r>
    </w:p>
    <w:p w:rsidR="00D02475" w:rsidRPr="0038356A" w:rsidRDefault="00D02475" w:rsidP="00D02475">
      <w:pPr>
        <w:pBdr>
          <w:bottom w:val="single" w:sz="6" w:space="1" w:color="auto"/>
        </w:pBdr>
        <w:spacing w:after="0" w:line="240" w:lineRule="auto"/>
        <w:ind w:left="1080"/>
        <w:rPr>
          <w:rFonts w:eastAsia="Times New Roman" w:cs="Arial"/>
          <w:sz w:val="22"/>
          <w:lang w:eastAsia="nl-NL"/>
        </w:rPr>
      </w:pPr>
    </w:p>
    <w:p w:rsidR="00D02475" w:rsidRPr="0038356A" w:rsidRDefault="00D02475" w:rsidP="00D02475">
      <w:pPr>
        <w:pBdr>
          <w:bottom w:val="single" w:sz="6" w:space="1" w:color="auto"/>
        </w:pBdr>
        <w:spacing w:after="0" w:line="240" w:lineRule="auto"/>
        <w:ind w:left="1080"/>
        <w:rPr>
          <w:rFonts w:eastAsia="Times New Roman" w:cs="Arial"/>
          <w:sz w:val="22"/>
          <w:lang w:eastAsia="nl-NL"/>
        </w:rPr>
      </w:pPr>
    </w:p>
    <w:p w:rsidR="00D02475" w:rsidRPr="0038356A" w:rsidRDefault="00D02475" w:rsidP="00D02475">
      <w:pPr>
        <w:spacing w:after="0" w:line="240" w:lineRule="auto"/>
        <w:ind w:left="1080"/>
        <w:rPr>
          <w:rFonts w:eastAsia="Times New Roman" w:cs="Arial"/>
          <w:sz w:val="22"/>
          <w:lang w:eastAsia="nl-NL"/>
        </w:rPr>
      </w:pPr>
    </w:p>
    <w:p w:rsidR="00D02475" w:rsidRPr="0038356A" w:rsidRDefault="00D02475" w:rsidP="00D02475">
      <w:pPr>
        <w:pBdr>
          <w:bottom w:val="single" w:sz="6" w:space="1" w:color="auto"/>
        </w:pBdr>
        <w:spacing w:after="0" w:line="240" w:lineRule="auto"/>
        <w:ind w:left="1080"/>
        <w:rPr>
          <w:rFonts w:eastAsia="Times New Roman" w:cs="Arial"/>
          <w:sz w:val="22"/>
          <w:lang w:eastAsia="nl-NL"/>
        </w:rPr>
      </w:pPr>
    </w:p>
    <w:p w:rsidR="00D02475" w:rsidRPr="0038356A" w:rsidRDefault="00D02475" w:rsidP="00D02475">
      <w:pPr>
        <w:spacing w:after="0" w:line="240" w:lineRule="auto"/>
        <w:ind w:left="1080"/>
        <w:rPr>
          <w:rFonts w:eastAsia="Times New Roman" w:cs="Arial"/>
          <w:sz w:val="22"/>
          <w:lang w:eastAsia="nl-NL"/>
        </w:rPr>
      </w:pPr>
    </w:p>
    <w:p w:rsidR="00D02475" w:rsidRPr="0038356A" w:rsidRDefault="00D02475" w:rsidP="00D02475">
      <w:pPr>
        <w:spacing w:after="0" w:line="240" w:lineRule="auto"/>
        <w:ind w:left="1080"/>
        <w:rPr>
          <w:rFonts w:eastAsia="Times New Roman" w:cs="Arial"/>
          <w:sz w:val="22"/>
          <w:lang w:eastAsia="nl-NL"/>
        </w:rPr>
      </w:pPr>
      <w:r w:rsidRPr="0038356A">
        <w:rPr>
          <w:rFonts w:eastAsia="Times New Roman" w:cs="Arial"/>
          <w:sz w:val="22"/>
          <w:lang w:eastAsia="nl-NL"/>
        </w:rPr>
        <w:br w:type="page"/>
      </w:r>
    </w:p>
    <w:p w:rsidR="00D02475" w:rsidRPr="0038356A" w:rsidRDefault="00D02475" w:rsidP="00D02475">
      <w:pPr>
        <w:spacing w:after="0" w:line="240" w:lineRule="auto"/>
        <w:ind w:left="1080" w:hanging="1080"/>
        <w:rPr>
          <w:rFonts w:eastAsia="Times New Roman" w:cs="Arial"/>
          <w:sz w:val="22"/>
          <w:lang w:eastAsia="nl-NL"/>
        </w:rPr>
      </w:pPr>
      <w:r w:rsidRPr="0038356A">
        <w:rPr>
          <w:rFonts w:eastAsia="Times New Roman" w:cs="Arial"/>
          <w:noProof/>
          <w:sz w:val="22"/>
          <w:lang w:eastAsia="nl-NL"/>
        </w:rPr>
        <w:lastRenderedPageBreak/>
        <w:drawing>
          <wp:inline distT="0" distB="0" distL="0" distR="0" wp14:anchorId="0BD0ED20" wp14:editId="6925916E">
            <wp:extent cx="6048375" cy="3219450"/>
            <wp:effectExtent l="0" t="0" r="9525"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48375" cy="3219450"/>
                    </a:xfrm>
                    <a:prstGeom prst="rect">
                      <a:avLst/>
                    </a:prstGeom>
                    <a:noFill/>
                    <a:ln>
                      <a:noFill/>
                    </a:ln>
                  </pic:spPr>
                </pic:pic>
              </a:graphicData>
            </a:graphic>
          </wp:inline>
        </w:drawing>
      </w:r>
    </w:p>
    <w:p w:rsidR="00D02475" w:rsidRPr="0038356A" w:rsidRDefault="00D02475" w:rsidP="00D02475">
      <w:pPr>
        <w:spacing w:after="0" w:line="240" w:lineRule="auto"/>
        <w:ind w:left="1080"/>
        <w:rPr>
          <w:rFonts w:eastAsia="Times New Roman" w:cs="Arial"/>
          <w:sz w:val="22"/>
          <w:lang w:eastAsia="nl-NL"/>
        </w:rPr>
      </w:pPr>
    </w:p>
    <w:p w:rsidR="00D02475" w:rsidRPr="0038356A" w:rsidRDefault="00D02475" w:rsidP="00D02475">
      <w:pPr>
        <w:numPr>
          <w:ilvl w:val="1"/>
          <w:numId w:val="10"/>
        </w:numPr>
        <w:spacing w:after="0" w:line="240" w:lineRule="auto"/>
        <w:rPr>
          <w:rFonts w:eastAsia="Times New Roman" w:cs="Arial"/>
          <w:sz w:val="22"/>
          <w:lang w:eastAsia="nl-NL"/>
        </w:rPr>
      </w:pPr>
      <w:r w:rsidRPr="0038356A">
        <w:rPr>
          <w:rFonts w:eastAsia="Times New Roman" w:cs="Arial"/>
          <w:sz w:val="22"/>
          <w:lang w:eastAsia="nl-NL"/>
        </w:rPr>
        <w:t xml:space="preserve">Reken nu met behulp van de bovenstaande tabel uit hoeveel kg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er in een blok zit.</w:t>
      </w:r>
    </w:p>
    <w:p w:rsidR="00D02475" w:rsidRPr="0038356A" w:rsidRDefault="00D02475" w:rsidP="00D02475">
      <w:pPr>
        <w:spacing w:after="0" w:line="240" w:lineRule="auto"/>
        <w:ind w:left="1080"/>
        <w:rPr>
          <w:rFonts w:eastAsia="Times New Roman" w:cs="Arial"/>
          <w:sz w:val="22"/>
          <w:lang w:eastAsia="nl-NL"/>
        </w:rPr>
      </w:pPr>
    </w:p>
    <w:p w:rsidR="00D02475" w:rsidRPr="0038356A" w:rsidRDefault="00D02475" w:rsidP="00D02475">
      <w:pPr>
        <w:pBdr>
          <w:bottom w:val="single" w:sz="6" w:space="1" w:color="auto"/>
        </w:pBdr>
        <w:spacing w:after="0" w:line="240" w:lineRule="auto"/>
        <w:ind w:left="1080"/>
        <w:rPr>
          <w:rFonts w:eastAsia="Times New Roman" w:cs="Arial"/>
          <w:sz w:val="22"/>
          <w:lang w:eastAsia="nl-NL"/>
        </w:rPr>
      </w:pPr>
    </w:p>
    <w:p w:rsidR="00D02475" w:rsidRPr="0038356A" w:rsidRDefault="00D02475" w:rsidP="00D02475">
      <w:pPr>
        <w:spacing w:after="0" w:line="240" w:lineRule="auto"/>
        <w:ind w:left="1080"/>
        <w:rPr>
          <w:rFonts w:eastAsia="Times New Roman" w:cs="Arial"/>
          <w:sz w:val="22"/>
          <w:lang w:eastAsia="nl-NL"/>
        </w:rPr>
      </w:pPr>
    </w:p>
    <w:p w:rsidR="00D02475" w:rsidRPr="0038356A" w:rsidRDefault="00D02475" w:rsidP="00D02475">
      <w:pPr>
        <w:pBdr>
          <w:bottom w:val="single" w:sz="6" w:space="1" w:color="auto"/>
        </w:pBdr>
        <w:spacing w:after="0" w:line="240" w:lineRule="auto"/>
        <w:ind w:left="1080"/>
        <w:rPr>
          <w:rFonts w:eastAsia="Times New Roman" w:cs="Arial"/>
          <w:sz w:val="22"/>
          <w:lang w:eastAsia="nl-NL"/>
        </w:rPr>
      </w:pPr>
    </w:p>
    <w:p w:rsidR="00D02475" w:rsidRPr="0038356A" w:rsidRDefault="00D02475" w:rsidP="00D02475">
      <w:pPr>
        <w:spacing w:after="0" w:line="240" w:lineRule="auto"/>
        <w:ind w:left="1080"/>
        <w:rPr>
          <w:rFonts w:eastAsia="Times New Roman" w:cs="Arial"/>
          <w:sz w:val="22"/>
          <w:lang w:eastAsia="nl-NL"/>
        </w:rPr>
      </w:pPr>
    </w:p>
    <w:p w:rsidR="00D02475" w:rsidRPr="0038356A" w:rsidRDefault="00D02475" w:rsidP="00D02475">
      <w:pPr>
        <w:spacing w:after="0" w:line="240" w:lineRule="auto"/>
        <w:ind w:left="1080"/>
        <w:rPr>
          <w:rFonts w:eastAsia="Times New Roman" w:cs="Arial"/>
          <w:sz w:val="22"/>
          <w:lang w:eastAsia="nl-NL"/>
        </w:rPr>
      </w:pPr>
    </w:p>
    <w:p w:rsidR="00D02475" w:rsidRPr="0038356A" w:rsidRDefault="00D02475" w:rsidP="00D02475">
      <w:pPr>
        <w:numPr>
          <w:ilvl w:val="1"/>
          <w:numId w:val="10"/>
        </w:numPr>
        <w:spacing w:after="0" w:line="240" w:lineRule="auto"/>
        <w:rPr>
          <w:rFonts w:eastAsia="Times New Roman" w:cs="Arial"/>
          <w:sz w:val="22"/>
          <w:lang w:eastAsia="nl-NL"/>
        </w:rPr>
      </w:pPr>
      <w:r w:rsidRPr="0038356A">
        <w:rPr>
          <w:rFonts w:eastAsia="Times New Roman" w:cs="Arial"/>
          <w:sz w:val="22"/>
          <w:lang w:eastAsia="nl-NL"/>
        </w:rPr>
        <w:t xml:space="preserve">Je kunt nu uitrekenen hoeveel blokken je per dag nodig hebt, namelijk het antwoord van vraag 5 (kg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per dag totaal) delen door het antwoord bij 6b (kg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per blok).</w:t>
      </w:r>
    </w:p>
    <w:p w:rsidR="00D02475" w:rsidRPr="0038356A" w:rsidRDefault="00D02475" w:rsidP="00D02475">
      <w:pPr>
        <w:spacing w:after="0" w:line="240" w:lineRule="auto"/>
        <w:ind w:left="1080"/>
        <w:rPr>
          <w:rFonts w:eastAsia="Times New Roman" w:cs="Arial"/>
          <w:sz w:val="22"/>
          <w:lang w:eastAsia="nl-NL"/>
        </w:rPr>
      </w:pPr>
    </w:p>
    <w:p w:rsidR="00D02475" w:rsidRPr="0038356A" w:rsidRDefault="00D02475" w:rsidP="00D02475">
      <w:pPr>
        <w:pBdr>
          <w:bottom w:val="single" w:sz="6" w:space="1" w:color="auto"/>
        </w:pBdr>
        <w:spacing w:after="0" w:line="240" w:lineRule="auto"/>
        <w:ind w:left="1080"/>
        <w:rPr>
          <w:rFonts w:eastAsia="Times New Roman" w:cs="Arial"/>
          <w:sz w:val="22"/>
          <w:lang w:eastAsia="nl-NL"/>
        </w:rPr>
      </w:pPr>
    </w:p>
    <w:p w:rsidR="00D02475" w:rsidRPr="0038356A" w:rsidRDefault="00D02475" w:rsidP="00D02475">
      <w:pPr>
        <w:spacing w:after="0" w:line="240" w:lineRule="auto"/>
        <w:ind w:left="1080"/>
        <w:rPr>
          <w:rFonts w:eastAsia="Times New Roman" w:cs="Arial"/>
          <w:sz w:val="22"/>
          <w:lang w:eastAsia="nl-NL"/>
        </w:rPr>
      </w:pPr>
    </w:p>
    <w:p w:rsidR="00D02475" w:rsidRPr="0038356A" w:rsidRDefault="00D02475" w:rsidP="00D02475">
      <w:pPr>
        <w:pBdr>
          <w:bottom w:val="single" w:sz="6" w:space="1" w:color="auto"/>
        </w:pBdr>
        <w:spacing w:after="0" w:line="240" w:lineRule="auto"/>
        <w:ind w:left="1080"/>
        <w:rPr>
          <w:rFonts w:eastAsia="Times New Roman" w:cs="Arial"/>
          <w:sz w:val="22"/>
          <w:lang w:eastAsia="nl-NL"/>
        </w:rPr>
      </w:pPr>
    </w:p>
    <w:p w:rsidR="00D02475" w:rsidRPr="0038356A" w:rsidRDefault="00D02475" w:rsidP="00D02475">
      <w:pPr>
        <w:spacing w:after="0" w:line="240" w:lineRule="auto"/>
        <w:ind w:left="1080"/>
        <w:rPr>
          <w:rFonts w:eastAsia="Times New Roman" w:cs="Arial"/>
          <w:sz w:val="22"/>
          <w:lang w:eastAsia="nl-NL"/>
        </w:rPr>
      </w:pP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t xml:space="preserve">Reken nu uit wat één koe daadwerkelijk per dag aan kg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en kg product gevoerd krijgt. Welke gegevens heb je daar voor nodig. Vraag het de veehouder/docent. </w:t>
      </w:r>
    </w:p>
    <w:p w:rsidR="00D02475" w:rsidRPr="0038356A" w:rsidRDefault="00D02475" w:rsidP="00D02475">
      <w:pPr>
        <w:spacing w:after="0" w:line="240" w:lineRule="auto"/>
        <w:ind w:left="360"/>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Default="00D02475" w:rsidP="00D02475">
      <w:pPr>
        <w:rPr>
          <w:rFonts w:eastAsia="Times New Roman" w:cs="Arial"/>
          <w:sz w:val="22"/>
          <w:lang w:eastAsia="nl-NL"/>
        </w:rPr>
      </w:pPr>
      <w:r>
        <w:rPr>
          <w:rFonts w:eastAsia="Times New Roman" w:cs="Arial"/>
          <w:sz w:val="22"/>
          <w:lang w:eastAsia="nl-NL"/>
        </w:rPr>
        <w:br w:type="page"/>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t>Weeg de hoeveelheid ruwvoer af, die je bij vraag 1 aan de kant hebt gelegd. Vul de onderstaande antwoorden in en vergelijk dat met het antwoord dat je hebt uitgerekend bij vraag 7.</w:t>
      </w: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Kg product per koe per dag =</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 xml:space="preserve">Kg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per koe per dag =</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Conclusie:</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t>Reken nu uit hoeveel dagen je met deze kuilbult nog kunt voeren.</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hanging="1065"/>
        <w:rPr>
          <w:rFonts w:eastAsia="Times New Roman" w:cs="Arial"/>
          <w:sz w:val="22"/>
          <w:lang w:eastAsia="nl-NL"/>
        </w:rPr>
      </w:pP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spacing w:after="0" w:line="240" w:lineRule="auto"/>
        <w:rPr>
          <w:rFonts w:eastAsia="Times New Roman" w:cs="Arial"/>
          <w:b/>
          <w:sz w:val="22"/>
          <w:lang w:eastAsia="nl-NL"/>
        </w:rPr>
      </w:pPr>
      <w:r w:rsidRPr="0038356A">
        <w:rPr>
          <w:rFonts w:eastAsia="Times New Roman" w:cs="Arial"/>
          <w:sz w:val="22"/>
          <w:lang w:eastAsia="nl-NL"/>
        </w:rPr>
        <w:br w:type="page"/>
      </w:r>
      <w:r w:rsidRPr="0038356A">
        <w:rPr>
          <w:rFonts w:eastAsia="Times New Roman" w:cs="Arial"/>
          <w:b/>
          <w:sz w:val="22"/>
          <w:lang w:eastAsia="nl-NL"/>
        </w:rPr>
        <w:lastRenderedPageBreak/>
        <w:t>Werkblad: Voersnelheid</w:t>
      </w:r>
    </w:p>
    <w:p w:rsidR="00D02475" w:rsidRPr="0038356A" w:rsidRDefault="00D02475" w:rsidP="00D02475">
      <w:pPr>
        <w:spacing w:after="0" w:line="240" w:lineRule="auto"/>
        <w:rPr>
          <w:rFonts w:eastAsia="Times New Roman" w:cs="Arial"/>
          <w:b/>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t>Noem drie nadelige gevolgen van broei in de kuil</w:t>
      </w: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t>Hoe kun je de broei in een kuilbult zoveel mogelijk voorkomen.</w:t>
      </w: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t>Noteer de buiten temperatuur.</w:t>
      </w: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t>Meet de temperatuur in verschillende kuilbulten (</w:t>
      </w:r>
      <w:smartTag w:uri="urn:schemas-microsoft-com:office:smarttags" w:element="metricconverter">
        <w:smartTagPr>
          <w:attr w:name="ProductID" w:val="20 a"/>
        </w:smartTagPr>
        <w:r w:rsidRPr="0038356A">
          <w:rPr>
            <w:rFonts w:eastAsia="Times New Roman" w:cs="Arial"/>
            <w:sz w:val="22"/>
            <w:lang w:eastAsia="nl-NL"/>
          </w:rPr>
          <w:t>20 a</w:t>
        </w:r>
      </w:smartTag>
      <w:r w:rsidRPr="0038356A">
        <w:rPr>
          <w:rFonts w:eastAsia="Times New Roman" w:cs="Arial"/>
          <w:sz w:val="22"/>
          <w:lang w:eastAsia="nl-NL"/>
        </w:rPr>
        <w:t xml:space="preserve"> </w:t>
      </w:r>
      <w:smartTag w:uri="urn:schemas-microsoft-com:office:smarttags" w:element="metricconverter">
        <w:smartTagPr>
          <w:attr w:name="ProductID" w:val="30 cm"/>
        </w:smartTagPr>
        <w:r w:rsidRPr="0038356A">
          <w:rPr>
            <w:rFonts w:eastAsia="Times New Roman" w:cs="Arial"/>
            <w:sz w:val="22"/>
            <w:lang w:eastAsia="nl-NL"/>
          </w:rPr>
          <w:t>30 cm</w:t>
        </w:r>
      </w:smartTag>
      <w:r w:rsidRPr="0038356A">
        <w:rPr>
          <w:rFonts w:eastAsia="Times New Roman" w:cs="Arial"/>
          <w:sz w:val="22"/>
          <w:lang w:eastAsia="nl-NL"/>
        </w:rPr>
        <w:t xml:space="preserve"> diep) op de hieronder aangegeven plekken. Noteer de gevonden gegevens in de onderstaande tabel. </w:t>
      </w: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r w:rsidRPr="0038356A">
        <w:rPr>
          <w:rFonts w:eastAsia="Times New Roman" w:cs="Arial"/>
          <w:noProof/>
          <w:sz w:val="22"/>
          <w:lang w:eastAsia="nl-NL"/>
        </w:rPr>
        <w:drawing>
          <wp:anchor distT="0" distB="0" distL="114300" distR="114300" simplePos="0" relativeHeight="251700224" behindDoc="1" locked="0" layoutInCell="1" allowOverlap="1" wp14:anchorId="61491AA0" wp14:editId="4C8F5B05">
            <wp:simplePos x="0" y="0"/>
            <wp:positionH relativeFrom="column">
              <wp:posOffset>671830</wp:posOffset>
            </wp:positionH>
            <wp:positionV relativeFrom="paragraph">
              <wp:posOffset>5080</wp:posOffset>
            </wp:positionV>
            <wp:extent cx="4191000" cy="1257300"/>
            <wp:effectExtent l="0" t="0" r="0" b="0"/>
            <wp:wrapThrough wrapText="bothSides">
              <wp:wrapPolygon edited="0">
                <wp:start x="0" y="0"/>
                <wp:lineTo x="0" y="21273"/>
                <wp:lineTo x="21502" y="21273"/>
                <wp:lineTo x="21502" y="0"/>
                <wp:lineTo x="0" y="0"/>
              </wp:wrapPolygon>
            </wp:wrapThrough>
            <wp:docPr id="9" name="Afbeelding 9" descr="http://www.ingbur-heemskerk.nl/bedrijf/bibliotheek_images/bonsilage_ku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ingbur-heemskerk.nl/bedrijf/bibliotheek_images/bonsilage_kuil.jpg"/>
                    <pic:cNvPicPr>
                      <a:picLocks noChangeAspect="1" noChangeArrowheads="1"/>
                    </pic:cNvPicPr>
                  </pic:nvPicPr>
                  <pic:blipFill>
                    <a:blip r:embed="rId16" r:link="rId17">
                      <a:extLst>
                        <a:ext uri="{28A0092B-C50C-407E-A947-70E740481C1C}">
                          <a14:useLocalDpi xmlns:a14="http://schemas.microsoft.com/office/drawing/2010/main" val="0"/>
                        </a:ext>
                      </a:extLst>
                    </a:blip>
                    <a:srcRect t="12137" b="33278"/>
                    <a:stretch>
                      <a:fillRect/>
                    </a:stretch>
                  </pic:blipFill>
                  <pic:spPr bwMode="auto">
                    <a:xfrm>
                      <a:off x="0" y="0"/>
                      <a:ext cx="419100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2475" w:rsidRPr="0038356A" w:rsidRDefault="00D02475" w:rsidP="00D02475">
      <w:pPr>
        <w:spacing w:after="0" w:line="240" w:lineRule="auto"/>
        <w:rPr>
          <w:rFonts w:eastAsia="Times New Roman" w:cs="Arial"/>
          <w:sz w:val="22"/>
          <w:lang w:eastAsia="nl-NL"/>
        </w:rPr>
      </w:pPr>
      <w:r w:rsidRPr="0038356A">
        <w:rPr>
          <w:rFonts w:eastAsia="Times New Roman" w:cs="Arial"/>
          <w:noProof/>
          <w:sz w:val="22"/>
          <w:lang w:eastAsia="nl-NL"/>
        </w:rPr>
        <mc:AlternateContent>
          <mc:Choice Requires="wps">
            <w:drawing>
              <wp:anchor distT="0" distB="0" distL="114300" distR="114300" simplePos="0" relativeHeight="251701248" behindDoc="0" locked="0" layoutInCell="1" allowOverlap="1" wp14:anchorId="32A3A210" wp14:editId="4A8D1215">
                <wp:simplePos x="0" y="0"/>
                <wp:positionH relativeFrom="column">
                  <wp:posOffset>2743200</wp:posOffset>
                </wp:positionH>
                <wp:positionV relativeFrom="paragraph">
                  <wp:posOffset>43815</wp:posOffset>
                </wp:positionV>
                <wp:extent cx="342900" cy="228600"/>
                <wp:effectExtent l="38100" t="15240" r="38100" b="13335"/>
                <wp:wrapNone/>
                <wp:docPr id="29" name="PIJL-OMHOOG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up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764DD4"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PIJL-OMHOOG 29" o:spid="_x0000_s1026" type="#_x0000_t68" style="position:absolute;margin-left:3in;margin-top:3.45pt;width:27pt;height:1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">
                <v:textbox style="layout-flow:vertical-ideographic"/>
              </v:shape>
            </w:pict>
          </mc:Fallback>
        </mc:AlternateContent>
      </w:r>
      <w:r w:rsidRPr="0038356A">
        <w:rPr>
          <w:rFonts w:eastAsia="Times New Roman" w:cs="Arial"/>
          <w:noProof/>
          <w:sz w:val="22"/>
          <w:lang w:eastAsia="nl-NL"/>
        </w:rPr>
        <mc:AlternateContent>
          <mc:Choice Requires="wps">
            <w:drawing>
              <wp:anchor distT="0" distB="0" distL="114300" distR="114300" simplePos="0" relativeHeight="251702272" behindDoc="0" locked="0" layoutInCell="1" allowOverlap="1" wp14:anchorId="20FB9A67" wp14:editId="6F5F3509">
                <wp:simplePos x="0" y="0"/>
                <wp:positionH relativeFrom="column">
                  <wp:posOffset>2057400</wp:posOffset>
                </wp:positionH>
                <wp:positionV relativeFrom="paragraph">
                  <wp:posOffset>501015</wp:posOffset>
                </wp:positionV>
                <wp:extent cx="342900" cy="228600"/>
                <wp:effectExtent l="38100" t="15240" r="38100" b="13335"/>
                <wp:wrapNone/>
                <wp:docPr id="28" name="PIJL-OMHOOG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up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26F030" id="PIJL-OMHOOG 28" o:spid="_x0000_s1026" type="#_x0000_t68" style="position:absolute;margin-left:162pt;margin-top:39.45pt;width:27pt;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">
                <v:textbox style="layout-flow:vertical-ideographic"/>
              </v:shape>
            </w:pict>
          </mc:Fallback>
        </mc:AlternateContent>
      </w:r>
      <w:r w:rsidRPr="0038356A">
        <w:rPr>
          <w:rFonts w:eastAsia="Times New Roman" w:cs="Arial"/>
          <w:noProof/>
          <w:sz w:val="22"/>
          <w:lang w:eastAsia="nl-NL"/>
        </w:rPr>
        <mc:AlternateContent>
          <mc:Choice Requires="wps">
            <w:drawing>
              <wp:anchor distT="0" distB="0" distL="114300" distR="114300" simplePos="0" relativeHeight="251699200" behindDoc="0" locked="0" layoutInCell="1" allowOverlap="1" wp14:anchorId="32828F62" wp14:editId="55C378D8">
                <wp:simplePos x="0" y="0"/>
                <wp:positionH relativeFrom="column">
                  <wp:posOffset>1143000</wp:posOffset>
                </wp:positionH>
                <wp:positionV relativeFrom="paragraph">
                  <wp:posOffset>272415</wp:posOffset>
                </wp:positionV>
                <wp:extent cx="342900" cy="228600"/>
                <wp:effectExtent l="38100" t="15240" r="38100" b="13335"/>
                <wp:wrapNone/>
                <wp:docPr id="27" name="PIJL-OMHOOG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up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1ADD9" id="PIJL-OMHOOG 27" o:spid="_x0000_s1026" type="#_x0000_t68" style="position:absolute;margin-left:90pt;margin-top:21.45pt;width:27pt;height:1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">
                <v:textbox style="layout-flow:vertical-ideographic"/>
              </v:shape>
            </w:pict>
          </mc:Fallback>
        </mc:AlternateContent>
      </w:r>
    </w:p>
    <w:tbl>
      <w:tblPr>
        <w:tblW w:w="0" w:type="auto"/>
        <w:tblInd w:w="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8"/>
        <w:gridCol w:w="2034"/>
        <w:gridCol w:w="2055"/>
        <w:gridCol w:w="1930"/>
      </w:tblGrid>
      <w:tr w:rsidR="00D02475" w:rsidRPr="0038356A" w:rsidTr="00D02475">
        <w:tc>
          <w:tcPr>
            <w:tcW w:w="2044" w:type="dxa"/>
          </w:tcPr>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spacing w:after="0" w:line="240" w:lineRule="auto"/>
              <w:rPr>
                <w:rFonts w:eastAsia="Times New Roman" w:cs="Arial"/>
                <w:sz w:val="22"/>
                <w:lang w:eastAsia="nl-NL"/>
              </w:rPr>
            </w:pPr>
          </w:p>
        </w:tc>
        <w:tc>
          <w:tcPr>
            <w:tcW w:w="2090" w:type="dxa"/>
          </w:tcPr>
          <w:p w:rsidR="00D02475" w:rsidRPr="0038356A" w:rsidRDefault="00D02475" w:rsidP="00D02475">
            <w:pPr>
              <w:spacing w:after="0" w:line="240" w:lineRule="auto"/>
              <w:rPr>
                <w:rFonts w:eastAsia="Times New Roman" w:cs="Arial"/>
                <w:sz w:val="22"/>
                <w:lang w:eastAsia="nl-NL"/>
              </w:rPr>
            </w:pPr>
            <w:r w:rsidRPr="0038356A">
              <w:rPr>
                <w:rFonts w:eastAsia="Times New Roman" w:cs="Arial"/>
                <w:sz w:val="22"/>
                <w:lang w:eastAsia="nl-NL"/>
              </w:rPr>
              <w:t>zijkant</w:t>
            </w:r>
          </w:p>
        </w:tc>
        <w:tc>
          <w:tcPr>
            <w:tcW w:w="2107" w:type="dxa"/>
          </w:tcPr>
          <w:p w:rsidR="00D02475" w:rsidRPr="0038356A" w:rsidRDefault="00D02475" w:rsidP="00D02475">
            <w:pPr>
              <w:spacing w:after="0" w:line="240" w:lineRule="auto"/>
              <w:rPr>
                <w:rFonts w:eastAsia="Times New Roman" w:cs="Arial"/>
                <w:sz w:val="22"/>
                <w:lang w:eastAsia="nl-NL"/>
              </w:rPr>
            </w:pPr>
            <w:r w:rsidRPr="0038356A">
              <w:rPr>
                <w:rFonts w:eastAsia="Times New Roman" w:cs="Arial"/>
                <w:sz w:val="22"/>
                <w:lang w:eastAsia="nl-NL"/>
              </w:rPr>
              <w:t>midden</w:t>
            </w:r>
          </w:p>
        </w:tc>
        <w:tc>
          <w:tcPr>
            <w:tcW w:w="1982" w:type="dxa"/>
          </w:tcPr>
          <w:p w:rsidR="00D02475" w:rsidRPr="0038356A" w:rsidRDefault="00D02475" w:rsidP="00D02475">
            <w:pPr>
              <w:spacing w:after="0" w:line="240" w:lineRule="auto"/>
              <w:rPr>
                <w:rFonts w:eastAsia="Times New Roman" w:cs="Arial"/>
                <w:sz w:val="22"/>
                <w:lang w:eastAsia="nl-NL"/>
              </w:rPr>
            </w:pPr>
            <w:r w:rsidRPr="0038356A">
              <w:rPr>
                <w:rFonts w:eastAsia="Times New Roman" w:cs="Arial"/>
                <w:sz w:val="22"/>
                <w:lang w:eastAsia="nl-NL"/>
              </w:rPr>
              <w:t>boven</w:t>
            </w:r>
          </w:p>
          <w:p w:rsidR="00D02475" w:rsidRPr="0038356A" w:rsidRDefault="00D02475" w:rsidP="00D02475">
            <w:pPr>
              <w:spacing w:after="0" w:line="240" w:lineRule="auto"/>
              <w:rPr>
                <w:rFonts w:eastAsia="Times New Roman" w:cs="Arial"/>
                <w:sz w:val="22"/>
                <w:lang w:eastAsia="nl-NL"/>
              </w:rPr>
            </w:pPr>
          </w:p>
        </w:tc>
      </w:tr>
      <w:tr w:rsidR="00D02475" w:rsidRPr="0038356A" w:rsidTr="00D02475">
        <w:tc>
          <w:tcPr>
            <w:tcW w:w="2044" w:type="dxa"/>
          </w:tcPr>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spacing w:after="0" w:line="240" w:lineRule="auto"/>
              <w:rPr>
                <w:rFonts w:eastAsia="Times New Roman" w:cs="Arial"/>
                <w:sz w:val="22"/>
                <w:lang w:eastAsia="nl-NL"/>
              </w:rPr>
            </w:pPr>
            <w:r w:rsidRPr="0038356A">
              <w:rPr>
                <w:rFonts w:eastAsia="Times New Roman" w:cs="Arial"/>
                <w:sz w:val="22"/>
                <w:lang w:eastAsia="nl-NL"/>
              </w:rPr>
              <w:t>Kuil 1</w:t>
            </w:r>
          </w:p>
        </w:tc>
        <w:tc>
          <w:tcPr>
            <w:tcW w:w="2090" w:type="dxa"/>
          </w:tcPr>
          <w:p w:rsidR="00D02475" w:rsidRPr="0038356A" w:rsidRDefault="00D02475" w:rsidP="00D02475">
            <w:pPr>
              <w:spacing w:after="0" w:line="240" w:lineRule="auto"/>
              <w:rPr>
                <w:rFonts w:eastAsia="Times New Roman" w:cs="Arial"/>
                <w:sz w:val="22"/>
                <w:lang w:eastAsia="nl-NL"/>
              </w:rPr>
            </w:pPr>
          </w:p>
        </w:tc>
        <w:tc>
          <w:tcPr>
            <w:tcW w:w="2107" w:type="dxa"/>
          </w:tcPr>
          <w:p w:rsidR="00D02475" w:rsidRPr="0038356A" w:rsidRDefault="00D02475" w:rsidP="00D02475">
            <w:pPr>
              <w:spacing w:after="0" w:line="240" w:lineRule="auto"/>
              <w:rPr>
                <w:rFonts w:eastAsia="Times New Roman" w:cs="Arial"/>
                <w:sz w:val="22"/>
                <w:lang w:eastAsia="nl-NL"/>
              </w:rPr>
            </w:pPr>
          </w:p>
        </w:tc>
        <w:tc>
          <w:tcPr>
            <w:tcW w:w="1982" w:type="dxa"/>
          </w:tcPr>
          <w:p w:rsidR="00D02475" w:rsidRPr="0038356A" w:rsidRDefault="00D02475" w:rsidP="00D02475">
            <w:pPr>
              <w:spacing w:after="0" w:line="240" w:lineRule="auto"/>
              <w:rPr>
                <w:rFonts w:eastAsia="Times New Roman" w:cs="Arial"/>
                <w:sz w:val="22"/>
                <w:lang w:eastAsia="nl-NL"/>
              </w:rPr>
            </w:pPr>
          </w:p>
        </w:tc>
      </w:tr>
      <w:tr w:rsidR="00D02475" w:rsidRPr="0038356A" w:rsidTr="00D02475">
        <w:tc>
          <w:tcPr>
            <w:tcW w:w="2044" w:type="dxa"/>
          </w:tcPr>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spacing w:after="0" w:line="240" w:lineRule="auto"/>
              <w:rPr>
                <w:rFonts w:eastAsia="Times New Roman" w:cs="Arial"/>
                <w:sz w:val="22"/>
                <w:lang w:eastAsia="nl-NL"/>
              </w:rPr>
            </w:pPr>
            <w:r w:rsidRPr="0038356A">
              <w:rPr>
                <w:rFonts w:eastAsia="Times New Roman" w:cs="Arial"/>
                <w:sz w:val="22"/>
                <w:lang w:eastAsia="nl-NL"/>
              </w:rPr>
              <w:t>Kuil 2</w:t>
            </w:r>
          </w:p>
        </w:tc>
        <w:tc>
          <w:tcPr>
            <w:tcW w:w="2090" w:type="dxa"/>
          </w:tcPr>
          <w:p w:rsidR="00D02475" w:rsidRPr="0038356A" w:rsidRDefault="00D02475" w:rsidP="00D02475">
            <w:pPr>
              <w:spacing w:after="0" w:line="240" w:lineRule="auto"/>
              <w:rPr>
                <w:rFonts w:eastAsia="Times New Roman" w:cs="Arial"/>
                <w:sz w:val="22"/>
                <w:lang w:eastAsia="nl-NL"/>
              </w:rPr>
            </w:pPr>
          </w:p>
        </w:tc>
        <w:tc>
          <w:tcPr>
            <w:tcW w:w="2107" w:type="dxa"/>
          </w:tcPr>
          <w:p w:rsidR="00D02475" w:rsidRPr="0038356A" w:rsidRDefault="00D02475" w:rsidP="00D02475">
            <w:pPr>
              <w:spacing w:after="0" w:line="240" w:lineRule="auto"/>
              <w:rPr>
                <w:rFonts w:eastAsia="Times New Roman" w:cs="Arial"/>
                <w:sz w:val="22"/>
                <w:lang w:eastAsia="nl-NL"/>
              </w:rPr>
            </w:pPr>
          </w:p>
        </w:tc>
        <w:tc>
          <w:tcPr>
            <w:tcW w:w="1982" w:type="dxa"/>
          </w:tcPr>
          <w:p w:rsidR="00D02475" w:rsidRPr="0038356A" w:rsidRDefault="00D02475" w:rsidP="00D02475">
            <w:pPr>
              <w:spacing w:after="0" w:line="240" w:lineRule="auto"/>
              <w:rPr>
                <w:rFonts w:eastAsia="Times New Roman" w:cs="Arial"/>
                <w:sz w:val="22"/>
                <w:lang w:eastAsia="nl-NL"/>
              </w:rPr>
            </w:pPr>
          </w:p>
        </w:tc>
      </w:tr>
      <w:tr w:rsidR="00D02475" w:rsidRPr="0038356A" w:rsidTr="00D02475">
        <w:tc>
          <w:tcPr>
            <w:tcW w:w="2044" w:type="dxa"/>
          </w:tcPr>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spacing w:after="0" w:line="240" w:lineRule="auto"/>
              <w:rPr>
                <w:rFonts w:eastAsia="Times New Roman" w:cs="Arial"/>
                <w:sz w:val="22"/>
                <w:lang w:eastAsia="nl-NL"/>
              </w:rPr>
            </w:pPr>
            <w:r w:rsidRPr="0038356A">
              <w:rPr>
                <w:rFonts w:eastAsia="Times New Roman" w:cs="Arial"/>
                <w:sz w:val="22"/>
                <w:lang w:eastAsia="nl-NL"/>
              </w:rPr>
              <w:t>Kuil 3</w:t>
            </w:r>
          </w:p>
        </w:tc>
        <w:tc>
          <w:tcPr>
            <w:tcW w:w="2090" w:type="dxa"/>
          </w:tcPr>
          <w:p w:rsidR="00D02475" w:rsidRPr="0038356A" w:rsidRDefault="00D02475" w:rsidP="00D02475">
            <w:pPr>
              <w:spacing w:after="0" w:line="240" w:lineRule="auto"/>
              <w:rPr>
                <w:rFonts w:eastAsia="Times New Roman" w:cs="Arial"/>
                <w:sz w:val="22"/>
                <w:lang w:eastAsia="nl-NL"/>
              </w:rPr>
            </w:pPr>
          </w:p>
        </w:tc>
        <w:tc>
          <w:tcPr>
            <w:tcW w:w="2107" w:type="dxa"/>
          </w:tcPr>
          <w:p w:rsidR="00D02475" w:rsidRPr="0038356A" w:rsidRDefault="00D02475" w:rsidP="00D02475">
            <w:pPr>
              <w:spacing w:after="0" w:line="240" w:lineRule="auto"/>
              <w:rPr>
                <w:rFonts w:eastAsia="Times New Roman" w:cs="Arial"/>
                <w:sz w:val="22"/>
                <w:lang w:eastAsia="nl-NL"/>
              </w:rPr>
            </w:pPr>
          </w:p>
        </w:tc>
        <w:tc>
          <w:tcPr>
            <w:tcW w:w="1982" w:type="dxa"/>
          </w:tcPr>
          <w:p w:rsidR="00D02475" w:rsidRPr="0038356A" w:rsidRDefault="00D02475" w:rsidP="00D02475">
            <w:pPr>
              <w:spacing w:after="0" w:line="240" w:lineRule="auto"/>
              <w:rPr>
                <w:rFonts w:eastAsia="Times New Roman" w:cs="Arial"/>
                <w:sz w:val="22"/>
                <w:lang w:eastAsia="nl-NL"/>
              </w:rPr>
            </w:pPr>
          </w:p>
        </w:tc>
      </w:tr>
    </w:tbl>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br w:type="page"/>
      </w:r>
      <w:r w:rsidRPr="0038356A">
        <w:rPr>
          <w:rFonts w:eastAsia="Times New Roman" w:cs="Arial"/>
          <w:sz w:val="22"/>
          <w:lang w:eastAsia="nl-NL"/>
        </w:rPr>
        <w:lastRenderedPageBreak/>
        <w:t>Wat kun je concluderen uit de tabel van vraag 13. Kun je ook een mogelijke oorzaak geven van de broei in de kuil.</w:t>
      </w: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hanging="1065"/>
        <w:rPr>
          <w:rFonts w:eastAsia="Times New Roman" w:cs="Arial"/>
          <w:sz w:val="22"/>
          <w:lang w:eastAsia="nl-NL"/>
        </w:rPr>
      </w:pPr>
    </w:p>
    <w:p w:rsidR="00D02475" w:rsidRPr="0038356A" w:rsidRDefault="00D02475" w:rsidP="00D02475">
      <w:pPr>
        <w:spacing w:after="0" w:line="240" w:lineRule="auto"/>
        <w:rPr>
          <w:rFonts w:eastAsia="Times New Roman" w:cs="Arial"/>
          <w:sz w:val="22"/>
          <w:lang w:eastAsia="nl-NL"/>
        </w:rPr>
      </w:pPr>
      <w:r w:rsidRPr="0038356A">
        <w:rPr>
          <w:rFonts w:eastAsia="Times New Roman" w:cs="Arial"/>
          <w:sz w:val="22"/>
          <w:lang w:eastAsia="nl-NL"/>
        </w:rPr>
        <w:t xml:space="preserve">Eén van de oorzaken van broei in de kuil is een te lage voersnelheid. Hieronder verstaan we het aantal meter, dat per week gevoerd wordt van een kuil. De normen hiervoor zijn: </w:t>
      </w:r>
    </w:p>
    <w:p w:rsidR="00D02475" w:rsidRPr="0038356A" w:rsidRDefault="00D02475" w:rsidP="00D02475">
      <w:pPr>
        <w:numPr>
          <w:ilvl w:val="0"/>
          <w:numId w:val="11"/>
        </w:numPr>
        <w:spacing w:after="0" w:line="240" w:lineRule="auto"/>
        <w:rPr>
          <w:rFonts w:eastAsia="Times New Roman" w:cs="Arial"/>
          <w:sz w:val="22"/>
          <w:lang w:eastAsia="nl-NL"/>
        </w:rPr>
      </w:pPr>
      <w:r w:rsidRPr="0038356A">
        <w:rPr>
          <w:rFonts w:eastAsia="Times New Roman" w:cs="Arial"/>
          <w:sz w:val="22"/>
          <w:lang w:eastAsia="nl-NL"/>
        </w:rPr>
        <w:t xml:space="preserve">Kuil met gronddek &gt; </w:t>
      </w:r>
      <w:smartTag w:uri="urn:schemas-microsoft-com:office:smarttags" w:element="metricconverter">
        <w:smartTagPr>
          <w:attr w:name="ProductID" w:val="1,5 m"/>
        </w:smartTagPr>
        <w:r w:rsidRPr="0038356A">
          <w:rPr>
            <w:rFonts w:eastAsia="Times New Roman" w:cs="Arial"/>
            <w:sz w:val="22"/>
            <w:lang w:eastAsia="nl-NL"/>
          </w:rPr>
          <w:t>1,5 m</w:t>
        </w:r>
      </w:smartTag>
      <w:r w:rsidRPr="0038356A">
        <w:rPr>
          <w:rFonts w:eastAsia="Times New Roman" w:cs="Arial"/>
          <w:sz w:val="22"/>
          <w:lang w:eastAsia="nl-NL"/>
        </w:rPr>
        <w:t xml:space="preserve"> per week</w:t>
      </w:r>
    </w:p>
    <w:p w:rsidR="00D02475" w:rsidRPr="0038356A" w:rsidRDefault="00D02475" w:rsidP="00D02475">
      <w:pPr>
        <w:numPr>
          <w:ilvl w:val="0"/>
          <w:numId w:val="11"/>
        </w:numPr>
        <w:spacing w:after="0" w:line="240" w:lineRule="auto"/>
        <w:rPr>
          <w:rFonts w:eastAsia="Times New Roman" w:cs="Arial"/>
          <w:sz w:val="22"/>
          <w:lang w:eastAsia="nl-NL"/>
        </w:rPr>
      </w:pPr>
      <w:r w:rsidRPr="0038356A">
        <w:rPr>
          <w:rFonts w:eastAsia="Times New Roman" w:cs="Arial"/>
          <w:sz w:val="22"/>
          <w:lang w:eastAsia="nl-NL"/>
        </w:rPr>
        <w:t xml:space="preserve">Kuil zonder gronddek &gt; </w:t>
      </w:r>
      <w:smartTag w:uri="urn:schemas-microsoft-com:office:smarttags" w:element="metricconverter">
        <w:smartTagPr>
          <w:attr w:name="ProductID" w:val="2 m"/>
        </w:smartTagPr>
        <w:r w:rsidRPr="0038356A">
          <w:rPr>
            <w:rFonts w:eastAsia="Times New Roman" w:cs="Arial"/>
            <w:sz w:val="22"/>
            <w:lang w:eastAsia="nl-NL"/>
          </w:rPr>
          <w:t>2 m</w:t>
        </w:r>
      </w:smartTag>
      <w:r w:rsidRPr="0038356A">
        <w:rPr>
          <w:rFonts w:eastAsia="Times New Roman" w:cs="Arial"/>
          <w:sz w:val="22"/>
          <w:lang w:eastAsia="nl-NL"/>
        </w:rPr>
        <w:t xml:space="preserve"> per week</w:t>
      </w:r>
    </w:p>
    <w:p w:rsidR="00D02475" w:rsidRPr="0038356A" w:rsidRDefault="00D02475" w:rsidP="00D02475">
      <w:pPr>
        <w:spacing w:after="0" w:line="240" w:lineRule="auto"/>
        <w:ind w:left="360"/>
        <w:rPr>
          <w:rFonts w:eastAsia="Times New Roman" w:cs="Arial"/>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t xml:space="preserve">Veehouder G.V. wil </w:t>
      </w:r>
      <w:smartTag w:uri="urn:schemas-microsoft-com:office:smarttags" w:element="metricconverter">
        <w:smartTagPr>
          <w:attr w:name="ProductID" w:val="10 kg"/>
        </w:smartTagPr>
        <w:r w:rsidRPr="0038356A">
          <w:rPr>
            <w:rFonts w:eastAsia="Times New Roman" w:cs="Arial"/>
            <w:sz w:val="22"/>
            <w:lang w:eastAsia="nl-NL"/>
          </w:rPr>
          <w:t>10 kg</w:t>
        </w:r>
      </w:smartTag>
      <w:r w:rsidRPr="0038356A">
        <w:rPr>
          <w:rFonts w:eastAsia="Times New Roman" w:cs="Arial"/>
          <w:sz w:val="22"/>
          <w:lang w:eastAsia="nl-NL"/>
        </w:rPr>
        <w:t xml:space="preserve">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kuilgras per koe per dag voeren. Om de voersnelheid per week te kunnen berekenen heb je de volgende gegevens nodig.</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Aantal te voeren dieren =</w:t>
      </w:r>
      <w:r w:rsidRPr="0038356A">
        <w:rPr>
          <w:rFonts w:eastAsia="Times New Roman" w:cs="Arial"/>
          <w:sz w:val="22"/>
          <w:lang w:eastAsia="nl-NL"/>
        </w:rPr>
        <w:tab/>
      </w:r>
      <w:r w:rsidRPr="0038356A">
        <w:rPr>
          <w:rFonts w:eastAsia="Times New Roman" w:cs="Arial"/>
          <w:sz w:val="22"/>
          <w:lang w:eastAsia="nl-NL"/>
        </w:rPr>
        <w:tab/>
      </w:r>
      <w:r w:rsidRPr="0038356A">
        <w:rPr>
          <w:rFonts w:eastAsia="Times New Roman" w:cs="Arial"/>
          <w:sz w:val="22"/>
          <w:lang w:eastAsia="nl-NL"/>
        </w:rPr>
        <w:tab/>
        <w:t xml:space="preserve">Kg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per koe per dag =</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 xml:space="preserve">Kg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per dag =</w:t>
      </w:r>
      <w:r w:rsidRPr="0038356A">
        <w:rPr>
          <w:rFonts w:eastAsia="Times New Roman" w:cs="Arial"/>
          <w:sz w:val="22"/>
          <w:lang w:eastAsia="nl-NL"/>
        </w:rPr>
        <w:tab/>
      </w:r>
      <w:r w:rsidRPr="0038356A">
        <w:rPr>
          <w:rFonts w:eastAsia="Times New Roman" w:cs="Arial"/>
          <w:sz w:val="22"/>
          <w:lang w:eastAsia="nl-NL"/>
        </w:rPr>
        <w:tab/>
      </w:r>
      <w:r w:rsidRPr="0038356A">
        <w:rPr>
          <w:rFonts w:eastAsia="Times New Roman" w:cs="Arial"/>
          <w:sz w:val="22"/>
          <w:lang w:eastAsia="nl-NL"/>
        </w:rPr>
        <w:tab/>
      </w:r>
      <w:r w:rsidRPr="0038356A">
        <w:rPr>
          <w:rFonts w:eastAsia="Times New Roman" w:cs="Arial"/>
          <w:sz w:val="22"/>
          <w:lang w:eastAsia="nl-NL"/>
        </w:rPr>
        <w:tab/>
      </w:r>
      <w:r w:rsidRPr="0038356A">
        <w:rPr>
          <w:rFonts w:eastAsia="Times New Roman" w:cs="Arial"/>
          <w:sz w:val="22"/>
          <w:lang w:eastAsia="nl-NL"/>
        </w:rPr>
        <w:tab/>
        <w:t xml:space="preserve">Kg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per week =</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 xml:space="preserve">Kg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per m</w:t>
      </w:r>
      <w:r w:rsidRPr="0038356A">
        <w:rPr>
          <w:rFonts w:eastAsia="Times New Roman" w:cs="Arial"/>
          <w:sz w:val="22"/>
          <w:vertAlign w:val="superscript"/>
          <w:lang w:eastAsia="nl-NL"/>
        </w:rPr>
        <w:t>3</w:t>
      </w:r>
      <w:r w:rsidRPr="0038356A">
        <w:rPr>
          <w:rFonts w:eastAsia="Times New Roman" w:cs="Arial"/>
          <w:sz w:val="22"/>
          <w:lang w:eastAsia="nl-NL"/>
        </w:rPr>
        <w:t xml:space="preserve"> (zie tabel) =</w:t>
      </w:r>
      <w:r w:rsidRPr="0038356A">
        <w:rPr>
          <w:rFonts w:eastAsia="Times New Roman" w:cs="Arial"/>
          <w:sz w:val="22"/>
          <w:lang w:eastAsia="nl-NL"/>
        </w:rPr>
        <w:tab/>
      </w:r>
      <w:r w:rsidRPr="0038356A">
        <w:rPr>
          <w:rFonts w:eastAsia="Times New Roman" w:cs="Arial"/>
          <w:sz w:val="22"/>
          <w:lang w:eastAsia="nl-NL"/>
        </w:rPr>
        <w:tab/>
      </w:r>
      <w:r w:rsidRPr="0038356A">
        <w:rPr>
          <w:rFonts w:eastAsia="Times New Roman" w:cs="Arial"/>
          <w:sz w:val="22"/>
          <w:lang w:eastAsia="nl-NL"/>
        </w:rPr>
        <w:tab/>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Hoeveel m</w:t>
      </w:r>
      <w:r w:rsidRPr="0038356A">
        <w:rPr>
          <w:rFonts w:eastAsia="Times New Roman" w:cs="Arial"/>
          <w:sz w:val="22"/>
          <w:vertAlign w:val="superscript"/>
          <w:lang w:eastAsia="nl-NL"/>
        </w:rPr>
        <w:t>3</w:t>
      </w:r>
      <w:r w:rsidRPr="0038356A">
        <w:rPr>
          <w:rFonts w:eastAsia="Times New Roman" w:cs="Arial"/>
          <w:sz w:val="22"/>
          <w:lang w:eastAsia="nl-NL"/>
        </w:rPr>
        <w:t xml:space="preserve"> wordt er per week gevoerd =</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Hoogte van de bult =</w:t>
      </w:r>
      <w:r w:rsidRPr="0038356A">
        <w:rPr>
          <w:rFonts w:eastAsia="Times New Roman" w:cs="Arial"/>
          <w:sz w:val="22"/>
          <w:lang w:eastAsia="nl-NL"/>
        </w:rPr>
        <w:tab/>
      </w:r>
      <w:r w:rsidRPr="0038356A">
        <w:rPr>
          <w:rFonts w:eastAsia="Times New Roman" w:cs="Arial"/>
          <w:sz w:val="22"/>
          <w:lang w:eastAsia="nl-NL"/>
        </w:rPr>
        <w:tab/>
      </w:r>
      <w:r w:rsidRPr="0038356A">
        <w:rPr>
          <w:rFonts w:eastAsia="Times New Roman" w:cs="Arial"/>
          <w:sz w:val="22"/>
          <w:lang w:eastAsia="nl-NL"/>
        </w:rPr>
        <w:tab/>
        <w:t>Breedte van de bult =</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Voersnelheid per week =</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spacing w:after="0" w:line="240" w:lineRule="auto"/>
        <w:rPr>
          <w:rFonts w:eastAsia="Times New Roman" w:cs="Arial"/>
          <w:sz w:val="22"/>
          <w:lang w:eastAsia="nl-NL"/>
        </w:rPr>
      </w:pPr>
      <w:r w:rsidRPr="0038356A">
        <w:rPr>
          <w:rFonts w:eastAsia="Times New Roman" w:cs="Arial"/>
          <w:sz w:val="22"/>
          <w:lang w:eastAsia="nl-NL"/>
        </w:rPr>
        <w:t xml:space="preserve">Je kunt op verschillende manieren de voersnelheid berekenen. Wij zijn eerst uitgegaan (vraag 15) van de hoeveelheid ruwvoer per kg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per koe per dag, Je kunt echter ook uitgaan van het aantal kuilblokken wat per dag gevoerd wordt of van de hoeveelheid kg kuil wat totaal in de voerwagen gaat.</w:t>
      </w: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br w:type="page"/>
      </w:r>
      <w:r w:rsidRPr="0038356A">
        <w:rPr>
          <w:rFonts w:eastAsia="Times New Roman" w:cs="Arial"/>
          <w:sz w:val="22"/>
          <w:lang w:eastAsia="nl-NL"/>
        </w:rPr>
        <w:lastRenderedPageBreak/>
        <w:t>Veehouder G.V. voert 3 blokken kuilgras per dag. Bereken de voersnelheid per week. Je hebt daarvoor de volgende gegevens nodig.</w:t>
      </w: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Gemiddelde inhoud van een blok =</w:t>
      </w:r>
      <w:r w:rsidRPr="0038356A">
        <w:rPr>
          <w:rFonts w:eastAsia="Times New Roman" w:cs="Arial"/>
          <w:sz w:val="22"/>
          <w:lang w:eastAsia="nl-NL"/>
        </w:rPr>
        <w:tab/>
      </w:r>
      <w:r w:rsidRPr="0038356A">
        <w:rPr>
          <w:rFonts w:eastAsia="Times New Roman" w:cs="Arial"/>
          <w:sz w:val="22"/>
          <w:lang w:eastAsia="nl-NL"/>
        </w:rPr>
        <w:tab/>
      </w:r>
      <w:r w:rsidRPr="0038356A">
        <w:rPr>
          <w:rFonts w:eastAsia="Times New Roman" w:cs="Arial"/>
          <w:sz w:val="22"/>
          <w:lang w:eastAsia="nl-NL"/>
        </w:rPr>
        <w:tab/>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Aantal m</w:t>
      </w:r>
      <w:r w:rsidRPr="0038356A">
        <w:rPr>
          <w:rFonts w:eastAsia="Times New Roman" w:cs="Arial"/>
          <w:sz w:val="22"/>
          <w:vertAlign w:val="superscript"/>
          <w:lang w:eastAsia="nl-NL"/>
        </w:rPr>
        <w:t>3</w:t>
      </w:r>
      <w:r w:rsidRPr="0038356A">
        <w:rPr>
          <w:rFonts w:eastAsia="Times New Roman" w:cs="Arial"/>
          <w:sz w:val="22"/>
          <w:lang w:eastAsia="nl-NL"/>
        </w:rPr>
        <w:t xml:space="preserve"> wat per dag wordt gevoerd =</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Aantal m</w:t>
      </w:r>
      <w:r w:rsidRPr="0038356A">
        <w:rPr>
          <w:rFonts w:eastAsia="Times New Roman" w:cs="Arial"/>
          <w:sz w:val="22"/>
          <w:vertAlign w:val="superscript"/>
          <w:lang w:eastAsia="nl-NL"/>
        </w:rPr>
        <w:t>3</w:t>
      </w:r>
      <w:r w:rsidRPr="0038356A">
        <w:rPr>
          <w:rFonts w:eastAsia="Times New Roman" w:cs="Arial"/>
          <w:sz w:val="22"/>
          <w:lang w:eastAsia="nl-NL"/>
        </w:rPr>
        <w:t xml:space="preserve"> per week =</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Breedte kuil =</w:t>
      </w:r>
      <w:r w:rsidRPr="0038356A">
        <w:rPr>
          <w:rFonts w:eastAsia="Times New Roman" w:cs="Arial"/>
          <w:sz w:val="22"/>
          <w:lang w:eastAsia="nl-NL"/>
        </w:rPr>
        <w:tab/>
      </w:r>
      <w:r w:rsidRPr="0038356A">
        <w:rPr>
          <w:rFonts w:eastAsia="Times New Roman" w:cs="Arial"/>
          <w:sz w:val="22"/>
          <w:lang w:eastAsia="nl-NL"/>
        </w:rPr>
        <w:tab/>
      </w:r>
      <w:r w:rsidRPr="0038356A">
        <w:rPr>
          <w:rFonts w:eastAsia="Times New Roman" w:cs="Arial"/>
          <w:sz w:val="22"/>
          <w:lang w:eastAsia="nl-NL"/>
        </w:rPr>
        <w:tab/>
      </w:r>
      <w:r w:rsidRPr="0038356A">
        <w:rPr>
          <w:rFonts w:eastAsia="Times New Roman" w:cs="Arial"/>
          <w:sz w:val="22"/>
          <w:lang w:eastAsia="nl-NL"/>
        </w:rPr>
        <w:tab/>
        <w:t>Hoogte kuil =</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Voersnelheid per week =</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t xml:space="preserve">Veehouder G.V. Voert elke dag in de blokkenwagen </w:t>
      </w:r>
      <w:smartTag w:uri="urn:schemas-microsoft-com:office:smarttags" w:element="metricconverter">
        <w:smartTagPr>
          <w:attr w:name="ProductID" w:val="2000 kg"/>
        </w:smartTagPr>
        <w:r w:rsidRPr="0038356A">
          <w:rPr>
            <w:rFonts w:eastAsia="Times New Roman" w:cs="Arial"/>
            <w:sz w:val="22"/>
            <w:lang w:eastAsia="nl-NL"/>
          </w:rPr>
          <w:t>2000 kg</w:t>
        </w:r>
      </w:smartTag>
      <w:r w:rsidRPr="0038356A">
        <w:rPr>
          <w:rFonts w:eastAsia="Times New Roman" w:cs="Arial"/>
          <w:sz w:val="22"/>
          <w:lang w:eastAsia="nl-NL"/>
        </w:rPr>
        <w:t xml:space="preserve"> kuilgras per dag aan zijn melkkoeien. Bereken nu de voersnelheid per week. Schrijf eerst op welke gegevens je nu nodig hebt en maak vervolgens de berekening.</w:t>
      </w:r>
    </w:p>
    <w:p w:rsidR="00D02475" w:rsidRPr="0038356A" w:rsidRDefault="00D02475" w:rsidP="00D02475">
      <w:pPr>
        <w:spacing w:after="0" w:line="240" w:lineRule="auto"/>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Gegevens:</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r w:rsidRPr="0038356A">
        <w:rPr>
          <w:rFonts w:eastAsia="Times New Roman" w:cs="Arial"/>
          <w:sz w:val="22"/>
          <w:lang w:eastAsia="nl-NL"/>
        </w:rPr>
        <w:t>Berekening:</w:t>
      </w: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numPr>
          <w:ilvl w:val="0"/>
          <w:numId w:val="10"/>
        </w:numPr>
        <w:spacing w:after="0" w:line="240" w:lineRule="auto"/>
        <w:rPr>
          <w:rFonts w:eastAsia="Times New Roman" w:cs="Arial"/>
          <w:sz w:val="22"/>
          <w:lang w:eastAsia="nl-NL"/>
        </w:rPr>
      </w:pPr>
      <w:r w:rsidRPr="0038356A">
        <w:rPr>
          <w:rFonts w:eastAsia="Times New Roman" w:cs="Arial"/>
          <w:sz w:val="22"/>
          <w:lang w:eastAsia="nl-NL"/>
        </w:rPr>
        <w:t>Hoe zou je nog meer de voersnelheid kunnen bepalen.</w:t>
      </w:r>
    </w:p>
    <w:p w:rsidR="00D02475" w:rsidRPr="0038356A" w:rsidRDefault="00D02475" w:rsidP="00D02475">
      <w:pPr>
        <w:spacing w:after="0" w:line="240" w:lineRule="auto"/>
        <w:ind w:left="360"/>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pBdr>
          <w:bottom w:val="single" w:sz="6" w:space="1" w:color="auto"/>
        </w:pBdr>
        <w:spacing w:after="0" w:line="240" w:lineRule="auto"/>
        <w:ind w:left="1065"/>
        <w:rPr>
          <w:rFonts w:eastAsia="Times New Roman" w:cs="Arial"/>
          <w:sz w:val="22"/>
          <w:lang w:eastAsia="nl-NL"/>
        </w:rPr>
      </w:pPr>
    </w:p>
    <w:p w:rsidR="00D02475" w:rsidRPr="0038356A" w:rsidRDefault="00D02475" w:rsidP="00D02475">
      <w:pPr>
        <w:spacing w:after="0" w:line="240" w:lineRule="auto"/>
        <w:ind w:left="1065"/>
        <w:rPr>
          <w:rFonts w:eastAsia="Times New Roman" w:cs="Arial"/>
          <w:sz w:val="22"/>
          <w:lang w:eastAsia="nl-NL"/>
        </w:rPr>
      </w:pPr>
    </w:p>
    <w:p w:rsidR="00D02475" w:rsidRPr="0038356A" w:rsidRDefault="00D02475" w:rsidP="00D02475">
      <w:pPr>
        <w:spacing w:after="0" w:line="240" w:lineRule="auto"/>
        <w:rPr>
          <w:rFonts w:eastAsia="Times New Roman" w:cs="Arial"/>
          <w:sz w:val="22"/>
          <w:lang w:eastAsia="nl-NL"/>
        </w:rPr>
      </w:pPr>
    </w:p>
    <w:p w:rsidR="00D02475" w:rsidRDefault="00D02475" w:rsidP="00D02475">
      <w:pPr>
        <w:rPr>
          <w:rFonts w:eastAsia="Times New Roman" w:cs="Arial"/>
          <w:sz w:val="22"/>
          <w:lang w:eastAsia="nl-NL"/>
        </w:rPr>
      </w:pPr>
      <w:r>
        <w:rPr>
          <w:rFonts w:eastAsia="Times New Roman" w:cs="Arial"/>
          <w:sz w:val="22"/>
          <w:lang w:eastAsia="nl-NL"/>
        </w:rPr>
        <w:br w:type="page"/>
      </w:r>
    </w:p>
    <w:p w:rsidR="00D02475" w:rsidRPr="0038356A" w:rsidRDefault="00D02475" w:rsidP="00D02475">
      <w:pPr>
        <w:spacing w:after="0" w:line="240" w:lineRule="auto"/>
        <w:rPr>
          <w:rFonts w:eastAsia="Times New Roman" w:cs="Arial"/>
          <w:sz w:val="22"/>
          <w:lang w:eastAsia="nl-NL"/>
        </w:rPr>
      </w:pPr>
      <w:r w:rsidRPr="0038356A">
        <w:rPr>
          <w:rFonts w:eastAsia="Times New Roman" w:cs="Arial"/>
          <w:sz w:val="22"/>
          <w:lang w:eastAsia="nl-NL"/>
        </w:rPr>
        <w:lastRenderedPageBreak/>
        <w:t xml:space="preserve">Waardoor wordt de kg </w:t>
      </w:r>
      <w:proofErr w:type="spellStart"/>
      <w:r w:rsidRPr="0038356A">
        <w:rPr>
          <w:rFonts w:eastAsia="Times New Roman" w:cs="Arial"/>
          <w:sz w:val="22"/>
          <w:lang w:eastAsia="nl-NL"/>
        </w:rPr>
        <w:t>ds</w:t>
      </w:r>
      <w:proofErr w:type="spellEnd"/>
      <w:r w:rsidRPr="0038356A">
        <w:rPr>
          <w:rFonts w:eastAsia="Times New Roman" w:cs="Arial"/>
          <w:sz w:val="22"/>
          <w:lang w:eastAsia="nl-NL"/>
        </w:rPr>
        <w:t xml:space="preserve"> opname van ruwvoer door de melkkoeien beïnvloed in een stal.</w:t>
      </w:r>
    </w:p>
    <w:p w:rsidR="00D02475" w:rsidRPr="000A6740" w:rsidRDefault="00D02475" w:rsidP="00D02475">
      <w:pPr>
        <w:spacing w:after="0" w:line="240" w:lineRule="auto"/>
        <w:rPr>
          <w:rFonts w:eastAsia="Times New Roman" w:cs="Arial"/>
          <w:sz w:val="24"/>
          <w:szCs w:val="24"/>
          <w:lang w:eastAsia="nl-NL"/>
        </w:rPr>
      </w:pPr>
    </w:p>
    <w:p w:rsidR="00D02475" w:rsidRPr="000A6740" w:rsidRDefault="00D02475" w:rsidP="00D02475">
      <w:pPr>
        <w:pBdr>
          <w:bottom w:val="single" w:sz="6" w:space="1" w:color="auto"/>
        </w:pBdr>
        <w:spacing w:after="0" w:line="240" w:lineRule="auto"/>
        <w:rPr>
          <w:rFonts w:eastAsia="Times New Roman" w:cs="Arial"/>
          <w:sz w:val="24"/>
          <w:szCs w:val="24"/>
          <w:lang w:eastAsia="nl-NL"/>
        </w:rPr>
      </w:pPr>
    </w:p>
    <w:p w:rsidR="00D02475" w:rsidRPr="000A6740" w:rsidRDefault="00D02475" w:rsidP="00D02475">
      <w:pPr>
        <w:spacing w:after="0" w:line="240" w:lineRule="auto"/>
        <w:rPr>
          <w:rFonts w:eastAsia="Times New Roman" w:cs="Arial"/>
          <w:sz w:val="24"/>
          <w:szCs w:val="24"/>
          <w:lang w:eastAsia="nl-NL"/>
        </w:rPr>
      </w:pPr>
    </w:p>
    <w:p w:rsidR="00D02475" w:rsidRPr="000A6740" w:rsidRDefault="00D02475" w:rsidP="00D02475">
      <w:pPr>
        <w:pBdr>
          <w:bottom w:val="single" w:sz="6" w:space="1" w:color="auto"/>
        </w:pBdr>
        <w:spacing w:after="0" w:line="240" w:lineRule="auto"/>
        <w:rPr>
          <w:rFonts w:eastAsia="Times New Roman" w:cs="Arial"/>
          <w:sz w:val="24"/>
          <w:szCs w:val="24"/>
          <w:lang w:eastAsia="nl-NL"/>
        </w:rPr>
      </w:pPr>
    </w:p>
    <w:p w:rsidR="00D02475" w:rsidRPr="000A6740" w:rsidRDefault="00D02475" w:rsidP="00D02475">
      <w:pPr>
        <w:spacing w:after="0" w:line="240" w:lineRule="auto"/>
        <w:rPr>
          <w:rFonts w:eastAsia="Times New Roman" w:cs="Arial"/>
          <w:sz w:val="24"/>
          <w:szCs w:val="24"/>
          <w:lang w:eastAsia="nl-NL"/>
        </w:rPr>
      </w:pPr>
    </w:p>
    <w:p w:rsidR="00D02475" w:rsidRPr="000A6740" w:rsidRDefault="00D02475" w:rsidP="00D02475">
      <w:pPr>
        <w:pBdr>
          <w:bottom w:val="single" w:sz="6" w:space="1" w:color="auto"/>
        </w:pBdr>
        <w:spacing w:after="0" w:line="240" w:lineRule="auto"/>
        <w:rPr>
          <w:rFonts w:eastAsia="Times New Roman" w:cs="Arial"/>
          <w:sz w:val="24"/>
          <w:szCs w:val="24"/>
          <w:lang w:eastAsia="nl-NL"/>
        </w:rPr>
      </w:pPr>
    </w:p>
    <w:p w:rsidR="00D02475" w:rsidRPr="000A6740" w:rsidRDefault="00D02475" w:rsidP="00D02475">
      <w:pPr>
        <w:spacing w:after="0" w:line="240" w:lineRule="auto"/>
        <w:rPr>
          <w:rFonts w:eastAsia="Times New Roman" w:cs="Arial"/>
          <w:sz w:val="24"/>
          <w:szCs w:val="24"/>
          <w:lang w:eastAsia="nl-NL"/>
        </w:rPr>
      </w:pPr>
    </w:p>
    <w:p w:rsidR="00D02475" w:rsidRPr="000A6740" w:rsidRDefault="00D02475" w:rsidP="00D02475">
      <w:pPr>
        <w:pBdr>
          <w:bottom w:val="single" w:sz="6" w:space="1" w:color="auto"/>
        </w:pBdr>
        <w:spacing w:after="0" w:line="240" w:lineRule="auto"/>
        <w:rPr>
          <w:rFonts w:eastAsia="Times New Roman" w:cs="Arial"/>
          <w:sz w:val="24"/>
          <w:szCs w:val="24"/>
          <w:lang w:eastAsia="nl-NL"/>
        </w:rPr>
      </w:pPr>
    </w:p>
    <w:p w:rsidR="00D02475" w:rsidRPr="000A6740" w:rsidRDefault="00D02475" w:rsidP="00D02475">
      <w:pPr>
        <w:spacing w:after="0" w:line="240" w:lineRule="auto"/>
        <w:rPr>
          <w:rFonts w:eastAsia="Times New Roman" w:cs="Arial"/>
          <w:sz w:val="24"/>
          <w:szCs w:val="24"/>
          <w:lang w:eastAsia="nl-NL"/>
        </w:rPr>
      </w:pPr>
    </w:p>
    <w:p w:rsidR="00D02475" w:rsidRPr="000A6740" w:rsidRDefault="00D02475" w:rsidP="00D02475">
      <w:pPr>
        <w:pBdr>
          <w:bottom w:val="single" w:sz="6" w:space="1" w:color="auto"/>
        </w:pBdr>
        <w:spacing w:after="0" w:line="240" w:lineRule="auto"/>
        <w:rPr>
          <w:rFonts w:eastAsia="Times New Roman" w:cs="Arial"/>
          <w:sz w:val="24"/>
          <w:szCs w:val="24"/>
          <w:lang w:eastAsia="nl-NL"/>
        </w:rPr>
      </w:pPr>
    </w:p>
    <w:p w:rsidR="00D02475" w:rsidRPr="000A6740" w:rsidRDefault="00D02475" w:rsidP="00D02475">
      <w:pPr>
        <w:spacing w:after="0" w:line="240" w:lineRule="auto"/>
        <w:rPr>
          <w:rFonts w:eastAsia="Times New Roman" w:cs="Arial"/>
          <w:sz w:val="24"/>
          <w:szCs w:val="24"/>
          <w:lang w:eastAsia="nl-NL"/>
        </w:rPr>
      </w:pPr>
    </w:p>
    <w:p w:rsidR="00D02475" w:rsidRPr="000A6740" w:rsidRDefault="00D02475" w:rsidP="00D02475">
      <w:pPr>
        <w:pBdr>
          <w:bottom w:val="single" w:sz="6" w:space="1" w:color="auto"/>
        </w:pBdr>
        <w:spacing w:after="0" w:line="240" w:lineRule="auto"/>
        <w:rPr>
          <w:rFonts w:eastAsia="Times New Roman" w:cs="Arial"/>
          <w:sz w:val="24"/>
          <w:szCs w:val="24"/>
          <w:lang w:eastAsia="nl-NL"/>
        </w:rPr>
      </w:pPr>
    </w:p>
    <w:p w:rsidR="00D02475" w:rsidRPr="000A6740" w:rsidRDefault="00D02475" w:rsidP="00D02475">
      <w:pPr>
        <w:spacing w:after="0" w:line="240" w:lineRule="auto"/>
        <w:rPr>
          <w:rFonts w:eastAsia="Times New Roman" w:cs="Arial"/>
          <w:sz w:val="24"/>
          <w:szCs w:val="24"/>
          <w:lang w:eastAsia="nl-NL"/>
        </w:rPr>
      </w:pPr>
    </w:p>
    <w:p w:rsidR="00D02475" w:rsidRPr="000A6740" w:rsidRDefault="00D02475" w:rsidP="00D02475">
      <w:pPr>
        <w:pBdr>
          <w:bottom w:val="single" w:sz="6" w:space="1" w:color="auto"/>
        </w:pBdr>
        <w:spacing w:after="0" w:line="240" w:lineRule="auto"/>
        <w:rPr>
          <w:rFonts w:eastAsia="Times New Roman" w:cs="Arial"/>
          <w:sz w:val="24"/>
          <w:szCs w:val="24"/>
          <w:lang w:eastAsia="nl-NL"/>
        </w:rPr>
      </w:pPr>
    </w:p>
    <w:p w:rsidR="00D02475" w:rsidRPr="000A6740" w:rsidRDefault="00D02475" w:rsidP="00D02475">
      <w:pPr>
        <w:spacing w:after="0" w:line="240" w:lineRule="auto"/>
        <w:rPr>
          <w:rFonts w:eastAsia="Times New Roman" w:cs="Arial"/>
          <w:sz w:val="24"/>
          <w:szCs w:val="24"/>
          <w:lang w:eastAsia="nl-NL"/>
        </w:rPr>
      </w:pPr>
    </w:p>
    <w:p w:rsidR="00D02475" w:rsidRPr="000A6740" w:rsidRDefault="00D02475" w:rsidP="00D02475">
      <w:pPr>
        <w:pBdr>
          <w:bottom w:val="single" w:sz="6" w:space="1" w:color="auto"/>
        </w:pBdr>
        <w:spacing w:after="0" w:line="240" w:lineRule="auto"/>
        <w:rPr>
          <w:rFonts w:eastAsia="Times New Roman" w:cs="Arial"/>
          <w:sz w:val="24"/>
          <w:szCs w:val="24"/>
          <w:lang w:eastAsia="nl-NL"/>
        </w:rPr>
      </w:pPr>
    </w:p>
    <w:p w:rsidR="00D02475" w:rsidRPr="000A6740" w:rsidRDefault="00D02475" w:rsidP="00D02475">
      <w:pPr>
        <w:spacing w:after="0" w:line="240" w:lineRule="auto"/>
        <w:rPr>
          <w:rFonts w:eastAsia="Times New Roman" w:cs="Arial"/>
          <w:sz w:val="24"/>
          <w:szCs w:val="24"/>
          <w:lang w:eastAsia="nl-NL"/>
        </w:rPr>
      </w:pPr>
    </w:p>
    <w:p w:rsidR="00D02475" w:rsidRPr="000A6740" w:rsidRDefault="00D02475" w:rsidP="00D02475">
      <w:pPr>
        <w:pBdr>
          <w:bottom w:val="single" w:sz="6" w:space="1" w:color="auto"/>
        </w:pBdr>
        <w:spacing w:after="0" w:line="240" w:lineRule="auto"/>
        <w:rPr>
          <w:rFonts w:eastAsia="Times New Roman" w:cs="Arial"/>
          <w:sz w:val="24"/>
          <w:szCs w:val="24"/>
          <w:lang w:eastAsia="nl-NL"/>
        </w:rPr>
      </w:pPr>
    </w:p>
    <w:p w:rsidR="00D02475" w:rsidRPr="000A6740" w:rsidRDefault="00D02475" w:rsidP="00D02475">
      <w:pPr>
        <w:spacing w:after="0" w:line="240" w:lineRule="auto"/>
        <w:rPr>
          <w:rFonts w:eastAsia="Times New Roman" w:cs="Arial"/>
          <w:sz w:val="24"/>
          <w:szCs w:val="24"/>
          <w:lang w:eastAsia="nl-NL"/>
        </w:rPr>
      </w:pPr>
    </w:p>
    <w:p w:rsidR="00D02475" w:rsidRPr="000A6740" w:rsidRDefault="00D02475" w:rsidP="00D02475">
      <w:pPr>
        <w:pBdr>
          <w:bottom w:val="single" w:sz="6" w:space="1" w:color="auto"/>
        </w:pBdr>
        <w:spacing w:after="0" w:line="240" w:lineRule="auto"/>
        <w:rPr>
          <w:rFonts w:eastAsia="Times New Roman" w:cs="Arial"/>
          <w:sz w:val="24"/>
          <w:szCs w:val="24"/>
          <w:lang w:eastAsia="nl-NL"/>
        </w:rPr>
      </w:pPr>
    </w:p>
    <w:p w:rsidR="00D02475" w:rsidRPr="000A6740" w:rsidRDefault="00D02475" w:rsidP="00D02475">
      <w:pPr>
        <w:spacing w:after="0" w:line="240" w:lineRule="auto"/>
        <w:rPr>
          <w:rFonts w:eastAsia="Times New Roman" w:cs="Arial"/>
          <w:sz w:val="24"/>
          <w:szCs w:val="24"/>
          <w:lang w:eastAsia="nl-NL"/>
        </w:rPr>
      </w:pPr>
    </w:p>
    <w:p w:rsidR="00D02475" w:rsidRPr="000A6740" w:rsidRDefault="00D02475" w:rsidP="00D02475">
      <w:pPr>
        <w:pBdr>
          <w:bottom w:val="single" w:sz="6" w:space="1" w:color="auto"/>
        </w:pBdr>
        <w:spacing w:after="0" w:line="240" w:lineRule="auto"/>
        <w:rPr>
          <w:rFonts w:eastAsia="Times New Roman" w:cs="Arial"/>
          <w:sz w:val="24"/>
          <w:szCs w:val="24"/>
          <w:lang w:eastAsia="nl-NL"/>
        </w:rPr>
      </w:pPr>
    </w:p>
    <w:p w:rsidR="00D02475" w:rsidRPr="000A6740" w:rsidRDefault="00D02475" w:rsidP="00D02475">
      <w:pPr>
        <w:spacing w:after="0" w:line="240" w:lineRule="auto"/>
        <w:rPr>
          <w:rFonts w:eastAsia="Times New Roman" w:cs="Arial"/>
          <w:sz w:val="24"/>
          <w:szCs w:val="24"/>
          <w:lang w:eastAsia="nl-NL"/>
        </w:rPr>
      </w:pPr>
    </w:p>
    <w:p w:rsidR="00D02475" w:rsidRPr="000A6740" w:rsidRDefault="00D02475" w:rsidP="00D02475">
      <w:pPr>
        <w:pBdr>
          <w:bottom w:val="single" w:sz="6" w:space="1" w:color="auto"/>
        </w:pBdr>
        <w:spacing w:after="0" w:line="240" w:lineRule="auto"/>
        <w:rPr>
          <w:rFonts w:eastAsia="Times New Roman" w:cs="Arial"/>
          <w:sz w:val="24"/>
          <w:szCs w:val="24"/>
          <w:lang w:eastAsia="nl-NL"/>
        </w:rPr>
      </w:pPr>
    </w:p>
    <w:p w:rsidR="00D02475" w:rsidRPr="000A6740" w:rsidRDefault="00D02475" w:rsidP="00D02475">
      <w:pPr>
        <w:spacing w:after="0" w:line="240" w:lineRule="auto"/>
        <w:rPr>
          <w:rFonts w:eastAsia="Times New Roman" w:cs="Arial"/>
          <w:sz w:val="24"/>
          <w:szCs w:val="24"/>
          <w:lang w:eastAsia="nl-NL"/>
        </w:rPr>
      </w:pPr>
    </w:p>
    <w:p w:rsidR="00D02475" w:rsidRPr="000A6740" w:rsidRDefault="00D02475" w:rsidP="00D02475">
      <w:pPr>
        <w:pBdr>
          <w:bottom w:val="single" w:sz="6" w:space="1" w:color="auto"/>
        </w:pBdr>
        <w:spacing w:after="0" w:line="240" w:lineRule="auto"/>
        <w:rPr>
          <w:rFonts w:eastAsia="Times New Roman" w:cs="Arial"/>
          <w:sz w:val="24"/>
          <w:szCs w:val="24"/>
          <w:lang w:eastAsia="nl-NL"/>
        </w:rPr>
      </w:pPr>
    </w:p>
    <w:p w:rsidR="00D02475" w:rsidRPr="000A6740" w:rsidRDefault="00D02475" w:rsidP="00D02475">
      <w:pPr>
        <w:spacing w:after="0" w:line="240" w:lineRule="auto"/>
        <w:rPr>
          <w:rFonts w:eastAsia="Times New Roman" w:cs="Arial"/>
          <w:sz w:val="24"/>
          <w:szCs w:val="24"/>
          <w:lang w:eastAsia="nl-NL"/>
        </w:rPr>
      </w:pPr>
    </w:p>
    <w:p w:rsidR="00D02475" w:rsidRPr="000A6740" w:rsidRDefault="00D02475" w:rsidP="00D02475">
      <w:pPr>
        <w:pBdr>
          <w:bottom w:val="single" w:sz="6" w:space="1" w:color="auto"/>
        </w:pBdr>
        <w:spacing w:after="0" w:line="240" w:lineRule="auto"/>
        <w:rPr>
          <w:rFonts w:eastAsia="Times New Roman" w:cs="Arial"/>
          <w:sz w:val="24"/>
          <w:szCs w:val="24"/>
          <w:lang w:eastAsia="nl-NL"/>
        </w:rPr>
      </w:pPr>
    </w:p>
    <w:p w:rsidR="00D02475" w:rsidRPr="000A6740" w:rsidRDefault="00D02475" w:rsidP="00D02475">
      <w:pPr>
        <w:spacing w:after="0" w:line="240" w:lineRule="auto"/>
        <w:rPr>
          <w:rFonts w:eastAsia="Times New Roman" w:cs="Arial"/>
          <w:sz w:val="24"/>
          <w:szCs w:val="24"/>
          <w:lang w:eastAsia="nl-NL"/>
        </w:rPr>
      </w:pPr>
    </w:p>
    <w:p w:rsidR="00D02475" w:rsidRPr="000A6740" w:rsidRDefault="00D02475" w:rsidP="00D02475">
      <w:pPr>
        <w:spacing w:after="0" w:line="240" w:lineRule="auto"/>
        <w:rPr>
          <w:rFonts w:eastAsia="Times New Roman" w:cs="Arial"/>
          <w:sz w:val="24"/>
          <w:szCs w:val="24"/>
          <w:lang w:eastAsia="nl-NL"/>
        </w:rPr>
      </w:pPr>
    </w:p>
    <w:p w:rsidR="00D02475" w:rsidRPr="00C95DB9" w:rsidRDefault="00D02475" w:rsidP="00D02475">
      <w:pPr>
        <w:rPr>
          <w:rFonts w:eastAsiaTheme="majorEastAsia" w:cs="Arial"/>
          <w:b/>
          <w:bCs/>
          <w:sz w:val="26"/>
          <w:szCs w:val="26"/>
        </w:rPr>
      </w:pPr>
      <w:r>
        <w:rPr>
          <w:rFonts w:cs="Arial"/>
        </w:rPr>
        <w:br w:type="page"/>
      </w:r>
    </w:p>
    <w:p w:rsidR="0098215A" w:rsidRPr="002A7EBB" w:rsidRDefault="0098215A" w:rsidP="0098215A"/>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6668"/>
      </w:tblGrid>
      <w:tr w:rsidR="002A5FA7" w:rsidRPr="00A003D2" w:rsidTr="00CD36AD">
        <w:trPr>
          <w:trHeight w:val="277"/>
        </w:trPr>
        <w:tc>
          <w:tcPr>
            <w:tcW w:w="1321" w:type="dxa"/>
            <w:tcBorders>
              <w:bottom w:val="single" w:sz="24" w:space="0" w:color="auto"/>
            </w:tcBorders>
          </w:tcPr>
          <w:p w:rsidR="002A5FA7" w:rsidRPr="00A003D2" w:rsidRDefault="002A5FA7" w:rsidP="00CD36AD">
            <w:pPr>
              <w:pStyle w:val="Kop1"/>
              <w:jc w:val="center"/>
              <w:outlineLvl w:val="0"/>
              <w:rPr>
                <w:sz w:val="40"/>
              </w:rPr>
            </w:pPr>
            <w:proofErr w:type="spellStart"/>
            <w:r w:rsidRPr="00A003D2">
              <w:rPr>
                <w:sz w:val="40"/>
              </w:rPr>
              <w:t>Taak</w:t>
            </w:r>
            <w:proofErr w:type="spellEnd"/>
          </w:p>
        </w:tc>
        <w:tc>
          <w:tcPr>
            <w:tcW w:w="6668" w:type="dxa"/>
            <w:tcBorders>
              <w:bottom w:val="single" w:sz="6" w:space="0" w:color="auto"/>
            </w:tcBorders>
          </w:tcPr>
          <w:p w:rsidR="002A5FA7" w:rsidRPr="00A003D2" w:rsidRDefault="002A5FA7" w:rsidP="00CD36AD">
            <w:pPr>
              <w:pStyle w:val="Kop1"/>
              <w:jc w:val="center"/>
              <w:outlineLvl w:val="0"/>
              <w:rPr>
                <w:b/>
                <w:sz w:val="40"/>
              </w:rPr>
            </w:pPr>
            <w:proofErr w:type="spellStart"/>
            <w:r w:rsidRPr="00A003D2">
              <w:rPr>
                <w:sz w:val="40"/>
              </w:rPr>
              <w:t>Uitvoering</w:t>
            </w:r>
            <w:proofErr w:type="spellEnd"/>
            <w:r w:rsidRPr="00A003D2">
              <w:rPr>
                <w:sz w:val="40"/>
              </w:rPr>
              <w:t xml:space="preserve"> </w:t>
            </w:r>
          </w:p>
        </w:tc>
      </w:tr>
      <w:tr w:rsidR="002A5FA7" w:rsidRPr="00A003D2" w:rsidTr="00CD36AD">
        <w:trPr>
          <w:trHeight w:val="1161"/>
        </w:trPr>
        <w:tc>
          <w:tcPr>
            <w:tcW w:w="1321" w:type="dxa"/>
            <w:tcBorders>
              <w:top w:val="single" w:sz="24" w:space="0" w:color="auto"/>
              <w:left w:val="single" w:sz="24" w:space="0" w:color="auto"/>
              <w:bottom w:val="single" w:sz="24" w:space="0" w:color="auto"/>
              <w:right w:val="single" w:sz="24" w:space="0" w:color="auto"/>
            </w:tcBorders>
            <w:shd w:val="clear" w:color="auto" w:fill="92D050"/>
          </w:tcPr>
          <w:p w:rsidR="002A5FA7" w:rsidRPr="00A003D2" w:rsidRDefault="00D02475" w:rsidP="00CD36AD">
            <w:pPr>
              <w:pStyle w:val="Kop1"/>
              <w:jc w:val="center"/>
              <w:outlineLvl w:val="0"/>
              <w:rPr>
                <w:sz w:val="40"/>
              </w:rPr>
            </w:pPr>
            <w:r>
              <w:rPr>
                <w:sz w:val="40"/>
              </w:rPr>
              <w:br/>
              <w:t>7</w:t>
            </w:r>
            <w:r w:rsidR="002A5FA7" w:rsidRPr="00A003D2">
              <w:rPr>
                <w:sz w:val="40"/>
              </w:rPr>
              <w:t xml:space="preserve">.  </w:t>
            </w:r>
          </w:p>
        </w:tc>
        <w:tc>
          <w:tcPr>
            <w:tcW w:w="6668" w:type="dxa"/>
            <w:tcBorders>
              <w:top w:val="single" w:sz="6" w:space="0" w:color="auto"/>
              <w:left w:val="single" w:sz="24" w:space="0" w:color="auto"/>
            </w:tcBorders>
          </w:tcPr>
          <w:p w:rsidR="002A5FA7" w:rsidRPr="00A003D2" w:rsidRDefault="002A5FA7" w:rsidP="00CD36AD">
            <w:pPr>
              <w:pStyle w:val="Kop1"/>
              <w:outlineLvl w:val="0"/>
              <w:rPr>
                <w:rFonts w:eastAsiaTheme="minorHAnsi" w:cstheme="minorBidi"/>
                <w:sz w:val="40"/>
                <w:szCs w:val="22"/>
                <w:lang w:eastAsia="en-US"/>
              </w:rPr>
            </w:pPr>
            <w:r w:rsidRPr="00A003D2">
              <w:rPr>
                <w:sz w:val="40"/>
              </w:rPr>
              <w:br/>
              <w:t xml:space="preserve">  </w:t>
            </w:r>
            <w:proofErr w:type="spellStart"/>
            <w:r w:rsidR="00D02475">
              <w:rPr>
                <w:sz w:val="40"/>
              </w:rPr>
              <w:t>Voerbehoefte</w:t>
            </w:r>
            <w:proofErr w:type="spellEnd"/>
          </w:p>
          <w:p w:rsidR="002A5FA7" w:rsidRPr="00A003D2" w:rsidRDefault="002A5FA7" w:rsidP="00CD36AD">
            <w:pPr>
              <w:pStyle w:val="Kop1"/>
              <w:jc w:val="center"/>
              <w:outlineLvl w:val="0"/>
              <w:rPr>
                <w:sz w:val="40"/>
              </w:rPr>
            </w:pPr>
          </w:p>
        </w:tc>
      </w:tr>
    </w:tbl>
    <w:p w:rsidR="002A5FA7" w:rsidRDefault="002A5FA7" w:rsidP="008D7E7C"/>
    <w:tbl>
      <w:tblPr>
        <w:tblStyle w:val="Tabelraster"/>
        <w:tblpPr w:leftFromText="141" w:rightFromText="141" w:vertAnchor="text" w:horzAnchor="margin" w:tblpY="44"/>
        <w:tblW w:w="9330" w:type="dxa"/>
        <w:tblLook w:val="04A0" w:firstRow="1" w:lastRow="0" w:firstColumn="1" w:lastColumn="0" w:noHBand="0" w:noVBand="1"/>
      </w:tblPr>
      <w:tblGrid>
        <w:gridCol w:w="3160"/>
        <w:gridCol w:w="6170"/>
      </w:tblGrid>
      <w:tr w:rsidR="0098215A" w:rsidRPr="00805E3B" w:rsidTr="00A41041">
        <w:trPr>
          <w:trHeight w:val="252"/>
        </w:trPr>
        <w:tc>
          <w:tcPr>
            <w:tcW w:w="3160" w:type="dxa"/>
            <w:tcBorders>
              <w:bottom w:val="single" w:sz="4" w:space="0" w:color="FFFFFF" w:themeColor="background1"/>
            </w:tcBorders>
            <w:shd w:val="pct5" w:color="auto" w:fill="000000" w:themeFill="text1"/>
          </w:tcPr>
          <w:p w:rsidR="0098215A" w:rsidRPr="00805E3B" w:rsidRDefault="0098215A" w:rsidP="0098215A">
            <w:pPr>
              <w:pStyle w:val="Geenafstand"/>
              <w:rPr>
                <w:color w:val="FFFFFF" w:themeColor="background1"/>
                <w:sz w:val="22"/>
                <w:szCs w:val="24"/>
              </w:rPr>
            </w:pPr>
            <w:r w:rsidRPr="00805E3B">
              <w:rPr>
                <w:color w:val="FFFFFF" w:themeColor="background1"/>
                <w:sz w:val="22"/>
                <w:szCs w:val="24"/>
              </w:rPr>
              <w:t>Resultaat</w:t>
            </w:r>
          </w:p>
        </w:tc>
        <w:tc>
          <w:tcPr>
            <w:tcW w:w="6170" w:type="dxa"/>
          </w:tcPr>
          <w:p w:rsidR="00A41041" w:rsidRDefault="00A41041" w:rsidP="00A41041">
            <w:pPr>
              <w:pStyle w:val="Geenafstand"/>
              <w:rPr>
                <w:sz w:val="22"/>
              </w:rPr>
            </w:pPr>
            <w:r>
              <w:rPr>
                <w:sz w:val="22"/>
              </w:rPr>
              <w:t xml:space="preserve">Je hebt kennis gemaakt met een aantal levensfase. </w:t>
            </w:r>
          </w:p>
          <w:p w:rsidR="00A41041" w:rsidRDefault="00A41041" w:rsidP="00A41041">
            <w:pPr>
              <w:pStyle w:val="Geenafstand"/>
              <w:rPr>
                <w:sz w:val="22"/>
              </w:rPr>
            </w:pPr>
            <w:r>
              <w:rPr>
                <w:sz w:val="22"/>
              </w:rPr>
              <w:t xml:space="preserve">Je hebt een overzicht van de rantsoen veranderingen met diergroep. </w:t>
            </w:r>
            <w:r>
              <w:rPr>
                <w:sz w:val="22"/>
              </w:rPr>
              <w:br/>
              <w:t>Denk hierbij bijvoorbeeld aan;</w:t>
            </w:r>
          </w:p>
          <w:p w:rsidR="00A41041" w:rsidRDefault="00A41041" w:rsidP="00A41041">
            <w:pPr>
              <w:pStyle w:val="Geenafstand"/>
              <w:rPr>
                <w:sz w:val="22"/>
              </w:rPr>
            </w:pPr>
            <w:r>
              <w:rPr>
                <w:sz w:val="22"/>
              </w:rPr>
              <w:t>- Pas geboren biggen</w:t>
            </w:r>
          </w:p>
          <w:p w:rsidR="00A41041" w:rsidRDefault="00A41041" w:rsidP="00A41041">
            <w:pPr>
              <w:pStyle w:val="Geenafstand"/>
              <w:rPr>
                <w:sz w:val="22"/>
              </w:rPr>
            </w:pPr>
            <w:r>
              <w:rPr>
                <w:sz w:val="22"/>
              </w:rPr>
              <w:t>- Gespeende biggen</w:t>
            </w:r>
          </w:p>
          <w:p w:rsidR="00A41041" w:rsidRDefault="00A41041" w:rsidP="00A41041">
            <w:pPr>
              <w:pStyle w:val="Geenafstand"/>
              <w:rPr>
                <w:sz w:val="22"/>
              </w:rPr>
            </w:pPr>
            <w:r>
              <w:rPr>
                <w:sz w:val="22"/>
              </w:rPr>
              <w:t>- Vleesvarken</w:t>
            </w:r>
          </w:p>
          <w:p w:rsidR="00A41041" w:rsidRDefault="00A41041" w:rsidP="00A41041">
            <w:pPr>
              <w:rPr>
                <w:sz w:val="22"/>
              </w:rPr>
            </w:pPr>
            <w:r>
              <w:rPr>
                <w:sz w:val="22"/>
              </w:rPr>
              <w:t>- Kraamstal</w:t>
            </w:r>
          </w:p>
          <w:p w:rsidR="00A41041" w:rsidRDefault="00A41041" w:rsidP="00A41041">
            <w:pPr>
              <w:rPr>
                <w:sz w:val="22"/>
              </w:rPr>
            </w:pPr>
            <w:r>
              <w:rPr>
                <w:sz w:val="22"/>
              </w:rPr>
              <w:t xml:space="preserve">- </w:t>
            </w:r>
            <w:proofErr w:type="spellStart"/>
            <w:r>
              <w:rPr>
                <w:sz w:val="22"/>
              </w:rPr>
              <w:t>Dekstal</w:t>
            </w:r>
            <w:proofErr w:type="spellEnd"/>
            <w:r>
              <w:rPr>
                <w:sz w:val="22"/>
              </w:rPr>
              <w:br w:type="page"/>
            </w:r>
          </w:p>
          <w:p w:rsidR="0098215A" w:rsidRPr="002F7172" w:rsidRDefault="0098215A" w:rsidP="0098215A">
            <w:pPr>
              <w:pStyle w:val="Geenafstand"/>
              <w:rPr>
                <w:sz w:val="22"/>
                <w:szCs w:val="24"/>
              </w:rPr>
            </w:pPr>
          </w:p>
        </w:tc>
      </w:tr>
      <w:tr w:rsidR="0098215A" w:rsidRPr="00805E3B" w:rsidTr="00A41041">
        <w:trPr>
          <w:trHeight w:val="245"/>
        </w:trPr>
        <w:tc>
          <w:tcPr>
            <w:tcW w:w="3160" w:type="dxa"/>
            <w:tcBorders>
              <w:top w:val="single" w:sz="4" w:space="0" w:color="FFFFFF" w:themeColor="background1"/>
              <w:bottom w:val="single" w:sz="4" w:space="0" w:color="FFFFFF" w:themeColor="background1"/>
            </w:tcBorders>
            <w:shd w:val="pct5" w:color="auto" w:fill="000000" w:themeFill="text1"/>
          </w:tcPr>
          <w:p w:rsidR="0098215A" w:rsidRPr="00805E3B" w:rsidRDefault="0098215A" w:rsidP="0098215A">
            <w:pPr>
              <w:pStyle w:val="Geenafstand"/>
              <w:rPr>
                <w:color w:val="FFFFFF" w:themeColor="background1"/>
                <w:sz w:val="22"/>
                <w:szCs w:val="24"/>
              </w:rPr>
            </w:pPr>
            <w:r w:rsidRPr="00805E3B">
              <w:rPr>
                <w:color w:val="FFFFFF" w:themeColor="background1"/>
                <w:sz w:val="22"/>
                <w:szCs w:val="24"/>
              </w:rPr>
              <w:t>Vooraf/ benodigdheden</w:t>
            </w:r>
          </w:p>
        </w:tc>
        <w:tc>
          <w:tcPr>
            <w:tcW w:w="6170" w:type="dxa"/>
          </w:tcPr>
          <w:p w:rsidR="0098215A" w:rsidRDefault="00A41041" w:rsidP="0098215A">
            <w:pPr>
              <w:pStyle w:val="Geenafstand"/>
              <w:rPr>
                <w:sz w:val="22"/>
                <w:szCs w:val="24"/>
              </w:rPr>
            </w:pPr>
            <w:r>
              <w:rPr>
                <w:sz w:val="22"/>
                <w:szCs w:val="24"/>
              </w:rPr>
              <w:t>- Voerschema’s</w:t>
            </w:r>
          </w:p>
          <w:p w:rsidR="00A41041" w:rsidRPr="002F7172" w:rsidRDefault="00A41041" w:rsidP="0098215A">
            <w:pPr>
              <w:pStyle w:val="Geenafstand"/>
              <w:rPr>
                <w:sz w:val="22"/>
                <w:szCs w:val="24"/>
              </w:rPr>
            </w:pPr>
          </w:p>
        </w:tc>
      </w:tr>
      <w:tr w:rsidR="0098215A" w:rsidRPr="00805E3B" w:rsidTr="00A41041">
        <w:trPr>
          <w:trHeight w:val="252"/>
        </w:trPr>
        <w:tc>
          <w:tcPr>
            <w:tcW w:w="3160" w:type="dxa"/>
            <w:tcBorders>
              <w:top w:val="single" w:sz="4" w:space="0" w:color="FFFFFF" w:themeColor="background1"/>
              <w:bottom w:val="single" w:sz="4" w:space="0" w:color="FFFFFF" w:themeColor="background1"/>
            </w:tcBorders>
            <w:shd w:val="pct5" w:color="auto" w:fill="000000" w:themeFill="text1"/>
          </w:tcPr>
          <w:p w:rsidR="0098215A" w:rsidRPr="00805E3B" w:rsidRDefault="0098215A" w:rsidP="0098215A">
            <w:pPr>
              <w:pStyle w:val="Geenafstand"/>
              <w:rPr>
                <w:color w:val="FFFFFF" w:themeColor="background1"/>
                <w:sz w:val="22"/>
                <w:szCs w:val="24"/>
              </w:rPr>
            </w:pPr>
            <w:r w:rsidRPr="00805E3B">
              <w:rPr>
                <w:color w:val="FFFFFF" w:themeColor="background1"/>
                <w:sz w:val="22"/>
                <w:szCs w:val="24"/>
              </w:rPr>
              <w:t xml:space="preserve">Werktijd </w:t>
            </w:r>
          </w:p>
        </w:tc>
        <w:tc>
          <w:tcPr>
            <w:tcW w:w="6170" w:type="dxa"/>
          </w:tcPr>
          <w:p w:rsidR="00A41041" w:rsidRPr="002F7172" w:rsidRDefault="00A41041" w:rsidP="0098215A">
            <w:pPr>
              <w:pStyle w:val="Geenafstand"/>
              <w:rPr>
                <w:sz w:val="22"/>
                <w:szCs w:val="24"/>
              </w:rPr>
            </w:pPr>
            <w:r>
              <w:rPr>
                <w:sz w:val="22"/>
                <w:szCs w:val="24"/>
              </w:rPr>
              <w:t>180 Min</w:t>
            </w:r>
          </w:p>
        </w:tc>
      </w:tr>
      <w:tr w:rsidR="0098215A" w:rsidRPr="00805E3B" w:rsidTr="00A41041">
        <w:trPr>
          <w:trHeight w:val="245"/>
        </w:trPr>
        <w:tc>
          <w:tcPr>
            <w:tcW w:w="3160" w:type="dxa"/>
            <w:tcBorders>
              <w:top w:val="single" w:sz="4" w:space="0" w:color="FFFFFF" w:themeColor="background1"/>
              <w:bottom w:val="single" w:sz="4" w:space="0" w:color="FFFFFF" w:themeColor="background1"/>
            </w:tcBorders>
            <w:shd w:val="pct5" w:color="auto" w:fill="000000" w:themeFill="text1"/>
          </w:tcPr>
          <w:p w:rsidR="0098215A" w:rsidRPr="00805E3B" w:rsidRDefault="0098215A" w:rsidP="0098215A">
            <w:pPr>
              <w:pStyle w:val="Geenafstand"/>
              <w:rPr>
                <w:color w:val="FFFFFF" w:themeColor="background1"/>
                <w:sz w:val="22"/>
                <w:szCs w:val="24"/>
              </w:rPr>
            </w:pPr>
            <w:r w:rsidRPr="00805E3B">
              <w:rPr>
                <w:color w:val="FFFFFF" w:themeColor="background1"/>
                <w:sz w:val="22"/>
                <w:szCs w:val="24"/>
              </w:rPr>
              <w:t>Belang</w:t>
            </w:r>
          </w:p>
        </w:tc>
        <w:tc>
          <w:tcPr>
            <w:tcW w:w="6170" w:type="dxa"/>
          </w:tcPr>
          <w:p w:rsidR="00A41041" w:rsidRDefault="00A41041" w:rsidP="00A41041">
            <w:pPr>
              <w:pStyle w:val="Geenafstand"/>
              <w:rPr>
                <w:sz w:val="22"/>
              </w:rPr>
            </w:pPr>
            <w:r w:rsidRPr="00BF467F">
              <w:rPr>
                <w:sz w:val="22"/>
              </w:rPr>
              <w:t>V</w:t>
            </w:r>
            <w:r>
              <w:rPr>
                <w:sz w:val="22"/>
              </w:rPr>
              <w:t xml:space="preserve">oordat een big opgegroeid is tot volwassen zeug, heeft zij een hele cyclus te doorlopen. Hoe deze levenscyclus doorloopt gaan jullie vandaag op het bedrijf beschrijven. </w:t>
            </w:r>
          </w:p>
          <w:p w:rsidR="00A41041" w:rsidRDefault="00A41041" w:rsidP="00A41041">
            <w:pPr>
              <w:pStyle w:val="Geenafstand"/>
              <w:rPr>
                <w:sz w:val="22"/>
              </w:rPr>
            </w:pPr>
            <w:r>
              <w:rPr>
                <w:sz w:val="22"/>
              </w:rPr>
              <w:t>Je gaat niet alleen kijken naar de leeftijd van het dier, maar voornamelijk naar de voeding die hierbij komt kijken.</w:t>
            </w:r>
          </w:p>
          <w:p w:rsidR="0098215A" w:rsidRPr="002F7172" w:rsidRDefault="0098215A" w:rsidP="0098215A">
            <w:pPr>
              <w:pStyle w:val="Geenafstand"/>
              <w:rPr>
                <w:sz w:val="22"/>
                <w:szCs w:val="24"/>
              </w:rPr>
            </w:pPr>
          </w:p>
        </w:tc>
      </w:tr>
      <w:tr w:rsidR="0098215A" w:rsidRPr="00805E3B" w:rsidTr="00A41041">
        <w:trPr>
          <w:trHeight w:val="564"/>
        </w:trPr>
        <w:tc>
          <w:tcPr>
            <w:tcW w:w="3160" w:type="dxa"/>
            <w:tcBorders>
              <w:top w:val="single" w:sz="4" w:space="0" w:color="FFFFFF" w:themeColor="background1"/>
              <w:bottom w:val="single" w:sz="4" w:space="0" w:color="FFFFFF" w:themeColor="background1"/>
            </w:tcBorders>
            <w:shd w:val="pct5" w:color="auto" w:fill="000000" w:themeFill="text1"/>
          </w:tcPr>
          <w:p w:rsidR="0098215A" w:rsidRPr="00A41041" w:rsidRDefault="0098215A" w:rsidP="0098215A">
            <w:pPr>
              <w:pStyle w:val="Geenafstand"/>
              <w:rPr>
                <w:color w:val="FFFFFF" w:themeColor="background1"/>
                <w:sz w:val="22"/>
              </w:rPr>
            </w:pPr>
            <w:r w:rsidRPr="00A41041">
              <w:rPr>
                <w:color w:val="FFFFFF" w:themeColor="background1"/>
                <w:sz w:val="22"/>
              </w:rPr>
              <w:t xml:space="preserve">Hoe we te werk gaan </w:t>
            </w:r>
          </w:p>
        </w:tc>
        <w:tc>
          <w:tcPr>
            <w:tcW w:w="6170" w:type="dxa"/>
          </w:tcPr>
          <w:p w:rsidR="0098215A" w:rsidRPr="00A41041" w:rsidRDefault="00A41041" w:rsidP="00A41041">
            <w:pPr>
              <w:rPr>
                <w:rFonts w:cs="Arial"/>
                <w:sz w:val="22"/>
              </w:rPr>
            </w:pPr>
            <w:r w:rsidRPr="00A41041">
              <w:rPr>
                <w:rFonts w:cs="Arial"/>
                <w:sz w:val="22"/>
              </w:rPr>
              <w:t>- Maak tweetallen</w:t>
            </w:r>
          </w:p>
          <w:p w:rsidR="00A41041" w:rsidRPr="00A41041" w:rsidRDefault="00A41041" w:rsidP="00A41041">
            <w:pPr>
              <w:pStyle w:val="Geenafstand"/>
              <w:rPr>
                <w:sz w:val="22"/>
              </w:rPr>
            </w:pPr>
            <w:r w:rsidRPr="00A41041">
              <w:rPr>
                <w:sz w:val="22"/>
              </w:rPr>
              <w:t>- Lees de vragen eerst goed door</w:t>
            </w:r>
          </w:p>
          <w:p w:rsidR="00A41041" w:rsidRPr="00A41041" w:rsidRDefault="00A41041" w:rsidP="00A41041">
            <w:pPr>
              <w:pStyle w:val="Geenafstand"/>
              <w:rPr>
                <w:sz w:val="22"/>
              </w:rPr>
            </w:pPr>
            <w:r w:rsidRPr="00A41041">
              <w:rPr>
                <w:sz w:val="22"/>
              </w:rPr>
              <w:t>- Ga opzoek naar voer protocollen</w:t>
            </w:r>
          </w:p>
          <w:p w:rsidR="00A41041" w:rsidRPr="00A41041" w:rsidRDefault="00A41041" w:rsidP="00A41041">
            <w:pPr>
              <w:pStyle w:val="Geenafstand"/>
              <w:rPr>
                <w:sz w:val="22"/>
              </w:rPr>
            </w:pPr>
            <w:r w:rsidRPr="00A41041">
              <w:rPr>
                <w:sz w:val="22"/>
              </w:rPr>
              <w:t>- Maak gebruik van de gegeven voerschema’s</w:t>
            </w:r>
          </w:p>
          <w:p w:rsidR="00A41041" w:rsidRPr="00A41041" w:rsidRDefault="00A41041" w:rsidP="00A41041">
            <w:pPr>
              <w:pStyle w:val="Geenafstand"/>
              <w:rPr>
                <w:sz w:val="22"/>
              </w:rPr>
            </w:pPr>
            <w:r w:rsidRPr="00A41041">
              <w:rPr>
                <w:sz w:val="22"/>
              </w:rPr>
              <w:t>- maak de opdracht</w:t>
            </w:r>
          </w:p>
        </w:tc>
      </w:tr>
    </w:tbl>
    <w:p w:rsidR="0098215A" w:rsidRDefault="0098215A" w:rsidP="0098215A">
      <w:pPr>
        <w:pStyle w:val="Geenafstand"/>
        <w:rPr>
          <w:sz w:val="22"/>
        </w:rPr>
      </w:pPr>
    </w:p>
    <w:p w:rsidR="0098215A" w:rsidRDefault="0098215A" w:rsidP="0098215A">
      <w:pPr>
        <w:pStyle w:val="Geenafstand"/>
        <w:rPr>
          <w:sz w:val="22"/>
        </w:rPr>
      </w:pPr>
    </w:p>
    <w:p w:rsidR="0098215A" w:rsidRDefault="0098215A" w:rsidP="0098215A">
      <w:pPr>
        <w:pStyle w:val="Geenafstand"/>
        <w:rPr>
          <w:sz w:val="22"/>
        </w:rPr>
      </w:pPr>
    </w:p>
    <w:p w:rsidR="0098215A" w:rsidRDefault="0098215A" w:rsidP="0098215A">
      <w:pPr>
        <w:pStyle w:val="Geenafstand"/>
        <w:rPr>
          <w:sz w:val="22"/>
        </w:rPr>
      </w:pPr>
    </w:p>
    <w:p w:rsidR="0098215A" w:rsidRDefault="0098215A" w:rsidP="0098215A">
      <w:pPr>
        <w:pStyle w:val="Geenafstand"/>
        <w:rPr>
          <w:sz w:val="22"/>
        </w:rPr>
      </w:pPr>
    </w:p>
    <w:p w:rsidR="0098215A" w:rsidRDefault="0098215A" w:rsidP="0098215A">
      <w:pPr>
        <w:pStyle w:val="Geenafstand"/>
        <w:rPr>
          <w:sz w:val="22"/>
        </w:rPr>
      </w:pPr>
    </w:p>
    <w:p w:rsidR="0098215A" w:rsidRDefault="0098215A" w:rsidP="0098215A">
      <w:pPr>
        <w:pStyle w:val="Geenafstand"/>
        <w:rPr>
          <w:sz w:val="22"/>
        </w:rPr>
      </w:pPr>
    </w:p>
    <w:p w:rsidR="0098215A" w:rsidRDefault="0098215A" w:rsidP="0098215A">
      <w:pPr>
        <w:pStyle w:val="Geenafstand"/>
        <w:rPr>
          <w:sz w:val="22"/>
        </w:rPr>
      </w:pPr>
    </w:p>
    <w:p w:rsidR="0098215A" w:rsidRDefault="0098215A" w:rsidP="0098215A">
      <w:pPr>
        <w:pStyle w:val="Geenafstand"/>
        <w:rPr>
          <w:sz w:val="22"/>
        </w:rPr>
      </w:pPr>
    </w:p>
    <w:p w:rsidR="0098215A" w:rsidRDefault="0098215A" w:rsidP="0098215A">
      <w:pPr>
        <w:pStyle w:val="Geenafstand"/>
        <w:rPr>
          <w:sz w:val="22"/>
        </w:rPr>
      </w:pPr>
    </w:p>
    <w:p w:rsidR="0098215A" w:rsidRDefault="0098215A" w:rsidP="0098215A">
      <w:pPr>
        <w:pStyle w:val="Geenafstand"/>
        <w:rPr>
          <w:sz w:val="22"/>
        </w:rPr>
      </w:pPr>
    </w:p>
    <w:p w:rsidR="0098215A" w:rsidRDefault="0098215A" w:rsidP="0098215A">
      <w:pPr>
        <w:pStyle w:val="Geenafstand"/>
        <w:rPr>
          <w:sz w:val="22"/>
        </w:rPr>
      </w:pPr>
    </w:p>
    <w:p w:rsidR="00A41041" w:rsidRDefault="00A41041" w:rsidP="0098215A">
      <w:pPr>
        <w:pStyle w:val="Geenafstand"/>
        <w:rPr>
          <w:sz w:val="22"/>
        </w:rPr>
      </w:pPr>
    </w:p>
    <w:p w:rsidR="00A41041" w:rsidRDefault="00A41041" w:rsidP="0098215A">
      <w:pPr>
        <w:pStyle w:val="Geenafstand"/>
        <w:rPr>
          <w:sz w:val="22"/>
        </w:rPr>
      </w:pPr>
    </w:p>
    <w:p w:rsidR="00A41041" w:rsidRDefault="00A41041" w:rsidP="0098215A">
      <w:pPr>
        <w:pStyle w:val="Geenafstand"/>
        <w:rPr>
          <w:sz w:val="22"/>
        </w:rPr>
      </w:pPr>
    </w:p>
    <w:p w:rsidR="0098215A" w:rsidRDefault="0098215A" w:rsidP="0098215A">
      <w:pPr>
        <w:pStyle w:val="Geenafstand"/>
        <w:rPr>
          <w:sz w:val="22"/>
        </w:rPr>
      </w:pPr>
    </w:p>
    <w:p w:rsidR="0098215A" w:rsidRDefault="0098215A" w:rsidP="0098215A">
      <w:pPr>
        <w:pStyle w:val="Geenafstand"/>
        <w:rPr>
          <w:sz w:val="22"/>
        </w:rPr>
      </w:pPr>
      <w:r>
        <w:rPr>
          <w:sz w:val="22"/>
        </w:rPr>
        <w:br/>
      </w:r>
    </w:p>
    <w:p w:rsidR="00A41041" w:rsidRDefault="00A41041" w:rsidP="0098215A">
      <w:pPr>
        <w:pStyle w:val="Geenafstand"/>
        <w:rPr>
          <w:sz w:val="22"/>
        </w:rPr>
      </w:pPr>
    </w:p>
    <w:p w:rsidR="00A41041" w:rsidRDefault="00A41041" w:rsidP="0098215A">
      <w:pPr>
        <w:pStyle w:val="Geenafstand"/>
        <w:rPr>
          <w:sz w:val="22"/>
        </w:rPr>
      </w:pPr>
    </w:p>
    <w:p w:rsidR="00A41041" w:rsidRDefault="00A41041" w:rsidP="0098215A">
      <w:pPr>
        <w:pStyle w:val="Geenafstand"/>
        <w:rPr>
          <w:sz w:val="22"/>
        </w:rPr>
      </w:pPr>
    </w:p>
    <w:tbl>
      <w:tblPr>
        <w:tblStyle w:val="Rastertabel2"/>
        <w:tblpPr w:leftFromText="141" w:rightFromText="141" w:vertAnchor="page" w:horzAnchor="margin" w:tblpY="2716"/>
        <w:tblW w:w="9561" w:type="dxa"/>
        <w:tblLook w:val="04A0" w:firstRow="1" w:lastRow="0" w:firstColumn="1" w:lastColumn="0" w:noHBand="0" w:noVBand="1"/>
      </w:tblPr>
      <w:tblGrid>
        <w:gridCol w:w="2884"/>
        <w:gridCol w:w="6677"/>
      </w:tblGrid>
      <w:tr w:rsidR="0098215A" w:rsidTr="00A41041">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884" w:type="dxa"/>
          </w:tcPr>
          <w:p w:rsidR="0098215A" w:rsidRPr="00BF467F" w:rsidRDefault="00A41041" w:rsidP="00A41041">
            <w:pPr>
              <w:pStyle w:val="Geenafstand"/>
              <w:rPr>
                <w:sz w:val="22"/>
              </w:rPr>
            </w:pPr>
            <w:r>
              <w:rPr>
                <w:sz w:val="22"/>
              </w:rPr>
              <w:t xml:space="preserve">Leeftijd in weken </w:t>
            </w:r>
            <w:r w:rsidR="0098215A">
              <w:rPr>
                <w:sz w:val="22"/>
              </w:rPr>
              <w:br/>
            </w:r>
          </w:p>
        </w:tc>
        <w:tc>
          <w:tcPr>
            <w:tcW w:w="6677" w:type="dxa"/>
          </w:tcPr>
          <w:p w:rsidR="0098215A" w:rsidRPr="00BF467F" w:rsidRDefault="0098215A" w:rsidP="00A41041">
            <w:pPr>
              <w:pStyle w:val="Geenafstand"/>
              <w:cnfStyle w:val="100000000000" w:firstRow="1" w:lastRow="0" w:firstColumn="0" w:lastColumn="0" w:oddVBand="0" w:evenVBand="0" w:oddHBand="0" w:evenHBand="0" w:firstRowFirstColumn="0" w:firstRowLastColumn="0" w:lastRowFirstColumn="0" w:lastRowLastColumn="0"/>
              <w:rPr>
                <w:sz w:val="22"/>
              </w:rPr>
            </w:pPr>
            <w:r>
              <w:rPr>
                <w:sz w:val="22"/>
              </w:rPr>
              <w:t xml:space="preserve">Voeding </w:t>
            </w:r>
            <w:r>
              <w:rPr>
                <w:sz w:val="22"/>
              </w:rPr>
              <w:br/>
            </w:r>
            <w:r w:rsidRPr="00BF467F">
              <w:rPr>
                <w:b w:val="0"/>
                <w:sz w:val="22"/>
              </w:rPr>
              <w:t>(verandering in voeding)</w:t>
            </w:r>
          </w:p>
        </w:tc>
      </w:tr>
      <w:tr w:rsidR="0098215A" w:rsidTr="00A41041">
        <w:trPr>
          <w:cnfStyle w:val="000000100000" w:firstRow="0" w:lastRow="0" w:firstColumn="0" w:lastColumn="0" w:oddVBand="0" w:evenVBand="0" w:oddHBand="1" w:evenHBand="0" w:firstRowFirstColumn="0" w:firstRowLastColumn="0" w:lastRowFirstColumn="0" w:lastRowLastColumn="0"/>
          <w:trHeight w:val="1052"/>
        </w:trPr>
        <w:tc>
          <w:tcPr>
            <w:cnfStyle w:val="001000000000" w:firstRow="0" w:lastRow="0" w:firstColumn="1" w:lastColumn="0" w:oddVBand="0" w:evenVBand="0" w:oddHBand="0" w:evenHBand="0" w:firstRowFirstColumn="0" w:firstRowLastColumn="0" w:lastRowFirstColumn="0" w:lastRowLastColumn="0"/>
            <w:tcW w:w="2884" w:type="dxa"/>
          </w:tcPr>
          <w:p w:rsidR="0098215A" w:rsidRDefault="0098215A" w:rsidP="00A41041">
            <w:pPr>
              <w:pStyle w:val="Geenafstand"/>
              <w:rPr>
                <w:sz w:val="22"/>
              </w:rPr>
            </w:pPr>
          </w:p>
        </w:tc>
        <w:tc>
          <w:tcPr>
            <w:tcW w:w="6677" w:type="dxa"/>
          </w:tcPr>
          <w:p w:rsidR="0098215A" w:rsidRDefault="0098215A"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tc>
      </w:tr>
      <w:tr w:rsidR="0098215A" w:rsidTr="00A41041">
        <w:trPr>
          <w:trHeight w:val="990"/>
        </w:trPr>
        <w:tc>
          <w:tcPr>
            <w:cnfStyle w:val="001000000000" w:firstRow="0" w:lastRow="0" w:firstColumn="1" w:lastColumn="0" w:oddVBand="0" w:evenVBand="0" w:oddHBand="0" w:evenHBand="0" w:firstRowFirstColumn="0" w:firstRowLastColumn="0" w:lastRowFirstColumn="0" w:lastRowLastColumn="0"/>
            <w:tcW w:w="2884" w:type="dxa"/>
          </w:tcPr>
          <w:p w:rsidR="0098215A" w:rsidRDefault="0098215A" w:rsidP="00A41041">
            <w:pPr>
              <w:pStyle w:val="Geenafstand"/>
              <w:rPr>
                <w:sz w:val="22"/>
              </w:rPr>
            </w:pPr>
          </w:p>
        </w:tc>
        <w:tc>
          <w:tcPr>
            <w:tcW w:w="6677" w:type="dxa"/>
          </w:tcPr>
          <w:p w:rsidR="0098215A" w:rsidRDefault="0098215A"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tc>
      </w:tr>
      <w:tr w:rsidR="0098215A" w:rsidTr="00A41041">
        <w:trPr>
          <w:cnfStyle w:val="000000100000" w:firstRow="0" w:lastRow="0" w:firstColumn="0" w:lastColumn="0" w:oddVBand="0" w:evenVBand="0" w:oddHBand="1"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2884" w:type="dxa"/>
          </w:tcPr>
          <w:p w:rsidR="0098215A" w:rsidRDefault="0098215A" w:rsidP="00A41041">
            <w:pPr>
              <w:pStyle w:val="Geenafstand"/>
              <w:rPr>
                <w:sz w:val="22"/>
              </w:rPr>
            </w:pPr>
          </w:p>
        </w:tc>
        <w:tc>
          <w:tcPr>
            <w:tcW w:w="6677" w:type="dxa"/>
          </w:tcPr>
          <w:p w:rsidR="0098215A" w:rsidRDefault="0098215A"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tc>
      </w:tr>
      <w:tr w:rsidR="0098215A" w:rsidTr="00A41041">
        <w:trPr>
          <w:trHeight w:val="990"/>
        </w:trPr>
        <w:tc>
          <w:tcPr>
            <w:cnfStyle w:val="001000000000" w:firstRow="0" w:lastRow="0" w:firstColumn="1" w:lastColumn="0" w:oddVBand="0" w:evenVBand="0" w:oddHBand="0" w:evenHBand="0" w:firstRowFirstColumn="0" w:firstRowLastColumn="0" w:lastRowFirstColumn="0" w:lastRowLastColumn="0"/>
            <w:tcW w:w="2884" w:type="dxa"/>
          </w:tcPr>
          <w:p w:rsidR="0098215A" w:rsidRDefault="0098215A" w:rsidP="00A41041">
            <w:pPr>
              <w:pStyle w:val="Geenafstand"/>
              <w:rPr>
                <w:sz w:val="22"/>
              </w:rPr>
            </w:pPr>
          </w:p>
        </w:tc>
        <w:tc>
          <w:tcPr>
            <w:tcW w:w="6677" w:type="dxa"/>
          </w:tcPr>
          <w:p w:rsidR="0098215A" w:rsidRDefault="0098215A"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tc>
      </w:tr>
      <w:tr w:rsidR="0098215A" w:rsidTr="00A41041">
        <w:trPr>
          <w:cnfStyle w:val="000000100000" w:firstRow="0" w:lastRow="0" w:firstColumn="0" w:lastColumn="0" w:oddVBand="0" w:evenVBand="0" w:oddHBand="1" w:evenHBand="0" w:firstRowFirstColumn="0" w:firstRowLastColumn="0" w:lastRowFirstColumn="0" w:lastRowLastColumn="0"/>
          <w:trHeight w:val="1052"/>
        </w:trPr>
        <w:tc>
          <w:tcPr>
            <w:cnfStyle w:val="001000000000" w:firstRow="0" w:lastRow="0" w:firstColumn="1" w:lastColumn="0" w:oddVBand="0" w:evenVBand="0" w:oddHBand="0" w:evenHBand="0" w:firstRowFirstColumn="0" w:firstRowLastColumn="0" w:lastRowFirstColumn="0" w:lastRowLastColumn="0"/>
            <w:tcW w:w="2884" w:type="dxa"/>
          </w:tcPr>
          <w:p w:rsidR="0098215A" w:rsidRDefault="0098215A" w:rsidP="00A41041">
            <w:pPr>
              <w:pStyle w:val="Geenafstand"/>
              <w:rPr>
                <w:sz w:val="22"/>
              </w:rPr>
            </w:pPr>
          </w:p>
        </w:tc>
        <w:tc>
          <w:tcPr>
            <w:tcW w:w="6677" w:type="dxa"/>
          </w:tcPr>
          <w:p w:rsidR="0098215A" w:rsidRDefault="0098215A"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tc>
      </w:tr>
      <w:tr w:rsidR="00A41041" w:rsidTr="00A41041">
        <w:trPr>
          <w:trHeight w:val="1052"/>
        </w:trPr>
        <w:tc>
          <w:tcPr>
            <w:cnfStyle w:val="001000000000" w:firstRow="0" w:lastRow="0" w:firstColumn="1" w:lastColumn="0" w:oddVBand="0" w:evenVBand="0" w:oddHBand="0" w:evenHBand="0" w:firstRowFirstColumn="0" w:firstRowLastColumn="0" w:lastRowFirstColumn="0" w:lastRowLastColumn="0"/>
            <w:tcW w:w="2884" w:type="dxa"/>
          </w:tcPr>
          <w:p w:rsidR="00A41041" w:rsidRDefault="00A41041" w:rsidP="00A41041">
            <w:pPr>
              <w:pStyle w:val="Geenafstand"/>
              <w:rPr>
                <w:sz w:val="22"/>
              </w:rPr>
            </w:pPr>
          </w:p>
        </w:tc>
        <w:tc>
          <w:tcPr>
            <w:tcW w:w="6677" w:type="dxa"/>
          </w:tcPr>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tc>
      </w:tr>
    </w:tbl>
    <w:p w:rsidR="0098215A" w:rsidRPr="00A41041" w:rsidRDefault="00A41041" w:rsidP="0098215A">
      <w:pPr>
        <w:pStyle w:val="Geenafstand"/>
        <w:rPr>
          <w:b/>
          <w:sz w:val="22"/>
        </w:rPr>
      </w:pPr>
      <w:r w:rsidRPr="00A41041">
        <w:rPr>
          <w:b/>
          <w:sz w:val="22"/>
        </w:rPr>
        <w:t>Opdracht 1:  Biggen</w:t>
      </w:r>
    </w:p>
    <w:p w:rsidR="0098215A" w:rsidRDefault="00A41041" w:rsidP="0098215A">
      <w:pPr>
        <w:pStyle w:val="Geenafstand"/>
        <w:rPr>
          <w:sz w:val="22"/>
        </w:rPr>
      </w:pPr>
      <w:r>
        <w:rPr>
          <w:sz w:val="22"/>
        </w:rPr>
        <w:t>Beschrijf in de tabel hieronder welke voeding de biggen krijg. Het is vooral belangrijk dat je beschrijft hoe de voeding veranderd in loop van de levensfase van de big.</w:t>
      </w:r>
    </w:p>
    <w:p w:rsidR="00A41041" w:rsidRDefault="00A41041" w:rsidP="0098215A">
      <w:pPr>
        <w:pStyle w:val="Geenafstand"/>
        <w:rPr>
          <w:sz w:val="22"/>
        </w:rPr>
      </w:pPr>
    </w:p>
    <w:p w:rsidR="0098215A" w:rsidRDefault="0098215A" w:rsidP="0098215A">
      <w:pPr>
        <w:pStyle w:val="Geenafstand"/>
        <w:rPr>
          <w:sz w:val="22"/>
        </w:rPr>
      </w:pPr>
    </w:p>
    <w:p w:rsidR="0098215A" w:rsidRDefault="0098215A" w:rsidP="0098215A">
      <w:pPr>
        <w:pStyle w:val="Geenafstand"/>
        <w:rPr>
          <w:sz w:val="22"/>
        </w:rPr>
      </w:pPr>
    </w:p>
    <w:p w:rsidR="00A41041" w:rsidRPr="00A41041" w:rsidRDefault="00A41041">
      <w:pPr>
        <w:rPr>
          <w:b/>
        </w:rPr>
      </w:pPr>
    </w:p>
    <w:p w:rsidR="00A41041" w:rsidRDefault="00A41041">
      <w:pPr>
        <w:rPr>
          <w:b/>
          <w:sz w:val="22"/>
        </w:rPr>
      </w:pPr>
      <w:r>
        <w:rPr>
          <w:b/>
          <w:sz w:val="22"/>
        </w:rPr>
        <w:br w:type="page"/>
      </w:r>
    </w:p>
    <w:p w:rsidR="00A41041" w:rsidRPr="00A41041" w:rsidRDefault="00A41041">
      <w:pPr>
        <w:rPr>
          <w:b/>
          <w:sz w:val="22"/>
        </w:rPr>
      </w:pPr>
      <w:r w:rsidRPr="00A41041">
        <w:rPr>
          <w:b/>
          <w:sz w:val="22"/>
        </w:rPr>
        <w:lastRenderedPageBreak/>
        <w:t>Opdracht 2: Zeug in de kraamstal</w:t>
      </w:r>
    </w:p>
    <w:p w:rsidR="00A41041" w:rsidRDefault="00A41041">
      <w:pPr>
        <w:rPr>
          <w:sz w:val="22"/>
        </w:rPr>
      </w:pPr>
      <w:r>
        <w:rPr>
          <w:sz w:val="22"/>
        </w:rPr>
        <w:t>Zeugen komen een aantal dagen/weken voor biggen de kraamstal in. Beschrijf in de onderstaande tabel wat zij te eten krijg van begin tot het einde van de kraamtijd.</w:t>
      </w:r>
    </w:p>
    <w:tbl>
      <w:tblPr>
        <w:tblStyle w:val="Rastertabel2"/>
        <w:tblpPr w:leftFromText="141" w:rightFromText="141" w:vertAnchor="page" w:horzAnchor="margin" w:tblpY="2716"/>
        <w:tblW w:w="9561" w:type="dxa"/>
        <w:tblLook w:val="04A0" w:firstRow="1" w:lastRow="0" w:firstColumn="1" w:lastColumn="0" w:noHBand="0" w:noVBand="1"/>
      </w:tblPr>
      <w:tblGrid>
        <w:gridCol w:w="2884"/>
        <w:gridCol w:w="6677"/>
      </w:tblGrid>
      <w:tr w:rsidR="00A41041" w:rsidTr="00CD36AD">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884" w:type="dxa"/>
          </w:tcPr>
          <w:p w:rsidR="00A41041" w:rsidRPr="00BF467F" w:rsidRDefault="00A41041" w:rsidP="00CD36AD">
            <w:pPr>
              <w:pStyle w:val="Geenafstand"/>
              <w:rPr>
                <w:sz w:val="22"/>
              </w:rPr>
            </w:pPr>
            <w:r>
              <w:rPr>
                <w:sz w:val="22"/>
              </w:rPr>
              <w:t xml:space="preserve">Aantal weken  </w:t>
            </w:r>
            <w:r>
              <w:rPr>
                <w:sz w:val="22"/>
              </w:rPr>
              <w:br/>
            </w:r>
          </w:p>
        </w:tc>
        <w:tc>
          <w:tcPr>
            <w:tcW w:w="6677" w:type="dxa"/>
          </w:tcPr>
          <w:p w:rsidR="00A41041" w:rsidRPr="00BF467F" w:rsidRDefault="00A41041" w:rsidP="00CD36AD">
            <w:pPr>
              <w:pStyle w:val="Geenafstand"/>
              <w:cnfStyle w:val="100000000000" w:firstRow="1" w:lastRow="0" w:firstColumn="0" w:lastColumn="0" w:oddVBand="0" w:evenVBand="0" w:oddHBand="0" w:evenHBand="0" w:firstRowFirstColumn="0" w:firstRowLastColumn="0" w:lastRowFirstColumn="0" w:lastRowLastColumn="0"/>
              <w:rPr>
                <w:sz w:val="22"/>
              </w:rPr>
            </w:pPr>
            <w:r>
              <w:rPr>
                <w:sz w:val="22"/>
              </w:rPr>
              <w:t xml:space="preserve">Voeding </w:t>
            </w:r>
            <w:r>
              <w:rPr>
                <w:sz w:val="22"/>
              </w:rPr>
              <w:br/>
            </w:r>
            <w:r w:rsidRPr="00BF467F">
              <w:rPr>
                <w:b w:val="0"/>
                <w:sz w:val="22"/>
              </w:rPr>
              <w:t>(verandering in voeding)</w:t>
            </w:r>
          </w:p>
        </w:tc>
      </w:tr>
      <w:tr w:rsidR="00A41041" w:rsidTr="00CD36AD">
        <w:trPr>
          <w:cnfStyle w:val="000000100000" w:firstRow="0" w:lastRow="0" w:firstColumn="0" w:lastColumn="0" w:oddVBand="0" w:evenVBand="0" w:oddHBand="1" w:evenHBand="0" w:firstRowFirstColumn="0" w:firstRowLastColumn="0" w:lastRowFirstColumn="0" w:lastRowLastColumn="0"/>
          <w:trHeight w:val="1052"/>
        </w:trPr>
        <w:tc>
          <w:tcPr>
            <w:cnfStyle w:val="001000000000" w:firstRow="0" w:lastRow="0" w:firstColumn="1" w:lastColumn="0" w:oddVBand="0" w:evenVBand="0" w:oddHBand="0" w:evenHBand="0" w:firstRowFirstColumn="0" w:firstRowLastColumn="0" w:lastRowFirstColumn="0" w:lastRowLastColumn="0"/>
            <w:tcW w:w="2884" w:type="dxa"/>
          </w:tcPr>
          <w:p w:rsidR="00A41041" w:rsidRDefault="00A41041" w:rsidP="00CD36AD">
            <w:pPr>
              <w:pStyle w:val="Geenafstand"/>
              <w:rPr>
                <w:sz w:val="22"/>
              </w:rPr>
            </w:pPr>
          </w:p>
          <w:p w:rsidR="00A41041" w:rsidRDefault="00A41041" w:rsidP="00CD36AD">
            <w:pPr>
              <w:pStyle w:val="Geenafstand"/>
              <w:rPr>
                <w:sz w:val="22"/>
              </w:rPr>
            </w:pPr>
            <w:r>
              <w:rPr>
                <w:sz w:val="22"/>
              </w:rPr>
              <w:t>Begin van de kraamtijd</w:t>
            </w:r>
          </w:p>
        </w:tc>
        <w:tc>
          <w:tcPr>
            <w:tcW w:w="6677" w:type="dxa"/>
          </w:tcPr>
          <w:p w:rsidR="00A41041" w:rsidRDefault="00A41041" w:rsidP="00CD36AD">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CD36AD">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CD36AD">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CD36AD">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CD36AD">
            <w:pPr>
              <w:pStyle w:val="Geenafstand"/>
              <w:cnfStyle w:val="000000100000" w:firstRow="0" w:lastRow="0" w:firstColumn="0" w:lastColumn="0" w:oddVBand="0" w:evenVBand="0" w:oddHBand="1" w:evenHBand="0" w:firstRowFirstColumn="0" w:firstRowLastColumn="0" w:lastRowFirstColumn="0" w:lastRowLastColumn="0"/>
              <w:rPr>
                <w:sz w:val="22"/>
              </w:rPr>
            </w:pPr>
          </w:p>
        </w:tc>
      </w:tr>
      <w:tr w:rsidR="00A41041" w:rsidTr="00CD36AD">
        <w:trPr>
          <w:trHeight w:val="990"/>
        </w:trPr>
        <w:tc>
          <w:tcPr>
            <w:cnfStyle w:val="001000000000" w:firstRow="0" w:lastRow="0" w:firstColumn="1" w:lastColumn="0" w:oddVBand="0" w:evenVBand="0" w:oddHBand="0" w:evenHBand="0" w:firstRowFirstColumn="0" w:firstRowLastColumn="0" w:lastRowFirstColumn="0" w:lastRowLastColumn="0"/>
            <w:tcW w:w="2884" w:type="dxa"/>
          </w:tcPr>
          <w:p w:rsidR="00A41041" w:rsidRDefault="00A41041" w:rsidP="00CD36AD">
            <w:pPr>
              <w:pStyle w:val="Geenafstand"/>
              <w:rPr>
                <w:sz w:val="22"/>
              </w:rPr>
            </w:pPr>
          </w:p>
        </w:tc>
        <w:tc>
          <w:tcPr>
            <w:tcW w:w="6677" w:type="dxa"/>
          </w:tcPr>
          <w:p w:rsidR="00A41041" w:rsidRDefault="00A41041" w:rsidP="00CD36AD">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CD36AD">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CD36AD">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CD36AD">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CD36AD">
            <w:pPr>
              <w:pStyle w:val="Geenafstand"/>
              <w:cnfStyle w:val="000000000000" w:firstRow="0" w:lastRow="0" w:firstColumn="0" w:lastColumn="0" w:oddVBand="0" w:evenVBand="0" w:oddHBand="0" w:evenHBand="0" w:firstRowFirstColumn="0" w:firstRowLastColumn="0" w:lastRowFirstColumn="0" w:lastRowLastColumn="0"/>
              <w:rPr>
                <w:sz w:val="22"/>
              </w:rPr>
            </w:pPr>
          </w:p>
        </w:tc>
      </w:tr>
      <w:tr w:rsidR="00A41041" w:rsidTr="00CD36AD">
        <w:trPr>
          <w:cnfStyle w:val="000000100000" w:firstRow="0" w:lastRow="0" w:firstColumn="0" w:lastColumn="0" w:oddVBand="0" w:evenVBand="0" w:oddHBand="1"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2884" w:type="dxa"/>
          </w:tcPr>
          <w:p w:rsidR="00A41041" w:rsidRDefault="00A41041" w:rsidP="00CD36AD">
            <w:pPr>
              <w:pStyle w:val="Geenafstand"/>
              <w:rPr>
                <w:sz w:val="22"/>
              </w:rPr>
            </w:pPr>
          </w:p>
        </w:tc>
        <w:tc>
          <w:tcPr>
            <w:tcW w:w="6677" w:type="dxa"/>
          </w:tcPr>
          <w:p w:rsidR="00A41041" w:rsidRDefault="00A41041" w:rsidP="00CD36AD">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CD36AD">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CD36AD">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CD36AD">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CD36AD">
            <w:pPr>
              <w:pStyle w:val="Geenafstand"/>
              <w:cnfStyle w:val="000000100000" w:firstRow="0" w:lastRow="0" w:firstColumn="0" w:lastColumn="0" w:oddVBand="0" w:evenVBand="0" w:oddHBand="1" w:evenHBand="0" w:firstRowFirstColumn="0" w:firstRowLastColumn="0" w:lastRowFirstColumn="0" w:lastRowLastColumn="0"/>
              <w:rPr>
                <w:sz w:val="22"/>
              </w:rPr>
            </w:pPr>
          </w:p>
        </w:tc>
      </w:tr>
      <w:tr w:rsidR="00A41041" w:rsidTr="00CD36AD">
        <w:trPr>
          <w:trHeight w:val="990"/>
        </w:trPr>
        <w:tc>
          <w:tcPr>
            <w:cnfStyle w:val="001000000000" w:firstRow="0" w:lastRow="0" w:firstColumn="1" w:lastColumn="0" w:oddVBand="0" w:evenVBand="0" w:oddHBand="0" w:evenHBand="0" w:firstRowFirstColumn="0" w:firstRowLastColumn="0" w:lastRowFirstColumn="0" w:lastRowLastColumn="0"/>
            <w:tcW w:w="2884" w:type="dxa"/>
          </w:tcPr>
          <w:p w:rsidR="00A41041" w:rsidRDefault="00A41041" w:rsidP="00CD36AD">
            <w:pPr>
              <w:pStyle w:val="Geenafstand"/>
              <w:rPr>
                <w:sz w:val="22"/>
              </w:rPr>
            </w:pPr>
          </w:p>
        </w:tc>
        <w:tc>
          <w:tcPr>
            <w:tcW w:w="6677" w:type="dxa"/>
          </w:tcPr>
          <w:p w:rsidR="00A41041" w:rsidRDefault="00A41041" w:rsidP="00CD36AD">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CD36AD">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CD36AD">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CD36AD">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CD36AD">
            <w:pPr>
              <w:pStyle w:val="Geenafstand"/>
              <w:cnfStyle w:val="000000000000" w:firstRow="0" w:lastRow="0" w:firstColumn="0" w:lastColumn="0" w:oddVBand="0" w:evenVBand="0" w:oddHBand="0" w:evenHBand="0" w:firstRowFirstColumn="0" w:firstRowLastColumn="0" w:lastRowFirstColumn="0" w:lastRowLastColumn="0"/>
              <w:rPr>
                <w:sz w:val="22"/>
              </w:rPr>
            </w:pPr>
          </w:p>
        </w:tc>
      </w:tr>
    </w:tbl>
    <w:p w:rsidR="00A41041" w:rsidRPr="00A41041" w:rsidRDefault="00A41041">
      <w:pPr>
        <w:rPr>
          <w:b/>
          <w:sz w:val="24"/>
        </w:rPr>
      </w:pPr>
    </w:p>
    <w:tbl>
      <w:tblPr>
        <w:tblStyle w:val="Rastertabel2"/>
        <w:tblpPr w:leftFromText="141" w:rightFromText="141" w:vertAnchor="page" w:horzAnchor="margin" w:tblpY="9976"/>
        <w:tblW w:w="9561" w:type="dxa"/>
        <w:tblLook w:val="04A0" w:firstRow="1" w:lastRow="0" w:firstColumn="1" w:lastColumn="0" w:noHBand="0" w:noVBand="1"/>
      </w:tblPr>
      <w:tblGrid>
        <w:gridCol w:w="2884"/>
        <w:gridCol w:w="6677"/>
      </w:tblGrid>
      <w:tr w:rsidR="00A41041" w:rsidTr="00A41041">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884" w:type="dxa"/>
          </w:tcPr>
          <w:p w:rsidR="00A41041" w:rsidRPr="00BF467F" w:rsidRDefault="00B64B00" w:rsidP="00A41041">
            <w:pPr>
              <w:pStyle w:val="Geenafstand"/>
              <w:rPr>
                <w:sz w:val="22"/>
              </w:rPr>
            </w:pPr>
            <w:r>
              <w:rPr>
                <w:sz w:val="22"/>
              </w:rPr>
              <w:t>Stadium</w:t>
            </w:r>
            <w:r w:rsidR="00A41041">
              <w:rPr>
                <w:sz w:val="22"/>
              </w:rPr>
              <w:t xml:space="preserve"> </w:t>
            </w:r>
            <w:r w:rsidR="00A41041">
              <w:rPr>
                <w:sz w:val="22"/>
              </w:rPr>
              <w:br/>
            </w:r>
          </w:p>
        </w:tc>
        <w:tc>
          <w:tcPr>
            <w:tcW w:w="6677" w:type="dxa"/>
          </w:tcPr>
          <w:p w:rsidR="00A41041" w:rsidRPr="00BF467F" w:rsidRDefault="00A41041" w:rsidP="00A41041">
            <w:pPr>
              <w:pStyle w:val="Geenafstand"/>
              <w:cnfStyle w:val="100000000000" w:firstRow="1" w:lastRow="0" w:firstColumn="0" w:lastColumn="0" w:oddVBand="0" w:evenVBand="0" w:oddHBand="0" w:evenHBand="0" w:firstRowFirstColumn="0" w:firstRowLastColumn="0" w:lastRowFirstColumn="0" w:lastRowLastColumn="0"/>
              <w:rPr>
                <w:sz w:val="22"/>
              </w:rPr>
            </w:pPr>
            <w:r>
              <w:rPr>
                <w:sz w:val="22"/>
              </w:rPr>
              <w:t xml:space="preserve">Voeding </w:t>
            </w:r>
            <w:r>
              <w:rPr>
                <w:sz w:val="22"/>
              </w:rPr>
              <w:br/>
            </w:r>
            <w:r w:rsidRPr="00BF467F">
              <w:rPr>
                <w:b w:val="0"/>
                <w:sz w:val="22"/>
              </w:rPr>
              <w:t>(verandering in voeding)</w:t>
            </w:r>
          </w:p>
        </w:tc>
      </w:tr>
      <w:tr w:rsidR="00A41041" w:rsidTr="00A41041">
        <w:trPr>
          <w:cnfStyle w:val="000000100000" w:firstRow="0" w:lastRow="0" w:firstColumn="0" w:lastColumn="0" w:oddVBand="0" w:evenVBand="0" w:oddHBand="1" w:evenHBand="0" w:firstRowFirstColumn="0" w:firstRowLastColumn="0" w:lastRowFirstColumn="0" w:lastRowLastColumn="0"/>
          <w:trHeight w:val="1052"/>
        </w:trPr>
        <w:tc>
          <w:tcPr>
            <w:cnfStyle w:val="001000000000" w:firstRow="0" w:lastRow="0" w:firstColumn="1" w:lastColumn="0" w:oddVBand="0" w:evenVBand="0" w:oddHBand="0" w:evenHBand="0" w:firstRowFirstColumn="0" w:firstRowLastColumn="0" w:lastRowFirstColumn="0" w:lastRowLastColumn="0"/>
            <w:tcW w:w="2884" w:type="dxa"/>
          </w:tcPr>
          <w:p w:rsidR="00A41041" w:rsidRDefault="00A41041" w:rsidP="00A41041">
            <w:pPr>
              <w:pStyle w:val="Geenafstand"/>
              <w:rPr>
                <w:sz w:val="22"/>
              </w:rPr>
            </w:pPr>
          </w:p>
        </w:tc>
        <w:tc>
          <w:tcPr>
            <w:tcW w:w="6677" w:type="dxa"/>
          </w:tcPr>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tc>
      </w:tr>
      <w:tr w:rsidR="00A41041" w:rsidTr="00A41041">
        <w:trPr>
          <w:trHeight w:val="990"/>
        </w:trPr>
        <w:tc>
          <w:tcPr>
            <w:cnfStyle w:val="001000000000" w:firstRow="0" w:lastRow="0" w:firstColumn="1" w:lastColumn="0" w:oddVBand="0" w:evenVBand="0" w:oddHBand="0" w:evenHBand="0" w:firstRowFirstColumn="0" w:firstRowLastColumn="0" w:lastRowFirstColumn="0" w:lastRowLastColumn="0"/>
            <w:tcW w:w="2884" w:type="dxa"/>
          </w:tcPr>
          <w:p w:rsidR="00A41041" w:rsidRDefault="00A41041" w:rsidP="00A41041">
            <w:pPr>
              <w:pStyle w:val="Geenafstand"/>
              <w:rPr>
                <w:sz w:val="22"/>
              </w:rPr>
            </w:pPr>
          </w:p>
        </w:tc>
        <w:tc>
          <w:tcPr>
            <w:tcW w:w="6677" w:type="dxa"/>
          </w:tcPr>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tc>
      </w:tr>
      <w:tr w:rsidR="00A41041" w:rsidTr="00A41041">
        <w:trPr>
          <w:cnfStyle w:val="000000100000" w:firstRow="0" w:lastRow="0" w:firstColumn="0" w:lastColumn="0" w:oddVBand="0" w:evenVBand="0" w:oddHBand="1"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2884" w:type="dxa"/>
          </w:tcPr>
          <w:p w:rsidR="00A41041" w:rsidRDefault="00A41041" w:rsidP="00A41041">
            <w:pPr>
              <w:pStyle w:val="Geenafstand"/>
              <w:rPr>
                <w:sz w:val="22"/>
              </w:rPr>
            </w:pPr>
          </w:p>
        </w:tc>
        <w:tc>
          <w:tcPr>
            <w:tcW w:w="6677" w:type="dxa"/>
          </w:tcPr>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p w:rsidR="00A41041" w:rsidRDefault="00A41041" w:rsidP="00A41041">
            <w:pPr>
              <w:pStyle w:val="Geenafstand"/>
              <w:cnfStyle w:val="000000100000" w:firstRow="0" w:lastRow="0" w:firstColumn="0" w:lastColumn="0" w:oddVBand="0" w:evenVBand="0" w:oddHBand="1" w:evenHBand="0" w:firstRowFirstColumn="0" w:firstRowLastColumn="0" w:lastRowFirstColumn="0" w:lastRowLastColumn="0"/>
              <w:rPr>
                <w:sz w:val="22"/>
              </w:rPr>
            </w:pPr>
          </w:p>
        </w:tc>
      </w:tr>
      <w:tr w:rsidR="00A41041" w:rsidTr="00A41041">
        <w:trPr>
          <w:trHeight w:val="990"/>
        </w:trPr>
        <w:tc>
          <w:tcPr>
            <w:cnfStyle w:val="001000000000" w:firstRow="0" w:lastRow="0" w:firstColumn="1" w:lastColumn="0" w:oddVBand="0" w:evenVBand="0" w:oddHBand="0" w:evenHBand="0" w:firstRowFirstColumn="0" w:firstRowLastColumn="0" w:lastRowFirstColumn="0" w:lastRowLastColumn="0"/>
            <w:tcW w:w="2884" w:type="dxa"/>
          </w:tcPr>
          <w:p w:rsidR="00A41041" w:rsidRDefault="00A41041" w:rsidP="00A41041">
            <w:pPr>
              <w:pStyle w:val="Geenafstand"/>
              <w:rPr>
                <w:sz w:val="22"/>
              </w:rPr>
            </w:pPr>
          </w:p>
        </w:tc>
        <w:tc>
          <w:tcPr>
            <w:tcW w:w="6677" w:type="dxa"/>
          </w:tcPr>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p w:rsidR="00A41041" w:rsidRDefault="00A41041" w:rsidP="00A41041">
            <w:pPr>
              <w:pStyle w:val="Geenafstand"/>
              <w:cnfStyle w:val="000000000000" w:firstRow="0" w:lastRow="0" w:firstColumn="0" w:lastColumn="0" w:oddVBand="0" w:evenVBand="0" w:oddHBand="0" w:evenHBand="0" w:firstRowFirstColumn="0" w:firstRowLastColumn="0" w:lastRowFirstColumn="0" w:lastRowLastColumn="0"/>
              <w:rPr>
                <w:sz w:val="22"/>
              </w:rPr>
            </w:pPr>
          </w:p>
        </w:tc>
      </w:tr>
    </w:tbl>
    <w:p w:rsidR="00A41041" w:rsidRDefault="00A41041" w:rsidP="00A41041">
      <w:pPr>
        <w:pStyle w:val="Geenafstand"/>
        <w:rPr>
          <w:b/>
          <w:sz w:val="22"/>
        </w:rPr>
      </w:pPr>
      <w:r w:rsidRPr="00A41041">
        <w:rPr>
          <w:b/>
          <w:sz w:val="22"/>
        </w:rPr>
        <w:t xml:space="preserve">Opdracht 3:  Zeugen in de </w:t>
      </w:r>
      <w:proofErr w:type="spellStart"/>
      <w:r w:rsidRPr="00A41041">
        <w:rPr>
          <w:b/>
          <w:sz w:val="22"/>
        </w:rPr>
        <w:t>dekstal</w:t>
      </w:r>
      <w:proofErr w:type="spellEnd"/>
    </w:p>
    <w:p w:rsidR="00A41041" w:rsidRPr="00A41041" w:rsidRDefault="00A41041" w:rsidP="00A41041">
      <w:pPr>
        <w:pStyle w:val="Geenafstand"/>
        <w:rPr>
          <w:sz w:val="22"/>
        </w:rPr>
      </w:pPr>
      <w:r>
        <w:rPr>
          <w:sz w:val="22"/>
        </w:rPr>
        <w:t>Is er een voer verandering wanneer de zeugen in de kraamstal staan? En wat krijgen zij precies voor voeding. Dit beschrijf je in onderstaande tabel.</w:t>
      </w:r>
    </w:p>
    <w:p w:rsidR="002A5FA7" w:rsidRPr="00A41041" w:rsidRDefault="002A5FA7">
      <w:pPr>
        <w:rPr>
          <w:b/>
          <w:sz w:val="24"/>
        </w:rPr>
      </w:pPr>
      <w:r w:rsidRPr="00A41041">
        <w:rPr>
          <w:b/>
          <w:sz w:val="24"/>
        </w:rPr>
        <w:br w:type="page"/>
      </w:r>
    </w:p>
    <w:p w:rsidR="00B64B00" w:rsidRDefault="00B64B00">
      <w:pPr>
        <w:rPr>
          <w:sz w:val="22"/>
        </w:rPr>
      </w:pPr>
      <w:r w:rsidRPr="00B64B00">
        <w:rPr>
          <w:b/>
          <w:sz w:val="22"/>
        </w:rPr>
        <w:lastRenderedPageBreak/>
        <w:t>Opdracht 4: Gespeende biggen</w:t>
      </w:r>
      <w:r>
        <w:rPr>
          <w:b/>
          <w:sz w:val="22"/>
        </w:rPr>
        <w:br/>
      </w:r>
      <w:r>
        <w:rPr>
          <w:sz w:val="22"/>
        </w:rPr>
        <w:t>Een big is er gevoelig wanneer deze net gespeend is. Zij drink dan namelijk geen melk meer en moet over naar een andere voeding. Hoe gaan ze op dit bedrijf om met deze verandering? En welke voeding krijgen de biggen precies?</w:t>
      </w:r>
    </w:p>
    <w:tbl>
      <w:tblPr>
        <w:tblStyle w:val="Rastertabel2"/>
        <w:tblpPr w:leftFromText="141" w:rightFromText="141" w:vertAnchor="page" w:horzAnchor="margin" w:tblpY="3001"/>
        <w:tblW w:w="9431" w:type="dxa"/>
        <w:tblLook w:val="04A0" w:firstRow="1" w:lastRow="0" w:firstColumn="1" w:lastColumn="0" w:noHBand="0" w:noVBand="1"/>
      </w:tblPr>
      <w:tblGrid>
        <w:gridCol w:w="1903"/>
        <w:gridCol w:w="3646"/>
        <w:gridCol w:w="3882"/>
      </w:tblGrid>
      <w:tr w:rsidR="00B64B00" w:rsidTr="00B64B00">
        <w:trPr>
          <w:cnfStyle w:val="100000000000" w:firstRow="1" w:lastRow="0" w:firstColumn="0" w:lastColumn="0" w:oddVBand="0" w:evenVBand="0" w:oddHBand="0"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1903" w:type="dxa"/>
          </w:tcPr>
          <w:p w:rsidR="00B64B00" w:rsidRPr="00BF467F" w:rsidRDefault="00B64B00" w:rsidP="00B64B00">
            <w:pPr>
              <w:pStyle w:val="Geenafstand"/>
              <w:rPr>
                <w:sz w:val="22"/>
              </w:rPr>
            </w:pPr>
            <w:r>
              <w:rPr>
                <w:sz w:val="22"/>
              </w:rPr>
              <w:t>Leeftijd big</w:t>
            </w:r>
            <w:r>
              <w:rPr>
                <w:sz w:val="22"/>
              </w:rPr>
              <w:br/>
            </w:r>
          </w:p>
        </w:tc>
        <w:tc>
          <w:tcPr>
            <w:tcW w:w="3646" w:type="dxa"/>
          </w:tcPr>
          <w:p w:rsidR="00B64B00" w:rsidRDefault="00B64B00" w:rsidP="00B64B00">
            <w:pPr>
              <w:pStyle w:val="Geenafstand"/>
              <w:cnfStyle w:val="100000000000" w:firstRow="1" w:lastRow="0" w:firstColumn="0" w:lastColumn="0" w:oddVBand="0" w:evenVBand="0" w:oddHBand="0" w:evenHBand="0" w:firstRowFirstColumn="0" w:firstRowLastColumn="0" w:lastRowFirstColumn="0" w:lastRowLastColumn="0"/>
              <w:rPr>
                <w:sz w:val="22"/>
              </w:rPr>
            </w:pPr>
            <w:r>
              <w:rPr>
                <w:sz w:val="22"/>
              </w:rPr>
              <w:t>Voorzorgsmaatregelen</w:t>
            </w:r>
          </w:p>
        </w:tc>
        <w:tc>
          <w:tcPr>
            <w:tcW w:w="3882" w:type="dxa"/>
          </w:tcPr>
          <w:p w:rsidR="00B64B00" w:rsidRPr="00BF467F" w:rsidRDefault="00B64B00" w:rsidP="00B64B00">
            <w:pPr>
              <w:pStyle w:val="Geenafstand"/>
              <w:cnfStyle w:val="100000000000" w:firstRow="1" w:lastRow="0" w:firstColumn="0" w:lastColumn="0" w:oddVBand="0" w:evenVBand="0" w:oddHBand="0" w:evenHBand="0" w:firstRowFirstColumn="0" w:firstRowLastColumn="0" w:lastRowFirstColumn="0" w:lastRowLastColumn="0"/>
              <w:rPr>
                <w:sz w:val="22"/>
              </w:rPr>
            </w:pPr>
            <w:r>
              <w:rPr>
                <w:sz w:val="22"/>
              </w:rPr>
              <w:t xml:space="preserve">Voeding </w:t>
            </w:r>
            <w:r>
              <w:rPr>
                <w:sz w:val="22"/>
              </w:rPr>
              <w:br/>
            </w:r>
          </w:p>
        </w:tc>
      </w:tr>
      <w:tr w:rsidR="00B64B00" w:rsidTr="00B64B00">
        <w:trPr>
          <w:cnfStyle w:val="000000100000" w:firstRow="0" w:lastRow="0" w:firstColumn="0" w:lastColumn="0" w:oddVBand="0" w:evenVBand="0" w:oddHBand="1" w:evenHBand="0" w:firstRowFirstColumn="0" w:firstRowLastColumn="0" w:lastRowFirstColumn="0" w:lastRowLastColumn="0"/>
          <w:trHeight w:val="1037"/>
        </w:trPr>
        <w:tc>
          <w:tcPr>
            <w:cnfStyle w:val="001000000000" w:firstRow="0" w:lastRow="0" w:firstColumn="1" w:lastColumn="0" w:oddVBand="0" w:evenVBand="0" w:oddHBand="0" w:evenHBand="0" w:firstRowFirstColumn="0" w:firstRowLastColumn="0" w:lastRowFirstColumn="0" w:lastRowLastColumn="0"/>
            <w:tcW w:w="1903" w:type="dxa"/>
          </w:tcPr>
          <w:p w:rsidR="00B64B00" w:rsidRDefault="00B64B00" w:rsidP="00B64B00">
            <w:pPr>
              <w:pStyle w:val="Geenafstand"/>
              <w:rPr>
                <w:sz w:val="22"/>
              </w:rPr>
            </w:pPr>
          </w:p>
        </w:tc>
        <w:tc>
          <w:tcPr>
            <w:tcW w:w="3646" w:type="dxa"/>
          </w:tcPr>
          <w:p w:rsidR="00B64B00" w:rsidRDefault="00B64B00" w:rsidP="00B64B00">
            <w:pPr>
              <w:pStyle w:val="Geenafstand"/>
              <w:cnfStyle w:val="000000100000" w:firstRow="0" w:lastRow="0" w:firstColumn="0" w:lastColumn="0" w:oddVBand="0" w:evenVBand="0" w:oddHBand="1" w:evenHBand="0" w:firstRowFirstColumn="0" w:firstRowLastColumn="0" w:lastRowFirstColumn="0" w:lastRowLastColumn="0"/>
              <w:rPr>
                <w:sz w:val="22"/>
              </w:rPr>
            </w:pPr>
          </w:p>
        </w:tc>
        <w:tc>
          <w:tcPr>
            <w:tcW w:w="3882" w:type="dxa"/>
          </w:tcPr>
          <w:p w:rsidR="00B64B00" w:rsidRDefault="00B64B00" w:rsidP="00B64B00">
            <w:pPr>
              <w:pStyle w:val="Geenafstand"/>
              <w:cnfStyle w:val="000000100000" w:firstRow="0" w:lastRow="0" w:firstColumn="0" w:lastColumn="0" w:oddVBand="0" w:evenVBand="0" w:oddHBand="1" w:evenHBand="0" w:firstRowFirstColumn="0" w:firstRowLastColumn="0" w:lastRowFirstColumn="0" w:lastRowLastColumn="0"/>
              <w:rPr>
                <w:sz w:val="22"/>
              </w:rPr>
            </w:pPr>
          </w:p>
          <w:p w:rsidR="00B64B00" w:rsidRDefault="00B64B00" w:rsidP="00B64B00">
            <w:pPr>
              <w:pStyle w:val="Geenafstand"/>
              <w:cnfStyle w:val="000000100000" w:firstRow="0" w:lastRow="0" w:firstColumn="0" w:lastColumn="0" w:oddVBand="0" w:evenVBand="0" w:oddHBand="1" w:evenHBand="0" w:firstRowFirstColumn="0" w:firstRowLastColumn="0" w:lastRowFirstColumn="0" w:lastRowLastColumn="0"/>
              <w:rPr>
                <w:sz w:val="22"/>
              </w:rPr>
            </w:pPr>
          </w:p>
          <w:p w:rsidR="00B64B00" w:rsidRDefault="00B64B00" w:rsidP="00B64B00">
            <w:pPr>
              <w:pStyle w:val="Geenafstand"/>
              <w:cnfStyle w:val="000000100000" w:firstRow="0" w:lastRow="0" w:firstColumn="0" w:lastColumn="0" w:oddVBand="0" w:evenVBand="0" w:oddHBand="1" w:evenHBand="0" w:firstRowFirstColumn="0" w:firstRowLastColumn="0" w:lastRowFirstColumn="0" w:lastRowLastColumn="0"/>
              <w:rPr>
                <w:sz w:val="22"/>
              </w:rPr>
            </w:pPr>
          </w:p>
          <w:p w:rsidR="00B64B00" w:rsidRDefault="00B64B00" w:rsidP="00B64B00">
            <w:pPr>
              <w:pStyle w:val="Geenafstand"/>
              <w:cnfStyle w:val="000000100000" w:firstRow="0" w:lastRow="0" w:firstColumn="0" w:lastColumn="0" w:oddVBand="0" w:evenVBand="0" w:oddHBand="1" w:evenHBand="0" w:firstRowFirstColumn="0" w:firstRowLastColumn="0" w:lastRowFirstColumn="0" w:lastRowLastColumn="0"/>
              <w:rPr>
                <w:sz w:val="22"/>
              </w:rPr>
            </w:pPr>
          </w:p>
          <w:p w:rsidR="00B64B00" w:rsidRDefault="00B64B00" w:rsidP="00B64B00">
            <w:pPr>
              <w:pStyle w:val="Geenafstand"/>
              <w:cnfStyle w:val="000000100000" w:firstRow="0" w:lastRow="0" w:firstColumn="0" w:lastColumn="0" w:oddVBand="0" w:evenVBand="0" w:oddHBand="1" w:evenHBand="0" w:firstRowFirstColumn="0" w:firstRowLastColumn="0" w:lastRowFirstColumn="0" w:lastRowLastColumn="0"/>
              <w:rPr>
                <w:sz w:val="22"/>
              </w:rPr>
            </w:pPr>
          </w:p>
        </w:tc>
      </w:tr>
      <w:tr w:rsidR="00B64B00" w:rsidTr="00B64B00">
        <w:trPr>
          <w:trHeight w:val="976"/>
        </w:trPr>
        <w:tc>
          <w:tcPr>
            <w:cnfStyle w:val="001000000000" w:firstRow="0" w:lastRow="0" w:firstColumn="1" w:lastColumn="0" w:oddVBand="0" w:evenVBand="0" w:oddHBand="0" w:evenHBand="0" w:firstRowFirstColumn="0" w:firstRowLastColumn="0" w:lastRowFirstColumn="0" w:lastRowLastColumn="0"/>
            <w:tcW w:w="1903" w:type="dxa"/>
          </w:tcPr>
          <w:p w:rsidR="00B64B00" w:rsidRDefault="00B64B00" w:rsidP="00B64B00">
            <w:pPr>
              <w:pStyle w:val="Geenafstand"/>
              <w:rPr>
                <w:sz w:val="22"/>
              </w:rPr>
            </w:pPr>
          </w:p>
        </w:tc>
        <w:tc>
          <w:tcPr>
            <w:tcW w:w="3646" w:type="dxa"/>
          </w:tcPr>
          <w:p w:rsidR="00B64B00" w:rsidRDefault="00B64B00" w:rsidP="00B64B00">
            <w:pPr>
              <w:pStyle w:val="Geenafstand"/>
              <w:cnfStyle w:val="000000000000" w:firstRow="0" w:lastRow="0" w:firstColumn="0" w:lastColumn="0" w:oddVBand="0" w:evenVBand="0" w:oddHBand="0" w:evenHBand="0" w:firstRowFirstColumn="0" w:firstRowLastColumn="0" w:lastRowFirstColumn="0" w:lastRowLastColumn="0"/>
              <w:rPr>
                <w:sz w:val="22"/>
              </w:rPr>
            </w:pPr>
          </w:p>
        </w:tc>
        <w:tc>
          <w:tcPr>
            <w:tcW w:w="3882" w:type="dxa"/>
          </w:tcPr>
          <w:p w:rsidR="00B64B00" w:rsidRDefault="00B64B00" w:rsidP="00B64B00">
            <w:pPr>
              <w:pStyle w:val="Geenafstand"/>
              <w:cnfStyle w:val="000000000000" w:firstRow="0" w:lastRow="0" w:firstColumn="0" w:lastColumn="0" w:oddVBand="0" w:evenVBand="0" w:oddHBand="0" w:evenHBand="0" w:firstRowFirstColumn="0" w:firstRowLastColumn="0" w:lastRowFirstColumn="0" w:lastRowLastColumn="0"/>
              <w:rPr>
                <w:sz w:val="22"/>
              </w:rPr>
            </w:pPr>
          </w:p>
          <w:p w:rsidR="00B64B00" w:rsidRDefault="00B64B00" w:rsidP="00B64B00">
            <w:pPr>
              <w:pStyle w:val="Geenafstand"/>
              <w:cnfStyle w:val="000000000000" w:firstRow="0" w:lastRow="0" w:firstColumn="0" w:lastColumn="0" w:oddVBand="0" w:evenVBand="0" w:oddHBand="0" w:evenHBand="0" w:firstRowFirstColumn="0" w:firstRowLastColumn="0" w:lastRowFirstColumn="0" w:lastRowLastColumn="0"/>
              <w:rPr>
                <w:sz w:val="22"/>
              </w:rPr>
            </w:pPr>
          </w:p>
          <w:p w:rsidR="00B64B00" w:rsidRDefault="00B64B00" w:rsidP="00B64B00">
            <w:pPr>
              <w:pStyle w:val="Geenafstand"/>
              <w:cnfStyle w:val="000000000000" w:firstRow="0" w:lastRow="0" w:firstColumn="0" w:lastColumn="0" w:oddVBand="0" w:evenVBand="0" w:oddHBand="0" w:evenHBand="0" w:firstRowFirstColumn="0" w:firstRowLastColumn="0" w:lastRowFirstColumn="0" w:lastRowLastColumn="0"/>
              <w:rPr>
                <w:sz w:val="22"/>
              </w:rPr>
            </w:pPr>
          </w:p>
          <w:p w:rsidR="00B64B00" w:rsidRDefault="00B64B00" w:rsidP="00B64B00">
            <w:pPr>
              <w:pStyle w:val="Geenafstand"/>
              <w:cnfStyle w:val="000000000000" w:firstRow="0" w:lastRow="0" w:firstColumn="0" w:lastColumn="0" w:oddVBand="0" w:evenVBand="0" w:oddHBand="0" w:evenHBand="0" w:firstRowFirstColumn="0" w:firstRowLastColumn="0" w:lastRowFirstColumn="0" w:lastRowLastColumn="0"/>
              <w:rPr>
                <w:sz w:val="22"/>
              </w:rPr>
            </w:pPr>
          </w:p>
          <w:p w:rsidR="00B64B00" w:rsidRDefault="00B64B00" w:rsidP="00B64B00">
            <w:pPr>
              <w:pStyle w:val="Geenafstand"/>
              <w:cnfStyle w:val="000000000000" w:firstRow="0" w:lastRow="0" w:firstColumn="0" w:lastColumn="0" w:oddVBand="0" w:evenVBand="0" w:oddHBand="0" w:evenHBand="0" w:firstRowFirstColumn="0" w:firstRowLastColumn="0" w:lastRowFirstColumn="0" w:lastRowLastColumn="0"/>
              <w:rPr>
                <w:sz w:val="22"/>
              </w:rPr>
            </w:pPr>
          </w:p>
        </w:tc>
      </w:tr>
      <w:tr w:rsidR="00B64B00" w:rsidTr="00B64B00">
        <w:trPr>
          <w:cnfStyle w:val="000000100000" w:firstRow="0" w:lastRow="0" w:firstColumn="0" w:lastColumn="0" w:oddVBand="0" w:evenVBand="0" w:oddHBand="1" w:evenHBand="0" w:firstRowFirstColumn="0" w:firstRowLastColumn="0" w:lastRowFirstColumn="0" w:lastRowLastColumn="0"/>
          <w:trHeight w:val="976"/>
        </w:trPr>
        <w:tc>
          <w:tcPr>
            <w:cnfStyle w:val="001000000000" w:firstRow="0" w:lastRow="0" w:firstColumn="1" w:lastColumn="0" w:oddVBand="0" w:evenVBand="0" w:oddHBand="0" w:evenHBand="0" w:firstRowFirstColumn="0" w:firstRowLastColumn="0" w:lastRowFirstColumn="0" w:lastRowLastColumn="0"/>
            <w:tcW w:w="1903" w:type="dxa"/>
          </w:tcPr>
          <w:p w:rsidR="00B64B00" w:rsidRDefault="00B64B00" w:rsidP="00B64B00">
            <w:pPr>
              <w:pStyle w:val="Geenafstand"/>
              <w:rPr>
                <w:sz w:val="22"/>
              </w:rPr>
            </w:pPr>
          </w:p>
        </w:tc>
        <w:tc>
          <w:tcPr>
            <w:tcW w:w="3646" w:type="dxa"/>
          </w:tcPr>
          <w:p w:rsidR="00B64B00" w:rsidRDefault="00B64B00" w:rsidP="00B64B00">
            <w:pPr>
              <w:pStyle w:val="Geenafstand"/>
              <w:cnfStyle w:val="000000100000" w:firstRow="0" w:lastRow="0" w:firstColumn="0" w:lastColumn="0" w:oddVBand="0" w:evenVBand="0" w:oddHBand="1" w:evenHBand="0" w:firstRowFirstColumn="0" w:firstRowLastColumn="0" w:lastRowFirstColumn="0" w:lastRowLastColumn="0"/>
              <w:rPr>
                <w:sz w:val="22"/>
              </w:rPr>
            </w:pPr>
          </w:p>
        </w:tc>
        <w:tc>
          <w:tcPr>
            <w:tcW w:w="3882" w:type="dxa"/>
          </w:tcPr>
          <w:p w:rsidR="00B64B00" w:rsidRDefault="00B64B00" w:rsidP="00B64B00">
            <w:pPr>
              <w:pStyle w:val="Geenafstand"/>
              <w:cnfStyle w:val="000000100000" w:firstRow="0" w:lastRow="0" w:firstColumn="0" w:lastColumn="0" w:oddVBand="0" w:evenVBand="0" w:oddHBand="1" w:evenHBand="0" w:firstRowFirstColumn="0" w:firstRowLastColumn="0" w:lastRowFirstColumn="0" w:lastRowLastColumn="0"/>
              <w:rPr>
                <w:sz w:val="22"/>
              </w:rPr>
            </w:pPr>
          </w:p>
          <w:p w:rsidR="00B64B00" w:rsidRDefault="00B64B00" w:rsidP="00B64B00">
            <w:pPr>
              <w:pStyle w:val="Geenafstand"/>
              <w:cnfStyle w:val="000000100000" w:firstRow="0" w:lastRow="0" w:firstColumn="0" w:lastColumn="0" w:oddVBand="0" w:evenVBand="0" w:oddHBand="1" w:evenHBand="0" w:firstRowFirstColumn="0" w:firstRowLastColumn="0" w:lastRowFirstColumn="0" w:lastRowLastColumn="0"/>
              <w:rPr>
                <w:sz w:val="22"/>
              </w:rPr>
            </w:pPr>
          </w:p>
          <w:p w:rsidR="00B64B00" w:rsidRDefault="00B64B00" w:rsidP="00B64B00">
            <w:pPr>
              <w:pStyle w:val="Geenafstand"/>
              <w:cnfStyle w:val="000000100000" w:firstRow="0" w:lastRow="0" w:firstColumn="0" w:lastColumn="0" w:oddVBand="0" w:evenVBand="0" w:oddHBand="1" w:evenHBand="0" w:firstRowFirstColumn="0" w:firstRowLastColumn="0" w:lastRowFirstColumn="0" w:lastRowLastColumn="0"/>
              <w:rPr>
                <w:sz w:val="22"/>
              </w:rPr>
            </w:pPr>
          </w:p>
          <w:p w:rsidR="00B64B00" w:rsidRDefault="00B64B00" w:rsidP="00B64B00">
            <w:pPr>
              <w:pStyle w:val="Geenafstand"/>
              <w:cnfStyle w:val="000000100000" w:firstRow="0" w:lastRow="0" w:firstColumn="0" w:lastColumn="0" w:oddVBand="0" w:evenVBand="0" w:oddHBand="1" w:evenHBand="0" w:firstRowFirstColumn="0" w:firstRowLastColumn="0" w:lastRowFirstColumn="0" w:lastRowLastColumn="0"/>
              <w:rPr>
                <w:sz w:val="22"/>
              </w:rPr>
            </w:pPr>
          </w:p>
          <w:p w:rsidR="00B64B00" w:rsidRDefault="00B64B00" w:rsidP="00B64B00">
            <w:pPr>
              <w:pStyle w:val="Geenafstand"/>
              <w:cnfStyle w:val="000000100000" w:firstRow="0" w:lastRow="0" w:firstColumn="0" w:lastColumn="0" w:oddVBand="0" w:evenVBand="0" w:oddHBand="1" w:evenHBand="0" w:firstRowFirstColumn="0" w:firstRowLastColumn="0" w:lastRowFirstColumn="0" w:lastRowLastColumn="0"/>
              <w:rPr>
                <w:sz w:val="22"/>
              </w:rPr>
            </w:pPr>
          </w:p>
        </w:tc>
      </w:tr>
      <w:tr w:rsidR="00B64B00" w:rsidTr="00B64B00">
        <w:trPr>
          <w:trHeight w:val="976"/>
        </w:trPr>
        <w:tc>
          <w:tcPr>
            <w:cnfStyle w:val="001000000000" w:firstRow="0" w:lastRow="0" w:firstColumn="1" w:lastColumn="0" w:oddVBand="0" w:evenVBand="0" w:oddHBand="0" w:evenHBand="0" w:firstRowFirstColumn="0" w:firstRowLastColumn="0" w:lastRowFirstColumn="0" w:lastRowLastColumn="0"/>
            <w:tcW w:w="1903" w:type="dxa"/>
          </w:tcPr>
          <w:p w:rsidR="00B64B00" w:rsidRDefault="00B64B00" w:rsidP="00B64B00">
            <w:pPr>
              <w:pStyle w:val="Geenafstand"/>
              <w:rPr>
                <w:sz w:val="22"/>
              </w:rPr>
            </w:pPr>
          </w:p>
          <w:p w:rsidR="00B64B00" w:rsidRDefault="00B64B00" w:rsidP="00B64B00">
            <w:pPr>
              <w:pStyle w:val="Geenafstand"/>
              <w:rPr>
                <w:sz w:val="22"/>
              </w:rPr>
            </w:pPr>
          </w:p>
          <w:p w:rsidR="00B64B00" w:rsidRDefault="00B64B00" w:rsidP="00B64B00">
            <w:pPr>
              <w:pStyle w:val="Geenafstand"/>
              <w:rPr>
                <w:sz w:val="22"/>
              </w:rPr>
            </w:pPr>
          </w:p>
          <w:p w:rsidR="00B64B00" w:rsidRDefault="00B64B00" w:rsidP="00B64B00">
            <w:pPr>
              <w:pStyle w:val="Geenafstand"/>
              <w:rPr>
                <w:sz w:val="22"/>
              </w:rPr>
            </w:pPr>
          </w:p>
          <w:p w:rsidR="00B64B00" w:rsidRDefault="00B64B00" w:rsidP="00B64B00">
            <w:pPr>
              <w:pStyle w:val="Geenafstand"/>
              <w:rPr>
                <w:sz w:val="22"/>
              </w:rPr>
            </w:pPr>
          </w:p>
        </w:tc>
        <w:tc>
          <w:tcPr>
            <w:tcW w:w="3646" w:type="dxa"/>
          </w:tcPr>
          <w:p w:rsidR="00B64B00" w:rsidRDefault="00B64B00" w:rsidP="00B64B00">
            <w:pPr>
              <w:pStyle w:val="Geenafstand"/>
              <w:cnfStyle w:val="000000000000" w:firstRow="0" w:lastRow="0" w:firstColumn="0" w:lastColumn="0" w:oddVBand="0" w:evenVBand="0" w:oddHBand="0" w:evenHBand="0" w:firstRowFirstColumn="0" w:firstRowLastColumn="0" w:lastRowFirstColumn="0" w:lastRowLastColumn="0"/>
              <w:rPr>
                <w:sz w:val="22"/>
              </w:rPr>
            </w:pPr>
          </w:p>
        </w:tc>
        <w:tc>
          <w:tcPr>
            <w:tcW w:w="3882" w:type="dxa"/>
          </w:tcPr>
          <w:p w:rsidR="00B64B00" w:rsidRDefault="00B64B00" w:rsidP="00B64B00">
            <w:pPr>
              <w:pStyle w:val="Geenafstand"/>
              <w:cnfStyle w:val="000000000000" w:firstRow="0" w:lastRow="0" w:firstColumn="0" w:lastColumn="0" w:oddVBand="0" w:evenVBand="0" w:oddHBand="0" w:evenHBand="0" w:firstRowFirstColumn="0" w:firstRowLastColumn="0" w:lastRowFirstColumn="0" w:lastRowLastColumn="0"/>
              <w:rPr>
                <w:sz w:val="22"/>
              </w:rPr>
            </w:pPr>
          </w:p>
        </w:tc>
      </w:tr>
    </w:tbl>
    <w:p w:rsidR="00B64B00" w:rsidRDefault="00B64B00">
      <w:pPr>
        <w:rPr>
          <w:b/>
          <w:sz w:val="22"/>
        </w:rPr>
      </w:pPr>
    </w:p>
    <w:tbl>
      <w:tblPr>
        <w:tblStyle w:val="Rastertabel2"/>
        <w:tblpPr w:leftFromText="141" w:rightFromText="141" w:vertAnchor="page" w:horzAnchor="margin" w:tblpY="10456"/>
        <w:tblW w:w="9851" w:type="dxa"/>
        <w:tblLook w:val="04A0" w:firstRow="1" w:lastRow="0" w:firstColumn="1" w:lastColumn="0" w:noHBand="0" w:noVBand="1"/>
      </w:tblPr>
      <w:tblGrid>
        <w:gridCol w:w="2127"/>
        <w:gridCol w:w="3827"/>
        <w:gridCol w:w="3897"/>
      </w:tblGrid>
      <w:tr w:rsidR="00B64B00" w:rsidTr="00B64B00">
        <w:trPr>
          <w:cnfStyle w:val="100000000000" w:firstRow="1" w:lastRow="0" w:firstColumn="0" w:lastColumn="0" w:oddVBand="0" w:evenVBand="0" w:oddHBand="0" w:evenHBand="0" w:firstRowFirstColumn="0" w:firstRowLastColumn="0" w:lastRowFirstColumn="0" w:lastRowLastColumn="0"/>
          <w:trHeight w:val="601"/>
        </w:trPr>
        <w:tc>
          <w:tcPr>
            <w:cnfStyle w:val="001000000000" w:firstRow="0" w:lastRow="0" w:firstColumn="1" w:lastColumn="0" w:oddVBand="0" w:evenVBand="0" w:oddHBand="0" w:evenHBand="0" w:firstRowFirstColumn="0" w:firstRowLastColumn="0" w:lastRowFirstColumn="0" w:lastRowLastColumn="0"/>
            <w:tcW w:w="2127" w:type="dxa"/>
          </w:tcPr>
          <w:p w:rsidR="00B64B00" w:rsidRPr="00BF467F" w:rsidRDefault="00B64B00" w:rsidP="00B64B00">
            <w:pPr>
              <w:pStyle w:val="Geenafstand"/>
              <w:rPr>
                <w:sz w:val="22"/>
              </w:rPr>
            </w:pPr>
            <w:r>
              <w:rPr>
                <w:sz w:val="22"/>
              </w:rPr>
              <w:t>Leeftijd in weken</w:t>
            </w:r>
          </w:p>
        </w:tc>
        <w:tc>
          <w:tcPr>
            <w:tcW w:w="3827" w:type="dxa"/>
          </w:tcPr>
          <w:p w:rsidR="00B64B00" w:rsidRPr="00BF467F" w:rsidRDefault="00B64B00" w:rsidP="00B64B00">
            <w:pPr>
              <w:pStyle w:val="Geenafstand"/>
              <w:cnfStyle w:val="100000000000" w:firstRow="1" w:lastRow="0" w:firstColumn="0" w:lastColumn="0" w:oddVBand="0" w:evenVBand="0" w:oddHBand="0" w:evenHBand="0" w:firstRowFirstColumn="0" w:firstRowLastColumn="0" w:lastRowFirstColumn="0" w:lastRowLastColumn="0"/>
              <w:rPr>
                <w:sz w:val="22"/>
              </w:rPr>
            </w:pPr>
            <w:r>
              <w:rPr>
                <w:sz w:val="22"/>
              </w:rPr>
              <w:t xml:space="preserve">Voeding </w:t>
            </w:r>
          </w:p>
        </w:tc>
        <w:tc>
          <w:tcPr>
            <w:tcW w:w="3897" w:type="dxa"/>
          </w:tcPr>
          <w:p w:rsidR="00B64B00" w:rsidRPr="00BF467F" w:rsidRDefault="00B64B00" w:rsidP="00B64B00">
            <w:pPr>
              <w:pStyle w:val="Geenafstand"/>
              <w:cnfStyle w:val="100000000000" w:firstRow="1" w:lastRow="0" w:firstColumn="0" w:lastColumn="0" w:oddVBand="0" w:evenVBand="0" w:oddHBand="0" w:evenHBand="0" w:firstRowFirstColumn="0" w:firstRowLastColumn="0" w:lastRowFirstColumn="0" w:lastRowLastColumn="0"/>
              <w:rPr>
                <w:sz w:val="22"/>
              </w:rPr>
            </w:pPr>
            <w:r>
              <w:rPr>
                <w:sz w:val="22"/>
              </w:rPr>
              <w:t>Belangrijk van deze voeding?</w:t>
            </w:r>
          </w:p>
        </w:tc>
      </w:tr>
      <w:tr w:rsidR="00B64B00" w:rsidTr="00B64B00">
        <w:trPr>
          <w:cnfStyle w:val="000000100000" w:firstRow="0" w:lastRow="0" w:firstColumn="0" w:lastColumn="0" w:oddVBand="0" w:evenVBand="0" w:oddHBand="1" w:evenHBand="0" w:firstRowFirstColumn="0" w:firstRowLastColumn="0" w:lastRowFirstColumn="0" w:lastRowLastColumn="0"/>
          <w:trHeight w:val="1241"/>
        </w:trPr>
        <w:tc>
          <w:tcPr>
            <w:cnfStyle w:val="001000000000" w:firstRow="0" w:lastRow="0" w:firstColumn="1" w:lastColumn="0" w:oddVBand="0" w:evenVBand="0" w:oddHBand="0" w:evenHBand="0" w:firstRowFirstColumn="0" w:firstRowLastColumn="0" w:lastRowFirstColumn="0" w:lastRowLastColumn="0"/>
            <w:tcW w:w="2127" w:type="dxa"/>
          </w:tcPr>
          <w:p w:rsidR="00B64B00" w:rsidRDefault="00B64B00" w:rsidP="00B64B00">
            <w:pPr>
              <w:pStyle w:val="Geenafstand"/>
              <w:rPr>
                <w:sz w:val="22"/>
              </w:rPr>
            </w:pPr>
          </w:p>
        </w:tc>
        <w:tc>
          <w:tcPr>
            <w:tcW w:w="3827" w:type="dxa"/>
          </w:tcPr>
          <w:p w:rsidR="00B64B00" w:rsidRDefault="00B64B00" w:rsidP="00B64B00">
            <w:pPr>
              <w:pStyle w:val="Geenafstand"/>
              <w:cnfStyle w:val="000000100000" w:firstRow="0" w:lastRow="0" w:firstColumn="0" w:lastColumn="0" w:oddVBand="0" w:evenVBand="0" w:oddHBand="1" w:evenHBand="0" w:firstRowFirstColumn="0" w:firstRowLastColumn="0" w:lastRowFirstColumn="0" w:lastRowLastColumn="0"/>
              <w:rPr>
                <w:sz w:val="22"/>
              </w:rPr>
            </w:pPr>
          </w:p>
        </w:tc>
        <w:tc>
          <w:tcPr>
            <w:tcW w:w="3897" w:type="dxa"/>
          </w:tcPr>
          <w:p w:rsidR="00B64B00" w:rsidRDefault="00B64B00" w:rsidP="00B64B00">
            <w:pPr>
              <w:pStyle w:val="Geenafstand"/>
              <w:cnfStyle w:val="000000100000" w:firstRow="0" w:lastRow="0" w:firstColumn="0" w:lastColumn="0" w:oddVBand="0" w:evenVBand="0" w:oddHBand="1" w:evenHBand="0" w:firstRowFirstColumn="0" w:firstRowLastColumn="0" w:lastRowFirstColumn="0" w:lastRowLastColumn="0"/>
              <w:rPr>
                <w:sz w:val="22"/>
              </w:rPr>
            </w:pPr>
          </w:p>
        </w:tc>
      </w:tr>
      <w:tr w:rsidR="00B64B00" w:rsidTr="00B64B00">
        <w:trPr>
          <w:trHeight w:val="1168"/>
        </w:trPr>
        <w:tc>
          <w:tcPr>
            <w:cnfStyle w:val="001000000000" w:firstRow="0" w:lastRow="0" w:firstColumn="1" w:lastColumn="0" w:oddVBand="0" w:evenVBand="0" w:oddHBand="0" w:evenHBand="0" w:firstRowFirstColumn="0" w:firstRowLastColumn="0" w:lastRowFirstColumn="0" w:lastRowLastColumn="0"/>
            <w:tcW w:w="2127" w:type="dxa"/>
          </w:tcPr>
          <w:p w:rsidR="00B64B00" w:rsidRDefault="00B64B00" w:rsidP="00B64B00">
            <w:pPr>
              <w:pStyle w:val="Geenafstand"/>
              <w:rPr>
                <w:sz w:val="22"/>
              </w:rPr>
            </w:pPr>
          </w:p>
        </w:tc>
        <w:tc>
          <w:tcPr>
            <w:tcW w:w="3827" w:type="dxa"/>
          </w:tcPr>
          <w:p w:rsidR="00B64B00" w:rsidRDefault="00B64B00" w:rsidP="00B64B00">
            <w:pPr>
              <w:pStyle w:val="Geenafstand"/>
              <w:cnfStyle w:val="000000000000" w:firstRow="0" w:lastRow="0" w:firstColumn="0" w:lastColumn="0" w:oddVBand="0" w:evenVBand="0" w:oddHBand="0" w:evenHBand="0" w:firstRowFirstColumn="0" w:firstRowLastColumn="0" w:lastRowFirstColumn="0" w:lastRowLastColumn="0"/>
              <w:rPr>
                <w:sz w:val="22"/>
              </w:rPr>
            </w:pPr>
          </w:p>
        </w:tc>
        <w:tc>
          <w:tcPr>
            <w:tcW w:w="3897" w:type="dxa"/>
          </w:tcPr>
          <w:p w:rsidR="00B64B00" w:rsidRDefault="00B64B00" w:rsidP="00B64B00">
            <w:pPr>
              <w:pStyle w:val="Geenafstand"/>
              <w:cnfStyle w:val="000000000000" w:firstRow="0" w:lastRow="0" w:firstColumn="0" w:lastColumn="0" w:oddVBand="0" w:evenVBand="0" w:oddHBand="0" w:evenHBand="0" w:firstRowFirstColumn="0" w:firstRowLastColumn="0" w:lastRowFirstColumn="0" w:lastRowLastColumn="0"/>
              <w:rPr>
                <w:sz w:val="22"/>
              </w:rPr>
            </w:pPr>
          </w:p>
        </w:tc>
      </w:tr>
      <w:tr w:rsidR="00B64B00" w:rsidTr="00B64B00">
        <w:trPr>
          <w:cnfStyle w:val="000000100000" w:firstRow="0" w:lastRow="0" w:firstColumn="0" w:lastColumn="0" w:oddVBand="0" w:evenVBand="0" w:oddHBand="1" w:evenHBand="0" w:firstRowFirstColumn="0" w:firstRowLastColumn="0" w:lastRowFirstColumn="0" w:lastRowLastColumn="0"/>
          <w:trHeight w:val="1168"/>
        </w:trPr>
        <w:tc>
          <w:tcPr>
            <w:cnfStyle w:val="001000000000" w:firstRow="0" w:lastRow="0" w:firstColumn="1" w:lastColumn="0" w:oddVBand="0" w:evenVBand="0" w:oddHBand="0" w:evenHBand="0" w:firstRowFirstColumn="0" w:firstRowLastColumn="0" w:lastRowFirstColumn="0" w:lastRowLastColumn="0"/>
            <w:tcW w:w="2127" w:type="dxa"/>
          </w:tcPr>
          <w:p w:rsidR="00B64B00" w:rsidRDefault="00B64B00" w:rsidP="00B64B00">
            <w:pPr>
              <w:pStyle w:val="Geenafstand"/>
              <w:rPr>
                <w:sz w:val="22"/>
              </w:rPr>
            </w:pPr>
          </w:p>
        </w:tc>
        <w:tc>
          <w:tcPr>
            <w:tcW w:w="3827" w:type="dxa"/>
          </w:tcPr>
          <w:p w:rsidR="00B64B00" w:rsidRDefault="00B64B00" w:rsidP="00B64B00">
            <w:pPr>
              <w:pStyle w:val="Geenafstand"/>
              <w:cnfStyle w:val="000000100000" w:firstRow="0" w:lastRow="0" w:firstColumn="0" w:lastColumn="0" w:oddVBand="0" w:evenVBand="0" w:oddHBand="1" w:evenHBand="0" w:firstRowFirstColumn="0" w:firstRowLastColumn="0" w:lastRowFirstColumn="0" w:lastRowLastColumn="0"/>
              <w:rPr>
                <w:sz w:val="22"/>
              </w:rPr>
            </w:pPr>
          </w:p>
        </w:tc>
        <w:tc>
          <w:tcPr>
            <w:tcW w:w="3897" w:type="dxa"/>
          </w:tcPr>
          <w:p w:rsidR="00B64B00" w:rsidRDefault="00B64B00" w:rsidP="00B64B00">
            <w:pPr>
              <w:pStyle w:val="Geenafstand"/>
              <w:cnfStyle w:val="000000100000" w:firstRow="0" w:lastRow="0" w:firstColumn="0" w:lastColumn="0" w:oddVBand="0" w:evenVBand="0" w:oddHBand="1" w:evenHBand="0" w:firstRowFirstColumn="0" w:firstRowLastColumn="0" w:lastRowFirstColumn="0" w:lastRowLastColumn="0"/>
              <w:rPr>
                <w:sz w:val="22"/>
              </w:rPr>
            </w:pPr>
          </w:p>
        </w:tc>
      </w:tr>
    </w:tbl>
    <w:p w:rsidR="00B64B00" w:rsidRDefault="00B64B00">
      <w:pPr>
        <w:rPr>
          <w:b/>
          <w:sz w:val="22"/>
        </w:rPr>
      </w:pPr>
    </w:p>
    <w:p w:rsidR="00B64B00" w:rsidRPr="00B64B00" w:rsidRDefault="00B64B00">
      <w:pPr>
        <w:rPr>
          <w:sz w:val="22"/>
        </w:rPr>
      </w:pPr>
      <w:r>
        <w:rPr>
          <w:b/>
          <w:sz w:val="22"/>
        </w:rPr>
        <w:t>Opdracht 5: Vleesvarkens</w:t>
      </w:r>
      <w:r>
        <w:rPr>
          <w:b/>
          <w:sz w:val="22"/>
        </w:rPr>
        <w:br/>
      </w:r>
      <w:r>
        <w:rPr>
          <w:sz w:val="22"/>
        </w:rPr>
        <w:t xml:space="preserve">De biggen groeien door goede voeding uit tot mooi vleesvarkens. Ook hier zit een verandering in voer. Beschrijf de verandering van voer en voornamelijk waarom deze voeding zo belangrijk is. </w:t>
      </w:r>
    </w:p>
    <w:p w:rsidR="00B64B00" w:rsidRDefault="00B64B00">
      <w:pPr>
        <w:rPr>
          <w:b/>
          <w:sz w:val="22"/>
        </w:rPr>
      </w:pPr>
      <w:r>
        <w:rPr>
          <w:b/>
          <w:sz w:val="22"/>
        </w:rPr>
        <w:br w:type="page"/>
      </w:r>
    </w:p>
    <w:tbl>
      <w:tblPr>
        <w:tblStyle w:val="Tabelraster"/>
        <w:tblpPr w:leftFromText="141" w:rightFromText="141" w:vertAnchor="text" w:horzAnchor="margin" w:tblpY="-30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6668"/>
      </w:tblGrid>
      <w:tr w:rsidR="00B125FF" w:rsidRPr="00A003D2" w:rsidTr="00B125FF">
        <w:trPr>
          <w:trHeight w:val="277"/>
        </w:trPr>
        <w:tc>
          <w:tcPr>
            <w:tcW w:w="1321" w:type="dxa"/>
            <w:tcBorders>
              <w:bottom w:val="single" w:sz="24" w:space="0" w:color="auto"/>
            </w:tcBorders>
          </w:tcPr>
          <w:p w:rsidR="00B125FF" w:rsidRPr="00A003D2" w:rsidRDefault="00B125FF" w:rsidP="00B125FF">
            <w:pPr>
              <w:pStyle w:val="Kop1"/>
              <w:jc w:val="center"/>
              <w:outlineLvl w:val="0"/>
              <w:rPr>
                <w:sz w:val="40"/>
              </w:rPr>
            </w:pPr>
            <w:proofErr w:type="spellStart"/>
            <w:r w:rsidRPr="00A003D2">
              <w:rPr>
                <w:sz w:val="40"/>
              </w:rPr>
              <w:lastRenderedPageBreak/>
              <w:t>Taak</w:t>
            </w:r>
            <w:proofErr w:type="spellEnd"/>
          </w:p>
        </w:tc>
        <w:tc>
          <w:tcPr>
            <w:tcW w:w="6668" w:type="dxa"/>
            <w:tcBorders>
              <w:bottom w:val="single" w:sz="6" w:space="0" w:color="auto"/>
            </w:tcBorders>
          </w:tcPr>
          <w:p w:rsidR="00B125FF" w:rsidRPr="00A003D2" w:rsidRDefault="00B125FF" w:rsidP="00B125FF">
            <w:pPr>
              <w:pStyle w:val="Kop1"/>
              <w:jc w:val="center"/>
              <w:outlineLvl w:val="0"/>
              <w:rPr>
                <w:b/>
                <w:sz w:val="40"/>
              </w:rPr>
            </w:pPr>
            <w:proofErr w:type="spellStart"/>
            <w:r w:rsidRPr="00A003D2">
              <w:rPr>
                <w:sz w:val="40"/>
              </w:rPr>
              <w:t>Uitvoering</w:t>
            </w:r>
            <w:proofErr w:type="spellEnd"/>
            <w:r w:rsidRPr="00A003D2">
              <w:rPr>
                <w:sz w:val="40"/>
              </w:rPr>
              <w:t xml:space="preserve"> </w:t>
            </w:r>
          </w:p>
        </w:tc>
      </w:tr>
      <w:tr w:rsidR="00B125FF" w:rsidRPr="00A003D2" w:rsidTr="00B125FF">
        <w:trPr>
          <w:trHeight w:val="1161"/>
        </w:trPr>
        <w:tc>
          <w:tcPr>
            <w:tcW w:w="1321" w:type="dxa"/>
            <w:tcBorders>
              <w:top w:val="single" w:sz="24" w:space="0" w:color="auto"/>
              <w:left w:val="single" w:sz="24" w:space="0" w:color="auto"/>
              <w:bottom w:val="single" w:sz="24" w:space="0" w:color="auto"/>
              <w:right w:val="single" w:sz="24" w:space="0" w:color="auto"/>
            </w:tcBorders>
            <w:shd w:val="clear" w:color="auto" w:fill="92D050"/>
          </w:tcPr>
          <w:p w:rsidR="00B125FF" w:rsidRPr="00A003D2" w:rsidRDefault="00B125FF" w:rsidP="00B125FF">
            <w:pPr>
              <w:pStyle w:val="Kop1"/>
              <w:jc w:val="center"/>
              <w:outlineLvl w:val="0"/>
              <w:rPr>
                <w:sz w:val="40"/>
              </w:rPr>
            </w:pPr>
            <w:r>
              <w:rPr>
                <w:sz w:val="40"/>
              </w:rPr>
              <w:br/>
              <w:t>8</w:t>
            </w:r>
            <w:r w:rsidRPr="00A003D2">
              <w:rPr>
                <w:sz w:val="40"/>
              </w:rPr>
              <w:t xml:space="preserve">.  </w:t>
            </w:r>
          </w:p>
        </w:tc>
        <w:tc>
          <w:tcPr>
            <w:tcW w:w="6668" w:type="dxa"/>
            <w:tcBorders>
              <w:top w:val="single" w:sz="6" w:space="0" w:color="auto"/>
              <w:left w:val="single" w:sz="24" w:space="0" w:color="auto"/>
            </w:tcBorders>
          </w:tcPr>
          <w:p w:rsidR="00B125FF" w:rsidRPr="00A003D2" w:rsidRDefault="00B125FF" w:rsidP="00B125FF">
            <w:pPr>
              <w:pStyle w:val="Kop1"/>
              <w:outlineLvl w:val="0"/>
              <w:rPr>
                <w:rFonts w:eastAsiaTheme="minorHAnsi" w:cstheme="minorBidi"/>
                <w:sz w:val="40"/>
                <w:szCs w:val="22"/>
                <w:lang w:eastAsia="en-US"/>
              </w:rPr>
            </w:pPr>
            <w:r w:rsidRPr="00A003D2">
              <w:rPr>
                <w:sz w:val="40"/>
              </w:rPr>
              <w:br/>
              <w:t xml:space="preserve"> </w:t>
            </w:r>
            <w:proofErr w:type="spellStart"/>
            <w:r>
              <w:rPr>
                <w:sz w:val="40"/>
              </w:rPr>
              <w:t>Schudbox</w:t>
            </w:r>
            <w:proofErr w:type="spellEnd"/>
          </w:p>
          <w:p w:rsidR="00B125FF" w:rsidRPr="00A003D2" w:rsidRDefault="00B125FF" w:rsidP="00B125FF">
            <w:pPr>
              <w:pStyle w:val="Kop1"/>
              <w:tabs>
                <w:tab w:val="left" w:pos="556"/>
              </w:tabs>
              <w:outlineLvl w:val="0"/>
              <w:rPr>
                <w:sz w:val="40"/>
              </w:rPr>
            </w:pPr>
            <w:r>
              <w:rPr>
                <w:sz w:val="40"/>
              </w:rPr>
              <w:tab/>
            </w:r>
          </w:p>
        </w:tc>
      </w:tr>
    </w:tbl>
    <w:p w:rsidR="00B125FF" w:rsidRDefault="00B125FF" w:rsidP="00B125FF">
      <w:pPr>
        <w:rPr>
          <w:rFonts w:eastAsiaTheme="majorEastAsia" w:cstheme="majorBidi"/>
          <w:sz w:val="48"/>
          <w:szCs w:val="24"/>
        </w:rPr>
      </w:pPr>
    </w:p>
    <w:tbl>
      <w:tblPr>
        <w:tblStyle w:val="Tabelraster"/>
        <w:tblpPr w:leftFromText="141" w:rightFromText="141" w:vertAnchor="text" w:horzAnchor="margin" w:tblpY="1113"/>
        <w:tblW w:w="9195" w:type="dxa"/>
        <w:tblLook w:val="04A0" w:firstRow="1" w:lastRow="0" w:firstColumn="1" w:lastColumn="0" w:noHBand="0" w:noVBand="1"/>
      </w:tblPr>
      <w:tblGrid>
        <w:gridCol w:w="3114"/>
        <w:gridCol w:w="6081"/>
      </w:tblGrid>
      <w:tr w:rsidR="00B125FF" w:rsidRPr="00165F27" w:rsidTr="00660176">
        <w:trPr>
          <w:trHeight w:val="251"/>
        </w:trPr>
        <w:tc>
          <w:tcPr>
            <w:tcW w:w="3114" w:type="dxa"/>
            <w:tcBorders>
              <w:bottom w:val="single" w:sz="4" w:space="0" w:color="FFFFFF" w:themeColor="background1"/>
            </w:tcBorders>
            <w:shd w:val="pct5" w:color="auto" w:fill="000000" w:themeFill="text1"/>
          </w:tcPr>
          <w:p w:rsidR="00B125FF" w:rsidRPr="00165F27" w:rsidRDefault="00B125FF" w:rsidP="00660176">
            <w:pPr>
              <w:pStyle w:val="Geenafstand"/>
              <w:rPr>
                <w:color w:val="FFFFFF" w:themeColor="background1"/>
                <w:sz w:val="22"/>
              </w:rPr>
            </w:pPr>
            <w:r w:rsidRPr="00165F27">
              <w:rPr>
                <w:color w:val="FFFFFF" w:themeColor="background1"/>
                <w:sz w:val="22"/>
              </w:rPr>
              <w:t>Resultaat</w:t>
            </w:r>
          </w:p>
        </w:tc>
        <w:tc>
          <w:tcPr>
            <w:tcW w:w="6081" w:type="dxa"/>
          </w:tcPr>
          <w:p w:rsidR="00B125FF" w:rsidRPr="00165F27" w:rsidRDefault="00165F27" w:rsidP="00660176">
            <w:pPr>
              <w:rPr>
                <w:sz w:val="22"/>
              </w:rPr>
            </w:pPr>
            <w:r w:rsidRPr="00165F27">
              <w:rPr>
                <w:sz w:val="22"/>
              </w:rPr>
              <w:t xml:space="preserve">Je hebt het rantsoen geanalyseerd met behulp van de </w:t>
            </w:r>
            <w:proofErr w:type="spellStart"/>
            <w:r w:rsidRPr="00165F27">
              <w:rPr>
                <w:sz w:val="22"/>
              </w:rPr>
              <w:t>schudbox</w:t>
            </w:r>
            <w:proofErr w:type="spellEnd"/>
            <w:r w:rsidRPr="00165F27">
              <w:rPr>
                <w:sz w:val="22"/>
              </w:rPr>
              <w:t>. verder heb je kennis gemaakt met kuiluitslagen en het berekende rantsoen.</w:t>
            </w:r>
          </w:p>
        </w:tc>
      </w:tr>
      <w:tr w:rsidR="00B125FF" w:rsidRPr="00165F27" w:rsidTr="00660176">
        <w:trPr>
          <w:trHeight w:val="251"/>
        </w:trPr>
        <w:tc>
          <w:tcPr>
            <w:tcW w:w="3114" w:type="dxa"/>
            <w:tcBorders>
              <w:top w:val="single" w:sz="4" w:space="0" w:color="FFFFFF" w:themeColor="background1"/>
              <w:bottom w:val="single" w:sz="4" w:space="0" w:color="FFFFFF" w:themeColor="background1"/>
            </w:tcBorders>
            <w:shd w:val="pct5" w:color="auto" w:fill="000000" w:themeFill="text1"/>
          </w:tcPr>
          <w:p w:rsidR="00B125FF" w:rsidRPr="00165F27" w:rsidRDefault="00B125FF" w:rsidP="00660176">
            <w:pPr>
              <w:pStyle w:val="Geenafstand"/>
              <w:rPr>
                <w:color w:val="FFFFFF" w:themeColor="background1"/>
                <w:sz w:val="22"/>
              </w:rPr>
            </w:pPr>
            <w:r w:rsidRPr="00165F27">
              <w:rPr>
                <w:color w:val="FFFFFF" w:themeColor="background1"/>
                <w:sz w:val="22"/>
              </w:rPr>
              <w:t xml:space="preserve">Werktijd </w:t>
            </w:r>
          </w:p>
        </w:tc>
        <w:tc>
          <w:tcPr>
            <w:tcW w:w="6081" w:type="dxa"/>
          </w:tcPr>
          <w:p w:rsidR="00B125FF" w:rsidRPr="00165F27" w:rsidRDefault="00165F27" w:rsidP="00660176">
            <w:pPr>
              <w:pStyle w:val="Geenafstand"/>
              <w:rPr>
                <w:sz w:val="22"/>
              </w:rPr>
            </w:pPr>
            <w:r w:rsidRPr="00165F27">
              <w:rPr>
                <w:sz w:val="22"/>
              </w:rPr>
              <w:t>120 minuten</w:t>
            </w:r>
          </w:p>
        </w:tc>
      </w:tr>
      <w:tr w:rsidR="00B125FF" w:rsidRPr="00165F27" w:rsidTr="00660176">
        <w:trPr>
          <w:trHeight w:val="244"/>
        </w:trPr>
        <w:tc>
          <w:tcPr>
            <w:tcW w:w="3114" w:type="dxa"/>
            <w:tcBorders>
              <w:top w:val="single" w:sz="4" w:space="0" w:color="FFFFFF" w:themeColor="background1"/>
              <w:bottom w:val="single" w:sz="4" w:space="0" w:color="FFFFFF" w:themeColor="background1"/>
            </w:tcBorders>
            <w:shd w:val="pct5" w:color="auto" w:fill="000000" w:themeFill="text1"/>
          </w:tcPr>
          <w:p w:rsidR="00B125FF" w:rsidRPr="00165F27" w:rsidRDefault="00B125FF" w:rsidP="00660176">
            <w:pPr>
              <w:pStyle w:val="Geenafstand"/>
              <w:rPr>
                <w:color w:val="FFFFFF" w:themeColor="background1"/>
                <w:sz w:val="22"/>
              </w:rPr>
            </w:pPr>
            <w:r w:rsidRPr="00165F27">
              <w:rPr>
                <w:color w:val="FFFFFF" w:themeColor="background1"/>
                <w:sz w:val="22"/>
              </w:rPr>
              <w:t>Belang</w:t>
            </w:r>
          </w:p>
        </w:tc>
        <w:tc>
          <w:tcPr>
            <w:tcW w:w="6081" w:type="dxa"/>
          </w:tcPr>
          <w:p w:rsidR="00B125FF" w:rsidRPr="00165F27" w:rsidRDefault="00165F27" w:rsidP="00660176">
            <w:pPr>
              <w:pStyle w:val="Geenafstand"/>
              <w:rPr>
                <w:sz w:val="22"/>
              </w:rPr>
            </w:pPr>
            <w:r w:rsidRPr="00165F27">
              <w:rPr>
                <w:sz w:val="22"/>
              </w:rPr>
              <w:t xml:space="preserve">Analyseren van voeding </w:t>
            </w:r>
          </w:p>
        </w:tc>
      </w:tr>
      <w:tr w:rsidR="00B125FF" w:rsidRPr="00165F27" w:rsidTr="00660176">
        <w:trPr>
          <w:trHeight w:val="1114"/>
        </w:trPr>
        <w:tc>
          <w:tcPr>
            <w:tcW w:w="3114" w:type="dxa"/>
            <w:tcBorders>
              <w:top w:val="single" w:sz="4" w:space="0" w:color="FFFFFF" w:themeColor="background1"/>
              <w:bottom w:val="single" w:sz="4" w:space="0" w:color="FFFFFF" w:themeColor="background1"/>
            </w:tcBorders>
            <w:shd w:val="pct5" w:color="auto" w:fill="000000" w:themeFill="text1"/>
          </w:tcPr>
          <w:p w:rsidR="00B125FF" w:rsidRPr="00165F27" w:rsidRDefault="00B125FF" w:rsidP="00660176">
            <w:pPr>
              <w:pStyle w:val="Geenafstand"/>
              <w:rPr>
                <w:color w:val="FFFFFF" w:themeColor="background1"/>
                <w:sz w:val="22"/>
              </w:rPr>
            </w:pPr>
            <w:r w:rsidRPr="00165F27">
              <w:rPr>
                <w:color w:val="FFFFFF" w:themeColor="background1"/>
                <w:sz w:val="22"/>
              </w:rPr>
              <w:t>Benodigdheden</w:t>
            </w:r>
          </w:p>
        </w:tc>
        <w:tc>
          <w:tcPr>
            <w:tcW w:w="6081" w:type="dxa"/>
          </w:tcPr>
          <w:p w:rsidR="00B125FF" w:rsidRDefault="00165F27" w:rsidP="00660176">
            <w:pPr>
              <w:pStyle w:val="Geenafstand"/>
              <w:rPr>
                <w:sz w:val="22"/>
              </w:rPr>
            </w:pPr>
            <w:r>
              <w:rPr>
                <w:sz w:val="22"/>
              </w:rPr>
              <w:t xml:space="preserve">- </w:t>
            </w:r>
            <w:proofErr w:type="spellStart"/>
            <w:r>
              <w:rPr>
                <w:sz w:val="22"/>
              </w:rPr>
              <w:t>schudbox</w:t>
            </w:r>
            <w:proofErr w:type="spellEnd"/>
          </w:p>
          <w:p w:rsidR="00165F27" w:rsidRDefault="00165F27" w:rsidP="00660176">
            <w:pPr>
              <w:pStyle w:val="Geenafstand"/>
              <w:rPr>
                <w:sz w:val="22"/>
              </w:rPr>
            </w:pPr>
            <w:r>
              <w:rPr>
                <w:sz w:val="22"/>
              </w:rPr>
              <w:t>- weegschaal</w:t>
            </w:r>
          </w:p>
          <w:p w:rsidR="00165F27" w:rsidRDefault="00165F27" w:rsidP="00660176">
            <w:pPr>
              <w:pStyle w:val="Geenafstand"/>
              <w:rPr>
                <w:sz w:val="22"/>
              </w:rPr>
            </w:pPr>
            <w:r>
              <w:rPr>
                <w:sz w:val="22"/>
              </w:rPr>
              <w:t>- maatbeker</w:t>
            </w:r>
          </w:p>
          <w:p w:rsidR="00165F27" w:rsidRDefault="00165F27" w:rsidP="00660176">
            <w:pPr>
              <w:pStyle w:val="Geenafstand"/>
              <w:rPr>
                <w:sz w:val="22"/>
              </w:rPr>
            </w:pPr>
            <w:r>
              <w:rPr>
                <w:sz w:val="22"/>
              </w:rPr>
              <w:t>- rantsoen</w:t>
            </w:r>
          </w:p>
          <w:p w:rsidR="00165F27" w:rsidRDefault="00165F27" w:rsidP="00660176">
            <w:pPr>
              <w:pStyle w:val="Geenafstand"/>
              <w:rPr>
                <w:sz w:val="22"/>
              </w:rPr>
            </w:pPr>
            <w:r>
              <w:rPr>
                <w:sz w:val="22"/>
              </w:rPr>
              <w:t>- kuiluitslagen</w:t>
            </w:r>
          </w:p>
          <w:p w:rsidR="00165F27" w:rsidRPr="00165F27" w:rsidRDefault="00165F27" w:rsidP="00660176">
            <w:pPr>
              <w:pStyle w:val="Geenafstand"/>
              <w:rPr>
                <w:sz w:val="22"/>
              </w:rPr>
            </w:pPr>
            <w:r>
              <w:rPr>
                <w:sz w:val="22"/>
              </w:rPr>
              <w:t xml:space="preserve">- rantsoenanalyse </w:t>
            </w:r>
          </w:p>
        </w:tc>
      </w:tr>
    </w:tbl>
    <w:p w:rsidR="00B125FF" w:rsidRDefault="00B125FF" w:rsidP="00B125FF">
      <w:r>
        <w:br/>
      </w:r>
    </w:p>
    <w:p w:rsidR="00B125FF" w:rsidRDefault="00B125FF" w:rsidP="00B125FF"/>
    <w:p w:rsidR="00B125FF" w:rsidRDefault="00B125FF" w:rsidP="00B125FF"/>
    <w:p w:rsidR="00165F27" w:rsidRPr="00D437EF" w:rsidRDefault="00165F27" w:rsidP="00165F27">
      <w:pPr>
        <w:rPr>
          <w:rStyle w:val="lessen"/>
          <w:rFonts w:cs="Arial"/>
          <w:b/>
        </w:rPr>
      </w:pPr>
      <w:proofErr w:type="spellStart"/>
      <w:r>
        <w:rPr>
          <w:rStyle w:val="lessen"/>
          <w:rFonts w:cs="Arial"/>
          <w:b/>
        </w:rPr>
        <w:t>Opdracht</w:t>
      </w:r>
      <w:proofErr w:type="spellEnd"/>
      <w:r>
        <w:rPr>
          <w:rStyle w:val="lessen"/>
          <w:rFonts w:cs="Arial"/>
          <w:b/>
        </w:rPr>
        <w:t xml:space="preserve"> 1</w:t>
      </w:r>
    </w:p>
    <w:p w:rsidR="00165F27" w:rsidRDefault="00165F27" w:rsidP="00165F27">
      <w:pPr>
        <w:rPr>
          <w:rStyle w:val="lessen"/>
          <w:rFonts w:cs="Arial"/>
        </w:rPr>
      </w:pPr>
      <w:proofErr w:type="spellStart"/>
      <w:r>
        <w:rPr>
          <w:rStyle w:val="lessen"/>
          <w:rFonts w:cs="Arial"/>
        </w:rPr>
        <w:t>Bepaal</w:t>
      </w:r>
      <w:proofErr w:type="spellEnd"/>
      <w:r>
        <w:rPr>
          <w:rStyle w:val="lessen"/>
          <w:rFonts w:cs="Arial"/>
        </w:rPr>
        <w:t xml:space="preserve"> met de </w:t>
      </w:r>
      <w:proofErr w:type="spellStart"/>
      <w:r>
        <w:rPr>
          <w:rStyle w:val="lessen"/>
          <w:rFonts w:cs="Arial"/>
        </w:rPr>
        <w:t>schudbox</w:t>
      </w:r>
      <w:proofErr w:type="spellEnd"/>
      <w:r>
        <w:rPr>
          <w:rStyle w:val="lessen"/>
          <w:rFonts w:cs="Arial"/>
        </w:rPr>
        <w:t xml:space="preserve"> </w:t>
      </w:r>
      <w:r w:rsidRPr="0020133C">
        <w:rPr>
          <w:rStyle w:val="lessen"/>
          <w:rFonts w:cs="Arial"/>
        </w:rPr>
        <w:t>(</w:t>
      </w:r>
      <w:proofErr w:type="spellStart"/>
      <w:r w:rsidRPr="0020133C">
        <w:rPr>
          <w:rStyle w:val="lessen"/>
          <w:rFonts w:cs="Arial"/>
        </w:rPr>
        <w:t>uitleg</w:t>
      </w:r>
      <w:proofErr w:type="spellEnd"/>
      <w:r w:rsidRPr="0020133C">
        <w:rPr>
          <w:rStyle w:val="lessen"/>
          <w:rFonts w:cs="Arial"/>
        </w:rPr>
        <w:t xml:space="preserve"> </w:t>
      </w:r>
      <w:proofErr w:type="spellStart"/>
      <w:r w:rsidRPr="0020133C">
        <w:rPr>
          <w:rStyle w:val="lessen"/>
          <w:rFonts w:cs="Arial"/>
        </w:rPr>
        <w:t>ontvang</w:t>
      </w:r>
      <w:proofErr w:type="spellEnd"/>
      <w:r w:rsidRPr="0020133C">
        <w:rPr>
          <w:rStyle w:val="lessen"/>
          <w:rFonts w:cs="Arial"/>
        </w:rPr>
        <w:t xml:space="preserve"> je van de docent) of het </w:t>
      </w:r>
      <w:proofErr w:type="spellStart"/>
      <w:r w:rsidRPr="0020133C">
        <w:rPr>
          <w:rStyle w:val="lessen"/>
          <w:rFonts w:cs="Arial"/>
        </w:rPr>
        <w:t>rantsoen</w:t>
      </w:r>
      <w:proofErr w:type="spellEnd"/>
      <w:r w:rsidRPr="0020133C">
        <w:rPr>
          <w:rStyle w:val="lessen"/>
          <w:rFonts w:cs="Arial"/>
        </w:rPr>
        <w:t xml:space="preserve"> </w:t>
      </w:r>
      <w:proofErr w:type="spellStart"/>
      <w:r w:rsidRPr="0020133C">
        <w:rPr>
          <w:rStyle w:val="lessen"/>
          <w:rFonts w:cs="Arial"/>
        </w:rPr>
        <w:t>voldoet</w:t>
      </w:r>
      <w:proofErr w:type="spellEnd"/>
      <w:r w:rsidRPr="0020133C">
        <w:rPr>
          <w:rStyle w:val="lessen"/>
          <w:rFonts w:cs="Arial"/>
        </w:rPr>
        <w:t xml:space="preserve"> </w:t>
      </w:r>
      <w:proofErr w:type="spellStart"/>
      <w:r w:rsidRPr="0020133C">
        <w:rPr>
          <w:rStyle w:val="lessen"/>
          <w:rFonts w:cs="Arial"/>
        </w:rPr>
        <w:t>aan</w:t>
      </w:r>
      <w:proofErr w:type="spellEnd"/>
      <w:r w:rsidRPr="0020133C">
        <w:rPr>
          <w:rStyle w:val="lessen"/>
          <w:rFonts w:cs="Arial"/>
        </w:rPr>
        <w:t xml:space="preserve"> de % </w:t>
      </w:r>
      <w:proofErr w:type="spellStart"/>
      <w:r w:rsidRPr="0020133C">
        <w:rPr>
          <w:rStyle w:val="lessen"/>
          <w:rFonts w:cs="Arial"/>
        </w:rPr>
        <w:t>normen</w:t>
      </w:r>
      <w:proofErr w:type="spellEnd"/>
      <w:r w:rsidRPr="0020133C">
        <w:rPr>
          <w:rStyle w:val="lessen"/>
          <w:rFonts w:cs="Arial"/>
        </w:rPr>
        <w:t xml:space="preserve"> per </w:t>
      </w:r>
      <w:proofErr w:type="spellStart"/>
      <w:r w:rsidRPr="0020133C">
        <w:rPr>
          <w:rStyle w:val="lessen"/>
          <w:rFonts w:cs="Arial"/>
        </w:rPr>
        <w:t>fractie</w:t>
      </w:r>
      <w:proofErr w:type="spellEnd"/>
      <w:r w:rsidRPr="0020133C">
        <w:rPr>
          <w:rStyle w:val="lessen"/>
          <w:rFonts w:cs="Arial"/>
        </w:rPr>
        <w:t>.</w:t>
      </w:r>
    </w:p>
    <w:p w:rsidR="00165F27" w:rsidRDefault="00165F27" w:rsidP="00165F27">
      <w:pPr>
        <w:pStyle w:val="Geenafstand"/>
        <w:rPr>
          <w:lang w:val="en-US"/>
        </w:rPr>
      </w:pPr>
    </w:p>
    <w:p w:rsidR="00165F27" w:rsidRDefault="00165F27" w:rsidP="00165F27">
      <w:pPr>
        <w:pStyle w:val="Geenafstand"/>
        <w:rPr>
          <w:lang w:val="en-US"/>
        </w:rPr>
      </w:pPr>
    </w:p>
    <w:p w:rsidR="00165F27" w:rsidRPr="0020133C" w:rsidRDefault="00165F27" w:rsidP="00165F27">
      <w:pPr>
        <w:rPr>
          <w:rStyle w:val="lessen"/>
          <w:rFonts w:cs="Arial"/>
        </w:rPr>
      </w:pPr>
      <w:r>
        <w:rPr>
          <w:rStyle w:val="lessen"/>
          <w:rFonts w:cs="Arial"/>
        </w:rPr>
        <w:t xml:space="preserve">Wat is je </w:t>
      </w:r>
      <w:proofErr w:type="spellStart"/>
      <w:r>
        <w:rPr>
          <w:rStyle w:val="lessen"/>
          <w:rFonts w:cs="Arial"/>
        </w:rPr>
        <w:t>opgevallen</w:t>
      </w:r>
      <w:proofErr w:type="spellEnd"/>
      <w:r w:rsidRPr="0020133C">
        <w:rPr>
          <w:rStyle w:val="lessen"/>
          <w:rFonts w:cs="Arial"/>
        </w:rPr>
        <w:t>?</w:t>
      </w:r>
    </w:p>
    <w:p w:rsidR="00165F27" w:rsidRPr="0020133C" w:rsidRDefault="00165F27" w:rsidP="00165F27">
      <w:pPr>
        <w:rPr>
          <w:rStyle w:val="lessen"/>
          <w:rFonts w:cs="Arial"/>
        </w:rPr>
      </w:pPr>
    </w:p>
    <w:p w:rsidR="00165F27" w:rsidRDefault="00165F27" w:rsidP="00165F27">
      <w:pPr>
        <w:rPr>
          <w:rStyle w:val="lessen"/>
          <w:rFonts w:cs="Arial"/>
        </w:rPr>
      </w:pPr>
      <w:r w:rsidRPr="0020133C">
        <w:rPr>
          <w:rStyle w:val="lessen"/>
          <w:rFonts w:cs="Arial"/>
        </w:rPr>
        <w:t>…………………………………………………………………………………………………………</w:t>
      </w:r>
    </w:p>
    <w:p w:rsidR="00165F27" w:rsidRDefault="00165F27" w:rsidP="00165F27">
      <w:pPr>
        <w:rPr>
          <w:rStyle w:val="lessen"/>
          <w:rFonts w:cs="Arial"/>
        </w:rPr>
      </w:pPr>
      <w:r w:rsidRPr="0020133C">
        <w:rPr>
          <w:rStyle w:val="lessen"/>
          <w:rFonts w:cs="Arial"/>
        </w:rPr>
        <w:t>…………………………………………………………………………………………………………</w:t>
      </w:r>
    </w:p>
    <w:p w:rsidR="00165F27" w:rsidRDefault="00165F27" w:rsidP="00165F27">
      <w:pPr>
        <w:rPr>
          <w:rStyle w:val="lessen"/>
          <w:rFonts w:cs="Arial"/>
        </w:rPr>
      </w:pPr>
      <w:r w:rsidRPr="0020133C">
        <w:rPr>
          <w:rStyle w:val="lessen"/>
          <w:rFonts w:cs="Arial"/>
        </w:rPr>
        <w:t>…………………………………………………………………………………………………………</w:t>
      </w:r>
    </w:p>
    <w:p w:rsidR="00165F27" w:rsidRDefault="00165F27" w:rsidP="00165F27">
      <w:pPr>
        <w:pStyle w:val="Geenafstand"/>
        <w:rPr>
          <w:lang w:val="en-US"/>
        </w:rPr>
      </w:pPr>
      <w:r w:rsidRPr="0020133C">
        <w:rPr>
          <w:rStyle w:val="lessen"/>
          <w:rFonts w:cs="Arial"/>
        </w:rPr>
        <w:t>…………………………………………………………………………………………………………</w:t>
      </w:r>
      <w:r>
        <w:rPr>
          <w:rStyle w:val="lessen"/>
          <w:rFonts w:cs="Arial"/>
        </w:rPr>
        <w:br/>
      </w:r>
    </w:p>
    <w:p w:rsidR="00165F27" w:rsidRPr="00165F27" w:rsidRDefault="00165F27" w:rsidP="00165F27">
      <w:pPr>
        <w:pStyle w:val="Geenafstand"/>
        <w:rPr>
          <w:lang w:val="en-US"/>
        </w:rPr>
      </w:pPr>
    </w:p>
    <w:p w:rsidR="00165F27" w:rsidRPr="0020133C" w:rsidRDefault="00165F27" w:rsidP="00165F27">
      <w:pPr>
        <w:rPr>
          <w:rStyle w:val="lessen"/>
          <w:rFonts w:cs="Arial"/>
        </w:rPr>
      </w:pPr>
      <w:r w:rsidRPr="0020133C">
        <w:rPr>
          <w:rStyle w:val="lessen"/>
          <w:rFonts w:cs="Arial"/>
        </w:rPr>
        <w:t xml:space="preserve">Wat is het </w:t>
      </w:r>
      <w:proofErr w:type="spellStart"/>
      <w:r w:rsidRPr="0020133C">
        <w:rPr>
          <w:rStyle w:val="lessen"/>
          <w:rFonts w:cs="Arial"/>
        </w:rPr>
        <w:t>advies</w:t>
      </w:r>
      <w:proofErr w:type="spellEnd"/>
      <w:r w:rsidRPr="0020133C">
        <w:rPr>
          <w:rStyle w:val="lessen"/>
          <w:rFonts w:cs="Arial"/>
        </w:rPr>
        <w:t>?</w:t>
      </w:r>
    </w:p>
    <w:p w:rsidR="00165F27" w:rsidRPr="0020133C" w:rsidRDefault="00165F27" w:rsidP="00165F27">
      <w:pPr>
        <w:rPr>
          <w:rStyle w:val="lessen"/>
          <w:rFonts w:cs="Arial"/>
        </w:rPr>
      </w:pPr>
    </w:p>
    <w:p w:rsidR="00165F27" w:rsidRDefault="00165F27" w:rsidP="00165F27">
      <w:pPr>
        <w:rPr>
          <w:rStyle w:val="lessen"/>
          <w:rFonts w:cs="Arial"/>
        </w:rPr>
      </w:pPr>
      <w:r w:rsidRPr="0020133C">
        <w:rPr>
          <w:rStyle w:val="lessen"/>
          <w:rFonts w:cs="Arial"/>
        </w:rPr>
        <w:t>…………………………………………………………………………………………………………</w:t>
      </w:r>
    </w:p>
    <w:p w:rsidR="00165F27" w:rsidRDefault="00165F27" w:rsidP="00165F27">
      <w:pPr>
        <w:rPr>
          <w:rStyle w:val="lessen"/>
          <w:rFonts w:cs="Arial"/>
        </w:rPr>
      </w:pPr>
      <w:r w:rsidRPr="0020133C">
        <w:rPr>
          <w:rStyle w:val="lessen"/>
          <w:rFonts w:cs="Arial"/>
        </w:rPr>
        <w:t>…………………………………………………………………………………………………………</w:t>
      </w:r>
    </w:p>
    <w:p w:rsidR="00165F27" w:rsidRDefault="00165F27" w:rsidP="00165F27">
      <w:pPr>
        <w:rPr>
          <w:rStyle w:val="lessen"/>
          <w:rFonts w:cs="Arial"/>
        </w:rPr>
      </w:pPr>
      <w:r w:rsidRPr="0020133C">
        <w:rPr>
          <w:rStyle w:val="lessen"/>
          <w:rFonts w:cs="Arial"/>
        </w:rPr>
        <w:t>…………………………………………………………………………………………………………</w:t>
      </w:r>
    </w:p>
    <w:p w:rsidR="00B125FF" w:rsidRDefault="00165F27" w:rsidP="00165F27">
      <w:pPr>
        <w:rPr>
          <w:rFonts w:eastAsiaTheme="majorEastAsia" w:cstheme="majorBidi"/>
          <w:sz w:val="48"/>
          <w:szCs w:val="26"/>
          <w:lang w:val="en-US" w:eastAsia="nl-NL"/>
        </w:rPr>
      </w:pPr>
      <w:r w:rsidRPr="0020133C">
        <w:rPr>
          <w:rStyle w:val="lessen"/>
          <w:rFonts w:cs="Arial"/>
        </w:rPr>
        <w:t>…………………………………………………………………………………………………………</w:t>
      </w:r>
      <w:r w:rsidR="00B125FF">
        <w:rPr>
          <w:rStyle w:val="lessen"/>
          <w:rFonts w:cs="Arial"/>
        </w:rPr>
        <w:br w:type="page"/>
      </w:r>
    </w:p>
    <w:p w:rsidR="00D02475" w:rsidRPr="00165F27" w:rsidRDefault="00165F27">
      <w:pPr>
        <w:rPr>
          <w:b/>
          <w:sz w:val="22"/>
        </w:rPr>
      </w:pPr>
      <w:r w:rsidRPr="00165F27">
        <w:rPr>
          <w:b/>
          <w:sz w:val="22"/>
        </w:rPr>
        <w:lastRenderedPageBreak/>
        <w:t>Opdracht 2.</w:t>
      </w:r>
    </w:p>
    <w:p w:rsidR="00165F27" w:rsidRDefault="00165F27" w:rsidP="00165F27">
      <w:pPr>
        <w:pStyle w:val="Geenafstand"/>
        <w:rPr>
          <w:sz w:val="22"/>
        </w:rPr>
      </w:pPr>
      <w:r w:rsidRPr="00165F27">
        <w:rPr>
          <w:sz w:val="22"/>
        </w:rPr>
        <w:t>Bekijken samen met de docent/veehouder</w:t>
      </w:r>
      <w:r w:rsidR="00B35A1B">
        <w:rPr>
          <w:sz w:val="22"/>
        </w:rPr>
        <w:t xml:space="preserve"> de kuiluitslagen van een maiskuil en een graskuil. </w:t>
      </w:r>
    </w:p>
    <w:p w:rsidR="00B35A1B" w:rsidRDefault="00B35A1B" w:rsidP="00B35A1B">
      <w:pPr>
        <w:rPr>
          <w:rStyle w:val="lessen"/>
          <w:rFonts w:cs="Arial"/>
        </w:rPr>
      </w:pPr>
    </w:p>
    <w:p w:rsidR="00B35A1B" w:rsidRPr="00B35A1B" w:rsidRDefault="00B35A1B" w:rsidP="00B35A1B">
      <w:pPr>
        <w:pStyle w:val="Geenafstand"/>
        <w:rPr>
          <w:lang w:val="en-US"/>
        </w:rPr>
      </w:pPr>
    </w:p>
    <w:p w:rsidR="00B35A1B" w:rsidRPr="00B35A1B" w:rsidRDefault="00B35A1B" w:rsidP="00B35A1B">
      <w:pPr>
        <w:pStyle w:val="Geenafstand"/>
        <w:rPr>
          <w:sz w:val="22"/>
          <w:lang w:val="en-US"/>
        </w:rPr>
      </w:pPr>
      <w:proofErr w:type="spellStart"/>
      <w:r>
        <w:rPr>
          <w:sz w:val="22"/>
          <w:lang w:val="en-US"/>
        </w:rPr>
        <w:t>Welke</w:t>
      </w:r>
      <w:proofErr w:type="spellEnd"/>
      <w:r>
        <w:rPr>
          <w:sz w:val="22"/>
          <w:lang w:val="en-US"/>
        </w:rPr>
        <w:t xml:space="preserve"> </w:t>
      </w:r>
      <w:proofErr w:type="spellStart"/>
      <w:r>
        <w:rPr>
          <w:sz w:val="22"/>
          <w:lang w:val="en-US"/>
        </w:rPr>
        <w:t>onderdelen</w:t>
      </w:r>
      <w:proofErr w:type="spellEnd"/>
      <w:r>
        <w:rPr>
          <w:sz w:val="22"/>
          <w:lang w:val="en-US"/>
        </w:rPr>
        <w:t xml:space="preserve"> </w:t>
      </w:r>
      <w:proofErr w:type="spellStart"/>
      <w:r>
        <w:rPr>
          <w:sz w:val="22"/>
          <w:lang w:val="en-US"/>
        </w:rPr>
        <w:t>kende</w:t>
      </w:r>
      <w:proofErr w:type="spellEnd"/>
      <w:r>
        <w:rPr>
          <w:sz w:val="22"/>
          <w:lang w:val="en-US"/>
        </w:rPr>
        <w:t xml:space="preserve"> je al?</w:t>
      </w:r>
    </w:p>
    <w:p w:rsidR="00B35A1B" w:rsidRPr="00B35A1B" w:rsidRDefault="00B35A1B" w:rsidP="00B35A1B">
      <w:pPr>
        <w:pStyle w:val="Geenafstand"/>
        <w:rPr>
          <w:lang w:val="en-US"/>
        </w:rPr>
      </w:pPr>
    </w:p>
    <w:p w:rsidR="00B35A1B" w:rsidRDefault="00B35A1B" w:rsidP="00B35A1B">
      <w:pPr>
        <w:rPr>
          <w:rStyle w:val="lessen"/>
          <w:rFonts w:cs="Arial"/>
        </w:rPr>
      </w:pPr>
      <w:r w:rsidRPr="0020133C">
        <w:rPr>
          <w:rStyle w:val="lessen"/>
          <w:rFonts w:cs="Arial"/>
        </w:rPr>
        <w:t>…………………………………………………………………………………………………………</w:t>
      </w:r>
    </w:p>
    <w:p w:rsidR="00B35A1B" w:rsidRDefault="00B35A1B" w:rsidP="00B35A1B">
      <w:pPr>
        <w:rPr>
          <w:rStyle w:val="lessen"/>
          <w:rFonts w:cs="Arial"/>
        </w:rPr>
      </w:pPr>
      <w:r w:rsidRPr="0020133C">
        <w:rPr>
          <w:rStyle w:val="lessen"/>
          <w:rFonts w:cs="Arial"/>
        </w:rPr>
        <w:t>…………………………………………………………………………………………………………</w:t>
      </w:r>
    </w:p>
    <w:p w:rsidR="00B35A1B" w:rsidRDefault="00B35A1B" w:rsidP="00B35A1B">
      <w:pPr>
        <w:rPr>
          <w:rStyle w:val="lessen"/>
          <w:rFonts w:cs="Arial"/>
        </w:rPr>
      </w:pPr>
      <w:r w:rsidRPr="0020133C">
        <w:rPr>
          <w:rStyle w:val="lessen"/>
          <w:rFonts w:cs="Arial"/>
        </w:rPr>
        <w:t>…………………………………………………………………………………………………………</w:t>
      </w:r>
    </w:p>
    <w:p w:rsidR="00B35A1B" w:rsidRDefault="00B35A1B" w:rsidP="00B35A1B">
      <w:pPr>
        <w:pStyle w:val="Geenafstand"/>
        <w:rPr>
          <w:rStyle w:val="lessen"/>
          <w:rFonts w:cs="Arial"/>
        </w:rPr>
      </w:pPr>
      <w:r w:rsidRPr="0020133C">
        <w:rPr>
          <w:rStyle w:val="lessen"/>
          <w:rFonts w:cs="Arial"/>
        </w:rPr>
        <w:t>…………………………………………………………………………………………………………</w:t>
      </w:r>
    </w:p>
    <w:p w:rsidR="00B35A1B" w:rsidRDefault="00B35A1B" w:rsidP="00B35A1B">
      <w:pPr>
        <w:pStyle w:val="Geenafstand"/>
        <w:rPr>
          <w:rStyle w:val="lessen"/>
          <w:rFonts w:cs="Arial"/>
        </w:rPr>
      </w:pPr>
    </w:p>
    <w:p w:rsidR="00B35A1B" w:rsidRPr="00B35A1B" w:rsidRDefault="00B35A1B" w:rsidP="00B35A1B">
      <w:pPr>
        <w:pStyle w:val="Geenafstand"/>
        <w:rPr>
          <w:lang w:val="en-US"/>
        </w:rPr>
      </w:pPr>
    </w:p>
    <w:p w:rsidR="00B35A1B" w:rsidRPr="00B35A1B" w:rsidRDefault="00B35A1B" w:rsidP="00B35A1B">
      <w:pPr>
        <w:pStyle w:val="Geenafstand"/>
        <w:rPr>
          <w:sz w:val="22"/>
          <w:lang w:val="en-US"/>
        </w:rPr>
      </w:pPr>
      <w:r w:rsidRPr="00B35A1B">
        <w:rPr>
          <w:sz w:val="22"/>
          <w:lang w:val="en-US"/>
        </w:rPr>
        <w:t xml:space="preserve">Wat </w:t>
      </w:r>
      <w:proofErr w:type="spellStart"/>
      <w:r w:rsidRPr="00B35A1B">
        <w:rPr>
          <w:sz w:val="22"/>
          <w:lang w:val="en-US"/>
        </w:rPr>
        <w:t>valt</w:t>
      </w:r>
      <w:proofErr w:type="spellEnd"/>
      <w:r w:rsidRPr="00B35A1B">
        <w:rPr>
          <w:sz w:val="22"/>
          <w:lang w:val="en-US"/>
        </w:rPr>
        <w:t xml:space="preserve"> je op?</w:t>
      </w:r>
    </w:p>
    <w:p w:rsidR="00B35A1B" w:rsidRPr="00B35A1B" w:rsidRDefault="00B35A1B" w:rsidP="00B35A1B">
      <w:pPr>
        <w:pStyle w:val="Geenafstand"/>
        <w:rPr>
          <w:lang w:val="en-US"/>
        </w:rPr>
      </w:pPr>
    </w:p>
    <w:p w:rsidR="00B35A1B" w:rsidRDefault="00B35A1B" w:rsidP="00B35A1B">
      <w:pPr>
        <w:rPr>
          <w:rStyle w:val="lessen"/>
          <w:rFonts w:cs="Arial"/>
        </w:rPr>
      </w:pPr>
      <w:r w:rsidRPr="0020133C">
        <w:rPr>
          <w:rStyle w:val="lessen"/>
          <w:rFonts w:cs="Arial"/>
        </w:rPr>
        <w:t>…………………………………………………………………………………………………………</w:t>
      </w:r>
    </w:p>
    <w:p w:rsidR="00B35A1B" w:rsidRDefault="00B35A1B" w:rsidP="00B35A1B">
      <w:pPr>
        <w:rPr>
          <w:rStyle w:val="lessen"/>
          <w:rFonts w:cs="Arial"/>
        </w:rPr>
      </w:pPr>
      <w:r w:rsidRPr="0020133C">
        <w:rPr>
          <w:rStyle w:val="lessen"/>
          <w:rFonts w:cs="Arial"/>
        </w:rPr>
        <w:t>…………………………………………………………………………………………………………</w:t>
      </w:r>
    </w:p>
    <w:p w:rsidR="00B35A1B" w:rsidRDefault="00B35A1B" w:rsidP="00B35A1B">
      <w:pPr>
        <w:rPr>
          <w:rStyle w:val="lessen"/>
          <w:rFonts w:cs="Arial"/>
        </w:rPr>
      </w:pPr>
      <w:r w:rsidRPr="0020133C">
        <w:rPr>
          <w:rStyle w:val="lessen"/>
          <w:rFonts w:cs="Arial"/>
        </w:rPr>
        <w:t>…………………………………………………………………………………………………………</w:t>
      </w:r>
    </w:p>
    <w:p w:rsidR="00B35A1B" w:rsidRPr="00165F27" w:rsidRDefault="00B35A1B" w:rsidP="00B35A1B">
      <w:pPr>
        <w:pStyle w:val="Geenafstand"/>
        <w:rPr>
          <w:sz w:val="22"/>
        </w:rPr>
      </w:pPr>
      <w:r w:rsidRPr="0020133C">
        <w:rPr>
          <w:rStyle w:val="lessen"/>
          <w:rFonts w:cs="Arial"/>
        </w:rPr>
        <w:t>…………………………………………………………………………………………………………</w:t>
      </w:r>
    </w:p>
    <w:p w:rsidR="00B35A1B" w:rsidRPr="00165F27" w:rsidRDefault="00B35A1B" w:rsidP="00B35A1B">
      <w:pPr>
        <w:pStyle w:val="Geenafstand"/>
        <w:rPr>
          <w:sz w:val="22"/>
        </w:rPr>
      </w:pPr>
      <w:bookmarkStart w:id="11" w:name="_GoBack"/>
      <w:bookmarkEnd w:id="11"/>
    </w:p>
    <w:p w:rsidR="00B35A1B" w:rsidRPr="00B35A1B" w:rsidRDefault="00B35A1B" w:rsidP="00B35A1B">
      <w:pPr>
        <w:pStyle w:val="Geenafstand"/>
        <w:rPr>
          <w:lang w:val="en-US"/>
        </w:rPr>
      </w:pPr>
    </w:p>
    <w:p w:rsidR="00B35A1B" w:rsidRDefault="00B35A1B" w:rsidP="00B35A1B">
      <w:pPr>
        <w:pStyle w:val="Geenafstand"/>
        <w:rPr>
          <w:lang w:val="en-US"/>
        </w:rPr>
      </w:pPr>
    </w:p>
    <w:p w:rsidR="00B35A1B" w:rsidRPr="00B35A1B" w:rsidRDefault="00B35A1B" w:rsidP="00B35A1B">
      <w:pPr>
        <w:pStyle w:val="Geenafstand"/>
        <w:rPr>
          <w:lang w:val="en-US"/>
        </w:rPr>
      </w:pPr>
    </w:p>
    <w:p w:rsidR="00B35A1B" w:rsidRPr="00B35A1B" w:rsidRDefault="00B35A1B" w:rsidP="00B35A1B">
      <w:pPr>
        <w:pStyle w:val="Geenafstand"/>
        <w:rPr>
          <w:sz w:val="22"/>
          <w:lang w:val="en-US"/>
        </w:rPr>
      </w:pPr>
      <w:r w:rsidRPr="00B35A1B">
        <w:rPr>
          <w:sz w:val="22"/>
          <w:lang w:val="en-US"/>
        </w:rPr>
        <w:t xml:space="preserve">Wat </w:t>
      </w:r>
      <w:proofErr w:type="spellStart"/>
      <w:r w:rsidRPr="00B35A1B">
        <w:rPr>
          <w:sz w:val="22"/>
          <w:lang w:val="en-US"/>
        </w:rPr>
        <w:t>valt</w:t>
      </w:r>
      <w:proofErr w:type="spellEnd"/>
      <w:r w:rsidRPr="00B35A1B">
        <w:rPr>
          <w:sz w:val="22"/>
          <w:lang w:val="en-US"/>
        </w:rPr>
        <w:t xml:space="preserve"> je op?</w:t>
      </w:r>
    </w:p>
    <w:p w:rsidR="00B35A1B" w:rsidRPr="00B35A1B" w:rsidRDefault="00B35A1B" w:rsidP="00B35A1B">
      <w:pPr>
        <w:pStyle w:val="Geenafstand"/>
        <w:rPr>
          <w:lang w:val="en-US"/>
        </w:rPr>
      </w:pPr>
    </w:p>
    <w:p w:rsidR="00B35A1B" w:rsidRDefault="00B35A1B" w:rsidP="00B35A1B">
      <w:pPr>
        <w:rPr>
          <w:rStyle w:val="lessen"/>
          <w:rFonts w:cs="Arial"/>
        </w:rPr>
      </w:pPr>
      <w:r w:rsidRPr="0020133C">
        <w:rPr>
          <w:rStyle w:val="lessen"/>
          <w:rFonts w:cs="Arial"/>
        </w:rPr>
        <w:t>…………………………………………………………………………………………………………</w:t>
      </w:r>
    </w:p>
    <w:p w:rsidR="00B35A1B" w:rsidRDefault="00B35A1B" w:rsidP="00B35A1B">
      <w:pPr>
        <w:rPr>
          <w:rStyle w:val="lessen"/>
          <w:rFonts w:cs="Arial"/>
        </w:rPr>
      </w:pPr>
      <w:r w:rsidRPr="0020133C">
        <w:rPr>
          <w:rStyle w:val="lessen"/>
          <w:rFonts w:cs="Arial"/>
        </w:rPr>
        <w:t>…………………………………………………………………………………………………………</w:t>
      </w:r>
    </w:p>
    <w:p w:rsidR="00B35A1B" w:rsidRDefault="00B35A1B" w:rsidP="00B35A1B">
      <w:pPr>
        <w:rPr>
          <w:rStyle w:val="lessen"/>
          <w:rFonts w:cs="Arial"/>
        </w:rPr>
      </w:pPr>
      <w:r w:rsidRPr="0020133C">
        <w:rPr>
          <w:rStyle w:val="lessen"/>
          <w:rFonts w:cs="Arial"/>
        </w:rPr>
        <w:t>…………………………………………………………………………………………………………</w:t>
      </w:r>
    </w:p>
    <w:p w:rsidR="00B35A1B" w:rsidRPr="00165F27" w:rsidRDefault="00B35A1B" w:rsidP="00B35A1B">
      <w:pPr>
        <w:pStyle w:val="Geenafstand"/>
        <w:rPr>
          <w:sz w:val="22"/>
        </w:rPr>
      </w:pPr>
      <w:r w:rsidRPr="0020133C">
        <w:rPr>
          <w:rStyle w:val="lessen"/>
          <w:rFonts w:cs="Arial"/>
        </w:rPr>
        <w:t>…………………………………………………………………………………………………………</w:t>
      </w:r>
    </w:p>
    <w:p w:rsidR="00D02475" w:rsidRPr="00165F27" w:rsidRDefault="00D02475" w:rsidP="00D02475">
      <w:pPr>
        <w:rPr>
          <w:sz w:val="22"/>
        </w:rPr>
      </w:pPr>
      <w:r w:rsidRPr="00165F27">
        <w:rPr>
          <w:sz w:val="22"/>
        </w:rPr>
        <w:br w:type="page"/>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6668"/>
      </w:tblGrid>
      <w:tr w:rsidR="00D02475" w:rsidRPr="00A003D2" w:rsidTr="00D02475">
        <w:trPr>
          <w:trHeight w:val="277"/>
        </w:trPr>
        <w:tc>
          <w:tcPr>
            <w:tcW w:w="1321" w:type="dxa"/>
            <w:tcBorders>
              <w:bottom w:val="single" w:sz="24" w:space="0" w:color="auto"/>
            </w:tcBorders>
          </w:tcPr>
          <w:p w:rsidR="00D02475" w:rsidRPr="00A003D2" w:rsidRDefault="00D02475" w:rsidP="00D02475">
            <w:pPr>
              <w:pStyle w:val="Kop1"/>
              <w:jc w:val="center"/>
              <w:outlineLvl w:val="0"/>
              <w:rPr>
                <w:sz w:val="40"/>
              </w:rPr>
            </w:pPr>
            <w:proofErr w:type="spellStart"/>
            <w:r w:rsidRPr="00A003D2">
              <w:rPr>
                <w:sz w:val="40"/>
              </w:rPr>
              <w:lastRenderedPageBreak/>
              <w:t>Taak</w:t>
            </w:r>
            <w:proofErr w:type="spellEnd"/>
          </w:p>
        </w:tc>
        <w:tc>
          <w:tcPr>
            <w:tcW w:w="6668" w:type="dxa"/>
            <w:tcBorders>
              <w:bottom w:val="single" w:sz="6" w:space="0" w:color="auto"/>
            </w:tcBorders>
          </w:tcPr>
          <w:p w:rsidR="00D02475" w:rsidRPr="00A003D2" w:rsidRDefault="00D02475" w:rsidP="00D02475">
            <w:pPr>
              <w:pStyle w:val="Kop1"/>
              <w:jc w:val="center"/>
              <w:outlineLvl w:val="0"/>
              <w:rPr>
                <w:b/>
                <w:sz w:val="40"/>
              </w:rPr>
            </w:pPr>
            <w:proofErr w:type="spellStart"/>
            <w:r w:rsidRPr="00A003D2">
              <w:rPr>
                <w:sz w:val="40"/>
              </w:rPr>
              <w:t>Uitvoering</w:t>
            </w:r>
            <w:proofErr w:type="spellEnd"/>
            <w:r w:rsidRPr="00A003D2">
              <w:rPr>
                <w:sz w:val="40"/>
              </w:rPr>
              <w:t xml:space="preserve"> </w:t>
            </w:r>
          </w:p>
        </w:tc>
      </w:tr>
      <w:tr w:rsidR="00D02475" w:rsidRPr="00A003D2" w:rsidTr="00D02475">
        <w:trPr>
          <w:trHeight w:val="1161"/>
        </w:trPr>
        <w:tc>
          <w:tcPr>
            <w:tcW w:w="1321" w:type="dxa"/>
            <w:tcBorders>
              <w:top w:val="single" w:sz="24" w:space="0" w:color="auto"/>
              <w:left w:val="single" w:sz="24" w:space="0" w:color="auto"/>
              <w:bottom w:val="single" w:sz="24" w:space="0" w:color="auto"/>
              <w:right w:val="single" w:sz="24" w:space="0" w:color="auto"/>
            </w:tcBorders>
            <w:shd w:val="clear" w:color="auto" w:fill="92D050"/>
          </w:tcPr>
          <w:p w:rsidR="00D02475" w:rsidRPr="00A003D2" w:rsidRDefault="00D02475" w:rsidP="00D02475">
            <w:pPr>
              <w:pStyle w:val="Kop1"/>
              <w:jc w:val="center"/>
              <w:outlineLvl w:val="0"/>
              <w:rPr>
                <w:sz w:val="40"/>
              </w:rPr>
            </w:pPr>
            <w:r>
              <w:rPr>
                <w:sz w:val="40"/>
              </w:rPr>
              <w:br/>
              <w:t>10</w:t>
            </w:r>
            <w:r w:rsidRPr="00A003D2">
              <w:rPr>
                <w:sz w:val="40"/>
              </w:rPr>
              <w:t xml:space="preserve">.  </w:t>
            </w:r>
          </w:p>
        </w:tc>
        <w:tc>
          <w:tcPr>
            <w:tcW w:w="6668" w:type="dxa"/>
            <w:tcBorders>
              <w:top w:val="single" w:sz="6" w:space="0" w:color="auto"/>
              <w:left w:val="single" w:sz="24" w:space="0" w:color="auto"/>
            </w:tcBorders>
          </w:tcPr>
          <w:p w:rsidR="00D02475" w:rsidRPr="0098215A" w:rsidRDefault="00D02475" w:rsidP="00D02475">
            <w:pPr>
              <w:pStyle w:val="Kop1"/>
              <w:jc w:val="center"/>
              <w:outlineLvl w:val="0"/>
              <w:rPr>
                <w:rFonts w:eastAsiaTheme="minorHAnsi" w:cstheme="minorBidi"/>
                <w:sz w:val="40"/>
                <w:szCs w:val="22"/>
                <w:lang w:eastAsia="en-US"/>
              </w:rPr>
            </w:pPr>
            <w:r w:rsidRPr="00A003D2">
              <w:rPr>
                <w:sz w:val="40"/>
              </w:rPr>
              <w:br/>
              <w:t xml:space="preserve">  </w:t>
            </w:r>
            <w:proofErr w:type="spellStart"/>
            <w:r>
              <w:rPr>
                <w:sz w:val="40"/>
              </w:rPr>
              <w:t>Kuiken</w:t>
            </w:r>
            <w:proofErr w:type="spellEnd"/>
            <w:r>
              <w:rPr>
                <w:sz w:val="40"/>
              </w:rPr>
              <w:t xml:space="preserve"> </w:t>
            </w:r>
            <w:proofErr w:type="spellStart"/>
            <w:r>
              <w:rPr>
                <w:sz w:val="40"/>
              </w:rPr>
              <w:t>ontleden</w:t>
            </w:r>
            <w:proofErr w:type="spellEnd"/>
          </w:p>
        </w:tc>
      </w:tr>
    </w:tbl>
    <w:p w:rsidR="00D02475" w:rsidRDefault="00D02475" w:rsidP="00D02475"/>
    <w:tbl>
      <w:tblPr>
        <w:tblStyle w:val="Tabelraster"/>
        <w:tblpPr w:leftFromText="141" w:rightFromText="141" w:vertAnchor="text" w:horzAnchor="margin" w:tblpY="342"/>
        <w:tblW w:w="0" w:type="auto"/>
        <w:tblLook w:val="04A0" w:firstRow="1" w:lastRow="0" w:firstColumn="1" w:lastColumn="0" w:noHBand="0" w:noVBand="1"/>
      </w:tblPr>
      <w:tblGrid>
        <w:gridCol w:w="2830"/>
        <w:gridCol w:w="5526"/>
      </w:tblGrid>
      <w:tr w:rsidR="00D02475" w:rsidRPr="00805E3B" w:rsidTr="00D02475">
        <w:trPr>
          <w:trHeight w:val="266"/>
        </w:trPr>
        <w:tc>
          <w:tcPr>
            <w:tcW w:w="2830" w:type="dxa"/>
            <w:tcBorders>
              <w:bottom w:val="single" w:sz="4" w:space="0" w:color="FFFFFF" w:themeColor="background1"/>
            </w:tcBorders>
            <w:shd w:val="pct5" w:color="auto" w:fill="000000" w:themeFill="text1"/>
          </w:tcPr>
          <w:p w:rsidR="00D02475" w:rsidRPr="00805E3B" w:rsidRDefault="00D02475" w:rsidP="00D02475">
            <w:pPr>
              <w:pStyle w:val="Geenafstand"/>
              <w:rPr>
                <w:color w:val="FFFFFF" w:themeColor="background1"/>
                <w:sz w:val="22"/>
                <w:szCs w:val="24"/>
              </w:rPr>
            </w:pPr>
            <w:r w:rsidRPr="00805E3B">
              <w:rPr>
                <w:color w:val="FFFFFF" w:themeColor="background1"/>
                <w:sz w:val="22"/>
                <w:szCs w:val="24"/>
              </w:rPr>
              <w:t>Resultaat</w:t>
            </w:r>
          </w:p>
        </w:tc>
        <w:tc>
          <w:tcPr>
            <w:tcW w:w="5526" w:type="dxa"/>
          </w:tcPr>
          <w:p w:rsidR="00D02475" w:rsidRPr="002F7172" w:rsidRDefault="00D02475" w:rsidP="00D02475">
            <w:pPr>
              <w:rPr>
                <w:sz w:val="22"/>
              </w:rPr>
            </w:pPr>
            <w:r w:rsidRPr="002F7172">
              <w:rPr>
                <w:sz w:val="22"/>
                <w:szCs w:val="24"/>
              </w:rPr>
              <w:t xml:space="preserve"> </w:t>
            </w:r>
            <w:r w:rsidRPr="002F7172">
              <w:rPr>
                <w:sz w:val="22"/>
              </w:rPr>
              <w:t>Je</w:t>
            </w:r>
            <w:r>
              <w:rPr>
                <w:sz w:val="22"/>
              </w:rPr>
              <w:t xml:space="preserve"> hebt kennis gekregen van de spijsvertering van een kuiken. </w:t>
            </w:r>
          </w:p>
          <w:p w:rsidR="00D02475" w:rsidRPr="002F7172" w:rsidRDefault="00D02475" w:rsidP="00D02475">
            <w:pPr>
              <w:pStyle w:val="Geenafstand"/>
              <w:rPr>
                <w:sz w:val="22"/>
                <w:szCs w:val="24"/>
              </w:rPr>
            </w:pPr>
          </w:p>
        </w:tc>
      </w:tr>
      <w:tr w:rsidR="00D02475" w:rsidRPr="00805E3B" w:rsidTr="00D02475">
        <w:trPr>
          <w:trHeight w:val="259"/>
        </w:trPr>
        <w:tc>
          <w:tcPr>
            <w:tcW w:w="2830" w:type="dxa"/>
            <w:tcBorders>
              <w:top w:val="single" w:sz="4" w:space="0" w:color="FFFFFF" w:themeColor="background1"/>
              <w:bottom w:val="single" w:sz="4" w:space="0" w:color="FFFFFF" w:themeColor="background1"/>
            </w:tcBorders>
            <w:shd w:val="pct5" w:color="auto" w:fill="000000" w:themeFill="text1"/>
          </w:tcPr>
          <w:p w:rsidR="00D02475" w:rsidRPr="00805E3B" w:rsidRDefault="00D02475" w:rsidP="00D02475">
            <w:pPr>
              <w:pStyle w:val="Geenafstand"/>
              <w:rPr>
                <w:color w:val="FFFFFF" w:themeColor="background1"/>
                <w:sz w:val="22"/>
                <w:szCs w:val="24"/>
              </w:rPr>
            </w:pPr>
            <w:r w:rsidRPr="00805E3B">
              <w:rPr>
                <w:color w:val="FFFFFF" w:themeColor="background1"/>
                <w:sz w:val="22"/>
                <w:szCs w:val="24"/>
              </w:rPr>
              <w:t>Vooraf/ benodigdheden</w:t>
            </w:r>
          </w:p>
        </w:tc>
        <w:tc>
          <w:tcPr>
            <w:tcW w:w="5526" w:type="dxa"/>
          </w:tcPr>
          <w:p w:rsidR="00D02475" w:rsidRPr="002F7172" w:rsidRDefault="00D02475" w:rsidP="00D02475">
            <w:pPr>
              <w:pStyle w:val="Geenafstand"/>
              <w:rPr>
                <w:sz w:val="22"/>
                <w:szCs w:val="24"/>
              </w:rPr>
            </w:pPr>
            <w:r w:rsidRPr="002F7172">
              <w:rPr>
                <w:sz w:val="22"/>
                <w:szCs w:val="24"/>
              </w:rPr>
              <w:t>-</w:t>
            </w:r>
          </w:p>
        </w:tc>
      </w:tr>
      <w:tr w:rsidR="00D02475" w:rsidRPr="00805E3B" w:rsidTr="00D02475">
        <w:trPr>
          <w:trHeight w:val="266"/>
        </w:trPr>
        <w:tc>
          <w:tcPr>
            <w:tcW w:w="2830" w:type="dxa"/>
            <w:tcBorders>
              <w:top w:val="single" w:sz="4" w:space="0" w:color="FFFFFF" w:themeColor="background1"/>
              <w:bottom w:val="single" w:sz="4" w:space="0" w:color="FFFFFF" w:themeColor="background1"/>
            </w:tcBorders>
            <w:shd w:val="pct5" w:color="auto" w:fill="000000" w:themeFill="text1"/>
          </w:tcPr>
          <w:p w:rsidR="00D02475" w:rsidRPr="00805E3B" w:rsidRDefault="00D02475" w:rsidP="00D02475">
            <w:pPr>
              <w:pStyle w:val="Geenafstand"/>
              <w:rPr>
                <w:color w:val="FFFFFF" w:themeColor="background1"/>
                <w:sz w:val="22"/>
                <w:szCs w:val="24"/>
              </w:rPr>
            </w:pPr>
            <w:r w:rsidRPr="00805E3B">
              <w:rPr>
                <w:color w:val="FFFFFF" w:themeColor="background1"/>
                <w:sz w:val="22"/>
                <w:szCs w:val="24"/>
              </w:rPr>
              <w:t xml:space="preserve">Werktijd </w:t>
            </w:r>
          </w:p>
        </w:tc>
        <w:tc>
          <w:tcPr>
            <w:tcW w:w="5526" w:type="dxa"/>
          </w:tcPr>
          <w:p w:rsidR="00D02475" w:rsidRPr="002F7172" w:rsidRDefault="00D02475" w:rsidP="00D02475">
            <w:pPr>
              <w:pStyle w:val="Geenafstand"/>
              <w:rPr>
                <w:sz w:val="22"/>
                <w:szCs w:val="24"/>
              </w:rPr>
            </w:pPr>
            <w:r w:rsidRPr="002F7172">
              <w:rPr>
                <w:sz w:val="22"/>
                <w:szCs w:val="24"/>
              </w:rPr>
              <w:t>180 minuten</w:t>
            </w:r>
          </w:p>
        </w:tc>
      </w:tr>
      <w:tr w:rsidR="00D02475" w:rsidRPr="00805E3B" w:rsidTr="00D02475">
        <w:trPr>
          <w:trHeight w:val="259"/>
        </w:trPr>
        <w:tc>
          <w:tcPr>
            <w:tcW w:w="2830" w:type="dxa"/>
            <w:tcBorders>
              <w:top w:val="single" w:sz="4" w:space="0" w:color="FFFFFF" w:themeColor="background1"/>
              <w:bottom w:val="single" w:sz="4" w:space="0" w:color="FFFFFF" w:themeColor="background1"/>
            </w:tcBorders>
            <w:shd w:val="pct5" w:color="auto" w:fill="000000" w:themeFill="text1"/>
          </w:tcPr>
          <w:p w:rsidR="00D02475" w:rsidRPr="00805E3B" w:rsidRDefault="00D02475" w:rsidP="00D02475">
            <w:pPr>
              <w:pStyle w:val="Geenafstand"/>
              <w:rPr>
                <w:color w:val="FFFFFF" w:themeColor="background1"/>
                <w:sz w:val="22"/>
                <w:szCs w:val="24"/>
              </w:rPr>
            </w:pPr>
            <w:r w:rsidRPr="00805E3B">
              <w:rPr>
                <w:color w:val="FFFFFF" w:themeColor="background1"/>
                <w:sz w:val="22"/>
                <w:szCs w:val="24"/>
              </w:rPr>
              <w:t>Belang</w:t>
            </w:r>
          </w:p>
        </w:tc>
        <w:tc>
          <w:tcPr>
            <w:tcW w:w="5526" w:type="dxa"/>
          </w:tcPr>
          <w:p w:rsidR="00D02475" w:rsidRPr="002F7172" w:rsidRDefault="00D02475" w:rsidP="00D02475">
            <w:pPr>
              <w:pStyle w:val="Geenafstand"/>
              <w:rPr>
                <w:sz w:val="22"/>
                <w:szCs w:val="24"/>
              </w:rPr>
            </w:pPr>
            <w:r w:rsidRPr="002F7172">
              <w:rPr>
                <w:rFonts w:cs="Arial"/>
                <w:sz w:val="22"/>
              </w:rPr>
              <w:t>Als dierverzorger moet je altijd in de gaten houden of de spijsvertering van de dieren die je verzorgt in orde is. Het is van belang dat je enige kennis hebt tussen de verschillende spijsverteringsstelsels van dieren. Zo kun je straks sneller en beter handelen bij eventuele problemen.</w:t>
            </w:r>
          </w:p>
        </w:tc>
      </w:tr>
      <w:tr w:rsidR="00D02475" w:rsidRPr="00805E3B" w:rsidTr="00D02475">
        <w:trPr>
          <w:trHeight w:val="259"/>
        </w:trPr>
        <w:tc>
          <w:tcPr>
            <w:tcW w:w="2830" w:type="dxa"/>
            <w:tcBorders>
              <w:top w:val="single" w:sz="4" w:space="0" w:color="FFFFFF" w:themeColor="background1"/>
              <w:bottom w:val="single" w:sz="4" w:space="0" w:color="FFFFFF" w:themeColor="background1"/>
            </w:tcBorders>
            <w:shd w:val="pct5" w:color="auto" w:fill="000000" w:themeFill="text1"/>
          </w:tcPr>
          <w:p w:rsidR="00D02475" w:rsidRPr="00805E3B" w:rsidRDefault="00D02475" w:rsidP="00D02475">
            <w:pPr>
              <w:pStyle w:val="Geenafstand"/>
              <w:rPr>
                <w:color w:val="FFFFFF" w:themeColor="background1"/>
                <w:sz w:val="22"/>
                <w:szCs w:val="24"/>
              </w:rPr>
            </w:pPr>
            <w:r>
              <w:rPr>
                <w:color w:val="FFFFFF" w:themeColor="background1"/>
                <w:sz w:val="22"/>
                <w:szCs w:val="24"/>
              </w:rPr>
              <w:t>Benodigdheden</w:t>
            </w:r>
          </w:p>
        </w:tc>
        <w:tc>
          <w:tcPr>
            <w:tcW w:w="5526" w:type="dxa"/>
          </w:tcPr>
          <w:p w:rsidR="00D02475" w:rsidRDefault="00D02475" w:rsidP="00D02475">
            <w:pPr>
              <w:numPr>
                <w:ilvl w:val="0"/>
                <w:numId w:val="6"/>
              </w:numPr>
              <w:rPr>
                <w:rFonts w:cs="Arial"/>
                <w:sz w:val="22"/>
              </w:rPr>
            </w:pPr>
            <w:r>
              <w:rPr>
                <w:rFonts w:cs="Arial"/>
                <w:sz w:val="22"/>
              </w:rPr>
              <w:t>plaatje piepschuim</w:t>
            </w:r>
          </w:p>
          <w:p w:rsidR="00D02475" w:rsidRDefault="00D02475" w:rsidP="00D02475">
            <w:pPr>
              <w:numPr>
                <w:ilvl w:val="0"/>
                <w:numId w:val="6"/>
              </w:numPr>
              <w:rPr>
                <w:rFonts w:cs="Arial"/>
                <w:sz w:val="22"/>
              </w:rPr>
            </w:pPr>
            <w:proofErr w:type="spellStart"/>
            <w:r>
              <w:rPr>
                <w:rFonts w:cs="Arial"/>
                <w:sz w:val="22"/>
              </w:rPr>
              <w:t>snijset</w:t>
            </w:r>
            <w:proofErr w:type="spellEnd"/>
            <w:r>
              <w:rPr>
                <w:rFonts w:cs="Arial"/>
                <w:sz w:val="22"/>
              </w:rPr>
              <w:t>: scalpel, pincet en schaartje</w:t>
            </w:r>
          </w:p>
          <w:p w:rsidR="00D02475" w:rsidRDefault="00D02475" w:rsidP="00D02475">
            <w:pPr>
              <w:numPr>
                <w:ilvl w:val="0"/>
                <w:numId w:val="6"/>
              </w:numPr>
              <w:rPr>
                <w:rFonts w:cs="Arial"/>
                <w:sz w:val="22"/>
              </w:rPr>
            </w:pPr>
            <w:r>
              <w:rPr>
                <w:rFonts w:cs="Arial"/>
                <w:sz w:val="22"/>
              </w:rPr>
              <w:t>eendagskuiken</w:t>
            </w:r>
          </w:p>
          <w:p w:rsidR="00D02475" w:rsidRPr="00E65552" w:rsidRDefault="00D02475" w:rsidP="00D02475">
            <w:pPr>
              <w:numPr>
                <w:ilvl w:val="0"/>
                <w:numId w:val="6"/>
              </w:numPr>
              <w:rPr>
                <w:rFonts w:cs="Arial"/>
                <w:b/>
                <w:sz w:val="22"/>
              </w:rPr>
            </w:pPr>
            <w:r>
              <w:rPr>
                <w:rFonts w:cs="Arial"/>
                <w:sz w:val="22"/>
              </w:rPr>
              <w:t>spelden</w:t>
            </w:r>
          </w:p>
          <w:p w:rsidR="00D02475" w:rsidRPr="00E65552" w:rsidRDefault="00D02475" w:rsidP="00D02475">
            <w:pPr>
              <w:numPr>
                <w:ilvl w:val="0"/>
                <w:numId w:val="6"/>
              </w:numPr>
              <w:rPr>
                <w:rFonts w:cs="Arial"/>
                <w:b/>
                <w:sz w:val="22"/>
              </w:rPr>
            </w:pPr>
            <w:r>
              <w:rPr>
                <w:rFonts w:cs="Arial"/>
                <w:sz w:val="22"/>
              </w:rPr>
              <w:t>plastic afvalzakje</w:t>
            </w:r>
          </w:p>
          <w:p w:rsidR="00D02475" w:rsidRPr="009B7D99" w:rsidRDefault="00D02475" w:rsidP="00D02475">
            <w:pPr>
              <w:pStyle w:val="Geenafstand"/>
              <w:rPr>
                <w:sz w:val="22"/>
                <w:szCs w:val="24"/>
              </w:rPr>
            </w:pPr>
          </w:p>
        </w:tc>
      </w:tr>
      <w:tr w:rsidR="00D02475" w:rsidRPr="00805E3B" w:rsidTr="00D02475">
        <w:trPr>
          <w:trHeight w:val="259"/>
        </w:trPr>
        <w:tc>
          <w:tcPr>
            <w:tcW w:w="2830" w:type="dxa"/>
            <w:tcBorders>
              <w:top w:val="single" w:sz="4" w:space="0" w:color="FFFFFF" w:themeColor="background1"/>
              <w:bottom w:val="single" w:sz="4" w:space="0" w:color="FFFFFF" w:themeColor="background1"/>
            </w:tcBorders>
            <w:shd w:val="pct5" w:color="auto" w:fill="000000" w:themeFill="text1"/>
          </w:tcPr>
          <w:p w:rsidR="00D02475" w:rsidRDefault="00D02475" w:rsidP="00D02475">
            <w:pPr>
              <w:pStyle w:val="Geenafstand"/>
              <w:rPr>
                <w:color w:val="FFFFFF" w:themeColor="background1"/>
                <w:sz w:val="22"/>
                <w:szCs w:val="24"/>
              </w:rPr>
            </w:pPr>
            <w:r>
              <w:rPr>
                <w:color w:val="FFFFFF" w:themeColor="background1"/>
                <w:sz w:val="22"/>
                <w:szCs w:val="24"/>
              </w:rPr>
              <w:t xml:space="preserve">Hoe we te werk gaan </w:t>
            </w:r>
          </w:p>
        </w:tc>
        <w:tc>
          <w:tcPr>
            <w:tcW w:w="5526" w:type="dxa"/>
          </w:tcPr>
          <w:p w:rsidR="00D02475" w:rsidRDefault="00D02475" w:rsidP="00D02475">
            <w:pPr>
              <w:rPr>
                <w:sz w:val="22"/>
              </w:rPr>
            </w:pPr>
            <w:r>
              <w:rPr>
                <w:sz w:val="22"/>
              </w:rPr>
              <w:br/>
              <w:t>Je gaat allereerst luisteren naar de uitleg van de docent. De docent zal je de volgende onderdelen uitleggen;</w:t>
            </w:r>
            <w:r>
              <w:rPr>
                <w:sz w:val="22"/>
              </w:rPr>
              <w:br/>
            </w:r>
          </w:p>
          <w:p w:rsidR="00D02475" w:rsidRDefault="00D02475" w:rsidP="00D02475">
            <w:pPr>
              <w:pStyle w:val="Geenafstand"/>
              <w:numPr>
                <w:ilvl w:val="0"/>
                <w:numId w:val="7"/>
              </w:numPr>
              <w:rPr>
                <w:sz w:val="22"/>
              </w:rPr>
            </w:pPr>
            <w:r w:rsidRPr="000008F3">
              <w:rPr>
                <w:sz w:val="22"/>
              </w:rPr>
              <w:t>De regels in het lokaal</w:t>
            </w:r>
            <w:r>
              <w:rPr>
                <w:sz w:val="22"/>
              </w:rPr>
              <w:t>.</w:t>
            </w:r>
          </w:p>
          <w:p w:rsidR="00D02475" w:rsidRDefault="00D02475" w:rsidP="00D02475">
            <w:pPr>
              <w:pStyle w:val="Geenafstand"/>
              <w:numPr>
                <w:ilvl w:val="0"/>
                <w:numId w:val="7"/>
              </w:numPr>
              <w:rPr>
                <w:sz w:val="22"/>
              </w:rPr>
            </w:pPr>
            <w:r>
              <w:rPr>
                <w:sz w:val="22"/>
              </w:rPr>
              <w:t xml:space="preserve">Wat er bijzonder is aan het verteringstelsel van een kuiken. </w:t>
            </w:r>
          </w:p>
          <w:p w:rsidR="00D02475" w:rsidRDefault="00D02475" w:rsidP="00D02475">
            <w:pPr>
              <w:pStyle w:val="Geenafstand"/>
              <w:numPr>
                <w:ilvl w:val="0"/>
                <w:numId w:val="7"/>
              </w:numPr>
              <w:rPr>
                <w:sz w:val="22"/>
              </w:rPr>
            </w:pPr>
            <w:r>
              <w:rPr>
                <w:sz w:val="22"/>
              </w:rPr>
              <w:t>Welke materialen je nodig hebt.</w:t>
            </w:r>
          </w:p>
          <w:p w:rsidR="00D02475" w:rsidRDefault="00D02475" w:rsidP="00D02475">
            <w:pPr>
              <w:pStyle w:val="Geenafstand"/>
              <w:numPr>
                <w:ilvl w:val="0"/>
                <w:numId w:val="7"/>
              </w:numPr>
              <w:rPr>
                <w:sz w:val="22"/>
              </w:rPr>
            </w:pPr>
            <w:r>
              <w:rPr>
                <w:sz w:val="22"/>
              </w:rPr>
              <w:t>Hoe je met deze materialen moet werken.</w:t>
            </w:r>
          </w:p>
          <w:p w:rsidR="00D02475" w:rsidRDefault="00D02475" w:rsidP="00D02475">
            <w:pPr>
              <w:pStyle w:val="Geenafstand"/>
              <w:numPr>
                <w:ilvl w:val="0"/>
                <w:numId w:val="7"/>
              </w:numPr>
              <w:rPr>
                <w:sz w:val="22"/>
              </w:rPr>
            </w:pPr>
            <w:r>
              <w:rPr>
                <w:sz w:val="22"/>
              </w:rPr>
              <w:t>Uitleg over de stappen die staan beschreven.</w:t>
            </w:r>
          </w:p>
          <w:p w:rsidR="00D02475" w:rsidRDefault="00D02475" w:rsidP="00D02475">
            <w:pPr>
              <w:pStyle w:val="Geenafstand"/>
              <w:numPr>
                <w:ilvl w:val="0"/>
                <w:numId w:val="7"/>
              </w:numPr>
              <w:rPr>
                <w:sz w:val="22"/>
              </w:rPr>
            </w:pPr>
            <w:r>
              <w:rPr>
                <w:sz w:val="22"/>
              </w:rPr>
              <w:t>Hoe je de materialen reinigt en ontsmet.</w:t>
            </w:r>
          </w:p>
          <w:p w:rsidR="00D02475" w:rsidRDefault="00D02475" w:rsidP="00D02475">
            <w:pPr>
              <w:pStyle w:val="Geenafstand"/>
              <w:numPr>
                <w:ilvl w:val="0"/>
                <w:numId w:val="7"/>
              </w:numPr>
              <w:rPr>
                <w:sz w:val="22"/>
              </w:rPr>
            </w:pPr>
            <w:r>
              <w:rPr>
                <w:sz w:val="22"/>
              </w:rPr>
              <w:t xml:space="preserve">Op welke manier je de omgeving reinigt en ontsmet. </w:t>
            </w:r>
          </w:p>
          <w:p w:rsidR="00D02475" w:rsidRDefault="00D02475" w:rsidP="00D02475">
            <w:pPr>
              <w:pStyle w:val="Geenafstand"/>
              <w:numPr>
                <w:ilvl w:val="0"/>
                <w:numId w:val="7"/>
              </w:numPr>
              <w:rPr>
                <w:sz w:val="22"/>
              </w:rPr>
            </w:pPr>
            <w:r>
              <w:rPr>
                <w:sz w:val="22"/>
              </w:rPr>
              <w:t>Waar je alle spullen weer netjes opbergt.</w:t>
            </w:r>
          </w:p>
          <w:p w:rsidR="00D02475" w:rsidRDefault="00D02475" w:rsidP="00D02475">
            <w:pPr>
              <w:ind w:left="720"/>
              <w:rPr>
                <w:rFonts w:cs="Arial"/>
                <w:sz w:val="22"/>
              </w:rPr>
            </w:pPr>
          </w:p>
        </w:tc>
      </w:tr>
    </w:tbl>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p w:rsidR="00D02475" w:rsidRDefault="00D02475" w:rsidP="00D02475">
      <w:r>
        <w:br w:type="page"/>
      </w:r>
    </w:p>
    <w:p w:rsidR="00D02475" w:rsidRDefault="00D02475" w:rsidP="00D02475">
      <w:pPr>
        <w:rPr>
          <w:rFonts w:cs="Arial"/>
          <w:b/>
          <w:sz w:val="22"/>
        </w:rPr>
      </w:pPr>
    </w:p>
    <w:p w:rsidR="00D02475" w:rsidRDefault="00D02475" w:rsidP="00D02475">
      <w:r w:rsidRPr="00FE0A67">
        <w:rPr>
          <w:rFonts w:cs="Arial"/>
          <w:b/>
          <w:sz w:val="22"/>
        </w:rPr>
        <w:t>Practicum Anatomie van een eendagskuiken</w:t>
      </w:r>
    </w:p>
    <w:p w:rsidR="00D02475" w:rsidRDefault="00D02475" w:rsidP="00D02475">
      <w:pPr>
        <w:rPr>
          <w:rFonts w:cs="Arial"/>
          <w:b/>
          <w:sz w:val="22"/>
        </w:rPr>
      </w:pPr>
      <w:r>
        <w:rPr>
          <w:rFonts w:cs="Arial"/>
          <w:b/>
          <w:sz w:val="22"/>
        </w:rPr>
        <w:t>Benodigdheden:</w:t>
      </w:r>
    </w:p>
    <w:p w:rsidR="00D02475" w:rsidRDefault="00D02475" w:rsidP="00D02475">
      <w:pPr>
        <w:numPr>
          <w:ilvl w:val="0"/>
          <w:numId w:val="8"/>
        </w:numPr>
        <w:spacing w:after="0" w:line="240" w:lineRule="auto"/>
        <w:rPr>
          <w:rFonts w:cs="Arial"/>
          <w:sz w:val="22"/>
        </w:rPr>
      </w:pPr>
      <w:r>
        <w:rPr>
          <w:rFonts w:cs="Arial"/>
          <w:sz w:val="22"/>
        </w:rPr>
        <w:t>plaatje piepschuim</w:t>
      </w:r>
    </w:p>
    <w:p w:rsidR="00D02475" w:rsidRDefault="00D02475" w:rsidP="00D02475">
      <w:pPr>
        <w:numPr>
          <w:ilvl w:val="0"/>
          <w:numId w:val="8"/>
        </w:numPr>
        <w:spacing w:after="0" w:line="240" w:lineRule="auto"/>
        <w:rPr>
          <w:rFonts w:cs="Arial"/>
          <w:sz w:val="22"/>
        </w:rPr>
      </w:pPr>
      <w:proofErr w:type="spellStart"/>
      <w:r>
        <w:rPr>
          <w:rFonts w:cs="Arial"/>
          <w:sz w:val="22"/>
        </w:rPr>
        <w:t>snijset</w:t>
      </w:r>
      <w:proofErr w:type="spellEnd"/>
      <w:r>
        <w:rPr>
          <w:rFonts w:cs="Arial"/>
          <w:sz w:val="22"/>
        </w:rPr>
        <w:t>: scalpel, pincet en schaartje</w:t>
      </w:r>
    </w:p>
    <w:p w:rsidR="00D02475" w:rsidRDefault="00D02475" w:rsidP="00D02475">
      <w:pPr>
        <w:numPr>
          <w:ilvl w:val="0"/>
          <w:numId w:val="8"/>
        </w:numPr>
        <w:spacing w:after="0" w:line="240" w:lineRule="auto"/>
        <w:rPr>
          <w:rFonts w:cs="Arial"/>
          <w:sz w:val="22"/>
        </w:rPr>
      </w:pPr>
      <w:r>
        <w:rPr>
          <w:rFonts w:cs="Arial"/>
          <w:sz w:val="22"/>
        </w:rPr>
        <w:t>eendagskuiken</w:t>
      </w:r>
    </w:p>
    <w:p w:rsidR="00D02475" w:rsidRPr="00E65552" w:rsidRDefault="00D02475" w:rsidP="00D02475">
      <w:pPr>
        <w:numPr>
          <w:ilvl w:val="0"/>
          <w:numId w:val="8"/>
        </w:numPr>
        <w:spacing w:after="0" w:line="240" w:lineRule="auto"/>
        <w:rPr>
          <w:rFonts w:cs="Arial"/>
          <w:b/>
          <w:sz w:val="22"/>
        </w:rPr>
      </w:pPr>
      <w:r>
        <w:rPr>
          <w:rFonts w:cs="Arial"/>
          <w:sz w:val="22"/>
        </w:rPr>
        <w:t>spelden</w:t>
      </w:r>
    </w:p>
    <w:p w:rsidR="00D02475" w:rsidRDefault="00D02475" w:rsidP="00D02475">
      <w:pPr>
        <w:numPr>
          <w:ilvl w:val="0"/>
          <w:numId w:val="8"/>
        </w:numPr>
        <w:spacing w:after="0" w:line="240" w:lineRule="auto"/>
        <w:rPr>
          <w:rFonts w:cs="Arial"/>
          <w:sz w:val="22"/>
        </w:rPr>
      </w:pPr>
      <w:r>
        <w:rPr>
          <w:rFonts w:cs="Arial"/>
          <w:sz w:val="22"/>
        </w:rPr>
        <w:t>plastic afvalzakje</w:t>
      </w:r>
    </w:p>
    <w:p w:rsidR="00D02475" w:rsidRDefault="00D02475" w:rsidP="00D02475">
      <w:pPr>
        <w:pStyle w:val="Geenafstand"/>
      </w:pPr>
    </w:p>
    <w:tbl>
      <w:tblPr>
        <w:tblStyle w:val="Tabelraster"/>
        <w:tblW w:w="9298" w:type="dxa"/>
        <w:tblLook w:val="04A0" w:firstRow="1" w:lastRow="0" w:firstColumn="1" w:lastColumn="0" w:noHBand="0" w:noVBand="1"/>
      </w:tblPr>
      <w:tblGrid>
        <w:gridCol w:w="3256"/>
        <w:gridCol w:w="6042"/>
      </w:tblGrid>
      <w:tr w:rsidR="00D02475" w:rsidTr="00D02475">
        <w:trPr>
          <w:trHeight w:val="1452"/>
        </w:trPr>
        <w:tc>
          <w:tcPr>
            <w:tcW w:w="3256" w:type="dxa"/>
          </w:tcPr>
          <w:p w:rsidR="00D02475" w:rsidRDefault="00D02475" w:rsidP="00D02475">
            <w:pPr>
              <w:pStyle w:val="Geenafstand"/>
            </w:pPr>
            <w:r w:rsidRPr="00655D4F">
              <w:rPr>
                <w:rFonts w:cs="Arial"/>
                <w:noProof/>
                <w:sz w:val="22"/>
                <w:u w:val="single"/>
                <w:lang w:eastAsia="nl-NL"/>
              </w:rPr>
              <w:drawing>
                <wp:anchor distT="0" distB="0" distL="114300" distR="114300" simplePos="0" relativeHeight="251684864" behindDoc="0" locked="0" layoutInCell="1" allowOverlap="1" wp14:anchorId="268EDF0B" wp14:editId="520F6CBB">
                  <wp:simplePos x="0" y="0"/>
                  <wp:positionH relativeFrom="column">
                    <wp:posOffset>189865</wp:posOffset>
                  </wp:positionH>
                  <wp:positionV relativeFrom="paragraph">
                    <wp:posOffset>116205</wp:posOffset>
                  </wp:positionV>
                  <wp:extent cx="1529080" cy="2033270"/>
                  <wp:effectExtent l="0" t="0" r="0" b="5080"/>
                  <wp:wrapTopAndBottom/>
                  <wp:docPr id="35" name="Afbeelding 35" descr="PICT2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T299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29080" cy="20332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42" w:type="dxa"/>
          </w:tcPr>
          <w:p w:rsidR="00D02475" w:rsidRPr="00A34176" w:rsidRDefault="00D02475" w:rsidP="00D02475">
            <w:pPr>
              <w:pStyle w:val="Geenafstand"/>
              <w:rPr>
                <w:sz w:val="22"/>
              </w:rPr>
            </w:pPr>
            <w:r>
              <w:rPr>
                <w:sz w:val="22"/>
              </w:rPr>
              <w:br/>
            </w:r>
            <w:r>
              <w:rPr>
                <w:sz w:val="22"/>
              </w:rPr>
              <w:br/>
            </w:r>
            <w:r w:rsidRPr="00A34176">
              <w:rPr>
                <w:sz w:val="22"/>
                <w:u w:val="single"/>
              </w:rPr>
              <w:t>Stap 1</w:t>
            </w:r>
            <w:r w:rsidRPr="00A34176">
              <w:rPr>
                <w:sz w:val="22"/>
              </w:rPr>
              <w:t>: Speld het kuikentje met pootjes en vleugeltjes vast. Zorg dat het kuikentje op de rug ligt en dat de borst goed gespannen staat.</w:t>
            </w:r>
          </w:p>
          <w:p w:rsidR="00D02475" w:rsidRPr="00A34176" w:rsidRDefault="00D02475" w:rsidP="00D02475">
            <w:pPr>
              <w:pStyle w:val="Geenafstand"/>
              <w:rPr>
                <w:sz w:val="22"/>
              </w:rPr>
            </w:pPr>
          </w:p>
          <w:p w:rsidR="00D02475" w:rsidRPr="00A34176" w:rsidRDefault="00D02475" w:rsidP="00D02475">
            <w:pPr>
              <w:pStyle w:val="Geenafstand"/>
              <w:rPr>
                <w:sz w:val="22"/>
              </w:rPr>
            </w:pPr>
            <w:r w:rsidRPr="00A34176">
              <w:rPr>
                <w:sz w:val="22"/>
              </w:rPr>
              <w:t>Maak eventueel de veren op de borst en buik nat (nooit veren afknippen!)</w:t>
            </w:r>
          </w:p>
        </w:tc>
      </w:tr>
      <w:tr w:rsidR="00D02475" w:rsidTr="00D02475">
        <w:trPr>
          <w:trHeight w:val="1452"/>
        </w:trPr>
        <w:tc>
          <w:tcPr>
            <w:tcW w:w="3256" w:type="dxa"/>
          </w:tcPr>
          <w:p w:rsidR="00D02475" w:rsidRDefault="00D02475" w:rsidP="00D02475">
            <w:pPr>
              <w:pStyle w:val="Geenafstand"/>
            </w:pPr>
            <w:r>
              <w:rPr>
                <w:rFonts w:cs="Arial"/>
                <w:b/>
                <w:noProof/>
                <w:sz w:val="22"/>
                <w:lang w:eastAsia="nl-NL"/>
              </w:rPr>
              <w:drawing>
                <wp:anchor distT="0" distB="0" distL="114300" distR="114300" simplePos="0" relativeHeight="251685888" behindDoc="0" locked="0" layoutInCell="1" allowOverlap="1" wp14:anchorId="34CB2391" wp14:editId="70203F26">
                  <wp:simplePos x="0" y="0"/>
                  <wp:positionH relativeFrom="margin">
                    <wp:posOffset>219710</wp:posOffset>
                  </wp:positionH>
                  <wp:positionV relativeFrom="paragraph">
                    <wp:posOffset>88265</wp:posOffset>
                  </wp:positionV>
                  <wp:extent cx="1529080" cy="2033270"/>
                  <wp:effectExtent l="0" t="0" r="0" b="5080"/>
                  <wp:wrapSquare wrapText="bothSides"/>
                  <wp:docPr id="5" name="Afbeelding 5" descr="PICT3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T300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29080" cy="20332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42" w:type="dxa"/>
          </w:tcPr>
          <w:p w:rsidR="00D02475" w:rsidRPr="00655D4F" w:rsidRDefault="00D02475" w:rsidP="00D02475">
            <w:pPr>
              <w:rPr>
                <w:rFonts w:cs="Arial"/>
                <w:b/>
                <w:sz w:val="22"/>
              </w:rPr>
            </w:pPr>
            <w:r>
              <w:rPr>
                <w:rFonts w:cs="Arial"/>
                <w:sz w:val="22"/>
                <w:u w:val="single"/>
              </w:rPr>
              <w:br/>
            </w:r>
            <w:r>
              <w:rPr>
                <w:rFonts w:cs="Arial"/>
                <w:sz w:val="22"/>
                <w:u w:val="single"/>
              </w:rPr>
              <w:br/>
            </w:r>
            <w:r>
              <w:rPr>
                <w:rFonts w:cs="Arial"/>
                <w:sz w:val="22"/>
                <w:u w:val="single"/>
              </w:rPr>
              <w:br/>
            </w:r>
            <w:r>
              <w:rPr>
                <w:rFonts w:cs="Arial"/>
                <w:sz w:val="22"/>
                <w:u w:val="single"/>
              </w:rPr>
              <w:br/>
            </w:r>
            <w:r>
              <w:rPr>
                <w:rFonts w:cs="Arial"/>
                <w:sz w:val="22"/>
                <w:u w:val="single"/>
              </w:rPr>
              <w:br/>
              <w:t>s</w:t>
            </w:r>
            <w:r w:rsidRPr="00655D4F">
              <w:rPr>
                <w:rFonts w:cs="Arial"/>
                <w:sz w:val="22"/>
                <w:u w:val="single"/>
              </w:rPr>
              <w:t>tap 2:</w:t>
            </w:r>
            <w:r>
              <w:rPr>
                <w:rFonts w:cs="Arial"/>
                <w:b/>
                <w:sz w:val="22"/>
              </w:rPr>
              <w:t xml:space="preserve"> </w:t>
            </w:r>
            <w:r>
              <w:rPr>
                <w:rFonts w:cs="Arial"/>
                <w:sz w:val="22"/>
              </w:rPr>
              <w:t>Maak ter hoogte van de borst een snee in de huis</w:t>
            </w:r>
            <w:r>
              <w:rPr>
                <w:rFonts w:cs="Arial"/>
                <w:sz w:val="22"/>
              </w:rPr>
              <w:tab/>
              <w:t xml:space="preserve">       en snij of knip de huid verder open van keel tot cloaca.</w:t>
            </w:r>
          </w:p>
          <w:p w:rsidR="00D02475" w:rsidRDefault="00D02475" w:rsidP="00D02475">
            <w:pPr>
              <w:pStyle w:val="Geenafstand"/>
            </w:pPr>
          </w:p>
        </w:tc>
      </w:tr>
      <w:tr w:rsidR="00D02475" w:rsidTr="00D02475">
        <w:trPr>
          <w:trHeight w:val="1452"/>
        </w:trPr>
        <w:tc>
          <w:tcPr>
            <w:tcW w:w="3256" w:type="dxa"/>
          </w:tcPr>
          <w:p w:rsidR="00D02475" w:rsidRDefault="00D02475" w:rsidP="00D02475">
            <w:pPr>
              <w:pStyle w:val="Geenafstand"/>
            </w:pPr>
            <w:r>
              <w:rPr>
                <w:noProof/>
                <w:lang w:eastAsia="nl-NL"/>
              </w:rPr>
              <w:drawing>
                <wp:anchor distT="0" distB="0" distL="114300" distR="114300" simplePos="0" relativeHeight="251686912" behindDoc="0" locked="0" layoutInCell="1" allowOverlap="1" wp14:anchorId="20238DF7" wp14:editId="0F0A0BA2">
                  <wp:simplePos x="0" y="0"/>
                  <wp:positionH relativeFrom="column">
                    <wp:posOffset>294640</wp:posOffset>
                  </wp:positionH>
                  <wp:positionV relativeFrom="paragraph">
                    <wp:posOffset>76200</wp:posOffset>
                  </wp:positionV>
                  <wp:extent cx="1511935" cy="2011680"/>
                  <wp:effectExtent l="0" t="0" r="0" b="762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11935" cy="2011680"/>
                          </a:xfrm>
                          <a:prstGeom prst="rect">
                            <a:avLst/>
                          </a:prstGeom>
                          <a:noFill/>
                        </pic:spPr>
                      </pic:pic>
                    </a:graphicData>
                  </a:graphic>
                </wp:anchor>
              </w:drawing>
            </w:r>
          </w:p>
        </w:tc>
        <w:tc>
          <w:tcPr>
            <w:tcW w:w="6042" w:type="dxa"/>
          </w:tcPr>
          <w:p w:rsidR="00D02475" w:rsidRPr="00A34176" w:rsidRDefault="00D02475" w:rsidP="00D02475">
            <w:pPr>
              <w:pStyle w:val="Geenafstand"/>
              <w:rPr>
                <w:sz w:val="22"/>
              </w:rPr>
            </w:pPr>
            <w:r>
              <w:rPr>
                <w:sz w:val="22"/>
              </w:rPr>
              <w:br/>
            </w:r>
            <w:r>
              <w:rPr>
                <w:sz w:val="22"/>
              </w:rPr>
              <w:br/>
            </w:r>
            <w:r>
              <w:rPr>
                <w:sz w:val="22"/>
              </w:rPr>
              <w:br/>
            </w:r>
            <w:r>
              <w:rPr>
                <w:sz w:val="22"/>
              </w:rPr>
              <w:br/>
            </w:r>
          </w:p>
          <w:p w:rsidR="00D02475" w:rsidRDefault="00D02475" w:rsidP="00D02475">
            <w:pPr>
              <w:pStyle w:val="Geenafstand"/>
            </w:pPr>
            <w:r w:rsidRPr="00A34176">
              <w:rPr>
                <w:sz w:val="22"/>
                <w:u w:val="single"/>
              </w:rPr>
              <w:t>Stap 3</w:t>
            </w:r>
            <w:r w:rsidRPr="00A34176">
              <w:rPr>
                <w:sz w:val="22"/>
              </w:rPr>
              <w:t>:Maak de huid verder los zodat je de huid als twee “deurtjes”</w:t>
            </w:r>
            <w:r>
              <w:rPr>
                <w:sz w:val="22"/>
              </w:rPr>
              <w:t xml:space="preserve"> </w:t>
            </w:r>
            <w:r w:rsidRPr="00A34176">
              <w:rPr>
                <w:sz w:val="22"/>
              </w:rPr>
              <w:t>open kunt klappen en vast kunt spelden.</w:t>
            </w:r>
          </w:p>
        </w:tc>
      </w:tr>
      <w:tr w:rsidR="00D02475" w:rsidTr="00D02475">
        <w:trPr>
          <w:trHeight w:val="4095"/>
        </w:trPr>
        <w:tc>
          <w:tcPr>
            <w:tcW w:w="3256" w:type="dxa"/>
          </w:tcPr>
          <w:p w:rsidR="00D02475" w:rsidRDefault="00D02475" w:rsidP="00D02475">
            <w:pPr>
              <w:pStyle w:val="Geenafstand"/>
            </w:pPr>
            <w:r>
              <w:rPr>
                <w:rFonts w:cs="Arial"/>
                <w:noProof/>
                <w:sz w:val="22"/>
                <w:lang w:eastAsia="nl-NL"/>
              </w:rPr>
              <w:lastRenderedPageBreak/>
              <w:drawing>
                <wp:anchor distT="0" distB="0" distL="114300" distR="114300" simplePos="0" relativeHeight="251687936" behindDoc="0" locked="0" layoutInCell="1" allowOverlap="1" wp14:anchorId="0F6D0399" wp14:editId="642FAB78">
                  <wp:simplePos x="0" y="0"/>
                  <wp:positionH relativeFrom="column">
                    <wp:posOffset>191770</wp:posOffset>
                  </wp:positionH>
                  <wp:positionV relativeFrom="paragraph">
                    <wp:posOffset>226695</wp:posOffset>
                  </wp:positionV>
                  <wp:extent cx="1590675" cy="2115185"/>
                  <wp:effectExtent l="0" t="0" r="9525" b="0"/>
                  <wp:wrapSquare wrapText="bothSides"/>
                  <wp:docPr id="7" name="Afbeelding 7" descr="PICT3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ICT300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90675" cy="21151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42" w:type="dxa"/>
          </w:tcPr>
          <w:p w:rsidR="00D02475" w:rsidRPr="00655D4F" w:rsidRDefault="00D02475" w:rsidP="00D02475">
            <w:pPr>
              <w:rPr>
                <w:rFonts w:cs="Arial"/>
                <w:b/>
                <w:sz w:val="22"/>
              </w:rPr>
            </w:pPr>
            <w:r>
              <w:rPr>
                <w:rFonts w:cs="Arial"/>
                <w:sz w:val="22"/>
                <w:u w:val="single"/>
              </w:rPr>
              <w:br/>
              <w:t>s</w:t>
            </w:r>
            <w:r w:rsidRPr="00D37F71">
              <w:rPr>
                <w:rFonts w:cs="Arial"/>
                <w:sz w:val="22"/>
                <w:u w:val="single"/>
              </w:rPr>
              <w:t>tap 4</w:t>
            </w:r>
            <w:r>
              <w:rPr>
                <w:rFonts w:cs="Arial"/>
                <w:sz w:val="22"/>
              </w:rPr>
              <w:t xml:space="preserve">: Verwijder </w:t>
            </w:r>
            <w:r>
              <w:rPr>
                <w:rFonts w:cs="Arial"/>
                <w:b/>
                <w:sz w:val="22"/>
              </w:rPr>
              <w:t>voorzichtig</w:t>
            </w:r>
            <w:r>
              <w:rPr>
                <w:rFonts w:cs="Arial"/>
                <w:sz w:val="22"/>
              </w:rPr>
              <w:t xml:space="preserve"> de vliezen die over de dooierzak zitten. Begin hierbij tussen de spiermaag en de dooierzak.</w:t>
            </w:r>
          </w:p>
          <w:p w:rsidR="00D02475" w:rsidRPr="00A34176" w:rsidRDefault="00D02475" w:rsidP="00D02475">
            <w:pPr>
              <w:rPr>
                <w:rFonts w:cs="Arial"/>
                <w:b/>
                <w:sz w:val="22"/>
              </w:rPr>
            </w:pPr>
            <w:r>
              <w:rPr>
                <w:rFonts w:cs="Arial"/>
                <w:sz w:val="22"/>
              </w:rPr>
              <w:br/>
              <w:t>Houdt het piepschuim schuin; zorg ervoor dat de pootjes van de eendagskuiken naar beneden wijzen. Trek zeer voorzichtig de breekbare dooierzak uit de buikholte. Knip vervolgens de dooierzak los van het geheel en doe de dooierzak (zonder te knoeien) in de afvalzak.</w:t>
            </w:r>
          </w:p>
          <w:p w:rsidR="00D02475" w:rsidRDefault="00D02475" w:rsidP="00D02475">
            <w:pPr>
              <w:rPr>
                <w:rFonts w:cs="Arial"/>
                <w:sz w:val="22"/>
              </w:rPr>
            </w:pPr>
            <w:r>
              <w:rPr>
                <w:rFonts w:cs="Arial"/>
                <w:sz w:val="22"/>
              </w:rPr>
              <w:br/>
              <w:t>Als de dooierzak tijdens het verwijderen uit de buikholte toch stuk is gegaan en er (veel) dooier in de buikholte is gekomen, moet je het kuikentje met piepschuim en al voorzichtig schoonspoelen onder de kraan.</w:t>
            </w:r>
          </w:p>
          <w:p w:rsidR="00D02475" w:rsidRDefault="00D02475" w:rsidP="00D02475">
            <w:pPr>
              <w:pStyle w:val="Geenafstand"/>
            </w:pPr>
          </w:p>
        </w:tc>
      </w:tr>
      <w:tr w:rsidR="00D02475" w:rsidTr="00D02475">
        <w:trPr>
          <w:trHeight w:val="1208"/>
        </w:trPr>
        <w:tc>
          <w:tcPr>
            <w:tcW w:w="9298" w:type="dxa"/>
            <w:gridSpan w:val="2"/>
          </w:tcPr>
          <w:p w:rsidR="00D02475" w:rsidRPr="00A34176" w:rsidRDefault="00D02475" w:rsidP="00D02475">
            <w:pPr>
              <w:pStyle w:val="Geenafstand"/>
              <w:rPr>
                <w:b/>
                <w:sz w:val="22"/>
              </w:rPr>
            </w:pPr>
            <w:r>
              <w:rPr>
                <w:b/>
                <w:sz w:val="22"/>
              </w:rPr>
              <w:br/>
            </w:r>
            <w:r w:rsidRPr="00A34176">
              <w:rPr>
                <w:b/>
                <w:sz w:val="22"/>
              </w:rPr>
              <w:t>Het vrijprepareren van het spijsverteringskanaal</w:t>
            </w:r>
          </w:p>
          <w:p w:rsidR="00D02475" w:rsidRDefault="00D02475" w:rsidP="00D02475">
            <w:pPr>
              <w:pStyle w:val="Geenafstand"/>
            </w:pPr>
            <w:r w:rsidRPr="00A34176">
              <w:rPr>
                <w:sz w:val="22"/>
              </w:rPr>
              <w:t>Prepareer hierbij het complete spijsverteringsstelsel vrij zodat het als een lang lint van keel tot cloaca naast het kuikentje kan worden gelegd. Verwijder telkens vetweefsel en vliezen.</w:t>
            </w:r>
          </w:p>
        </w:tc>
      </w:tr>
      <w:tr w:rsidR="00D02475" w:rsidTr="00D02475">
        <w:trPr>
          <w:trHeight w:val="1452"/>
        </w:trPr>
        <w:tc>
          <w:tcPr>
            <w:tcW w:w="3256" w:type="dxa"/>
          </w:tcPr>
          <w:p w:rsidR="00D02475" w:rsidRDefault="00D02475" w:rsidP="00D02475">
            <w:pPr>
              <w:pStyle w:val="Geenafstand"/>
            </w:pPr>
            <w:r>
              <w:rPr>
                <w:noProof/>
                <w:lang w:eastAsia="nl-NL"/>
              </w:rPr>
              <w:drawing>
                <wp:anchor distT="0" distB="0" distL="114300" distR="114300" simplePos="0" relativeHeight="251688960" behindDoc="0" locked="0" layoutInCell="1" allowOverlap="1" wp14:anchorId="13D1FEDA" wp14:editId="7A2AA604">
                  <wp:simplePos x="0" y="0"/>
                  <wp:positionH relativeFrom="column">
                    <wp:posOffset>227965</wp:posOffset>
                  </wp:positionH>
                  <wp:positionV relativeFrom="paragraph">
                    <wp:posOffset>104775</wp:posOffset>
                  </wp:positionV>
                  <wp:extent cx="1554480" cy="2078990"/>
                  <wp:effectExtent l="0" t="0" r="762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54480" cy="2078990"/>
                          </a:xfrm>
                          <a:prstGeom prst="rect">
                            <a:avLst/>
                          </a:prstGeom>
                          <a:noFill/>
                        </pic:spPr>
                      </pic:pic>
                    </a:graphicData>
                  </a:graphic>
                </wp:anchor>
              </w:drawing>
            </w:r>
          </w:p>
        </w:tc>
        <w:tc>
          <w:tcPr>
            <w:tcW w:w="6042" w:type="dxa"/>
          </w:tcPr>
          <w:p w:rsidR="00D02475" w:rsidRPr="00A34176" w:rsidRDefault="00D02475" w:rsidP="00D02475">
            <w:pPr>
              <w:pStyle w:val="Geenafstand"/>
              <w:rPr>
                <w:sz w:val="22"/>
              </w:rPr>
            </w:pPr>
            <w:r>
              <w:rPr>
                <w:sz w:val="22"/>
                <w:u w:val="single"/>
              </w:rPr>
              <w:br/>
            </w:r>
            <w:r>
              <w:rPr>
                <w:sz w:val="22"/>
                <w:u w:val="single"/>
              </w:rPr>
              <w:br/>
            </w:r>
            <w:r>
              <w:rPr>
                <w:sz w:val="22"/>
                <w:u w:val="single"/>
              </w:rPr>
              <w:br/>
            </w:r>
            <w:r w:rsidRPr="00A34176">
              <w:rPr>
                <w:sz w:val="22"/>
                <w:u w:val="single"/>
              </w:rPr>
              <w:t>Stap 5</w:t>
            </w:r>
            <w:r w:rsidRPr="00A34176">
              <w:rPr>
                <w:sz w:val="22"/>
              </w:rPr>
              <w:t>: Knip de ribben door en verwijder het borstbeen.</w:t>
            </w:r>
          </w:p>
          <w:p w:rsidR="00D02475" w:rsidRPr="00A34176" w:rsidRDefault="00D02475" w:rsidP="00D02475">
            <w:pPr>
              <w:pStyle w:val="Geenafstand"/>
              <w:rPr>
                <w:sz w:val="22"/>
              </w:rPr>
            </w:pPr>
            <w:r w:rsidRPr="00A34176">
              <w:rPr>
                <w:sz w:val="22"/>
              </w:rPr>
              <w:t>Zoek de slokdarm en prepareer deze los</w:t>
            </w:r>
          </w:p>
          <w:p w:rsidR="00D02475" w:rsidRPr="00A34176" w:rsidRDefault="00D02475" w:rsidP="00D02475">
            <w:pPr>
              <w:pStyle w:val="Geenafstand"/>
              <w:rPr>
                <w:sz w:val="22"/>
              </w:rPr>
            </w:pPr>
            <w:r w:rsidRPr="00A34176">
              <w:rPr>
                <w:sz w:val="22"/>
              </w:rPr>
              <w:t>Prepareer de krop los zodat deze niet meer over het    borstbeen ligt</w:t>
            </w:r>
          </w:p>
          <w:p w:rsidR="00D02475" w:rsidRDefault="00D02475" w:rsidP="00D02475">
            <w:pPr>
              <w:pStyle w:val="Geenafstand"/>
            </w:pPr>
            <w:r w:rsidRPr="00A34176">
              <w:rPr>
                <w:sz w:val="22"/>
              </w:rPr>
              <w:t>Prepareer het deel van de krop tot en met de spiermaag vrij. Organen die in de weg liggen kun je opzij klappen of verwijderen (niets weggooien).</w:t>
            </w:r>
          </w:p>
        </w:tc>
      </w:tr>
      <w:tr w:rsidR="00D02475" w:rsidTr="00D02475">
        <w:trPr>
          <w:trHeight w:val="1452"/>
        </w:trPr>
        <w:tc>
          <w:tcPr>
            <w:tcW w:w="3256" w:type="dxa"/>
          </w:tcPr>
          <w:p w:rsidR="00D02475" w:rsidRDefault="00D02475" w:rsidP="00D02475">
            <w:pPr>
              <w:pStyle w:val="Geenafstand"/>
            </w:pPr>
            <w:r>
              <w:rPr>
                <w:rFonts w:cs="Arial"/>
                <w:noProof/>
                <w:sz w:val="22"/>
                <w:lang w:eastAsia="nl-NL"/>
              </w:rPr>
              <w:drawing>
                <wp:anchor distT="0" distB="0" distL="114300" distR="114300" simplePos="0" relativeHeight="251689984" behindDoc="0" locked="0" layoutInCell="1" allowOverlap="1" wp14:anchorId="512FE9D4" wp14:editId="362A45F4">
                  <wp:simplePos x="0" y="0"/>
                  <wp:positionH relativeFrom="margin">
                    <wp:posOffset>266065</wp:posOffset>
                  </wp:positionH>
                  <wp:positionV relativeFrom="paragraph">
                    <wp:posOffset>82550</wp:posOffset>
                  </wp:positionV>
                  <wp:extent cx="1546860" cy="2057400"/>
                  <wp:effectExtent l="0" t="0" r="0" b="0"/>
                  <wp:wrapSquare wrapText="bothSides"/>
                  <wp:docPr id="12" name="Afbeelding 12" descr="PICT3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300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46860" cy="2057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42" w:type="dxa"/>
          </w:tcPr>
          <w:p w:rsidR="00D02475" w:rsidRDefault="00D02475" w:rsidP="00D02475">
            <w:pPr>
              <w:rPr>
                <w:rFonts w:cs="Arial"/>
                <w:sz w:val="22"/>
              </w:rPr>
            </w:pPr>
            <w:r>
              <w:rPr>
                <w:rFonts w:cs="Arial"/>
                <w:sz w:val="22"/>
                <w:u w:val="single"/>
              </w:rPr>
              <w:br/>
            </w:r>
            <w:r>
              <w:rPr>
                <w:rFonts w:cs="Arial"/>
                <w:sz w:val="22"/>
                <w:u w:val="single"/>
              </w:rPr>
              <w:br/>
            </w:r>
            <w:r>
              <w:rPr>
                <w:rFonts w:cs="Arial"/>
                <w:sz w:val="22"/>
                <w:u w:val="single"/>
              </w:rPr>
              <w:br/>
              <w:t>Stap 6</w:t>
            </w:r>
            <w:r>
              <w:rPr>
                <w:rFonts w:cs="Arial"/>
                <w:sz w:val="22"/>
              </w:rPr>
              <w:t>: Prepareer nu de darmen tot de cloaca vrij en spreid het complete spijsverteringsstelsel uit naast het kuikentje.</w:t>
            </w:r>
            <w:r>
              <w:rPr>
                <w:rFonts w:cs="Arial"/>
                <w:sz w:val="22"/>
              </w:rPr>
              <w:br/>
            </w:r>
          </w:p>
          <w:p w:rsidR="00D02475" w:rsidRPr="00655D4F" w:rsidRDefault="00D02475" w:rsidP="00D02475">
            <w:pPr>
              <w:rPr>
                <w:rFonts w:cs="Arial"/>
                <w:b/>
                <w:sz w:val="22"/>
              </w:rPr>
            </w:pPr>
            <w:r>
              <w:rPr>
                <w:rFonts w:cs="Arial"/>
                <w:sz w:val="22"/>
              </w:rPr>
              <w:t>Prepareer de blindzakken zover los dat je kunt zien waar ze aan de darm zijn aangesloten.</w:t>
            </w:r>
          </w:p>
          <w:p w:rsidR="00D02475" w:rsidRPr="00655D4F" w:rsidRDefault="00D02475" w:rsidP="00D02475">
            <w:pPr>
              <w:rPr>
                <w:rFonts w:cs="Arial"/>
                <w:b/>
                <w:sz w:val="22"/>
              </w:rPr>
            </w:pPr>
            <w:r>
              <w:rPr>
                <w:rFonts w:cs="Arial"/>
                <w:sz w:val="22"/>
              </w:rPr>
              <w:br/>
              <w:t>Zoek nu de longen, de nieren en de bijnieren.</w:t>
            </w:r>
          </w:p>
          <w:p w:rsidR="00D02475" w:rsidRDefault="00D02475" w:rsidP="00D02475">
            <w:pPr>
              <w:pStyle w:val="Geenafstand"/>
            </w:pPr>
          </w:p>
        </w:tc>
      </w:tr>
    </w:tbl>
    <w:p w:rsidR="00D02475" w:rsidRPr="004E51A2" w:rsidRDefault="00D02475" w:rsidP="00D02475">
      <w:pPr>
        <w:pStyle w:val="Geenafstand"/>
      </w:pPr>
    </w:p>
    <w:p w:rsidR="00D02475" w:rsidRDefault="00D02475" w:rsidP="00D02475">
      <w:pPr>
        <w:rPr>
          <w:rFonts w:cs="Arial"/>
          <w:sz w:val="22"/>
        </w:rPr>
      </w:pPr>
    </w:p>
    <w:p w:rsidR="00D02475" w:rsidRDefault="00D02475" w:rsidP="00D02475">
      <w:pPr>
        <w:rPr>
          <w:rFonts w:cs="Arial"/>
          <w:sz w:val="22"/>
        </w:rPr>
      </w:pPr>
    </w:p>
    <w:p w:rsidR="00D02475" w:rsidRDefault="00D02475" w:rsidP="00D02475">
      <w:pPr>
        <w:rPr>
          <w:rFonts w:cs="Arial"/>
          <w:sz w:val="22"/>
        </w:rPr>
      </w:pPr>
    </w:p>
    <w:p w:rsidR="00D02475" w:rsidRPr="006D7797" w:rsidRDefault="00D02475" w:rsidP="00D02475">
      <w:pPr>
        <w:rPr>
          <w:rFonts w:cs="Arial"/>
          <w:b/>
          <w:sz w:val="28"/>
        </w:rPr>
      </w:pPr>
      <w:r w:rsidRPr="006D7797">
        <w:rPr>
          <w:rFonts w:cs="Arial"/>
          <w:b/>
          <w:sz w:val="28"/>
        </w:rPr>
        <w:lastRenderedPageBreak/>
        <w:t>Opruimen</w:t>
      </w:r>
    </w:p>
    <w:tbl>
      <w:tblPr>
        <w:tblStyle w:val="Tabelraster"/>
        <w:tblW w:w="0" w:type="auto"/>
        <w:tblLook w:val="04A0" w:firstRow="1" w:lastRow="0" w:firstColumn="1" w:lastColumn="0" w:noHBand="0" w:noVBand="1"/>
      </w:tblPr>
      <w:tblGrid>
        <w:gridCol w:w="1271"/>
        <w:gridCol w:w="7789"/>
      </w:tblGrid>
      <w:tr w:rsidR="00D02475" w:rsidRPr="00A34176" w:rsidTr="00D02475">
        <w:tc>
          <w:tcPr>
            <w:tcW w:w="1271" w:type="dxa"/>
          </w:tcPr>
          <w:p w:rsidR="00D02475" w:rsidRPr="00A34176" w:rsidRDefault="00D02475" w:rsidP="00D02475">
            <w:pPr>
              <w:rPr>
                <w:rFonts w:eastAsia="Times New Roman" w:cs="Times New Roman"/>
                <w:sz w:val="22"/>
                <w:szCs w:val="20"/>
                <w:lang w:val="en-US" w:eastAsia="nl-NL"/>
              </w:rPr>
            </w:pPr>
            <w:proofErr w:type="spellStart"/>
            <w:r>
              <w:rPr>
                <w:rFonts w:eastAsia="Times New Roman" w:cs="Times New Roman"/>
                <w:sz w:val="22"/>
                <w:szCs w:val="20"/>
                <w:lang w:val="en-US" w:eastAsia="nl-NL"/>
              </w:rPr>
              <w:t>Stap</w:t>
            </w:r>
            <w:proofErr w:type="spellEnd"/>
            <w:r>
              <w:rPr>
                <w:rFonts w:eastAsia="Times New Roman" w:cs="Times New Roman"/>
                <w:sz w:val="22"/>
                <w:szCs w:val="20"/>
                <w:lang w:val="en-US" w:eastAsia="nl-NL"/>
              </w:rPr>
              <w:t xml:space="preserve"> 1</w:t>
            </w:r>
          </w:p>
        </w:tc>
        <w:tc>
          <w:tcPr>
            <w:tcW w:w="7789" w:type="dxa"/>
          </w:tcPr>
          <w:p w:rsidR="00D02475" w:rsidRPr="00A34176" w:rsidRDefault="00D02475" w:rsidP="00D02475">
            <w:pPr>
              <w:rPr>
                <w:rFonts w:cs="Arial"/>
                <w:sz w:val="22"/>
              </w:rPr>
            </w:pPr>
            <w:r w:rsidRPr="00A34176">
              <w:rPr>
                <w:rFonts w:cs="Arial"/>
                <w:sz w:val="22"/>
              </w:rPr>
              <w:t>Doe de spelden in het bekerglas met alcohol</w:t>
            </w:r>
          </w:p>
          <w:p w:rsidR="00D02475" w:rsidRPr="00A34176" w:rsidRDefault="00D02475" w:rsidP="00D02475">
            <w:pPr>
              <w:rPr>
                <w:rFonts w:eastAsia="Times New Roman" w:cs="Times New Roman"/>
                <w:sz w:val="22"/>
                <w:szCs w:val="20"/>
                <w:lang w:val="en-US" w:eastAsia="nl-NL"/>
              </w:rPr>
            </w:pPr>
          </w:p>
        </w:tc>
      </w:tr>
      <w:tr w:rsidR="00D02475" w:rsidRPr="00A34176" w:rsidTr="00D02475">
        <w:tc>
          <w:tcPr>
            <w:tcW w:w="1271" w:type="dxa"/>
          </w:tcPr>
          <w:p w:rsidR="00D02475" w:rsidRPr="00A34176" w:rsidRDefault="00D02475" w:rsidP="00D02475">
            <w:pPr>
              <w:rPr>
                <w:rFonts w:eastAsia="Times New Roman" w:cs="Times New Roman"/>
                <w:sz w:val="22"/>
                <w:szCs w:val="20"/>
                <w:lang w:val="en-US" w:eastAsia="nl-NL"/>
              </w:rPr>
            </w:pPr>
            <w:proofErr w:type="spellStart"/>
            <w:r>
              <w:rPr>
                <w:rFonts w:eastAsia="Times New Roman" w:cs="Times New Roman"/>
                <w:sz w:val="22"/>
                <w:szCs w:val="20"/>
                <w:lang w:val="en-US" w:eastAsia="nl-NL"/>
              </w:rPr>
              <w:t>Stap</w:t>
            </w:r>
            <w:proofErr w:type="spellEnd"/>
            <w:r>
              <w:rPr>
                <w:rFonts w:eastAsia="Times New Roman" w:cs="Times New Roman"/>
                <w:sz w:val="22"/>
                <w:szCs w:val="20"/>
                <w:lang w:val="en-US" w:eastAsia="nl-NL"/>
              </w:rPr>
              <w:t xml:space="preserve"> 2</w:t>
            </w:r>
          </w:p>
        </w:tc>
        <w:tc>
          <w:tcPr>
            <w:tcW w:w="7789" w:type="dxa"/>
          </w:tcPr>
          <w:p w:rsidR="00D02475" w:rsidRPr="00A34176" w:rsidRDefault="00D02475" w:rsidP="00D02475">
            <w:pPr>
              <w:rPr>
                <w:rFonts w:cs="Arial"/>
                <w:b/>
                <w:sz w:val="22"/>
              </w:rPr>
            </w:pPr>
            <w:r w:rsidRPr="00A34176">
              <w:rPr>
                <w:rFonts w:cs="Arial"/>
                <w:sz w:val="22"/>
              </w:rPr>
              <w:t>Doe het kuikentje en losse resten in de speciale afvalzak</w:t>
            </w:r>
          </w:p>
          <w:p w:rsidR="00D02475" w:rsidRPr="00A34176" w:rsidRDefault="00D02475" w:rsidP="00D02475">
            <w:pPr>
              <w:rPr>
                <w:rFonts w:eastAsia="Times New Roman" w:cs="Times New Roman"/>
                <w:sz w:val="22"/>
                <w:szCs w:val="20"/>
                <w:lang w:val="en-US" w:eastAsia="nl-NL"/>
              </w:rPr>
            </w:pPr>
          </w:p>
        </w:tc>
      </w:tr>
      <w:tr w:rsidR="00D02475" w:rsidRPr="00A34176" w:rsidTr="00D02475">
        <w:tc>
          <w:tcPr>
            <w:tcW w:w="1271" w:type="dxa"/>
          </w:tcPr>
          <w:p w:rsidR="00D02475" w:rsidRPr="00A34176" w:rsidRDefault="00D02475" w:rsidP="00D02475">
            <w:pPr>
              <w:rPr>
                <w:rFonts w:eastAsia="Times New Roman" w:cs="Times New Roman"/>
                <w:sz w:val="22"/>
                <w:szCs w:val="20"/>
                <w:lang w:val="en-US" w:eastAsia="nl-NL"/>
              </w:rPr>
            </w:pPr>
            <w:proofErr w:type="spellStart"/>
            <w:r>
              <w:rPr>
                <w:rFonts w:eastAsia="Times New Roman" w:cs="Times New Roman"/>
                <w:sz w:val="22"/>
                <w:szCs w:val="20"/>
                <w:lang w:val="en-US" w:eastAsia="nl-NL"/>
              </w:rPr>
              <w:t>Stap</w:t>
            </w:r>
            <w:proofErr w:type="spellEnd"/>
            <w:r>
              <w:rPr>
                <w:rFonts w:eastAsia="Times New Roman" w:cs="Times New Roman"/>
                <w:sz w:val="22"/>
                <w:szCs w:val="20"/>
                <w:lang w:val="en-US" w:eastAsia="nl-NL"/>
              </w:rPr>
              <w:t xml:space="preserve"> 3</w:t>
            </w:r>
          </w:p>
        </w:tc>
        <w:tc>
          <w:tcPr>
            <w:tcW w:w="7789" w:type="dxa"/>
          </w:tcPr>
          <w:p w:rsidR="00D02475" w:rsidRPr="00A34176" w:rsidRDefault="00D02475" w:rsidP="00D02475">
            <w:pPr>
              <w:rPr>
                <w:rFonts w:cs="Arial"/>
                <w:b/>
                <w:sz w:val="22"/>
              </w:rPr>
            </w:pPr>
            <w:r w:rsidRPr="00A34176">
              <w:rPr>
                <w:rFonts w:cs="Arial"/>
                <w:sz w:val="22"/>
              </w:rPr>
              <w:t>Gooi piepschuim in de afvalbak</w:t>
            </w:r>
          </w:p>
          <w:p w:rsidR="00D02475" w:rsidRPr="00A34176" w:rsidRDefault="00D02475" w:rsidP="00D02475">
            <w:pPr>
              <w:rPr>
                <w:rFonts w:eastAsia="Times New Roman" w:cs="Times New Roman"/>
                <w:sz w:val="22"/>
                <w:szCs w:val="20"/>
                <w:lang w:val="en-US" w:eastAsia="nl-NL"/>
              </w:rPr>
            </w:pPr>
          </w:p>
        </w:tc>
      </w:tr>
      <w:tr w:rsidR="00D02475" w:rsidRPr="00A34176" w:rsidTr="00D02475">
        <w:tc>
          <w:tcPr>
            <w:tcW w:w="1271" w:type="dxa"/>
          </w:tcPr>
          <w:p w:rsidR="00D02475" w:rsidRPr="00A34176" w:rsidRDefault="00D02475" w:rsidP="00D02475">
            <w:pPr>
              <w:rPr>
                <w:rFonts w:eastAsia="Times New Roman" w:cs="Times New Roman"/>
                <w:sz w:val="22"/>
                <w:szCs w:val="20"/>
                <w:lang w:val="en-US" w:eastAsia="nl-NL"/>
              </w:rPr>
            </w:pPr>
            <w:proofErr w:type="spellStart"/>
            <w:r>
              <w:rPr>
                <w:rFonts w:eastAsia="Times New Roman" w:cs="Times New Roman"/>
                <w:sz w:val="22"/>
                <w:szCs w:val="20"/>
                <w:lang w:val="en-US" w:eastAsia="nl-NL"/>
              </w:rPr>
              <w:t>Stap</w:t>
            </w:r>
            <w:proofErr w:type="spellEnd"/>
            <w:r>
              <w:rPr>
                <w:rFonts w:eastAsia="Times New Roman" w:cs="Times New Roman"/>
                <w:sz w:val="22"/>
                <w:szCs w:val="20"/>
                <w:lang w:val="en-US" w:eastAsia="nl-NL"/>
              </w:rPr>
              <w:t xml:space="preserve"> 4</w:t>
            </w:r>
          </w:p>
        </w:tc>
        <w:tc>
          <w:tcPr>
            <w:tcW w:w="7789" w:type="dxa"/>
          </w:tcPr>
          <w:p w:rsidR="00D02475" w:rsidRPr="00A34176" w:rsidRDefault="00D02475" w:rsidP="00D02475">
            <w:pPr>
              <w:rPr>
                <w:rFonts w:cs="Arial"/>
                <w:sz w:val="22"/>
              </w:rPr>
            </w:pPr>
            <w:r w:rsidRPr="00A34176">
              <w:rPr>
                <w:rFonts w:cs="Arial"/>
                <w:sz w:val="22"/>
              </w:rPr>
              <w:t>Maak snijmateriaal goed schoon</w:t>
            </w:r>
            <w:r>
              <w:rPr>
                <w:rFonts w:cs="Arial"/>
                <w:sz w:val="22"/>
              </w:rPr>
              <w:t xml:space="preserve"> met alcohol. Zet ze daarna in een bekerglas</w:t>
            </w:r>
          </w:p>
          <w:p w:rsidR="00D02475" w:rsidRPr="00A34176" w:rsidRDefault="00D02475" w:rsidP="00D02475">
            <w:pPr>
              <w:rPr>
                <w:rFonts w:eastAsia="Times New Roman" w:cs="Times New Roman"/>
                <w:sz w:val="22"/>
                <w:szCs w:val="20"/>
                <w:lang w:val="en-US" w:eastAsia="nl-NL"/>
              </w:rPr>
            </w:pPr>
          </w:p>
        </w:tc>
      </w:tr>
      <w:tr w:rsidR="00D02475" w:rsidRPr="00A34176" w:rsidTr="00D02475">
        <w:tc>
          <w:tcPr>
            <w:tcW w:w="1271" w:type="dxa"/>
          </w:tcPr>
          <w:p w:rsidR="00D02475" w:rsidRPr="00A34176" w:rsidRDefault="00D02475" w:rsidP="00D02475">
            <w:pPr>
              <w:rPr>
                <w:rFonts w:eastAsia="Times New Roman" w:cs="Times New Roman"/>
                <w:sz w:val="22"/>
                <w:szCs w:val="20"/>
                <w:lang w:val="en-US" w:eastAsia="nl-NL"/>
              </w:rPr>
            </w:pPr>
            <w:proofErr w:type="spellStart"/>
            <w:r>
              <w:rPr>
                <w:rFonts w:eastAsia="Times New Roman" w:cs="Times New Roman"/>
                <w:sz w:val="22"/>
                <w:szCs w:val="20"/>
                <w:lang w:val="en-US" w:eastAsia="nl-NL"/>
              </w:rPr>
              <w:t>Stap</w:t>
            </w:r>
            <w:proofErr w:type="spellEnd"/>
            <w:r>
              <w:rPr>
                <w:rFonts w:eastAsia="Times New Roman" w:cs="Times New Roman"/>
                <w:sz w:val="22"/>
                <w:szCs w:val="20"/>
                <w:lang w:val="en-US" w:eastAsia="nl-NL"/>
              </w:rPr>
              <w:t xml:space="preserve"> 5</w:t>
            </w:r>
          </w:p>
        </w:tc>
        <w:tc>
          <w:tcPr>
            <w:tcW w:w="7789" w:type="dxa"/>
          </w:tcPr>
          <w:p w:rsidR="00D02475" w:rsidRPr="00A34176" w:rsidRDefault="00D02475" w:rsidP="00D02475">
            <w:pPr>
              <w:rPr>
                <w:rFonts w:eastAsia="Times New Roman" w:cs="Times New Roman"/>
                <w:sz w:val="22"/>
                <w:szCs w:val="20"/>
                <w:lang w:val="en-US" w:eastAsia="nl-NL"/>
              </w:rPr>
            </w:pPr>
            <w:r w:rsidRPr="00A34176">
              <w:rPr>
                <w:rFonts w:cs="Arial"/>
                <w:sz w:val="22"/>
              </w:rPr>
              <w:t>Maak tafel goed schoon met alcohol</w:t>
            </w:r>
            <w:r>
              <w:rPr>
                <w:rFonts w:cs="Arial"/>
                <w:sz w:val="22"/>
              </w:rPr>
              <w:t xml:space="preserve"> en papier. </w:t>
            </w:r>
            <w:r>
              <w:rPr>
                <w:rFonts w:cs="Arial"/>
                <w:sz w:val="22"/>
              </w:rPr>
              <w:br/>
            </w:r>
          </w:p>
        </w:tc>
      </w:tr>
      <w:tr w:rsidR="00D02475" w:rsidRPr="00A34176" w:rsidTr="00D02475">
        <w:tc>
          <w:tcPr>
            <w:tcW w:w="1271" w:type="dxa"/>
          </w:tcPr>
          <w:p w:rsidR="00D02475" w:rsidRPr="00A34176" w:rsidRDefault="00D02475" w:rsidP="00D02475">
            <w:pPr>
              <w:rPr>
                <w:rFonts w:eastAsia="Times New Roman" w:cs="Times New Roman"/>
                <w:sz w:val="22"/>
                <w:szCs w:val="20"/>
                <w:lang w:val="en-US" w:eastAsia="nl-NL"/>
              </w:rPr>
            </w:pPr>
            <w:proofErr w:type="spellStart"/>
            <w:r>
              <w:rPr>
                <w:rFonts w:eastAsia="Times New Roman" w:cs="Times New Roman"/>
                <w:sz w:val="22"/>
                <w:szCs w:val="20"/>
                <w:lang w:val="en-US" w:eastAsia="nl-NL"/>
              </w:rPr>
              <w:t>Stap</w:t>
            </w:r>
            <w:proofErr w:type="spellEnd"/>
            <w:r>
              <w:rPr>
                <w:rFonts w:eastAsia="Times New Roman" w:cs="Times New Roman"/>
                <w:sz w:val="22"/>
                <w:szCs w:val="20"/>
                <w:lang w:val="en-US" w:eastAsia="nl-NL"/>
              </w:rPr>
              <w:t xml:space="preserve"> 6</w:t>
            </w:r>
          </w:p>
        </w:tc>
        <w:tc>
          <w:tcPr>
            <w:tcW w:w="7789" w:type="dxa"/>
          </w:tcPr>
          <w:p w:rsidR="00D02475" w:rsidRPr="00A34176" w:rsidRDefault="00D02475" w:rsidP="00D02475">
            <w:pPr>
              <w:rPr>
                <w:rFonts w:cs="Arial"/>
                <w:sz w:val="22"/>
              </w:rPr>
            </w:pPr>
            <w:r w:rsidRPr="00A34176">
              <w:rPr>
                <w:rFonts w:cs="Arial"/>
                <w:sz w:val="22"/>
              </w:rPr>
              <w:t>Was je handen zeer goed</w:t>
            </w:r>
          </w:p>
          <w:p w:rsidR="00D02475" w:rsidRPr="00A34176" w:rsidRDefault="00D02475" w:rsidP="00D02475">
            <w:pPr>
              <w:rPr>
                <w:rFonts w:eastAsia="Times New Roman" w:cs="Times New Roman"/>
                <w:sz w:val="22"/>
                <w:szCs w:val="20"/>
                <w:lang w:val="en-US" w:eastAsia="nl-NL"/>
              </w:rPr>
            </w:pPr>
          </w:p>
        </w:tc>
      </w:tr>
    </w:tbl>
    <w:p w:rsidR="00D02475" w:rsidRPr="002F7172" w:rsidRDefault="00D02475" w:rsidP="00D02475">
      <w:pPr>
        <w:spacing w:after="0" w:line="240" w:lineRule="auto"/>
        <w:rPr>
          <w:rFonts w:cs="Arial"/>
          <w:b/>
          <w:sz w:val="22"/>
        </w:rPr>
      </w:pPr>
      <w:r>
        <w:rPr>
          <w:rFonts w:cs="Arial"/>
          <w:b/>
          <w:sz w:val="22"/>
        </w:rPr>
        <w:br/>
      </w:r>
      <w:r>
        <w:rPr>
          <w:rFonts w:cs="Arial"/>
          <w:b/>
          <w:sz w:val="22"/>
        </w:rPr>
        <w:br/>
      </w:r>
      <w:r w:rsidRPr="002F7172">
        <w:rPr>
          <w:rFonts w:cs="Arial"/>
          <w:b/>
          <w:sz w:val="22"/>
        </w:rPr>
        <w:t>Opdracht 1</w:t>
      </w:r>
      <w:r w:rsidRPr="002F7172">
        <w:rPr>
          <w:rFonts w:cs="Arial"/>
          <w:b/>
          <w:sz w:val="32"/>
          <w:szCs w:val="32"/>
        </w:rPr>
        <w:t xml:space="preserve"> </w:t>
      </w:r>
    </w:p>
    <w:p w:rsidR="00D02475" w:rsidRPr="00C33261" w:rsidRDefault="00D02475" w:rsidP="00D02475">
      <w:pPr>
        <w:rPr>
          <w:rFonts w:cs="Arial"/>
          <w:b/>
          <w:sz w:val="22"/>
        </w:rPr>
      </w:pPr>
      <w:r>
        <w:rPr>
          <w:rFonts w:cs="Arial"/>
          <w:sz w:val="22"/>
        </w:rPr>
        <w:t xml:space="preserve">Teken hieronder je ontleden kuiken. </w:t>
      </w:r>
      <w:r>
        <w:rPr>
          <w:rFonts w:cs="Arial"/>
          <w:sz w:val="22"/>
        </w:rPr>
        <w:br/>
        <w:t xml:space="preserve">Schrijf de benamingen van de organen erbij </w:t>
      </w:r>
    </w:p>
    <w:p w:rsidR="00D02475" w:rsidRDefault="00D02475" w:rsidP="00D02475">
      <w:pPr>
        <w:pBdr>
          <w:top w:val="single" w:sz="4" w:space="1" w:color="auto"/>
          <w:left w:val="single" w:sz="4" w:space="14" w:color="auto"/>
          <w:bottom w:val="single" w:sz="4" w:space="31" w:color="auto"/>
          <w:right w:val="single" w:sz="4" w:space="4" w:color="auto"/>
        </w:pBdr>
        <w:ind w:left="360"/>
        <w:rPr>
          <w:rFonts w:cs="Arial"/>
          <w:b/>
          <w:sz w:val="22"/>
        </w:rPr>
      </w:pPr>
    </w:p>
    <w:p w:rsidR="00D02475" w:rsidRDefault="00D02475" w:rsidP="00D02475">
      <w:pPr>
        <w:pBdr>
          <w:top w:val="single" w:sz="4" w:space="1" w:color="auto"/>
          <w:left w:val="single" w:sz="4" w:space="14" w:color="auto"/>
          <w:bottom w:val="single" w:sz="4" w:space="31" w:color="auto"/>
          <w:right w:val="single" w:sz="4" w:space="4" w:color="auto"/>
        </w:pBdr>
        <w:ind w:left="360"/>
        <w:rPr>
          <w:rFonts w:cs="Arial"/>
          <w:b/>
          <w:sz w:val="22"/>
        </w:rPr>
      </w:pPr>
    </w:p>
    <w:p w:rsidR="00D02475" w:rsidRDefault="00D02475" w:rsidP="00D02475">
      <w:pPr>
        <w:pBdr>
          <w:top w:val="single" w:sz="4" w:space="1" w:color="auto"/>
          <w:left w:val="single" w:sz="4" w:space="14" w:color="auto"/>
          <w:bottom w:val="single" w:sz="4" w:space="31" w:color="auto"/>
          <w:right w:val="single" w:sz="4" w:space="4" w:color="auto"/>
        </w:pBdr>
        <w:ind w:left="360"/>
        <w:rPr>
          <w:rFonts w:cs="Arial"/>
          <w:b/>
          <w:sz w:val="22"/>
        </w:rPr>
      </w:pPr>
    </w:p>
    <w:p w:rsidR="00D02475" w:rsidRDefault="00D02475" w:rsidP="00D02475">
      <w:pPr>
        <w:pBdr>
          <w:top w:val="single" w:sz="4" w:space="1" w:color="auto"/>
          <w:left w:val="single" w:sz="4" w:space="14" w:color="auto"/>
          <w:bottom w:val="single" w:sz="4" w:space="31" w:color="auto"/>
          <w:right w:val="single" w:sz="4" w:space="4" w:color="auto"/>
        </w:pBdr>
        <w:ind w:left="360"/>
        <w:rPr>
          <w:rFonts w:cs="Arial"/>
          <w:b/>
          <w:sz w:val="22"/>
        </w:rPr>
      </w:pPr>
    </w:p>
    <w:p w:rsidR="00D02475" w:rsidRDefault="00D02475" w:rsidP="00D02475">
      <w:pPr>
        <w:pBdr>
          <w:top w:val="single" w:sz="4" w:space="1" w:color="auto"/>
          <w:left w:val="single" w:sz="4" w:space="14" w:color="auto"/>
          <w:bottom w:val="single" w:sz="4" w:space="31" w:color="auto"/>
          <w:right w:val="single" w:sz="4" w:space="4" w:color="auto"/>
        </w:pBdr>
        <w:ind w:left="360"/>
        <w:rPr>
          <w:rFonts w:cs="Arial"/>
          <w:b/>
          <w:sz w:val="22"/>
        </w:rPr>
      </w:pPr>
    </w:p>
    <w:p w:rsidR="00D02475" w:rsidRDefault="00D02475" w:rsidP="00D02475">
      <w:pPr>
        <w:pBdr>
          <w:top w:val="single" w:sz="4" w:space="1" w:color="auto"/>
          <w:left w:val="single" w:sz="4" w:space="14" w:color="auto"/>
          <w:bottom w:val="single" w:sz="4" w:space="31" w:color="auto"/>
          <w:right w:val="single" w:sz="4" w:space="4" w:color="auto"/>
        </w:pBdr>
        <w:ind w:left="360"/>
        <w:rPr>
          <w:rFonts w:cs="Arial"/>
          <w:b/>
          <w:sz w:val="22"/>
        </w:rPr>
      </w:pPr>
    </w:p>
    <w:p w:rsidR="00D02475" w:rsidRDefault="00D02475" w:rsidP="00D02475">
      <w:pPr>
        <w:pBdr>
          <w:top w:val="single" w:sz="4" w:space="1" w:color="auto"/>
          <w:left w:val="single" w:sz="4" w:space="14" w:color="auto"/>
          <w:bottom w:val="single" w:sz="4" w:space="31" w:color="auto"/>
          <w:right w:val="single" w:sz="4" w:space="4" w:color="auto"/>
        </w:pBdr>
        <w:ind w:left="360"/>
        <w:rPr>
          <w:rFonts w:cs="Arial"/>
          <w:b/>
          <w:sz w:val="22"/>
        </w:rPr>
      </w:pPr>
    </w:p>
    <w:p w:rsidR="00D02475" w:rsidRDefault="00D02475" w:rsidP="00D02475">
      <w:pPr>
        <w:pBdr>
          <w:top w:val="single" w:sz="4" w:space="1" w:color="auto"/>
          <w:left w:val="single" w:sz="4" w:space="14" w:color="auto"/>
          <w:bottom w:val="single" w:sz="4" w:space="31" w:color="auto"/>
          <w:right w:val="single" w:sz="4" w:space="4" w:color="auto"/>
        </w:pBdr>
        <w:ind w:left="360"/>
        <w:rPr>
          <w:rFonts w:cs="Arial"/>
          <w:b/>
          <w:sz w:val="22"/>
        </w:rPr>
      </w:pPr>
    </w:p>
    <w:p w:rsidR="00D02475" w:rsidRDefault="00D02475" w:rsidP="00D02475">
      <w:pPr>
        <w:pBdr>
          <w:top w:val="single" w:sz="4" w:space="1" w:color="auto"/>
          <w:left w:val="single" w:sz="4" w:space="14" w:color="auto"/>
          <w:bottom w:val="single" w:sz="4" w:space="31" w:color="auto"/>
          <w:right w:val="single" w:sz="4" w:space="4" w:color="auto"/>
        </w:pBdr>
        <w:ind w:left="360"/>
        <w:rPr>
          <w:rFonts w:cs="Arial"/>
          <w:b/>
          <w:sz w:val="22"/>
        </w:rPr>
      </w:pPr>
    </w:p>
    <w:p w:rsidR="00D02475" w:rsidRDefault="00D02475" w:rsidP="00D02475">
      <w:pPr>
        <w:pBdr>
          <w:top w:val="single" w:sz="4" w:space="1" w:color="auto"/>
          <w:left w:val="single" w:sz="4" w:space="14" w:color="auto"/>
          <w:bottom w:val="single" w:sz="4" w:space="31" w:color="auto"/>
          <w:right w:val="single" w:sz="4" w:space="4" w:color="auto"/>
        </w:pBdr>
        <w:ind w:left="360"/>
        <w:rPr>
          <w:rFonts w:cs="Arial"/>
          <w:b/>
          <w:sz w:val="22"/>
        </w:rPr>
      </w:pPr>
    </w:p>
    <w:p w:rsidR="00D02475" w:rsidRDefault="00D02475" w:rsidP="00D02475">
      <w:pPr>
        <w:pBdr>
          <w:top w:val="single" w:sz="4" w:space="1" w:color="auto"/>
          <w:left w:val="single" w:sz="4" w:space="14" w:color="auto"/>
          <w:bottom w:val="single" w:sz="4" w:space="31" w:color="auto"/>
          <w:right w:val="single" w:sz="4" w:space="4" w:color="auto"/>
        </w:pBdr>
        <w:ind w:left="360"/>
        <w:rPr>
          <w:rFonts w:cs="Arial"/>
          <w:b/>
          <w:sz w:val="22"/>
        </w:rPr>
      </w:pPr>
    </w:p>
    <w:p w:rsidR="00D02475" w:rsidRDefault="00D02475" w:rsidP="00D02475">
      <w:pPr>
        <w:pBdr>
          <w:top w:val="single" w:sz="4" w:space="1" w:color="auto"/>
          <w:left w:val="single" w:sz="4" w:space="14" w:color="auto"/>
          <w:bottom w:val="single" w:sz="4" w:space="31" w:color="auto"/>
          <w:right w:val="single" w:sz="4" w:space="4" w:color="auto"/>
        </w:pBdr>
        <w:ind w:left="360"/>
        <w:rPr>
          <w:rFonts w:cs="Arial"/>
          <w:b/>
          <w:sz w:val="22"/>
        </w:rPr>
      </w:pPr>
    </w:p>
    <w:p w:rsidR="00D02475" w:rsidRDefault="00D02475" w:rsidP="00D02475">
      <w:pPr>
        <w:pBdr>
          <w:top w:val="single" w:sz="4" w:space="1" w:color="auto"/>
          <w:left w:val="single" w:sz="4" w:space="14" w:color="auto"/>
          <w:bottom w:val="single" w:sz="4" w:space="31" w:color="auto"/>
          <w:right w:val="single" w:sz="4" w:space="4" w:color="auto"/>
        </w:pBdr>
        <w:ind w:left="360"/>
        <w:rPr>
          <w:rFonts w:cs="Arial"/>
          <w:b/>
          <w:sz w:val="22"/>
        </w:rPr>
      </w:pPr>
    </w:p>
    <w:p w:rsidR="00D02475" w:rsidRDefault="00D02475" w:rsidP="00D02475">
      <w:pPr>
        <w:pBdr>
          <w:top w:val="single" w:sz="4" w:space="1" w:color="auto"/>
          <w:left w:val="single" w:sz="4" w:space="14" w:color="auto"/>
          <w:bottom w:val="single" w:sz="4" w:space="31" w:color="auto"/>
          <w:right w:val="single" w:sz="4" w:space="4" w:color="auto"/>
        </w:pBdr>
        <w:ind w:left="360"/>
        <w:rPr>
          <w:rFonts w:cs="Arial"/>
          <w:b/>
          <w:sz w:val="22"/>
        </w:rPr>
      </w:pPr>
    </w:p>
    <w:p w:rsidR="00D02475" w:rsidRDefault="00D02475" w:rsidP="00D02475">
      <w:pPr>
        <w:pBdr>
          <w:top w:val="single" w:sz="4" w:space="1" w:color="auto"/>
          <w:left w:val="single" w:sz="4" w:space="14" w:color="auto"/>
          <w:bottom w:val="single" w:sz="4" w:space="31" w:color="auto"/>
          <w:right w:val="single" w:sz="4" w:space="4" w:color="auto"/>
        </w:pBdr>
        <w:ind w:left="360"/>
        <w:rPr>
          <w:rFonts w:cs="Arial"/>
          <w:b/>
          <w:sz w:val="22"/>
        </w:rPr>
      </w:pPr>
    </w:p>
    <w:p w:rsidR="00D02475" w:rsidRDefault="00D02475" w:rsidP="00D02475">
      <w:pPr>
        <w:pBdr>
          <w:top w:val="single" w:sz="4" w:space="1" w:color="auto"/>
          <w:left w:val="single" w:sz="4" w:space="14" w:color="auto"/>
          <w:bottom w:val="single" w:sz="4" w:space="31" w:color="auto"/>
          <w:right w:val="single" w:sz="4" w:space="4" w:color="auto"/>
        </w:pBdr>
        <w:ind w:left="360"/>
        <w:rPr>
          <w:rFonts w:cs="Arial"/>
          <w:b/>
          <w:sz w:val="22"/>
        </w:rPr>
      </w:pPr>
    </w:p>
    <w:p w:rsidR="00D02475" w:rsidRDefault="00D02475" w:rsidP="00D02475">
      <w:pPr>
        <w:rPr>
          <w:rFonts w:cs="Arial"/>
          <w:sz w:val="32"/>
          <w:szCs w:val="32"/>
        </w:rPr>
      </w:pPr>
    </w:p>
    <w:p w:rsidR="00EB704C" w:rsidRDefault="00D02475" w:rsidP="00D02475">
      <w:pPr>
        <w:rPr>
          <w:sz w:val="22"/>
        </w:rPr>
      </w:pPr>
      <w:r>
        <w:br w:type="page"/>
      </w:r>
    </w:p>
    <w:p w:rsidR="00CD36AD" w:rsidRPr="00EB704C" w:rsidRDefault="00CD36AD">
      <w:pPr>
        <w:rPr>
          <w:b/>
          <w:sz w:val="22"/>
        </w:rPr>
      </w:pPr>
    </w:p>
    <w:sectPr w:rsidR="00CD36AD" w:rsidRPr="00EB704C">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475" w:rsidRDefault="00D02475" w:rsidP="008D7E7C">
      <w:pPr>
        <w:spacing w:after="0" w:line="240" w:lineRule="auto"/>
      </w:pPr>
      <w:r>
        <w:separator/>
      </w:r>
    </w:p>
  </w:endnote>
  <w:endnote w:type="continuationSeparator" w:id="0">
    <w:p w:rsidR="00D02475" w:rsidRDefault="00D02475" w:rsidP="008D7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426452"/>
      <w:docPartObj>
        <w:docPartGallery w:val="Page Numbers (Bottom of Page)"/>
        <w:docPartUnique/>
      </w:docPartObj>
    </w:sdtPr>
    <w:sdtContent>
      <w:p w:rsidR="00D02475" w:rsidRDefault="00D02475">
        <w:pPr>
          <w:pStyle w:val="Voettekst"/>
          <w:jc w:val="right"/>
        </w:pPr>
        <w:r>
          <w:fldChar w:fldCharType="begin"/>
        </w:r>
        <w:r>
          <w:instrText>PAGE   \* MERGEFORMAT</w:instrText>
        </w:r>
        <w:r>
          <w:fldChar w:fldCharType="separate"/>
        </w:r>
        <w:r w:rsidR="00B35A1B">
          <w:rPr>
            <w:noProof/>
          </w:rPr>
          <w:t>28</w:t>
        </w:r>
        <w:r>
          <w:fldChar w:fldCharType="end"/>
        </w:r>
      </w:p>
    </w:sdtContent>
  </w:sdt>
  <w:p w:rsidR="00D02475" w:rsidRDefault="00D02475" w:rsidP="007856F5">
    <w:pPr>
      <w:pStyle w:val="Voettekst"/>
      <w:tabs>
        <w:tab w:val="clear" w:pos="4536"/>
        <w:tab w:val="clear" w:pos="9072"/>
        <w:tab w:val="left" w:pos="900"/>
      </w:tabs>
    </w:pPr>
    <w:proofErr w:type="spellStart"/>
    <w:r>
      <w:t>Paktijkopdrachten</w:t>
    </w:r>
    <w:proofErr w:type="spellEnd"/>
    <w:r>
      <w:t xml:space="preserve"> IBS 1: Voeren </w:t>
    </w:r>
    <w:r>
      <w:tab/>
    </w:r>
    <w:r>
      <w:tab/>
      <w:t>Melkvee- en varkenshouderij</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475" w:rsidRDefault="00D02475" w:rsidP="008D7E7C">
      <w:pPr>
        <w:spacing w:after="0" w:line="240" w:lineRule="auto"/>
      </w:pPr>
      <w:r>
        <w:separator/>
      </w:r>
    </w:p>
  </w:footnote>
  <w:footnote w:type="continuationSeparator" w:id="0">
    <w:p w:rsidR="00D02475" w:rsidRDefault="00D02475" w:rsidP="008D7E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39BA"/>
    <w:multiLevelType w:val="hybridMultilevel"/>
    <w:tmpl w:val="4E02389C"/>
    <w:lvl w:ilvl="0" w:tplc="0413000F">
      <w:start w:val="1"/>
      <w:numFmt w:val="decimal"/>
      <w:lvlText w:val="%1."/>
      <w:lvlJc w:val="left"/>
      <w:pPr>
        <w:tabs>
          <w:tab w:val="num" w:pos="1065"/>
        </w:tabs>
        <w:ind w:left="1065" w:hanging="705"/>
      </w:pPr>
      <w:rPr>
        <w:rFonts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3CA7F6F"/>
    <w:multiLevelType w:val="hybridMultilevel"/>
    <w:tmpl w:val="0AE441C2"/>
    <w:lvl w:ilvl="0" w:tplc="7D7440E2">
      <w:start w:val="1"/>
      <w:numFmt w:val="bullet"/>
      <w:lvlText w:val=""/>
      <w:lvlJc w:val="left"/>
      <w:pPr>
        <w:tabs>
          <w:tab w:val="num" w:pos="720"/>
        </w:tabs>
        <w:ind w:left="720" w:hanging="360"/>
      </w:pPr>
      <w:rPr>
        <w:rFonts w:ascii="Symbol" w:hAnsi="Symbol" w:hint="default"/>
        <w:sz w:val="20"/>
        <w:szCs w:val="20"/>
      </w:rPr>
    </w:lvl>
    <w:lvl w:ilvl="1" w:tplc="D8109DCC">
      <w:start w:val="1"/>
      <w:numFmt w:val="bullet"/>
      <w:lvlText w:val=""/>
      <w:lvlJc w:val="left"/>
      <w:pPr>
        <w:tabs>
          <w:tab w:val="num" w:pos="1440"/>
        </w:tabs>
        <w:ind w:left="1440" w:hanging="360"/>
      </w:pPr>
      <w:rPr>
        <w:rFonts w:ascii="Symbol" w:hAnsi="Symbol" w:hint="default"/>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F6199A"/>
    <w:multiLevelType w:val="hybridMultilevel"/>
    <w:tmpl w:val="84ECCA00"/>
    <w:lvl w:ilvl="0" w:tplc="3F841B80">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AB0059"/>
    <w:multiLevelType w:val="hybridMultilevel"/>
    <w:tmpl w:val="03089978"/>
    <w:lvl w:ilvl="0" w:tplc="04130001">
      <w:start w:val="1"/>
      <w:numFmt w:val="bullet"/>
      <w:lvlText w:val=""/>
      <w:lvlJc w:val="left"/>
      <w:pPr>
        <w:tabs>
          <w:tab w:val="num" w:pos="720"/>
        </w:tabs>
        <w:ind w:left="720" w:hanging="360"/>
      </w:pPr>
      <w:rPr>
        <w:rFonts w:ascii="Symbol" w:hAnsi="Symbol" w:hint="default"/>
        <w:sz w:val="20"/>
        <w:szCs w:val="20"/>
      </w:rPr>
    </w:lvl>
    <w:lvl w:ilvl="1" w:tplc="D8109DCC">
      <w:start w:val="1"/>
      <w:numFmt w:val="bullet"/>
      <w:lvlText w:val=""/>
      <w:lvlJc w:val="left"/>
      <w:pPr>
        <w:tabs>
          <w:tab w:val="num" w:pos="1440"/>
        </w:tabs>
        <w:ind w:left="1440" w:hanging="360"/>
      </w:pPr>
      <w:rPr>
        <w:rFonts w:ascii="Symbol" w:hAnsi="Symbol" w:hint="default"/>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8B6679"/>
    <w:multiLevelType w:val="hybridMultilevel"/>
    <w:tmpl w:val="EF902BB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330B6F69"/>
    <w:multiLevelType w:val="hybridMultilevel"/>
    <w:tmpl w:val="9D86A92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A7F3A0F"/>
    <w:multiLevelType w:val="hybridMultilevel"/>
    <w:tmpl w:val="0F186BF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7FF1CB3"/>
    <w:multiLevelType w:val="hybridMultilevel"/>
    <w:tmpl w:val="10B083EA"/>
    <w:lvl w:ilvl="0" w:tplc="04130001">
      <w:start w:val="1"/>
      <w:numFmt w:val="bullet"/>
      <w:lvlText w:val=""/>
      <w:lvlJc w:val="left"/>
      <w:pPr>
        <w:ind w:left="773" w:hanging="360"/>
      </w:pPr>
      <w:rPr>
        <w:rFonts w:ascii="Symbol" w:hAnsi="Symbol" w:hint="default"/>
      </w:rPr>
    </w:lvl>
    <w:lvl w:ilvl="1" w:tplc="40CC6340">
      <w:numFmt w:val="bullet"/>
      <w:lvlText w:val="•"/>
      <w:lvlJc w:val="left"/>
      <w:pPr>
        <w:ind w:left="1838" w:hanging="705"/>
      </w:pPr>
      <w:rPr>
        <w:rFonts w:ascii="Arial" w:eastAsiaTheme="minorHAnsi" w:hAnsi="Arial" w:cs="Arial" w:hint="default"/>
      </w:rPr>
    </w:lvl>
    <w:lvl w:ilvl="2" w:tplc="04130005" w:tentative="1">
      <w:start w:val="1"/>
      <w:numFmt w:val="bullet"/>
      <w:lvlText w:val=""/>
      <w:lvlJc w:val="left"/>
      <w:pPr>
        <w:ind w:left="2213" w:hanging="360"/>
      </w:pPr>
      <w:rPr>
        <w:rFonts w:ascii="Wingdings" w:hAnsi="Wingdings" w:hint="default"/>
      </w:rPr>
    </w:lvl>
    <w:lvl w:ilvl="3" w:tplc="04130001" w:tentative="1">
      <w:start w:val="1"/>
      <w:numFmt w:val="bullet"/>
      <w:lvlText w:val=""/>
      <w:lvlJc w:val="left"/>
      <w:pPr>
        <w:ind w:left="2933" w:hanging="360"/>
      </w:pPr>
      <w:rPr>
        <w:rFonts w:ascii="Symbol" w:hAnsi="Symbol" w:hint="default"/>
      </w:rPr>
    </w:lvl>
    <w:lvl w:ilvl="4" w:tplc="04130003" w:tentative="1">
      <w:start w:val="1"/>
      <w:numFmt w:val="bullet"/>
      <w:lvlText w:val="o"/>
      <w:lvlJc w:val="left"/>
      <w:pPr>
        <w:ind w:left="3653" w:hanging="360"/>
      </w:pPr>
      <w:rPr>
        <w:rFonts w:ascii="Courier New" w:hAnsi="Courier New" w:cs="Courier New" w:hint="default"/>
      </w:rPr>
    </w:lvl>
    <w:lvl w:ilvl="5" w:tplc="04130005" w:tentative="1">
      <w:start w:val="1"/>
      <w:numFmt w:val="bullet"/>
      <w:lvlText w:val=""/>
      <w:lvlJc w:val="left"/>
      <w:pPr>
        <w:ind w:left="4373" w:hanging="360"/>
      </w:pPr>
      <w:rPr>
        <w:rFonts w:ascii="Wingdings" w:hAnsi="Wingdings" w:hint="default"/>
      </w:rPr>
    </w:lvl>
    <w:lvl w:ilvl="6" w:tplc="04130001" w:tentative="1">
      <w:start w:val="1"/>
      <w:numFmt w:val="bullet"/>
      <w:lvlText w:val=""/>
      <w:lvlJc w:val="left"/>
      <w:pPr>
        <w:ind w:left="5093" w:hanging="360"/>
      </w:pPr>
      <w:rPr>
        <w:rFonts w:ascii="Symbol" w:hAnsi="Symbol" w:hint="default"/>
      </w:rPr>
    </w:lvl>
    <w:lvl w:ilvl="7" w:tplc="04130003" w:tentative="1">
      <w:start w:val="1"/>
      <w:numFmt w:val="bullet"/>
      <w:lvlText w:val="o"/>
      <w:lvlJc w:val="left"/>
      <w:pPr>
        <w:ind w:left="5813" w:hanging="360"/>
      </w:pPr>
      <w:rPr>
        <w:rFonts w:ascii="Courier New" w:hAnsi="Courier New" w:cs="Courier New" w:hint="default"/>
      </w:rPr>
    </w:lvl>
    <w:lvl w:ilvl="8" w:tplc="04130005" w:tentative="1">
      <w:start w:val="1"/>
      <w:numFmt w:val="bullet"/>
      <w:lvlText w:val=""/>
      <w:lvlJc w:val="left"/>
      <w:pPr>
        <w:ind w:left="6533" w:hanging="360"/>
      </w:pPr>
      <w:rPr>
        <w:rFonts w:ascii="Wingdings" w:hAnsi="Wingdings" w:hint="default"/>
      </w:rPr>
    </w:lvl>
  </w:abstractNum>
  <w:abstractNum w:abstractNumId="8" w15:restartNumberingAfterBreak="0">
    <w:nsid w:val="68AC5305"/>
    <w:multiLevelType w:val="hybridMultilevel"/>
    <w:tmpl w:val="96DC06E0"/>
    <w:lvl w:ilvl="0" w:tplc="41E68018">
      <w:start w:val="2"/>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D424CD5"/>
    <w:multiLevelType w:val="hybridMultilevel"/>
    <w:tmpl w:val="8F78709E"/>
    <w:lvl w:ilvl="0" w:tplc="04130001">
      <w:start w:val="1"/>
      <w:numFmt w:val="bullet"/>
      <w:lvlText w:val=""/>
      <w:lvlJc w:val="left"/>
      <w:pPr>
        <w:tabs>
          <w:tab w:val="num" w:pos="720"/>
        </w:tabs>
        <w:ind w:left="720" w:hanging="360"/>
      </w:pPr>
      <w:rPr>
        <w:rFonts w:ascii="Symbol" w:hAnsi="Symbol" w:hint="default"/>
      </w:rPr>
    </w:lvl>
    <w:lvl w:ilvl="1" w:tplc="04545BEC">
      <w:numFmt w:val="bullet"/>
      <w:lvlText w:val="•"/>
      <w:lvlJc w:val="left"/>
      <w:pPr>
        <w:ind w:left="1440" w:hanging="360"/>
      </w:pPr>
      <w:rPr>
        <w:rFonts w:ascii="Arial" w:eastAsiaTheme="minorHAnsi" w:hAnsi="Arial" w:cs="Arial" w:hint="default"/>
        <w:color w:val="292425"/>
        <w:w w:val="142"/>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7906B8"/>
    <w:multiLevelType w:val="hybridMultilevel"/>
    <w:tmpl w:val="0B10B708"/>
    <w:lvl w:ilvl="0" w:tplc="E3E0849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4"/>
  </w:num>
  <w:num w:numId="2">
    <w:abstractNumId w:val="9"/>
  </w:num>
  <w:num w:numId="3">
    <w:abstractNumId w:val="10"/>
  </w:num>
  <w:num w:numId="4">
    <w:abstractNumId w:val="3"/>
  </w:num>
  <w:num w:numId="5">
    <w:abstractNumId w:val="7"/>
  </w:num>
  <w:num w:numId="6">
    <w:abstractNumId w:val="6"/>
  </w:num>
  <w:num w:numId="7">
    <w:abstractNumId w:val="5"/>
  </w:num>
  <w:num w:numId="8">
    <w:abstractNumId w:val="8"/>
  </w:num>
  <w:num w:numId="9">
    <w:abstractNumId w:val="1"/>
  </w:num>
  <w:num w:numId="10">
    <w:abstractNumId w:val="0"/>
  </w:num>
  <w:num w:numId="1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ique Rotensen">
    <w15:presenceInfo w15:providerId="Windows Live" w15:userId="a675f33ef2c5b0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E11"/>
    <w:rsid w:val="00063886"/>
    <w:rsid w:val="000D5591"/>
    <w:rsid w:val="00165F27"/>
    <w:rsid w:val="002A5FA7"/>
    <w:rsid w:val="002C7130"/>
    <w:rsid w:val="002D2448"/>
    <w:rsid w:val="0038356A"/>
    <w:rsid w:val="00395097"/>
    <w:rsid w:val="004E6B47"/>
    <w:rsid w:val="006D56C1"/>
    <w:rsid w:val="00701200"/>
    <w:rsid w:val="007841D9"/>
    <w:rsid w:val="007856F5"/>
    <w:rsid w:val="008870A7"/>
    <w:rsid w:val="008B790A"/>
    <w:rsid w:val="008D7E7C"/>
    <w:rsid w:val="0098215A"/>
    <w:rsid w:val="009F6B95"/>
    <w:rsid w:val="00A003D2"/>
    <w:rsid w:val="00A15873"/>
    <w:rsid w:val="00A41041"/>
    <w:rsid w:val="00A44D10"/>
    <w:rsid w:val="00A601A1"/>
    <w:rsid w:val="00B125FF"/>
    <w:rsid w:val="00B35A1B"/>
    <w:rsid w:val="00B64B00"/>
    <w:rsid w:val="00BE5EED"/>
    <w:rsid w:val="00C95DB9"/>
    <w:rsid w:val="00CD36AD"/>
    <w:rsid w:val="00CE4551"/>
    <w:rsid w:val="00D02475"/>
    <w:rsid w:val="00E22E11"/>
    <w:rsid w:val="00EB704C"/>
    <w:rsid w:val="00FF3C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AE408FA-3192-4A65-9307-25F0CD7C4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qFormat/>
    <w:rsid w:val="00701200"/>
    <w:pPr>
      <w:keepNext/>
      <w:spacing w:after="0" w:line="240" w:lineRule="auto"/>
      <w:outlineLvl w:val="0"/>
    </w:pPr>
    <w:rPr>
      <w:rFonts w:eastAsia="Times New Roman" w:cs="Times New Roman"/>
      <w:sz w:val="48"/>
      <w:szCs w:val="20"/>
      <w:lang w:val="en-US" w:eastAsia="nl-NL"/>
    </w:rPr>
  </w:style>
  <w:style w:type="paragraph" w:styleId="Kop2">
    <w:name w:val="heading 2"/>
    <w:basedOn w:val="Standaard"/>
    <w:next w:val="Standaard"/>
    <w:link w:val="Kop2Char"/>
    <w:uiPriority w:val="9"/>
    <w:semiHidden/>
    <w:unhideWhenUsed/>
    <w:qFormat/>
    <w:rsid w:val="0038356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semiHidden/>
    <w:unhideWhenUsed/>
    <w:qFormat/>
    <w:rsid w:val="004E6B4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99"/>
    <w:qFormat/>
    <w:rsid w:val="00A15873"/>
    <w:pPr>
      <w:spacing w:after="0" w:line="240" w:lineRule="auto"/>
    </w:pPr>
    <w:rPr>
      <w:rFonts w:ascii="Arial" w:hAnsi="Arial"/>
      <w:sz w:val="20"/>
    </w:rPr>
  </w:style>
  <w:style w:type="paragraph" w:customStyle="1" w:styleId="Default">
    <w:name w:val="Default"/>
    <w:rsid w:val="00E22E11"/>
    <w:pPr>
      <w:autoSpaceDE w:val="0"/>
      <w:autoSpaceDN w:val="0"/>
      <w:adjustRightInd w:val="0"/>
      <w:spacing w:after="0" w:line="240" w:lineRule="auto"/>
    </w:pPr>
    <w:rPr>
      <w:rFonts w:ascii="Arial Rounded MT Bold" w:hAnsi="Arial Rounded MT Bold" w:cs="Arial Rounded MT Bold"/>
      <w:color w:val="000000"/>
      <w:sz w:val="24"/>
      <w:szCs w:val="24"/>
    </w:rPr>
  </w:style>
  <w:style w:type="table" w:styleId="Tabelraster">
    <w:name w:val="Table Grid"/>
    <w:basedOn w:val="Standaardtabel"/>
    <w:rsid w:val="00E22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eenafstandChar">
    <w:name w:val="Geen afstand Char"/>
    <w:basedOn w:val="Standaardalinea-lettertype"/>
    <w:link w:val="Geenafstand"/>
    <w:uiPriority w:val="1"/>
    <w:rsid w:val="00E22E11"/>
    <w:rPr>
      <w:rFonts w:ascii="Arial" w:hAnsi="Arial"/>
      <w:sz w:val="20"/>
    </w:rPr>
  </w:style>
  <w:style w:type="paragraph" w:styleId="Lijstalinea">
    <w:name w:val="List Paragraph"/>
    <w:basedOn w:val="Standaard"/>
    <w:uiPriority w:val="34"/>
    <w:qFormat/>
    <w:rsid w:val="00BE5EED"/>
    <w:pPr>
      <w:ind w:left="720"/>
      <w:contextualSpacing/>
    </w:pPr>
  </w:style>
  <w:style w:type="character" w:customStyle="1" w:styleId="Kop1Char">
    <w:name w:val="Kop 1 Char"/>
    <w:basedOn w:val="Standaardalinea-lettertype"/>
    <w:link w:val="Kop1"/>
    <w:rsid w:val="00701200"/>
    <w:rPr>
      <w:rFonts w:ascii="Arial" w:eastAsia="Times New Roman" w:hAnsi="Arial" w:cs="Times New Roman"/>
      <w:sz w:val="48"/>
      <w:szCs w:val="20"/>
      <w:lang w:val="en-US" w:eastAsia="nl-NL"/>
    </w:rPr>
  </w:style>
  <w:style w:type="table" w:styleId="Rastertabel5donker-Accent6">
    <w:name w:val="Grid Table 5 Dark Accent 6"/>
    <w:basedOn w:val="Standaardtabel"/>
    <w:uiPriority w:val="50"/>
    <w:rsid w:val="007012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Rastertabel4-Accent6">
    <w:name w:val="Grid Table 4 Accent 6"/>
    <w:basedOn w:val="Standaardtabel"/>
    <w:uiPriority w:val="49"/>
    <w:rsid w:val="0070120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2-Accent6">
    <w:name w:val="Grid Table 2 Accent 6"/>
    <w:basedOn w:val="Standaardtabel"/>
    <w:uiPriority w:val="47"/>
    <w:rsid w:val="00701200"/>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lessen">
    <w:name w:val="lessen"/>
    <w:basedOn w:val="Standaardalinea-lettertype"/>
    <w:rsid w:val="002C7130"/>
    <w:rPr>
      <w:rFonts w:ascii="Helvetica" w:hAnsi="Helvetica"/>
      <w:noProof w:val="0"/>
      <w:sz w:val="22"/>
      <w:lang w:val="en-US"/>
    </w:rPr>
  </w:style>
  <w:style w:type="paragraph" w:customStyle="1" w:styleId="InhoudKop">
    <w:name w:val="InhoudKop"/>
    <w:basedOn w:val="Standaard"/>
    <w:next w:val="Standaard"/>
    <w:rsid w:val="002C7130"/>
    <w:pPr>
      <w:spacing w:after="0" w:line="240" w:lineRule="auto"/>
    </w:pPr>
    <w:rPr>
      <w:rFonts w:eastAsia="Times New Roman" w:cs="Times New Roman"/>
      <w:b/>
      <w:szCs w:val="20"/>
      <w:lang w:eastAsia="nl-NL"/>
    </w:rPr>
  </w:style>
  <w:style w:type="character" w:customStyle="1" w:styleId="Kop3Char">
    <w:name w:val="Kop 3 Char"/>
    <w:basedOn w:val="Standaardalinea-lettertype"/>
    <w:link w:val="Kop3"/>
    <w:uiPriority w:val="9"/>
    <w:semiHidden/>
    <w:rsid w:val="004E6B47"/>
    <w:rPr>
      <w:rFonts w:asciiTheme="majorHAnsi" w:eastAsiaTheme="majorEastAsia" w:hAnsiTheme="majorHAnsi" w:cstheme="majorBidi"/>
      <w:color w:val="1F4D78" w:themeColor="accent1" w:themeShade="7F"/>
      <w:sz w:val="24"/>
      <w:szCs w:val="24"/>
    </w:rPr>
  </w:style>
  <w:style w:type="paragraph" w:styleId="Koptekst">
    <w:name w:val="header"/>
    <w:basedOn w:val="Standaard"/>
    <w:link w:val="KoptekstChar"/>
    <w:uiPriority w:val="99"/>
    <w:unhideWhenUsed/>
    <w:rsid w:val="008D7E7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D7E7C"/>
    <w:rPr>
      <w:rFonts w:ascii="Arial" w:hAnsi="Arial"/>
      <w:sz w:val="20"/>
    </w:rPr>
  </w:style>
  <w:style w:type="paragraph" w:styleId="Voettekst">
    <w:name w:val="footer"/>
    <w:basedOn w:val="Standaard"/>
    <w:link w:val="VoettekstChar"/>
    <w:uiPriority w:val="99"/>
    <w:unhideWhenUsed/>
    <w:rsid w:val="008D7E7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D7E7C"/>
    <w:rPr>
      <w:rFonts w:ascii="Arial" w:hAnsi="Arial"/>
      <w:sz w:val="20"/>
    </w:rPr>
  </w:style>
  <w:style w:type="table" w:styleId="Rastertabel2">
    <w:name w:val="Grid Table 2"/>
    <w:basedOn w:val="Standaardtabel"/>
    <w:uiPriority w:val="47"/>
    <w:rsid w:val="0098215A"/>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bundeltitel">
    <w:name w:val="bundeltitel"/>
    <w:basedOn w:val="Standaard"/>
    <w:rsid w:val="008870A7"/>
    <w:pPr>
      <w:spacing w:after="0" w:line="240" w:lineRule="auto"/>
    </w:pPr>
    <w:rPr>
      <w:rFonts w:eastAsia="Times New Roman" w:cs="Times New Roman"/>
      <w:b/>
      <w:sz w:val="48"/>
      <w:szCs w:val="20"/>
      <w:lang w:eastAsia="nl-NL"/>
    </w:rPr>
  </w:style>
  <w:style w:type="character" w:customStyle="1" w:styleId="Kop2Char">
    <w:name w:val="Kop 2 Char"/>
    <w:basedOn w:val="Standaardalinea-lettertype"/>
    <w:link w:val="Kop2"/>
    <w:uiPriority w:val="9"/>
    <w:semiHidden/>
    <w:rsid w:val="0038356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18" Type="http://schemas.openxmlformats.org/officeDocument/2006/relationships/image" Target="media/image10.jpeg"/><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http://www.ingbur-heemskerk.nl/bedrijf/bibliotheek_images/bonsilage_kuil.jp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5.jpeg"/><Relationship Id="rId10" Type="http://schemas.openxmlformats.org/officeDocument/2006/relationships/image" Target="media/image3.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png"/><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36D0C-D7AF-4EAF-B668-B87B03511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39</Pages>
  <Words>4077</Words>
  <Characters>22426</Characters>
  <Application>Microsoft Office Word</Application>
  <DocSecurity>0</DocSecurity>
  <Lines>186</Lines>
  <Paragraphs>52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26451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 Wolfs</dc:creator>
  <cp:keywords/>
  <dc:description/>
  <cp:lastModifiedBy>Nea Wolfs</cp:lastModifiedBy>
  <cp:revision>7</cp:revision>
  <dcterms:created xsi:type="dcterms:W3CDTF">2016-07-04T09:37:00Z</dcterms:created>
  <dcterms:modified xsi:type="dcterms:W3CDTF">2016-11-02T14:46:00Z</dcterms:modified>
</cp:coreProperties>
</file>