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30405301" w14:textId="77777777">
        <w:trPr>
          <w:trHeight w:val="691"/>
        </w:trPr>
        <w:tc>
          <w:tcPr>
            <w:tcW w:w="9212" w:type="dxa"/>
            <w:shd w:val="clear" w:color="auto" w:fill="FFFFFF" w:themeFill="background1"/>
          </w:tcPr>
          <w:p w14:paraId="7930EB87" w14:textId="77777777" w:rsidR="00190E01" w:rsidRDefault="00255C31" w:rsidP="00331E3D">
            <w:pPr>
              <w:jc w:val="center"/>
              <w:rPr>
                <w:rFonts w:ascii="Arial" w:hAnsi="Arial" w:cs="Arial"/>
                <w:b/>
                <w:i/>
                <w:sz w:val="32"/>
                <w:szCs w:val="32"/>
              </w:rPr>
            </w:pPr>
            <w:r>
              <w:rPr>
                <w:rFonts w:ascii="Arial" w:hAnsi="Arial" w:cs="Arial"/>
                <w:b/>
                <w:i/>
                <w:sz w:val="32"/>
                <w:szCs w:val="32"/>
              </w:rPr>
              <w:br/>
            </w:r>
            <w:r w:rsidR="00D87A22">
              <w:rPr>
                <w:rFonts w:ascii="Arial" w:hAnsi="Arial" w:cs="Arial"/>
                <w:b/>
                <w:i/>
                <w:sz w:val="32"/>
                <w:szCs w:val="32"/>
              </w:rPr>
              <w:t>Workshop verzorgen</w:t>
            </w:r>
          </w:p>
          <w:p w14:paraId="64C89F43" w14:textId="77777777" w:rsidR="00190E01" w:rsidRDefault="00190E01" w:rsidP="00331E3D">
            <w:pPr>
              <w:jc w:val="center"/>
              <w:rPr>
                <w:rFonts w:ascii="Arial" w:hAnsi="Arial" w:cs="Arial"/>
                <w:b/>
                <w:i/>
                <w:sz w:val="32"/>
                <w:szCs w:val="32"/>
              </w:rPr>
            </w:pPr>
          </w:p>
          <w:p w14:paraId="7F92CC0A" w14:textId="77777777" w:rsidR="00671640" w:rsidRPr="00255C31" w:rsidRDefault="00190E01" w:rsidP="00331E3D">
            <w:pPr>
              <w:jc w:val="center"/>
              <w:rPr>
                <w:rFonts w:ascii="Arial" w:hAnsi="Arial" w:cs="Arial"/>
                <w:b/>
                <w:i/>
                <w:sz w:val="32"/>
                <w:szCs w:val="32"/>
              </w:rPr>
            </w:pPr>
            <w:r>
              <w:rPr>
                <w:rFonts w:ascii="Arial" w:hAnsi="Arial" w:cs="Arial"/>
                <w:sz w:val="32"/>
                <w:szCs w:val="32"/>
              </w:rPr>
              <w:t>&lt;Illustratie&gt;</w:t>
            </w:r>
            <w:r>
              <w:rPr>
                <w:rFonts w:ascii="Arial" w:hAnsi="Arial" w:cs="Arial"/>
                <w:b/>
                <w:i/>
                <w:sz w:val="32"/>
                <w:szCs w:val="32"/>
              </w:rPr>
              <w:br/>
            </w:r>
            <w:r>
              <w:rPr>
                <w:rFonts w:ascii="Arial" w:hAnsi="Arial" w:cs="Arial"/>
                <w:b/>
                <w:i/>
                <w:sz w:val="32"/>
                <w:szCs w:val="32"/>
              </w:rPr>
              <w:br/>
            </w:r>
            <w:r w:rsidR="00255C31" w:rsidRPr="00255C31">
              <w:rPr>
                <w:rFonts w:ascii="Arial" w:hAnsi="Arial" w:cs="Arial"/>
                <w:b/>
                <w:i/>
                <w:sz w:val="32"/>
                <w:szCs w:val="32"/>
              </w:rPr>
              <w:br/>
            </w:r>
          </w:p>
          <w:p w14:paraId="3DAAA1C1" w14:textId="77777777" w:rsidR="00EA57C8" w:rsidRDefault="00EA57C8" w:rsidP="00B14887">
            <w:pPr>
              <w:jc w:val="center"/>
              <w:rPr>
                <w:i/>
              </w:rPr>
            </w:pPr>
          </w:p>
          <w:p w14:paraId="560C4859" w14:textId="77777777" w:rsidR="00EA57C8" w:rsidRPr="00EA57C8" w:rsidRDefault="00EA57C8" w:rsidP="00EA57C8">
            <w:pPr>
              <w:jc w:val="center"/>
              <w:rPr>
                <w:i/>
              </w:rPr>
            </w:pPr>
          </w:p>
        </w:tc>
      </w:tr>
    </w:tbl>
    <w:p w14:paraId="2EBD0A95"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11336153" w14:textId="77777777">
        <w:tc>
          <w:tcPr>
            <w:tcW w:w="9212" w:type="dxa"/>
            <w:shd w:val="clear" w:color="auto" w:fill="auto"/>
          </w:tcPr>
          <w:p w14:paraId="254BB8F8" w14:textId="1282F2CE" w:rsidR="00255C31" w:rsidRPr="002104F1" w:rsidRDefault="00255C31" w:rsidP="00255C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sidR="003132A0">
              <w:rPr>
                <w:rFonts w:ascii="Arial" w:hAnsi="Arial" w:cs="Arial"/>
                <w:sz w:val="20"/>
                <w:szCs w:val="20"/>
              </w:rPr>
              <w:tab/>
            </w:r>
            <w:r w:rsidR="00D87A22">
              <w:rPr>
                <w:rFonts w:ascii="Arial" w:hAnsi="Arial" w:cs="Arial"/>
                <w:sz w:val="20"/>
                <w:szCs w:val="20"/>
              </w:rPr>
              <w:t>Vakexpert bloem, groen en styling</w:t>
            </w:r>
            <w:r w:rsidRPr="002104F1">
              <w:rPr>
                <w:rFonts w:ascii="Arial" w:hAnsi="Arial" w:cs="Arial"/>
                <w:sz w:val="20"/>
                <w:szCs w:val="20"/>
              </w:rPr>
              <w:tab/>
            </w:r>
            <w:r w:rsidRPr="002104F1">
              <w:rPr>
                <w:rFonts w:ascii="Arial" w:hAnsi="Arial" w:cs="Arial"/>
                <w:sz w:val="20"/>
                <w:szCs w:val="20"/>
              </w:rPr>
              <w:tab/>
            </w:r>
          </w:p>
          <w:p w14:paraId="6503B677" w14:textId="7BA7636A" w:rsidR="00190E01" w:rsidRDefault="00D87A22" w:rsidP="00255C31">
            <w:pPr>
              <w:rPr>
                <w:rFonts w:ascii="Arial" w:hAnsi="Arial" w:cs="Arial"/>
                <w:b/>
                <w:sz w:val="20"/>
                <w:szCs w:val="20"/>
              </w:rPr>
            </w:pPr>
            <w:r>
              <w:rPr>
                <w:rFonts w:ascii="Arial" w:hAnsi="Arial" w:cs="Arial"/>
                <w:b/>
                <w:sz w:val="20"/>
                <w:szCs w:val="20"/>
              </w:rPr>
              <w:t xml:space="preserve">Crebo: </w:t>
            </w:r>
            <w:r>
              <w:rPr>
                <w:rFonts w:ascii="Arial" w:hAnsi="Arial" w:cs="Arial"/>
                <w:b/>
                <w:sz w:val="20"/>
                <w:szCs w:val="20"/>
              </w:rPr>
              <w:tab/>
              <w:t xml:space="preserve"> </w:t>
            </w:r>
            <w:r w:rsidR="003132A0">
              <w:rPr>
                <w:rFonts w:ascii="Arial" w:hAnsi="Arial" w:cs="Arial"/>
                <w:b/>
                <w:sz w:val="20"/>
                <w:szCs w:val="20"/>
              </w:rPr>
              <w:tab/>
            </w:r>
            <w:r w:rsidRPr="00D87A22">
              <w:rPr>
                <w:rFonts w:ascii="Arial" w:hAnsi="Arial" w:cs="Arial"/>
                <w:sz w:val="20"/>
                <w:szCs w:val="20"/>
              </w:rPr>
              <w:t>25445</w:t>
            </w:r>
            <w:r w:rsidR="00255C31" w:rsidRPr="002104F1">
              <w:rPr>
                <w:rFonts w:ascii="Arial" w:hAnsi="Arial" w:cs="Arial"/>
                <w:b/>
                <w:sz w:val="20"/>
                <w:szCs w:val="20"/>
              </w:rPr>
              <w:tab/>
            </w:r>
          </w:p>
          <w:p w14:paraId="5A7BF228" w14:textId="30AD2586" w:rsidR="00255C31" w:rsidRPr="002104F1" w:rsidRDefault="00255C31" w:rsidP="00D87A22">
            <w:pPr>
              <w:rPr>
                <w:rFonts w:ascii="Arial" w:hAnsi="Arial" w:cs="Arial"/>
                <w:b/>
                <w:sz w:val="20"/>
                <w:szCs w:val="20"/>
              </w:rPr>
            </w:pPr>
            <w:r w:rsidRPr="002104F1">
              <w:rPr>
                <w:rFonts w:ascii="Arial" w:hAnsi="Arial" w:cs="Arial"/>
                <w:b/>
                <w:sz w:val="20"/>
                <w:szCs w:val="20"/>
              </w:rPr>
              <w:t xml:space="preserve">Cohort: </w:t>
            </w:r>
            <w:r w:rsidR="003132A0">
              <w:rPr>
                <w:rFonts w:ascii="Arial" w:hAnsi="Arial" w:cs="Arial"/>
                <w:b/>
                <w:sz w:val="20"/>
                <w:szCs w:val="20"/>
              </w:rPr>
              <w:tab/>
            </w:r>
            <w:r w:rsidR="00DC7A46">
              <w:rPr>
                <w:rFonts w:ascii="Arial" w:hAnsi="Arial" w:cs="Arial"/>
                <w:sz w:val="20"/>
                <w:szCs w:val="20"/>
              </w:rPr>
              <w:t>2017-2018</w:t>
            </w:r>
            <w:r w:rsidRPr="002104F1">
              <w:rPr>
                <w:rFonts w:ascii="Arial" w:hAnsi="Arial" w:cs="Arial"/>
                <w:b/>
                <w:sz w:val="20"/>
                <w:szCs w:val="20"/>
              </w:rPr>
              <w:tab/>
            </w:r>
            <w:r w:rsidRPr="002104F1">
              <w:rPr>
                <w:rFonts w:ascii="Arial" w:hAnsi="Arial" w:cs="Arial"/>
                <w:b/>
                <w:sz w:val="20"/>
                <w:szCs w:val="20"/>
              </w:rPr>
              <w:tab/>
            </w:r>
          </w:p>
          <w:p w14:paraId="6005DD31" w14:textId="47C9B495" w:rsidR="00255C31" w:rsidRPr="002104F1" w:rsidRDefault="00D87A22" w:rsidP="00255C31">
            <w:pPr>
              <w:rPr>
                <w:rFonts w:ascii="Arial" w:hAnsi="Arial" w:cs="Arial"/>
                <w:sz w:val="20"/>
                <w:szCs w:val="20"/>
              </w:rPr>
            </w:pPr>
            <w:r>
              <w:rPr>
                <w:rFonts w:ascii="Arial" w:hAnsi="Arial" w:cs="Arial"/>
                <w:b/>
                <w:sz w:val="20"/>
                <w:szCs w:val="20"/>
              </w:rPr>
              <w:t>Periode:</w:t>
            </w:r>
            <w:r w:rsidR="003132A0">
              <w:rPr>
                <w:rFonts w:ascii="Arial" w:hAnsi="Arial" w:cs="Arial"/>
                <w:b/>
                <w:sz w:val="20"/>
                <w:szCs w:val="20"/>
              </w:rPr>
              <w:tab/>
            </w:r>
            <w:r>
              <w:rPr>
                <w:rFonts w:ascii="Arial" w:hAnsi="Arial" w:cs="Arial"/>
                <w:sz w:val="20"/>
                <w:szCs w:val="20"/>
              </w:rPr>
              <w:t>eigen planning in leerjaar 2</w:t>
            </w:r>
            <w:r w:rsidR="00255C31" w:rsidRPr="002104F1">
              <w:rPr>
                <w:rFonts w:ascii="Arial" w:hAnsi="Arial" w:cs="Arial"/>
                <w:b/>
                <w:sz w:val="20"/>
                <w:szCs w:val="20"/>
              </w:rPr>
              <w:tab/>
            </w:r>
            <w:r w:rsidR="00255C31" w:rsidRPr="002104F1">
              <w:rPr>
                <w:rFonts w:ascii="Arial" w:hAnsi="Arial" w:cs="Arial"/>
                <w:sz w:val="20"/>
                <w:szCs w:val="20"/>
              </w:rPr>
              <w:t xml:space="preserve"> </w:t>
            </w:r>
          </w:p>
          <w:p w14:paraId="5C0399E2" w14:textId="77777777" w:rsidR="00EA57C8" w:rsidRDefault="00EA57C8" w:rsidP="00331E3D"/>
        </w:tc>
      </w:tr>
    </w:tbl>
    <w:p w14:paraId="7B29680B"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65446BD5" w14:textId="77777777">
        <w:tc>
          <w:tcPr>
            <w:tcW w:w="9212" w:type="dxa"/>
            <w:shd w:val="clear" w:color="auto" w:fill="FFFFFF" w:themeFill="background1"/>
          </w:tcPr>
          <w:p w14:paraId="7E89655A" w14:textId="77777777" w:rsidR="00255C31" w:rsidRPr="0001735C" w:rsidRDefault="00255C31" w:rsidP="00255C31">
            <w:pPr>
              <w:rPr>
                <w:rFonts w:ascii="Arial" w:hAnsi="Arial" w:cs="Arial"/>
                <w:b/>
                <w:sz w:val="24"/>
                <w:szCs w:val="24"/>
              </w:rPr>
            </w:pPr>
            <w:r w:rsidRPr="0001735C">
              <w:rPr>
                <w:rFonts w:ascii="Arial" w:hAnsi="Arial" w:cs="Arial"/>
                <w:b/>
                <w:sz w:val="24"/>
                <w:szCs w:val="24"/>
              </w:rPr>
              <w:t>Kerntaken en werkprocessen</w:t>
            </w:r>
          </w:p>
          <w:p w14:paraId="78023B88" w14:textId="77777777" w:rsidR="00255C31" w:rsidRPr="00D53794" w:rsidRDefault="00255C31" w:rsidP="00255C31">
            <w:pPr>
              <w:rPr>
                <w:rFonts w:ascii="Arial" w:hAnsi="Arial" w:cs="Arial"/>
                <w:b/>
                <w:sz w:val="20"/>
                <w:szCs w:val="20"/>
              </w:rPr>
            </w:pPr>
          </w:p>
          <w:p w14:paraId="08B2CAC5" w14:textId="5C9D9DBF" w:rsidR="00100175" w:rsidRPr="00AD744A" w:rsidRDefault="00100175" w:rsidP="00100175">
            <w:pPr>
              <w:shd w:val="clear" w:color="auto" w:fill="FFFFFF" w:themeFill="background1"/>
              <w:rPr>
                <w:rFonts w:ascii="Arial" w:hAnsi="Arial" w:cs="Arial"/>
                <w:sz w:val="20"/>
                <w:szCs w:val="20"/>
              </w:rPr>
            </w:pPr>
            <w:r w:rsidRPr="00AD744A">
              <w:rPr>
                <w:rFonts w:ascii="Arial" w:hAnsi="Arial" w:cs="Arial"/>
                <w:sz w:val="20"/>
                <w:szCs w:val="20"/>
              </w:rPr>
              <w:t xml:space="preserve">P4-K1 </w:t>
            </w:r>
            <w:r w:rsidR="003132A0">
              <w:rPr>
                <w:rFonts w:ascii="Arial" w:hAnsi="Arial" w:cs="Arial"/>
                <w:sz w:val="20"/>
                <w:szCs w:val="20"/>
              </w:rPr>
              <w:tab/>
            </w:r>
            <w:r w:rsidRPr="00AD744A">
              <w:rPr>
                <w:rFonts w:ascii="Arial" w:hAnsi="Arial" w:cs="Arial"/>
                <w:sz w:val="20"/>
                <w:szCs w:val="20"/>
              </w:rPr>
              <w:t>Ontwikkelen innovatief vakmanschap</w:t>
            </w:r>
            <w:r w:rsidR="003132A0">
              <w:rPr>
                <w:rFonts w:ascii="Arial" w:hAnsi="Arial" w:cs="Arial"/>
                <w:sz w:val="20"/>
                <w:szCs w:val="20"/>
              </w:rPr>
              <w:br/>
            </w:r>
          </w:p>
          <w:p w14:paraId="4E198C81" w14:textId="77777777" w:rsidR="00100175" w:rsidRPr="003132A0" w:rsidRDefault="00100175" w:rsidP="00100175">
            <w:pPr>
              <w:shd w:val="clear" w:color="auto" w:fill="FFFFFF" w:themeFill="background1"/>
              <w:ind w:left="709"/>
              <w:rPr>
                <w:rFonts w:ascii="Arial" w:hAnsi="Arial" w:cs="Arial"/>
                <w:i/>
                <w:sz w:val="20"/>
                <w:szCs w:val="20"/>
              </w:rPr>
            </w:pPr>
            <w:r w:rsidRPr="003132A0">
              <w:rPr>
                <w:rFonts w:ascii="Arial" w:hAnsi="Arial" w:cs="Arial"/>
                <w:i/>
                <w:sz w:val="20"/>
                <w:szCs w:val="20"/>
              </w:rPr>
              <w:t>P4-K1-W1 Ontwikkelt eigen innovatieve stijl</w:t>
            </w:r>
          </w:p>
          <w:p w14:paraId="45301FC2" w14:textId="77777777" w:rsidR="00100175" w:rsidRPr="003132A0" w:rsidRDefault="00100175" w:rsidP="00100175">
            <w:pPr>
              <w:shd w:val="clear" w:color="auto" w:fill="FFFFFF" w:themeFill="background1"/>
              <w:ind w:left="709"/>
              <w:rPr>
                <w:rFonts w:ascii="Arial" w:hAnsi="Arial" w:cs="Arial"/>
                <w:i/>
                <w:sz w:val="20"/>
                <w:szCs w:val="20"/>
              </w:rPr>
            </w:pPr>
            <w:r w:rsidRPr="003132A0">
              <w:rPr>
                <w:rFonts w:ascii="Arial" w:hAnsi="Arial" w:cs="Arial"/>
                <w:i/>
                <w:sz w:val="20"/>
                <w:szCs w:val="20"/>
              </w:rPr>
              <w:t>P4-K1-W2 Ontwikkelt innovatieve arrangementen</w:t>
            </w:r>
          </w:p>
          <w:p w14:paraId="623F28B8" w14:textId="38092C87" w:rsidR="00100175" w:rsidRPr="00AD744A" w:rsidRDefault="00100175" w:rsidP="00100175">
            <w:pPr>
              <w:autoSpaceDE w:val="0"/>
              <w:autoSpaceDN w:val="0"/>
              <w:adjustRightInd w:val="0"/>
              <w:ind w:left="708"/>
              <w:rPr>
                <w:rFonts w:ascii="Arial" w:hAnsi="Arial" w:cs="Arial"/>
                <w:sz w:val="20"/>
                <w:szCs w:val="20"/>
              </w:rPr>
            </w:pPr>
            <w:r w:rsidRPr="003132A0">
              <w:rPr>
                <w:rFonts w:ascii="Arial" w:hAnsi="Arial" w:cs="Arial"/>
                <w:i/>
                <w:sz w:val="20"/>
                <w:szCs w:val="20"/>
              </w:rPr>
              <w:t>P4-K1-W3 Verzorgt bedrijfspresentaties, vakdemonstraties en/of workshops</w:t>
            </w:r>
            <w:r w:rsidR="003132A0">
              <w:rPr>
                <w:rFonts w:ascii="Arial" w:hAnsi="Arial" w:cs="Arial"/>
                <w:i/>
                <w:sz w:val="20"/>
                <w:szCs w:val="20"/>
              </w:rPr>
              <w:br/>
            </w:r>
          </w:p>
          <w:p w14:paraId="2C0A137B" w14:textId="77777777" w:rsidR="00100175" w:rsidRPr="00AD744A" w:rsidRDefault="00100175" w:rsidP="00100175">
            <w:pPr>
              <w:autoSpaceDE w:val="0"/>
              <w:autoSpaceDN w:val="0"/>
              <w:adjustRightInd w:val="0"/>
              <w:ind w:left="708"/>
              <w:rPr>
                <w:rFonts w:ascii="Arial" w:hAnsi="Arial" w:cs="Arial"/>
                <w:sz w:val="20"/>
                <w:szCs w:val="20"/>
              </w:rPr>
            </w:pPr>
          </w:p>
          <w:p w14:paraId="47E7DE57" w14:textId="5CF3E948" w:rsidR="00100175" w:rsidRPr="00AD744A" w:rsidRDefault="00100175" w:rsidP="000621ED">
            <w:pPr>
              <w:autoSpaceDE w:val="0"/>
              <w:autoSpaceDN w:val="0"/>
              <w:adjustRightInd w:val="0"/>
              <w:rPr>
                <w:rFonts w:ascii="Arial" w:hAnsi="Arial" w:cs="Arial"/>
                <w:sz w:val="20"/>
                <w:szCs w:val="20"/>
              </w:rPr>
            </w:pPr>
            <w:r w:rsidRPr="00AD744A">
              <w:rPr>
                <w:rFonts w:ascii="Arial" w:hAnsi="Arial" w:cs="Arial"/>
                <w:sz w:val="20"/>
                <w:szCs w:val="20"/>
              </w:rPr>
              <w:t xml:space="preserve">P4-K2 </w:t>
            </w:r>
            <w:r w:rsidR="003132A0">
              <w:rPr>
                <w:rFonts w:ascii="Arial" w:hAnsi="Arial" w:cs="Arial"/>
                <w:sz w:val="20"/>
                <w:szCs w:val="20"/>
              </w:rPr>
              <w:tab/>
            </w:r>
            <w:r w:rsidRPr="00AD744A">
              <w:rPr>
                <w:rFonts w:ascii="Arial" w:hAnsi="Arial" w:cs="Arial"/>
                <w:sz w:val="20"/>
                <w:szCs w:val="20"/>
              </w:rPr>
              <w:t>Uitvoeren werkzaamheden rondom de organisatie en afwikkeling van een opdracht/project</w:t>
            </w:r>
            <w:r w:rsidR="003132A0">
              <w:rPr>
                <w:rFonts w:ascii="Arial" w:hAnsi="Arial" w:cs="Arial"/>
                <w:sz w:val="20"/>
                <w:szCs w:val="20"/>
              </w:rPr>
              <w:br/>
            </w:r>
          </w:p>
          <w:p w14:paraId="25497E5B" w14:textId="77777777" w:rsidR="00100175" w:rsidRPr="003132A0" w:rsidRDefault="00100175" w:rsidP="00100175">
            <w:pPr>
              <w:autoSpaceDE w:val="0"/>
              <w:autoSpaceDN w:val="0"/>
              <w:adjustRightInd w:val="0"/>
              <w:ind w:left="708"/>
              <w:rPr>
                <w:rFonts w:ascii="Arial" w:hAnsi="Arial" w:cs="Arial"/>
                <w:i/>
                <w:sz w:val="20"/>
                <w:szCs w:val="20"/>
              </w:rPr>
            </w:pPr>
            <w:r w:rsidRPr="003132A0">
              <w:rPr>
                <w:rFonts w:ascii="Arial" w:hAnsi="Arial" w:cs="Arial"/>
                <w:i/>
                <w:sz w:val="20"/>
                <w:szCs w:val="20"/>
              </w:rPr>
              <w:t>P4-K2-W2 Koopt in en beheert voorraad op basis van opdrachten/projecten</w:t>
            </w:r>
          </w:p>
          <w:p w14:paraId="0F813F3B" w14:textId="530039E0" w:rsidR="00EA57C8" w:rsidRPr="003132A0" w:rsidRDefault="00100175" w:rsidP="00100175">
            <w:pPr>
              <w:shd w:val="clear" w:color="auto" w:fill="FFFFFF" w:themeFill="background1"/>
              <w:ind w:left="708"/>
              <w:rPr>
                <w:rFonts w:ascii="Arial" w:hAnsi="Arial" w:cs="Arial"/>
                <w:i/>
                <w:sz w:val="20"/>
                <w:szCs w:val="20"/>
              </w:rPr>
            </w:pPr>
            <w:r w:rsidRPr="003132A0">
              <w:rPr>
                <w:rFonts w:ascii="Arial" w:hAnsi="Arial" w:cs="Arial"/>
                <w:i/>
                <w:sz w:val="20"/>
                <w:szCs w:val="20"/>
              </w:rPr>
              <w:t>P4-K2-W3 Handelt de afronding van de opdracht</w:t>
            </w:r>
            <w:r w:rsidR="003132A0" w:rsidRPr="003132A0">
              <w:rPr>
                <w:rFonts w:ascii="Arial" w:hAnsi="Arial" w:cs="Arial"/>
                <w:i/>
                <w:sz w:val="20"/>
                <w:szCs w:val="20"/>
              </w:rPr>
              <w:t>/h</w:t>
            </w:r>
            <w:r w:rsidRPr="003132A0">
              <w:rPr>
                <w:rFonts w:ascii="Arial" w:hAnsi="Arial" w:cs="Arial"/>
                <w:i/>
                <w:sz w:val="20"/>
                <w:szCs w:val="20"/>
              </w:rPr>
              <w:t>et project af</w:t>
            </w:r>
          </w:p>
          <w:p w14:paraId="6C636990" w14:textId="77777777" w:rsidR="00100175" w:rsidRPr="003132A0" w:rsidRDefault="00100175" w:rsidP="00100175">
            <w:pPr>
              <w:shd w:val="clear" w:color="auto" w:fill="FFFFFF" w:themeFill="background1"/>
              <w:ind w:left="708"/>
              <w:rPr>
                <w:rFonts w:ascii="Arial" w:hAnsi="Arial" w:cs="Arial"/>
                <w:i/>
                <w:sz w:val="20"/>
                <w:szCs w:val="20"/>
              </w:rPr>
            </w:pPr>
            <w:r w:rsidRPr="003132A0">
              <w:rPr>
                <w:rFonts w:ascii="Arial" w:hAnsi="Arial" w:cs="Arial"/>
                <w:i/>
                <w:sz w:val="20"/>
                <w:szCs w:val="20"/>
              </w:rPr>
              <w:t>P4-K2-W5 Bepaalt de commerciële prijs</w:t>
            </w:r>
          </w:p>
          <w:p w14:paraId="3CD59CD1" w14:textId="04CCC74D" w:rsidR="00C42882" w:rsidRPr="00AD744A" w:rsidRDefault="003132A0" w:rsidP="00100175">
            <w:pPr>
              <w:shd w:val="clear" w:color="auto" w:fill="FFFFFF" w:themeFill="background1"/>
              <w:ind w:left="708"/>
              <w:rPr>
                <w:rFonts w:ascii="Arial" w:hAnsi="Arial" w:cs="Arial"/>
                <w:sz w:val="20"/>
                <w:szCs w:val="20"/>
              </w:rPr>
            </w:pPr>
            <w:r>
              <w:rPr>
                <w:rFonts w:ascii="Arial" w:hAnsi="Arial" w:cs="Arial"/>
                <w:sz w:val="20"/>
                <w:szCs w:val="20"/>
              </w:rPr>
              <w:br/>
            </w:r>
          </w:p>
          <w:p w14:paraId="69EDE028" w14:textId="3642C412" w:rsidR="00C42882" w:rsidRPr="00AD744A" w:rsidRDefault="00C42882" w:rsidP="00C42882">
            <w:pPr>
              <w:shd w:val="clear" w:color="auto" w:fill="FFFFFF" w:themeFill="background1"/>
              <w:rPr>
                <w:rFonts w:ascii="Arial" w:hAnsi="Arial" w:cs="Arial"/>
                <w:sz w:val="20"/>
                <w:szCs w:val="20"/>
              </w:rPr>
            </w:pPr>
            <w:r w:rsidRPr="00AD744A">
              <w:rPr>
                <w:rFonts w:ascii="Arial" w:hAnsi="Arial" w:cs="Arial"/>
                <w:sz w:val="20"/>
                <w:szCs w:val="20"/>
              </w:rPr>
              <w:t xml:space="preserve">P4-K3 </w:t>
            </w:r>
            <w:r w:rsidR="003132A0">
              <w:rPr>
                <w:rFonts w:ascii="Arial" w:hAnsi="Arial" w:cs="Arial"/>
                <w:sz w:val="20"/>
                <w:szCs w:val="20"/>
              </w:rPr>
              <w:tab/>
            </w:r>
            <w:r w:rsidRPr="00AD744A">
              <w:rPr>
                <w:rFonts w:ascii="Arial" w:hAnsi="Arial" w:cs="Arial"/>
                <w:sz w:val="20"/>
                <w:szCs w:val="20"/>
              </w:rPr>
              <w:t>Leiden van afdeling/project</w:t>
            </w:r>
            <w:r w:rsidR="003132A0">
              <w:rPr>
                <w:rFonts w:ascii="Arial" w:hAnsi="Arial" w:cs="Arial"/>
                <w:sz w:val="20"/>
                <w:szCs w:val="20"/>
              </w:rPr>
              <w:br/>
            </w:r>
          </w:p>
          <w:p w14:paraId="65BD3D63" w14:textId="77777777" w:rsidR="00C42882" w:rsidRPr="003132A0" w:rsidRDefault="00C42882" w:rsidP="00C42882">
            <w:pPr>
              <w:shd w:val="clear" w:color="auto" w:fill="FFFFFF" w:themeFill="background1"/>
              <w:ind w:left="709"/>
              <w:rPr>
                <w:rFonts w:ascii="Arial" w:hAnsi="Arial" w:cs="Arial"/>
                <w:i/>
                <w:sz w:val="20"/>
                <w:szCs w:val="20"/>
              </w:rPr>
            </w:pPr>
            <w:r w:rsidRPr="003132A0">
              <w:rPr>
                <w:rFonts w:ascii="Arial" w:hAnsi="Arial" w:cs="Arial"/>
                <w:i/>
                <w:sz w:val="20"/>
                <w:szCs w:val="20"/>
              </w:rPr>
              <w:t>P4-K3-W3 Regelt de financiële voortgang</w:t>
            </w:r>
          </w:p>
          <w:p w14:paraId="27E8FD85" w14:textId="77777777" w:rsidR="00190E01" w:rsidRPr="003132A0" w:rsidRDefault="00C42882" w:rsidP="00C42882">
            <w:pPr>
              <w:shd w:val="clear" w:color="auto" w:fill="FFFFFF" w:themeFill="background1"/>
              <w:ind w:left="708"/>
              <w:rPr>
                <w:rFonts w:ascii="Arial" w:hAnsi="Arial" w:cs="Arial"/>
                <w:i/>
                <w:sz w:val="20"/>
                <w:szCs w:val="20"/>
              </w:rPr>
            </w:pPr>
            <w:r w:rsidRPr="003132A0">
              <w:rPr>
                <w:rFonts w:ascii="Arial" w:hAnsi="Arial" w:cs="Arial"/>
                <w:i/>
                <w:sz w:val="20"/>
                <w:szCs w:val="20"/>
              </w:rPr>
              <w:t>P4-K3-W5 Stelt project/afdelingsplan op</w:t>
            </w:r>
          </w:p>
          <w:p w14:paraId="30F5EAFB" w14:textId="77777777" w:rsidR="00190E01" w:rsidRDefault="00190E01" w:rsidP="00190E01">
            <w:pPr>
              <w:shd w:val="clear" w:color="auto" w:fill="FFFFFF" w:themeFill="background1"/>
              <w:ind w:left="709"/>
            </w:pPr>
          </w:p>
        </w:tc>
      </w:tr>
    </w:tbl>
    <w:p w14:paraId="0CE9C39E" w14:textId="77777777" w:rsidR="00233E4F" w:rsidRDefault="00233E4F">
      <w:r>
        <w:br w:type="page"/>
      </w:r>
    </w:p>
    <w:p w14:paraId="7F0233D3" w14:textId="77777777"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3BB19ECC" w14:textId="77777777" w:rsidTr="000B589E">
        <w:tc>
          <w:tcPr>
            <w:tcW w:w="2859" w:type="dxa"/>
            <w:tcBorders>
              <w:top w:val="nil"/>
              <w:left w:val="nil"/>
              <w:bottom w:val="nil"/>
              <w:right w:val="nil"/>
            </w:tcBorders>
          </w:tcPr>
          <w:p w14:paraId="128B2509"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7F1875A6" w14:textId="77777777" w:rsidR="000B589E" w:rsidRPr="00255C31" w:rsidRDefault="00190E0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866680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241E1DF5" w14:textId="77777777" w:rsidTr="000B589E">
        <w:tc>
          <w:tcPr>
            <w:tcW w:w="2859" w:type="dxa"/>
            <w:tcBorders>
              <w:top w:val="nil"/>
              <w:left w:val="nil"/>
              <w:bottom w:val="nil"/>
              <w:right w:val="nil"/>
            </w:tcBorders>
          </w:tcPr>
          <w:p w14:paraId="2825D22D"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DFCC890" w14:textId="77777777" w:rsidR="000B589E" w:rsidRPr="00255C31" w:rsidRDefault="00412B71"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75A7095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19CFBA50" w14:textId="77777777" w:rsidTr="000B589E">
        <w:tc>
          <w:tcPr>
            <w:tcW w:w="2859" w:type="dxa"/>
            <w:tcBorders>
              <w:top w:val="nil"/>
              <w:left w:val="nil"/>
              <w:bottom w:val="nil"/>
              <w:right w:val="nil"/>
            </w:tcBorders>
          </w:tcPr>
          <w:p w14:paraId="3270014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0DED6F90"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68DDA35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6D066558" w14:textId="77777777" w:rsidTr="000B589E">
        <w:tc>
          <w:tcPr>
            <w:tcW w:w="2859" w:type="dxa"/>
            <w:tcBorders>
              <w:top w:val="nil"/>
              <w:left w:val="nil"/>
              <w:bottom w:val="nil"/>
              <w:right w:val="nil"/>
            </w:tcBorders>
          </w:tcPr>
          <w:p w14:paraId="512B5F03"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07E8C8AA"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0866DBAE"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14905167" w14:textId="77777777" w:rsidTr="000B589E">
        <w:tc>
          <w:tcPr>
            <w:tcW w:w="2859" w:type="dxa"/>
            <w:tcBorders>
              <w:top w:val="nil"/>
              <w:left w:val="nil"/>
              <w:bottom w:val="nil"/>
              <w:right w:val="nil"/>
            </w:tcBorders>
          </w:tcPr>
          <w:p w14:paraId="296AD795"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02DD374A"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7B9EC248" w14:textId="77777777" w:rsidR="000B589E" w:rsidRPr="009F6AC2" w:rsidRDefault="000B589E" w:rsidP="00671640">
            <w:pPr>
              <w:rPr>
                <w:rFonts w:ascii="Calibri" w:eastAsia="Calibri" w:hAnsi="Calibri" w:cs="Times New Roman"/>
                <w:b/>
              </w:rPr>
            </w:pPr>
          </w:p>
        </w:tc>
      </w:tr>
      <w:tr w:rsidR="000B589E" w:rsidRPr="009F6AC2" w14:paraId="44F97201" w14:textId="77777777" w:rsidTr="000B589E">
        <w:tc>
          <w:tcPr>
            <w:tcW w:w="2859" w:type="dxa"/>
            <w:tcBorders>
              <w:top w:val="nil"/>
              <w:left w:val="nil"/>
              <w:bottom w:val="nil"/>
              <w:right w:val="nil"/>
            </w:tcBorders>
          </w:tcPr>
          <w:p w14:paraId="7F8F8F97"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1849661"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1689F14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222C7850" w14:textId="77777777" w:rsidTr="000B589E">
        <w:tc>
          <w:tcPr>
            <w:tcW w:w="2859" w:type="dxa"/>
            <w:tcBorders>
              <w:top w:val="nil"/>
              <w:left w:val="nil"/>
              <w:bottom w:val="nil"/>
              <w:right w:val="nil"/>
            </w:tcBorders>
          </w:tcPr>
          <w:p w14:paraId="309761F6"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3A95ECCA" w14:textId="77777777" w:rsidR="000B589E" w:rsidRPr="00255C31" w:rsidRDefault="005A12CD"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24A9D3BB" w14:textId="0A7D4BBC" w:rsidR="000B589E" w:rsidRPr="00255C31" w:rsidRDefault="000B589E" w:rsidP="00C73F47">
            <w:pPr>
              <w:rPr>
                <w:rFonts w:ascii="Arial" w:eastAsia="Calibri" w:hAnsi="Arial" w:cs="Arial"/>
                <w:b/>
                <w:sz w:val="20"/>
                <w:szCs w:val="20"/>
              </w:rPr>
            </w:pPr>
            <w:r w:rsidRPr="00255C31">
              <w:rPr>
                <w:rFonts w:ascii="Arial" w:eastAsia="Calibri" w:hAnsi="Arial" w:cs="Arial"/>
                <w:b/>
                <w:sz w:val="20"/>
                <w:szCs w:val="20"/>
              </w:rPr>
              <w:t xml:space="preserve">In groepen </w:t>
            </w:r>
          </w:p>
        </w:tc>
      </w:tr>
      <w:tr w:rsidR="000B589E" w:rsidRPr="009F6AC2" w14:paraId="3D65A221" w14:textId="77777777" w:rsidTr="000B589E">
        <w:tc>
          <w:tcPr>
            <w:tcW w:w="2859" w:type="dxa"/>
            <w:tcBorders>
              <w:top w:val="nil"/>
              <w:left w:val="nil"/>
              <w:bottom w:val="nil"/>
              <w:right w:val="nil"/>
            </w:tcBorders>
          </w:tcPr>
          <w:p w14:paraId="1F106490"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52EEB770"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2B001656" w14:textId="77777777" w:rsidR="000B589E" w:rsidRPr="00255C31" w:rsidRDefault="000B589E" w:rsidP="00671640">
            <w:pPr>
              <w:rPr>
                <w:rFonts w:ascii="Arial" w:eastAsia="Calibri" w:hAnsi="Arial" w:cs="Arial"/>
                <w:b/>
                <w:sz w:val="20"/>
                <w:szCs w:val="20"/>
              </w:rPr>
            </w:pPr>
          </w:p>
        </w:tc>
      </w:tr>
      <w:tr w:rsidR="000B589E" w:rsidRPr="009F6AC2" w14:paraId="748F57F7" w14:textId="77777777" w:rsidTr="000B589E">
        <w:tc>
          <w:tcPr>
            <w:tcW w:w="2859" w:type="dxa"/>
            <w:tcBorders>
              <w:top w:val="nil"/>
              <w:left w:val="nil"/>
              <w:bottom w:val="nil"/>
              <w:right w:val="nil"/>
            </w:tcBorders>
          </w:tcPr>
          <w:p w14:paraId="7F09B15D"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31E633C6" w14:textId="77777777" w:rsidR="000B589E" w:rsidRPr="00255C31" w:rsidRDefault="005A12CD"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75CF77D"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339BA3D9" w14:textId="77777777" w:rsidTr="000B589E">
        <w:tc>
          <w:tcPr>
            <w:tcW w:w="2859" w:type="dxa"/>
            <w:tcBorders>
              <w:top w:val="nil"/>
              <w:left w:val="nil"/>
              <w:bottom w:val="nil"/>
              <w:right w:val="nil"/>
            </w:tcBorders>
          </w:tcPr>
          <w:p w14:paraId="3A2E8B9A"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26AE69F0" w14:textId="77777777" w:rsidR="000B589E" w:rsidRPr="00255C31" w:rsidRDefault="005A12CD"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C22F19C"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169A51E1" w14:textId="77777777" w:rsidTr="000B589E">
        <w:tc>
          <w:tcPr>
            <w:tcW w:w="2859" w:type="dxa"/>
            <w:tcBorders>
              <w:top w:val="nil"/>
              <w:left w:val="nil"/>
              <w:bottom w:val="nil"/>
              <w:right w:val="nil"/>
            </w:tcBorders>
          </w:tcPr>
          <w:p w14:paraId="74E97BD1"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3C4005C6"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7F2A58B7" w14:textId="77777777" w:rsidR="007A4686" w:rsidRPr="009F6AC2" w:rsidRDefault="007A4686" w:rsidP="00671640">
            <w:pPr>
              <w:rPr>
                <w:rFonts w:ascii="Calibri" w:eastAsia="Calibri" w:hAnsi="Calibri" w:cs="Times New Roman"/>
                <w:b/>
              </w:rPr>
            </w:pPr>
          </w:p>
        </w:tc>
      </w:tr>
      <w:tr w:rsidR="00255C31" w:rsidRPr="00D53794" w14:paraId="088FC108" w14:textId="77777777" w:rsidTr="00C73348">
        <w:tc>
          <w:tcPr>
            <w:tcW w:w="2859" w:type="dxa"/>
            <w:tcBorders>
              <w:top w:val="nil"/>
              <w:left w:val="nil"/>
              <w:bottom w:val="nil"/>
              <w:right w:val="nil"/>
            </w:tcBorders>
          </w:tcPr>
          <w:p w14:paraId="3943DFB5" w14:textId="77777777" w:rsidR="00255C31" w:rsidRPr="00D53794" w:rsidRDefault="00255C31" w:rsidP="00C73348">
            <w:pPr>
              <w:rPr>
                <w:rFonts w:ascii="Arial" w:eastAsia="Calibri" w:hAnsi="Arial" w:cs="Arial"/>
                <w:b/>
                <w:sz w:val="20"/>
                <w:szCs w:val="20"/>
              </w:rPr>
            </w:pPr>
            <w:r>
              <w:rPr>
                <w:rFonts w:ascii="Arial" w:eastAsia="Calibri" w:hAnsi="Arial" w:cs="Arial"/>
                <w:b/>
                <w:sz w:val="20"/>
                <w:szCs w:val="20"/>
              </w:rPr>
              <w:br/>
            </w:r>
          </w:p>
        </w:tc>
        <w:tc>
          <w:tcPr>
            <w:tcW w:w="455" w:type="dxa"/>
            <w:tcBorders>
              <w:top w:val="nil"/>
              <w:left w:val="nil"/>
              <w:bottom w:val="nil"/>
              <w:right w:val="nil"/>
            </w:tcBorders>
          </w:tcPr>
          <w:p w14:paraId="7BE9FAB7" w14:textId="77777777" w:rsidR="00255C31" w:rsidRPr="00D53794" w:rsidRDefault="00255C31" w:rsidP="00C73348">
            <w:pPr>
              <w:rPr>
                <w:rFonts w:ascii="Arial" w:eastAsia="Calibri" w:hAnsi="Arial" w:cs="Arial"/>
                <w:b/>
                <w:sz w:val="20"/>
                <w:szCs w:val="20"/>
              </w:rPr>
            </w:pPr>
          </w:p>
        </w:tc>
        <w:tc>
          <w:tcPr>
            <w:tcW w:w="5974" w:type="dxa"/>
            <w:tcBorders>
              <w:top w:val="nil"/>
              <w:left w:val="nil"/>
              <w:bottom w:val="nil"/>
              <w:right w:val="nil"/>
            </w:tcBorders>
          </w:tcPr>
          <w:p w14:paraId="5A44481F" w14:textId="77777777" w:rsidR="00255C31" w:rsidRPr="00D53794" w:rsidRDefault="00255C31" w:rsidP="00C73348">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568E1075" w14:textId="77777777" w:rsidTr="00C73348">
        <w:trPr>
          <w:cantSplit/>
          <w:trHeight w:val="567"/>
        </w:trPr>
        <w:tc>
          <w:tcPr>
            <w:tcW w:w="9212" w:type="dxa"/>
            <w:shd w:val="clear" w:color="auto" w:fill="92D050"/>
            <w:vAlign w:val="center"/>
          </w:tcPr>
          <w:p w14:paraId="0DECF560" w14:textId="77777777" w:rsidR="00255C31" w:rsidRPr="00D53794" w:rsidRDefault="00255C31" w:rsidP="00C73348">
            <w:pPr>
              <w:rPr>
                <w:rFonts w:ascii="Arial" w:hAnsi="Arial" w:cs="Arial"/>
                <w:b/>
                <w:sz w:val="20"/>
                <w:szCs w:val="20"/>
              </w:rPr>
            </w:pPr>
            <w:r>
              <w:rPr>
                <w:rFonts w:ascii="Arial" w:hAnsi="Arial" w:cs="Arial"/>
                <w:b/>
                <w:color w:val="000000" w:themeColor="text1"/>
                <w:sz w:val="24"/>
                <w:szCs w:val="24"/>
              </w:rPr>
              <w:t>Beroepssituatie</w:t>
            </w:r>
          </w:p>
        </w:tc>
      </w:tr>
      <w:tr w:rsidR="00255C31" w:rsidRPr="00D53794" w14:paraId="5A11502F" w14:textId="77777777" w:rsidTr="00C73348">
        <w:trPr>
          <w:cantSplit/>
          <w:trHeight w:val="567"/>
        </w:trPr>
        <w:tc>
          <w:tcPr>
            <w:tcW w:w="9212" w:type="dxa"/>
            <w:shd w:val="clear" w:color="auto" w:fill="FFFFFF" w:themeFill="background1"/>
          </w:tcPr>
          <w:p w14:paraId="231A3544" w14:textId="77777777" w:rsidR="00255C31" w:rsidRPr="00D53794" w:rsidRDefault="00255C31" w:rsidP="00C73348">
            <w:pPr>
              <w:jc w:val="center"/>
              <w:rPr>
                <w:rFonts w:ascii="Arial" w:hAnsi="Arial" w:cs="Arial"/>
                <w:b/>
                <w:sz w:val="20"/>
                <w:szCs w:val="20"/>
              </w:rPr>
            </w:pPr>
          </w:p>
          <w:p w14:paraId="7332A5D1" w14:textId="7C7CFF57" w:rsidR="004D6579" w:rsidRDefault="002B512A" w:rsidP="00190E01">
            <w:pPr>
              <w:rPr>
                <w:rFonts w:ascii="Arial" w:hAnsi="Arial" w:cs="Arial"/>
                <w:sz w:val="20"/>
                <w:szCs w:val="20"/>
              </w:rPr>
            </w:pPr>
            <w:r w:rsidRPr="00F30B57">
              <w:rPr>
                <w:rFonts w:ascii="Arial" w:hAnsi="Arial" w:cs="Arial"/>
                <w:sz w:val="20"/>
                <w:szCs w:val="20"/>
              </w:rPr>
              <w:t xml:space="preserve">Veel bloemisten organiseren workshops voor hun klanten. Vaak ontstaat dit uit de behoefte dat klanten </w:t>
            </w:r>
            <w:del w:id="0" w:author="Wendy de Bruin" w:date="2017-06-27T21:15:00Z">
              <w:r w:rsidRPr="00F30B57" w:rsidDel="008A534C">
                <w:rPr>
                  <w:rFonts w:ascii="Arial" w:hAnsi="Arial" w:cs="Arial"/>
                  <w:sz w:val="20"/>
                  <w:szCs w:val="20"/>
                </w:rPr>
                <w:delText xml:space="preserve">zelf </w:delText>
              </w:r>
            </w:del>
            <w:r w:rsidRPr="00F30B57">
              <w:rPr>
                <w:rFonts w:ascii="Arial" w:hAnsi="Arial" w:cs="Arial"/>
                <w:sz w:val="20"/>
                <w:szCs w:val="20"/>
              </w:rPr>
              <w:t>graag, met professionele hulp, een mooi arrangement voor zichzel</w:t>
            </w:r>
            <w:r w:rsidR="004D6579">
              <w:rPr>
                <w:rFonts w:ascii="Arial" w:hAnsi="Arial" w:cs="Arial"/>
                <w:sz w:val="20"/>
                <w:szCs w:val="20"/>
              </w:rPr>
              <w:t xml:space="preserve">f willen maken. </w:t>
            </w:r>
          </w:p>
          <w:p w14:paraId="45CBECDA" w14:textId="77777777" w:rsidR="002605AF" w:rsidRDefault="002605AF" w:rsidP="00190E01">
            <w:pPr>
              <w:rPr>
                <w:rFonts w:ascii="Arial" w:hAnsi="Arial" w:cs="Arial"/>
                <w:sz w:val="20"/>
                <w:szCs w:val="20"/>
              </w:rPr>
            </w:pPr>
          </w:p>
          <w:p w14:paraId="5CF50C48" w14:textId="467D2146" w:rsidR="00C73F47" w:rsidRDefault="002B512A" w:rsidP="00190E01">
            <w:pPr>
              <w:rPr>
                <w:rFonts w:ascii="Arial" w:hAnsi="Arial" w:cs="Arial"/>
                <w:sz w:val="20"/>
                <w:szCs w:val="20"/>
              </w:rPr>
            </w:pPr>
            <w:r w:rsidRPr="00F30B57">
              <w:rPr>
                <w:rFonts w:ascii="Arial" w:hAnsi="Arial" w:cs="Arial"/>
                <w:sz w:val="20"/>
                <w:szCs w:val="20"/>
              </w:rPr>
              <w:t>Workshops</w:t>
            </w:r>
            <w:ins w:id="1" w:author="Bianca Harink" w:date="2017-06-28T10:59:00Z">
              <w:r w:rsidR="00192E5D">
                <w:rPr>
                  <w:rFonts w:ascii="Arial" w:hAnsi="Arial" w:cs="Arial"/>
                  <w:sz w:val="20"/>
                  <w:szCs w:val="20"/>
                </w:rPr>
                <w:t xml:space="preserve"> </w:t>
              </w:r>
            </w:ins>
            <w:ins w:id="2" w:author="Bianca Harink" w:date="2017-06-28T11:00:00Z">
              <w:r w:rsidR="00192E5D">
                <w:rPr>
                  <w:rFonts w:ascii="Arial" w:hAnsi="Arial" w:cs="Arial"/>
                  <w:sz w:val="20"/>
                  <w:szCs w:val="20"/>
                </w:rPr>
                <w:t>worden</w:t>
              </w:r>
            </w:ins>
            <w:r w:rsidR="00E50C45">
              <w:rPr>
                <w:rFonts w:ascii="Arial" w:hAnsi="Arial" w:cs="Arial"/>
                <w:sz w:val="20"/>
                <w:szCs w:val="20"/>
              </w:rPr>
              <w:t xml:space="preserve"> ook</w:t>
            </w:r>
            <w:ins w:id="3" w:author="Bianca Harink" w:date="2017-06-28T11:00:00Z">
              <w:r w:rsidR="00192E5D">
                <w:rPr>
                  <w:rFonts w:ascii="Arial" w:hAnsi="Arial" w:cs="Arial"/>
                  <w:sz w:val="20"/>
                  <w:szCs w:val="20"/>
                </w:rPr>
                <w:t xml:space="preserve">, </w:t>
              </w:r>
            </w:ins>
            <w:ins w:id="4" w:author="Bianca Harink" w:date="2017-06-28T10:59:00Z">
              <w:r w:rsidR="00192E5D">
                <w:rPr>
                  <w:rFonts w:ascii="Arial" w:hAnsi="Arial" w:cs="Arial"/>
                  <w:sz w:val="20"/>
                  <w:szCs w:val="20"/>
                </w:rPr>
                <w:t>door veel bekende binders</w:t>
              </w:r>
            </w:ins>
            <w:r w:rsidRPr="00F30B57">
              <w:rPr>
                <w:rFonts w:ascii="Arial" w:hAnsi="Arial" w:cs="Arial"/>
                <w:sz w:val="20"/>
                <w:szCs w:val="20"/>
              </w:rPr>
              <w:t xml:space="preserve"> </w:t>
            </w:r>
            <w:del w:id="5" w:author="Bianca Harink" w:date="2017-06-28T11:00:00Z">
              <w:r w:rsidRPr="00F30B57" w:rsidDel="00192E5D">
                <w:rPr>
                  <w:rFonts w:ascii="Arial" w:hAnsi="Arial" w:cs="Arial"/>
                  <w:sz w:val="20"/>
                  <w:szCs w:val="20"/>
                </w:rPr>
                <w:delText xml:space="preserve">worden ook </w:delText>
              </w:r>
            </w:del>
            <w:r w:rsidRPr="00F30B57">
              <w:rPr>
                <w:rFonts w:ascii="Arial" w:hAnsi="Arial" w:cs="Arial"/>
                <w:sz w:val="20"/>
                <w:szCs w:val="20"/>
              </w:rPr>
              <w:t xml:space="preserve">gebruikt </w:t>
            </w:r>
            <w:ins w:id="6" w:author="Bianca Harink" w:date="2017-06-28T11:00:00Z">
              <w:r w:rsidR="00192E5D">
                <w:rPr>
                  <w:rFonts w:ascii="Arial" w:hAnsi="Arial" w:cs="Arial"/>
                  <w:sz w:val="20"/>
                  <w:szCs w:val="20"/>
                </w:rPr>
                <w:t xml:space="preserve">op scholen en onder bloemisten, </w:t>
              </w:r>
            </w:ins>
            <w:r w:rsidRPr="00F30B57">
              <w:rPr>
                <w:rFonts w:ascii="Arial" w:hAnsi="Arial" w:cs="Arial"/>
                <w:sz w:val="20"/>
                <w:szCs w:val="20"/>
              </w:rPr>
              <w:t>om op professioneel gebied nieuwe kennis en vaardigheden</w:t>
            </w:r>
            <w:ins w:id="7" w:author="Bianca Harink" w:date="2017-06-28T10:59:00Z">
              <w:r w:rsidR="00192E5D">
                <w:rPr>
                  <w:rFonts w:ascii="Arial" w:hAnsi="Arial" w:cs="Arial"/>
                  <w:sz w:val="20"/>
                  <w:szCs w:val="20"/>
                </w:rPr>
                <w:t xml:space="preserve"> te delen.</w:t>
              </w:r>
            </w:ins>
            <w:del w:id="8" w:author="Bianca Harink" w:date="2017-06-28T10:59:00Z">
              <w:r w:rsidRPr="00F30B57" w:rsidDel="00192E5D">
                <w:rPr>
                  <w:rFonts w:ascii="Arial" w:hAnsi="Arial" w:cs="Arial"/>
                  <w:sz w:val="20"/>
                  <w:szCs w:val="20"/>
                </w:rPr>
                <w:delText xml:space="preserve"> </w:delText>
              </w:r>
              <w:commentRangeStart w:id="9"/>
              <w:r w:rsidRPr="00F30B57" w:rsidDel="00192E5D">
                <w:rPr>
                  <w:rFonts w:ascii="Arial" w:hAnsi="Arial" w:cs="Arial"/>
                  <w:sz w:val="20"/>
                  <w:szCs w:val="20"/>
                </w:rPr>
                <w:delText>over te dragen</w:delText>
              </w:r>
              <w:commentRangeEnd w:id="9"/>
              <w:r w:rsidR="00E5244C" w:rsidDel="00192E5D">
                <w:rPr>
                  <w:rStyle w:val="Verwijzingopmerking"/>
                </w:rPr>
                <w:commentReference w:id="9"/>
              </w:r>
              <w:r w:rsidRPr="00F30B57" w:rsidDel="00192E5D">
                <w:rPr>
                  <w:rFonts w:ascii="Arial" w:hAnsi="Arial" w:cs="Arial"/>
                  <w:sz w:val="20"/>
                  <w:szCs w:val="20"/>
                </w:rPr>
                <w:delText>.</w:delText>
              </w:r>
            </w:del>
            <w:r w:rsidRPr="00F30B57">
              <w:rPr>
                <w:rFonts w:ascii="Arial" w:hAnsi="Arial" w:cs="Arial"/>
                <w:sz w:val="20"/>
                <w:szCs w:val="20"/>
              </w:rPr>
              <w:t xml:space="preserve"> </w:t>
            </w:r>
            <w:r w:rsidR="00C73F47">
              <w:rPr>
                <w:rFonts w:ascii="Arial" w:hAnsi="Arial" w:cs="Arial"/>
                <w:sz w:val="20"/>
                <w:szCs w:val="20"/>
              </w:rPr>
              <w:t>Je introduceert nieuwe ideeën of ontwerpen</w:t>
            </w:r>
            <w:r w:rsidR="002605AF">
              <w:rPr>
                <w:rFonts w:ascii="Arial" w:hAnsi="Arial" w:cs="Arial"/>
                <w:sz w:val="20"/>
                <w:szCs w:val="20"/>
              </w:rPr>
              <w:t>. O</w:t>
            </w:r>
            <w:r w:rsidR="00C73F47">
              <w:rPr>
                <w:rFonts w:ascii="Arial" w:hAnsi="Arial" w:cs="Arial"/>
                <w:sz w:val="20"/>
                <w:szCs w:val="20"/>
              </w:rPr>
              <w:t>f</w:t>
            </w:r>
            <w:r w:rsidR="002605AF">
              <w:rPr>
                <w:rFonts w:ascii="Arial" w:hAnsi="Arial" w:cs="Arial"/>
                <w:sz w:val="20"/>
                <w:szCs w:val="20"/>
              </w:rPr>
              <w:t xml:space="preserve"> je</w:t>
            </w:r>
            <w:r w:rsidR="00C73F47">
              <w:rPr>
                <w:rFonts w:ascii="Arial" w:hAnsi="Arial" w:cs="Arial"/>
                <w:sz w:val="20"/>
                <w:szCs w:val="20"/>
              </w:rPr>
              <w:t xml:space="preserve"> gaat </w:t>
            </w:r>
            <w:r w:rsidR="002605AF">
              <w:rPr>
                <w:rFonts w:ascii="Arial" w:hAnsi="Arial" w:cs="Arial"/>
                <w:sz w:val="20"/>
                <w:szCs w:val="20"/>
              </w:rPr>
              <w:t xml:space="preserve">met een groep </w:t>
            </w:r>
            <w:r w:rsidR="00C73F47">
              <w:rPr>
                <w:rFonts w:ascii="Arial" w:hAnsi="Arial" w:cs="Arial"/>
                <w:sz w:val="20"/>
                <w:szCs w:val="20"/>
              </w:rPr>
              <w:t>op een geheel vernieuwende manier aan de slag met een (nieuw) product</w:t>
            </w:r>
            <w:r w:rsidR="002605AF">
              <w:rPr>
                <w:rFonts w:ascii="Arial" w:hAnsi="Arial" w:cs="Arial"/>
                <w:sz w:val="20"/>
                <w:szCs w:val="20"/>
              </w:rPr>
              <w:t xml:space="preserve">. </w:t>
            </w:r>
          </w:p>
          <w:p w14:paraId="206A54A1" w14:textId="6EDE7205" w:rsidR="00FC3B51" w:rsidRDefault="00FC3B51" w:rsidP="00190E01">
            <w:pPr>
              <w:rPr>
                <w:rFonts w:ascii="Arial" w:hAnsi="Arial" w:cs="Arial"/>
                <w:sz w:val="20"/>
                <w:szCs w:val="20"/>
              </w:rPr>
            </w:pPr>
          </w:p>
          <w:p w14:paraId="560B3739" w14:textId="3662CA58" w:rsidR="00190E01" w:rsidRDefault="00FC3B51" w:rsidP="00190E01">
            <w:pPr>
              <w:rPr>
                <w:rFonts w:ascii="Arial" w:hAnsi="Arial" w:cs="Arial"/>
                <w:i/>
                <w:color w:val="000000"/>
                <w:sz w:val="20"/>
                <w:szCs w:val="20"/>
              </w:rPr>
            </w:pPr>
            <w:r w:rsidRPr="00FC3B51">
              <w:rPr>
                <w:rFonts w:ascii="Arial" w:hAnsi="Arial" w:cs="Arial"/>
                <w:i/>
                <w:color w:val="000000"/>
                <w:sz w:val="20"/>
                <w:szCs w:val="20"/>
              </w:rPr>
              <w:t>Een workshop is een bijeenkomst waarbij mensen actief deelnemen. Daarnaast levert de workshop ook een product op. De deelnemers kunnen gezamenlijk of individueel aan een product werken. Een professionele workshop heeft altijd een specifiek thema en het doel om bepaalde kennis of vaardigheden over te dragen of te oefenen. De workshop word</w:t>
            </w:r>
            <w:ins w:id="10" w:author="Wendy de Bruin" w:date="2017-06-27T21:16:00Z">
              <w:r w:rsidR="008A534C">
                <w:rPr>
                  <w:rFonts w:ascii="Arial" w:hAnsi="Arial" w:cs="Arial"/>
                  <w:i/>
                  <w:color w:val="000000"/>
                  <w:sz w:val="20"/>
                  <w:szCs w:val="20"/>
                </w:rPr>
                <w:t>t</w:t>
              </w:r>
            </w:ins>
            <w:r w:rsidRPr="00FC3B51">
              <w:rPr>
                <w:rFonts w:ascii="Arial" w:hAnsi="Arial" w:cs="Arial"/>
                <w:i/>
                <w:color w:val="000000"/>
                <w:sz w:val="20"/>
                <w:szCs w:val="20"/>
              </w:rPr>
              <w:t xml:space="preserve"> begeleid</w:t>
            </w:r>
            <w:del w:id="11" w:author="Wendy de Bruin" w:date="2017-06-27T21:16:00Z">
              <w:r w:rsidRPr="00FC3B51" w:rsidDel="008A534C">
                <w:rPr>
                  <w:rFonts w:ascii="Arial" w:hAnsi="Arial" w:cs="Arial"/>
                  <w:i/>
                  <w:color w:val="000000"/>
                  <w:sz w:val="20"/>
                  <w:szCs w:val="20"/>
                </w:rPr>
                <w:delText>t</w:delText>
              </w:r>
            </w:del>
            <w:r w:rsidRPr="00FC3B51">
              <w:rPr>
                <w:rFonts w:ascii="Arial" w:hAnsi="Arial" w:cs="Arial"/>
                <w:i/>
                <w:color w:val="000000"/>
                <w:sz w:val="20"/>
                <w:szCs w:val="20"/>
              </w:rPr>
              <w:t xml:space="preserve"> door een expert. De duur van een workshop is meestal een dag of een deel van de dag. </w:t>
            </w:r>
          </w:p>
          <w:p w14:paraId="1D8FD69B" w14:textId="77777777" w:rsidR="004D6579" w:rsidRDefault="004D6579" w:rsidP="00190E01">
            <w:pPr>
              <w:rPr>
                <w:rFonts w:ascii="Arial" w:hAnsi="Arial" w:cs="Arial"/>
                <w:i/>
                <w:color w:val="000000"/>
                <w:sz w:val="20"/>
                <w:szCs w:val="20"/>
              </w:rPr>
            </w:pPr>
          </w:p>
          <w:p w14:paraId="7ABDAFE1" w14:textId="373F96FA" w:rsidR="004D6579" w:rsidRPr="004D6579" w:rsidRDefault="004D6579" w:rsidP="00190E01">
            <w:pPr>
              <w:rPr>
                <w:rFonts w:ascii="Arial" w:hAnsi="Arial" w:cs="Arial"/>
                <w:i/>
                <w:color w:val="000000"/>
                <w:sz w:val="20"/>
                <w:szCs w:val="20"/>
              </w:rPr>
            </w:pPr>
          </w:p>
        </w:tc>
      </w:tr>
    </w:tbl>
    <w:p w14:paraId="6EC32C5B" w14:textId="7A0D4D4A" w:rsidR="004D6579" w:rsidRPr="00D53794" w:rsidRDefault="004D6579"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00D75265" w14:textId="77777777">
        <w:trPr>
          <w:cantSplit/>
          <w:trHeight w:val="616"/>
        </w:trPr>
        <w:tc>
          <w:tcPr>
            <w:tcW w:w="9212" w:type="dxa"/>
            <w:shd w:val="clear" w:color="auto" w:fill="92D050"/>
            <w:vAlign w:val="center"/>
          </w:tcPr>
          <w:p w14:paraId="17CF2551"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437B0A09" w14:textId="77777777" w:rsidTr="008A738C">
        <w:trPr>
          <w:cantSplit/>
          <w:trHeight w:val="2441"/>
        </w:trPr>
        <w:tc>
          <w:tcPr>
            <w:tcW w:w="9212" w:type="dxa"/>
            <w:shd w:val="clear" w:color="auto" w:fill="auto"/>
          </w:tcPr>
          <w:p w14:paraId="762C4F47" w14:textId="22712EC0" w:rsidR="00D35C19" w:rsidRDefault="002913AF" w:rsidP="002913AF">
            <w:pPr>
              <w:pStyle w:val="Lijstalinea"/>
              <w:numPr>
                <w:ilvl w:val="0"/>
                <w:numId w:val="15"/>
              </w:numPr>
              <w:rPr>
                <w:rFonts w:ascii="Arial" w:hAnsi="Arial" w:cs="Arial"/>
                <w:sz w:val="20"/>
                <w:szCs w:val="20"/>
              </w:rPr>
            </w:pPr>
            <w:r>
              <w:rPr>
                <w:rFonts w:ascii="Arial" w:hAnsi="Arial" w:cs="Arial"/>
                <w:sz w:val="20"/>
                <w:szCs w:val="20"/>
              </w:rPr>
              <w:t>Je kunt nieuwe creatieve ideeën toepassen in het ontwerpen van arrangementen</w:t>
            </w:r>
            <w:r w:rsidR="003132A0">
              <w:rPr>
                <w:rFonts w:ascii="Arial" w:hAnsi="Arial" w:cs="Arial"/>
                <w:sz w:val="20"/>
                <w:szCs w:val="20"/>
              </w:rPr>
              <w:t>.</w:t>
            </w:r>
          </w:p>
          <w:p w14:paraId="596624C8" w14:textId="1FD3AED2" w:rsidR="002913AF" w:rsidRDefault="002913AF" w:rsidP="002913AF">
            <w:pPr>
              <w:pStyle w:val="Lijstalinea"/>
              <w:numPr>
                <w:ilvl w:val="0"/>
                <w:numId w:val="15"/>
              </w:numPr>
              <w:rPr>
                <w:rFonts w:ascii="Arial" w:hAnsi="Arial" w:cs="Arial"/>
                <w:sz w:val="20"/>
                <w:szCs w:val="20"/>
              </w:rPr>
            </w:pPr>
            <w:r>
              <w:rPr>
                <w:rFonts w:ascii="Arial" w:hAnsi="Arial" w:cs="Arial"/>
                <w:sz w:val="20"/>
                <w:szCs w:val="20"/>
              </w:rPr>
              <w:t>Je kunt professionele vormgevings-, constructie en presentatietechnieken toepassen</w:t>
            </w:r>
            <w:r w:rsidR="003132A0">
              <w:rPr>
                <w:rFonts w:ascii="Arial" w:hAnsi="Arial" w:cs="Arial"/>
                <w:sz w:val="20"/>
                <w:szCs w:val="20"/>
              </w:rPr>
              <w:t>.</w:t>
            </w:r>
          </w:p>
          <w:p w14:paraId="6DBCC442" w14:textId="3956BFE9" w:rsidR="002913AF" w:rsidRDefault="002913AF" w:rsidP="002913AF">
            <w:pPr>
              <w:pStyle w:val="Lijstalinea"/>
              <w:numPr>
                <w:ilvl w:val="0"/>
                <w:numId w:val="15"/>
              </w:numPr>
              <w:rPr>
                <w:rFonts w:ascii="Arial" w:hAnsi="Arial" w:cs="Arial"/>
                <w:sz w:val="20"/>
                <w:szCs w:val="20"/>
              </w:rPr>
            </w:pPr>
            <w:r>
              <w:rPr>
                <w:rFonts w:ascii="Arial" w:hAnsi="Arial" w:cs="Arial"/>
                <w:sz w:val="20"/>
                <w:szCs w:val="20"/>
              </w:rPr>
              <w:t>Je kunt op enthousiaste en inspirerende wijze een workshop geven</w:t>
            </w:r>
            <w:r w:rsidR="003132A0">
              <w:rPr>
                <w:rFonts w:ascii="Arial" w:hAnsi="Arial" w:cs="Arial"/>
                <w:sz w:val="20"/>
                <w:szCs w:val="20"/>
              </w:rPr>
              <w:t>.</w:t>
            </w:r>
          </w:p>
          <w:p w14:paraId="2D8684DE" w14:textId="607BF58E" w:rsidR="004D6579" w:rsidRDefault="004D6579" w:rsidP="002913AF">
            <w:pPr>
              <w:pStyle w:val="Lijstalinea"/>
              <w:numPr>
                <w:ilvl w:val="0"/>
                <w:numId w:val="15"/>
              </w:numPr>
              <w:rPr>
                <w:rFonts w:ascii="Arial" w:hAnsi="Arial" w:cs="Arial"/>
                <w:sz w:val="20"/>
                <w:szCs w:val="20"/>
              </w:rPr>
            </w:pPr>
            <w:r>
              <w:rPr>
                <w:rFonts w:ascii="Arial" w:hAnsi="Arial" w:cs="Arial"/>
                <w:sz w:val="20"/>
                <w:szCs w:val="20"/>
              </w:rPr>
              <w:t>Je kunt evalueren of vooraf vastgestelde doelen zijn behaald</w:t>
            </w:r>
            <w:r w:rsidR="003132A0">
              <w:rPr>
                <w:rFonts w:ascii="Arial" w:hAnsi="Arial" w:cs="Arial"/>
                <w:sz w:val="20"/>
                <w:szCs w:val="20"/>
              </w:rPr>
              <w:t>.</w:t>
            </w:r>
          </w:p>
          <w:p w14:paraId="3F6BA572" w14:textId="5753D7E5" w:rsidR="004F0801" w:rsidRPr="004F0801" w:rsidRDefault="002913AF" w:rsidP="004F0801">
            <w:pPr>
              <w:pStyle w:val="Lijstalinea"/>
              <w:numPr>
                <w:ilvl w:val="0"/>
                <w:numId w:val="15"/>
              </w:numPr>
              <w:rPr>
                <w:rFonts w:ascii="Arial" w:hAnsi="Arial" w:cs="Arial"/>
                <w:sz w:val="20"/>
                <w:szCs w:val="20"/>
              </w:rPr>
            </w:pPr>
            <w:r w:rsidRPr="004F0801">
              <w:rPr>
                <w:rFonts w:ascii="Arial" w:hAnsi="Arial" w:cs="Arial"/>
                <w:sz w:val="20"/>
                <w:szCs w:val="20"/>
              </w:rPr>
              <w:t>Je kunt een planning en plan van aanpak maken, volgen en bijstellen</w:t>
            </w:r>
            <w:r w:rsidR="003132A0">
              <w:rPr>
                <w:rFonts w:ascii="Arial" w:hAnsi="Arial" w:cs="Arial"/>
                <w:sz w:val="20"/>
                <w:szCs w:val="20"/>
              </w:rPr>
              <w:t>.</w:t>
            </w:r>
          </w:p>
          <w:p w14:paraId="54E7FB14" w14:textId="38810FA2" w:rsidR="002913AF" w:rsidRDefault="002913AF" w:rsidP="002913AF">
            <w:pPr>
              <w:pStyle w:val="Lijstalinea"/>
              <w:numPr>
                <w:ilvl w:val="0"/>
                <w:numId w:val="15"/>
              </w:numPr>
              <w:rPr>
                <w:rFonts w:ascii="Arial" w:hAnsi="Arial" w:cs="Arial"/>
                <w:sz w:val="20"/>
                <w:szCs w:val="20"/>
              </w:rPr>
            </w:pPr>
            <w:r>
              <w:rPr>
                <w:rFonts w:ascii="Arial" w:hAnsi="Arial" w:cs="Arial"/>
                <w:sz w:val="20"/>
                <w:szCs w:val="20"/>
              </w:rPr>
              <w:t>Je hebt een brede kennis van producten en assortiment</w:t>
            </w:r>
            <w:r w:rsidR="003132A0">
              <w:rPr>
                <w:rFonts w:ascii="Arial" w:hAnsi="Arial" w:cs="Arial"/>
                <w:sz w:val="20"/>
                <w:szCs w:val="20"/>
              </w:rPr>
              <w:t>.</w:t>
            </w:r>
          </w:p>
          <w:p w14:paraId="7B9F879A" w14:textId="32A65962" w:rsidR="002913AF" w:rsidRDefault="002913AF" w:rsidP="002913AF">
            <w:pPr>
              <w:pStyle w:val="Lijstalinea"/>
              <w:numPr>
                <w:ilvl w:val="0"/>
                <w:numId w:val="15"/>
              </w:numPr>
              <w:rPr>
                <w:rFonts w:ascii="Arial" w:hAnsi="Arial" w:cs="Arial"/>
                <w:sz w:val="20"/>
                <w:szCs w:val="20"/>
              </w:rPr>
            </w:pPr>
            <w:r>
              <w:rPr>
                <w:rFonts w:ascii="Arial" w:hAnsi="Arial" w:cs="Arial"/>
                <w:sz w:val="20"/>
                <w:szCs w:val="20"/>
              </w:rPr>
              <w:t>Je kunt de hoeveelheid benodigde producten bepalen en tijdig inkopen</w:t>
            </w:r>
            <w:r w:rsidR="008A534C">
              <w:rPr>
                <w:rFonts w:ascii="Arial" w:hAnsi="Arial" w:cs="Arial"/>
                <w:sz w:val="20"/>
                <w:szCs w:val="20"/>
              </w:rPr>
              <w:t>.</w:t>
            </w:r>
          </w:p>
          <w:p w14:paraId="5C0E0627" w14:textId="77BB1902" w:rsidR="004F0801" w:rsidRDefault="004F0801" w:rsidP="002913AF">
            <w:pPr>
              <w:pStyle w:val="Lijstalinea"/>
              <w:numPr>
                <w:ilvl w:val="0"/>
                <w:numId w:val="15"/>
              </w:numPr>
              <w:rPr>
                <w:rFonts w:ascii="Arial" w:hAnsi="Arial" w:cs="Arial"/>
                <w:sz w:val="20"/>
                <w:szCs w:val="20"/>
              </w:rPr>
            </w:pPr>
            <w:r>
              <w:rPr>
                <w:rFonts w:ascii="Arial" w:hAnsi="Arial" w:cs="Arial"/>
                <w:sz w:val="20"/>
                <w:szCs w:val="20"/>
              </w:rPr>
              <w:t>Je kunt de verkoopprijs bepalen</w:t>
            </w:r>
            <w:r w:rsidR="008A534C">
              <w:rPr>
                <w:rFonts w:ascii="Arial" w:hAnsi="Arial" w:cs="Arial"/>
                <w:sz w:val="20"/>
                <w:szCs w:val="20"/>
              </w:rPr>
              <w:t>.</w:t>
            </w:r>
          </w:p>
          <w:p w14:paraId="28118729" w14:textId="291010EE" w:rsidR="00C41270" w:rsidRPr="004D6579" w:rsidRDefault="004F0801" w:rsidP="004D6579">
            <w:pPr>
              <w:pStyle w:val="Lijstalinea"/>
              <w:numPr>
                <w:ilvl w:val="0"/>
                <w:numId w:val="15"/>
              </w:numPr>
              <w:rPr>
                <w:rFonts w:ascii="Arial" w:hAnsi="Arial" w:cs="Arial"/>
                <w:sz w:val="20"/>
                <w:szCs w:val="20"/>
              </w:rPr>
            </w:pPr>
            <w:r>
              <w:rPr>
                <w:rFonts w:ascii="Arial" w:hAnsi="Arial" w:cs="Arial"/>
                <w:sz w:val="20"/>
                <w:szCs w:val="20"/>
              </w:rPr>
              <w:t>Je kunt de financiële gegevens nauwkeurig registreren.</w:t>
            </w:r>
          </w:p>
        </w:tc>
      </w:tr>
    </w:tbl>
    <w:p w14:paraId="4FFCA50C" w14:textId="0CA3939B" w:rsidR="00820E94" w:rsidRDefault="00820E94"/>
    <w:p w14:paraId="7A62590D" w14:textId="5BB42972" w:rsidR="00AD66D2" w:rsidRDefault="00AD66D2"/>
    <w:p w14:paraId="29A6E0B1" w14:textId="77777777" w:rsidR="00AD66D2" w:rsidRDefault="00AD66D2"/>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08B542A9" w14:textId="77777777">
        <w:trPr>
          <w:cantSplit/>
          <w:trHeight w:val="616"/>
        </w:trPr>
        <w:tc>
          <w:tcPr>
            <w:tcW w:w="9212" w:type="dxa"/>
            <w:shd w:val="clear" w:color="auto" w:fill="92D050"/>
            <w:vAlign w:val="center"/>
          </w:tcPr>
          <w:p w14:paraId="2A548D16"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lastRenderedPageBreak/>
              <w:t>Opdracht</w:t>
            </w:r>
          </w:p>
        </w:tc>
      </w:tr>
      <w:tr w:rsidR="000F3056" w14:paraId="47C49B2C" w14:textId="77777777">
        <w:trPr>
          <w:cantSplit/>
          <w:trHeight w:val="1562"/>
        </w:trPr>
        <w:tc>
          <w:tcPr>
            <w:tcW w:w="9212" w:type="dxa"/>
            <w:shd w:val="clear" w:color="auto" w:fill="FFFFFF" w:themeFill="background1"/>
          </w:tcPr>
          <w:p w14:paraId="4098541E" w14:textId="19339970" w:rsidR="00015C17" w:rsidRDefault="00015C17" w:rsidP="00015C17">
            <w:pPr>
              <w:autoSpaceDE w:val="0"/>
              <w:autoSpaceDN w:val="0"/>
              <w:adjustRightInd w:val="0"/>
              <w:rPr>
                <w:rFonts w:ascii="SanukOT" w:hAnsi="SanukOT" w:cs="SanukOT"/>
                <w:sz w:val="18"/>
                <w:szCs w:val="18"/>
              </w:rPr>
            </w:pPr>
          </w:p>
          <w:p w14:paraId="10564E7D" w14:textId="112F71D0" w:rsidR="00015C17" w:rsidRDefault="00FC3B51" w:rsidP="0055479B">
            <w:pPr>
              <w:rPr>
                <w:rFonts w:ascii="Arial" w:hAnsi="Arial" w:cs="Arial"/>
                <w:sz w:val="20"/>
                <w:szCs w:val="20"/>
              </w:rPr>
            </w:pPr>
            <w:r>
              <w:rPr>
                <w:rFonts w:ascii="Arial" w:hAnsi="Arial" w:cs="Arial"/>
                <w:sz w:val="20"/>
                <w:szCs w:val="20"/>
              </w:rPr>
              <w:t>Je gaat, in groepsverband, een prof</w:t>
            </w:r>
            <w:r w:rsidR="00015C17">
              <w:rPr>
                <w:rFonts w:ascii="Arial" w:hAnsi="Arial" w:cs="Arial"/>
                <w:sz w:val="20"/>
                <w:szCs w:val="20"/>
              </w:rPr>
              <w:t>essionele workshop organiseren</w:t>
            </w:r>
            <w:r w:rsidR="00E32364">
              <w:rPr>
                <w:rFonts w:ascii="Arial" w:hAnsi="Arial" w:cs="Arial"/>
                <w:sz w:val="20"/>
                <w:szCs w:val="20"/>
              </w:rPr>
              <w:t xml:space="preserve"> en geven</w:t>
            </w:r>
            <w:r w:rsidR="00AD66D2">
              <w:rPr>
                <w:rFonts w:ascii="Arial" w:hAnsi="Arial" w:cs="Arial"/>
                <w:sz w:val="20"/>
                <w:szCs w:val="20"/>
              </w:rPr>
              <w:t xml:space="preserve"> waarin je nieuwe ideeën met producten of technieken laat zien</w:t>
            </w:r>
            <w:r w:rsidR="00015C17">
              <w:rPr>
                <w:rFonts w:ascii="Arial" w:hAnsi="Arial" w:cs="Arial"/>
                <w:sz w:val="20"/>
                <w:szCs w:val="20"/>
              </w:rPr>
              <w:t>.</w:t>
            </w:r>
            <w:del w:id="12" w:author="Bianca Harink" w:date="2017-06-28T11:02:00Z">
              <w:r w:rsidDel="00680F3E">
                <w:rPr>
                  <w:rFonts w:ascii="Arial" w:hAnsi="Arial" w:cs="Arial"/>
                  <w:sz w:val="20"/>
                  <w:szCs w:val="20"/>
                </w:rPr>
                <w:delText xml:space="preserve"> overdragen.</w:delText>
              </w:r>
            </w:del>
            <w:r>
              <w:rPr>
                <w:rFonts w:ascii="Arial" w:hAnsi="Arial" w:cs="Arial"/>
                <w:sz w:val="20"/>
                <w:szCs w:val="20"/>
              </w:rPr>
              <w:t xml:space="preserve"> </w:t>
            </w:r>
            <w:r w:rsidR="0055479B">
              <w:rPr>
                <w:rFonts w:ascii="Arial" w:hAnsi="Arial" w:cs="Arial"/>
                <w:sz w:val="20"/>
                <w:szCs w:val="20"/>
              </w:rPr>
              <w:t xml:space="preserve">In overleg met de opdrachtgever bepaal je het </w:t>
            </w:r>
            <w:r w:rsidR="00015C17">
              <w:rPr>
                <w:rFonts w:ascii="Arial" w:hAnsi="Arial" w:cs="Arial"/>
                <w:sz w:val="20"/>
                <w:szCs w:val="20"/>
              </w:rPr>
              <w:t>thema</w:t>
            </w:r>
            <w:r w:rsidR="0055479B">
              <w:rPr>
                <w:rFonts w:ascii="Arial" w:hAnsi="Arial" w:cs="Arial"/>
                <w:sz w:val="20"/>
                <w:szCs w:val="20"/>
              </w:rPr>
              <w:t xml:space="preserve"> van de workshop. </w:t>
            </w:r>
          </w:p>
          <w:p w14:paraId="044AAB6B" w14:textId="465B34EB" w:rsidR="0055479B" w:rsidRPr="00DD110C" w:rsidRDefault="0055479B" w:rsidP="00DD110C">
            <w:pPr>
              <w:rPr>
                <w:rFonts w:ascii="Arial" w:hAnsi="Arial" w:cs="Arial"/>
                <w:sz w:val="20"/>
                <w:szCs w:val="20"/>
              </w:rPr>
            </w:pPr>
          </w:p>
          <w:p w14:paraId="4FACBB96" w14:textId="54FC95B6" w:rsidR="00A00EA9" w:rsidRDefault="00AD66D2" w:rsidP="00DD110C">
            <w:pPr>
              <w:autoSpaceDE w:val="0"/>
              <w:autoSpaceDN w:val="0"/>
              <w:adjustRightInd w:val="0"/>
              <w:rPr>
                <w:rFonts w:ascii="Arial" w:hAnsi="Arial" w:cs="Arial"/>
                <w:sz w:val="20"/>
                <w:szCs w:val="20"/>
              </w:rPr>
            </w:pPr>
            <w:r>
              <w:rPr>
                <w:rFonts w:ascii="Arial" w:hAnsi="Arial" w:cs="Arial"/>
                <w:sz w:val="20"/>
                <w:szCs w:val="20"/>
              </w:rPr>
              <w:t xml:space="preserve">In de voorbereiding van de workshop ga je </w:t>
            </w:r>
            <w:r w:rsidR="005A12CD" w:rsidRPr="00DD110C">
              <w:rPr>
                <w:rFonts w:ascii="Arial" w:hAnsi="Arial" w:cs="Arial"/>
                <w:sz w:val="20"/>
                <w:szCs w:val="20"/>
              </w:rPr>
              <w:t>actief op zoek naar trend</w:t>
            </w:r>
            <w:r w:rsidR="00DD110C">
              <w:rPr>
                <w:rFonts w:ascii="Arial" w:hAnsi="Arial" w:cs="Arial"/>
                <w:sz w:val="20"/>
                <w:szCs w:val="20"/>
              </w:rPr>
              <w:t>s en ontwikkelingen</w:t>
            </w:r>
            <w:r>
              <w:rPr>
                <w:rFonts w:ascii="Arial" w:hAnsi="Arial" w:cs="Arial"/>
                <w:sz w:val="20"/>
                <w:szCs w:val="20"/>
              </w:rPr>
              <w:t xml:space="preserve"> die passen bij het gekozen thema</w:t>
            </w:r>
            <w:r w:rsidR="005A12CD" w:rsidRPr="00DD110C">
              <w:rPr>
                <w:rFonts w:ascii="Arial" w:hAnsi="Arial" w:cs="Arial"/>
                <w:sz w:val="20"/>
                <w:szCs w:val="20"/>
              </w:rPr>
              <w:t xml:space="preserve">. </w:t>
            </w:r>
            <w:r w:rsidR="00C10572">
              <w:rPr>
                <w:rFonts w:ascii="Arial" w:hAnsi="Arial" w:cs="Arial"/>
                <w:sz w:val="20"/>
                <w:szCs w:val="20"/>
              </w:rPr>
              <w:t>Je houd</w:t>
            </w:r>
            <w:ins w:id="13" w:author="Wendy de Bruin" w:date="2017-06-27T21:33:00Z">
              <w:r w:rsidR="005E3DAD">
                <w:rPr>
                  <w:rFonts w:ascii="Arial" w:hAnsi="Arial" w:cs="Arial"/>
                  <w:sz w:val="20"/>
                  <w:szCs w:val="20"/>
                </w:rPr>
                <w:t>t</w:t>
              </w:r>
            </w:ins>
            <w:r w:rsidR="00C10572">
              <w:rPr>
                <w:rFonts w:ascii="Arial" w:hAnsi="Arial" w:cs="Arial"/>
                <w:sz w:val="20"/>
                <w:szCs w:val="20"/>
              </w:rPr>
              <w:t xml:space="preserve"> daarbi</w:t>
            </w:r>
            <w:r w:rsidR="00FA5DE2">
              <w:rPr>
                <w:rFonts w:ascii="Arial" w:hAnsi="Arial" w:cs="Arial"/>
                <w:sz w:val="20"/>
                <w:szCs w:val="20"/>
              </w:rPr>
              <w:t xml:space="preserve">j rekening met de wensen van je </w:t>
            </w:r>
            <w:r w:rsidR="00C10572">
              <w:rPr>
                <w:rFonts w:ascii="Arial" w:hAnsi="Arial" w:cs="Arial"/>
                <w:sz w:val="20"/>
                <w:szCs w:val="20"/>
              </w:rPr>
              <w:t>opdrachtgever en de kenmerken van de workshopdeelnemers.</w:t>
            </w:r>
            <w:r w:rsidR="00A00EA9">
              <w:rPr>
                <w:rFonts w:ascii="Arial" w:hAnsi="Arial" w:cs="Arial"/>
                <w:sz w:val="20"/>
                <w:szCs w:val="20"/>
              </w:rPr>
              <w:t xml:space="preserve"> </w:t>
            </w:r>
            <w:r>
              <w:rPr>
                <w:rFonts w:ascii="Arial" w:hAnsi="Arial" w:cs="Arial"/>
                <w:sz w:val="20"/>
                <w:szCs w:val="20"/>
              </w:rPr>
              <w:t>Voorafgaand aan de workshop stel je een</w:t>
            </w:r>
            <w:r w:rsidR="00676C48">
              <w:rPr>
                <w:rFonts w:ascii="Arial" w:hAnsi="Arial" w:cs="Arial"/>
                <w:sz w:val="20"/>
                <w:szCs w:val="20"/>
              </w:rPr>
              <w:t xml:space="preserve"> draaiboek en</w:t>
            </w:r>
            <w:r>
              <w:rPr>
                <w:rFonts w:ascii="Arial" w:hAnsi="Arial" w:cs="Arial"/>
                <w:sz w:val="20"/>
                <w:szCs w:val="20"/>
              </w:rPr>
              <w:t xml:space="preserve"> begroting </w:t>
            </w:r>
            <w:r w:rsidR="00A00EA9">
              <w:rPr>
                <w:rFonts w:ascii="Arial" w:hAnsi="Arial" w:cs="Arial"/>
                <w:sz w:val="20"/>
                <w:szCs w:val="20"/>
              </w:rPr>
              <w:t xml:space="preserve">op </w:t>
            </w:r>
            <w:r>
              <w:rPr>
                <w:rFonts w:ascii="Arial" w:hAnsi="Arial" w:cs="Arial"/>
                <w:sz w:val="20"/>
                <w:szCs w:val="20"/>
              </w:rPr>
              <w:t xml:space="preserve">en bespreekt dit met de opdrachtgever voor een akkoord. </w:t>
            </w:r>
          </w:p>
          <w:p w14:paraId="126D6098" w14:textId="77777777" w:rsidR="00A00EA9" w:rsidRDefault="00A00EA9" w:rsidP="00DD110C">
            <w:pPr>
              <w:autoSpaceDE w:val="0"/>
              <w:autoSpaceDN w:val="0"/>
              <w:adjustRightInd w:val="0"/>
              <w:rPr>
                <w:rFonts w:ascii="Arial" w:hAnsi="Arial" w:cs="Arial"/>
                <w:sz w:val="20"/>
                <w:szCs w:val="20"/>
              </w:rPr>
            </w:pPr>
          </w:p>
          <w:p w14:paraId="60C50BA9" w14:textId="598EFF4C" w:rsidR="00A00EA9" w:rsidRDefault="005B0E01" w:rsidP="00DD110C">
            <w:pPr>
              <w:autoSpaceDE w:val="0"/>
              <w:autoSpaceDN w:val="0"/>
              <w:adjustRightInd w:val="0"/>
              <w:rPr>
                <w:rFonts w:ascii="Arial" w:hAnsi="Arial" w:cs="Arial"/>
                <w:sz w:val="20"/>
                <w:szCs w:val="20"/>
              </w:rPr>
            </w:pPr>
            <w:r>
              <w:rPr>
                <w:rFonts w:ascii="Arial" w:hAnsi="Arial" w:cs="Arial"/>
                <w:sz w:val="20"/>
                <w:szCs w:val="20"/>
              </w:rPr>
              <w:t>Je gaat de hoeveelheid van de benodigde producten bepalen die je tijdens de workshop nodig hebt</w:t>
            </w:r>
            <w:r w:rsidR="00E32364">
              <w:rPr>
                <w:rFonts w:ascii="Arial" w:hAnsi="Arial" w:cs="Arial"/>
                <w:sz w:val="20"/>
                <w:szCs w:val="20"/>
              </w:rPr>
              <w:t>.</w:t>
            </w:r>
            <w:r>
              <w:rPr>
                <w:rFonts w:ascii="Arial" w:hAnsi="Arial" w:cs="Arial"/>
                <w:sz w:val="20"/>
                <w:szCs w:val="20"/>
              </w:rPr>
              <w:t xml:space="preserve"> </w:t>
            </w:r>
            <w:r w:rsidR="00FA5DE2">
              <w:rPr>
                <w:rFonts w:ascii="Arial" w:hAnsi="Arial" w:cs="Arial"/>
                <w:sz w:val="20"/>
                <w:szCs w:val="20"/>
              </w:rPr>
              <w:t>Je houd</w:t>
            </w:r>
            <w:ins w:id="14" w:author="Wendy de Bruin" w:date="2017-06-27T21:36:00Z">
              <w:r w:rsidR="005E3DAD">
                <w:rPr>
                  <w:rFonts w:ascii="Arial" w:hAnsi="Arial" w:cs="Arial"/>
                  <w:sz w:val="20"/>
                  <w:szCs w:val="20"/>
                </w:rPr>
                <w:t>t</w:t>
              </w:r>
            </w:ins>
            <w:r w:rsidR="00FA5DE2">
              <w:rPr>
                <w:rFonts w:ascii="Arial" w:hAnsi="Arial" w:cs="Arial"/>
                <w:sz w:val="20"/>
                <w:szCs w:val="20"/>
              </w:rPr>
              <w:t xml:space="preserve"> bij de inkoop rekening met het beschi</w:t>
            </w:r>
            <w:r>
              <w:rPr>
                <w:rFonts w:ascii="Arial" w:hAnsi="Arial" w:cs="Arial"/>
                <w:sz w:val="20"/>
                <w:szCs w:val="20"/>
              </w:rPr>
              <w:t xml:space="preserve">kbare budget en leveranciers. </w:t>
            </w:r>
            <w:r w:rsidR="00A00EA9">
              <w:rPr>
                <w:rFonts w:ascii="Arial" w:hAnsi="Arial" w:cs="Arial"/>
                <w:sz w:val="20"/>
                <w:szCs w:val="20"/>
              </w:rPr>
              <w:t>Je beheert voor deze workshop ook een financiële administratie, waarin je nota’s controleert en verwerkt.</w:t>
            </w:r>
          </w:p>
          <w:p w14:paraId="71ADE3F7" w14:textId="5BA74FD4" w:rsidR="00A00EA9" w:rsidRDefault="00A00EA9" w:rsidP="00DD110C">
            <w:pPr>
              <w:autoSpaceDE w:val="0"/>
              <w:autoSpaceDN w:val="0"/>
              <w:adjustRightInd w:val="0"/>
              <w:rPr>
                <w:rFonts w:ascii="Arial" w:hAnsi="Arial" w:cs="Arial"/>
                <w:sz w:val="20"/>
                <w:szCs w:val="20"/>
              </w:rPr>
            </w:pPr>
          </w:p>
          <w:p w14:paraId="0BC66332" w14:textId="77777777" w:rsidR="009B7149" w:rsidRDefault="00E32364" w:rsidP="00DD110C">
            <w:pPr>
              <w:autoSpaceDE w:val="0"/>
              <w:autoSpaceDN w:val="0"/>
              <w:adjustRightInd w:val="0"/>
              <w:rPr>
                <w:rFonts w:ascii="Arial" w:hAnsi="Arial" w:cs="Arial"/>
                <w:sz w:val="20"/>
                <w:szCs w:val="20"/>
              </w:rPr>
            </w:pPr>
            <w:r>
              <w:rPr>
                <w:rFonts w:ascii="Arial" w:hAnsi="Arial" w:cs="Arial"/>
                <w:sz w:val="20"/>
                <w:szCs w:val="20"/>
              </w:rPr>
              <w:t xml:space="preserve">Vooraf bepaal je ook </w:t>
            </w:r>
            <w:r w:rsidR="009B7149">
              <w:rPr>
                <w:rFonts w:ascii="Arial" w:hAnsi="Arial" w:cs="Arial"/>
                <w:sz w:val="20"/>
                <w:szCs w:val="20"/>
              </w:rPr>
              <w:t>waar</w:t>
            </w:r>
            <w:r>
              <w:rPr>
                <w:rFonts w:ascii="Arial" w:hAnsi="Arial" w:cs="Arial"/>
                <w:sz w:val="20"/>
                <w:szCs w:val="20"/>
              </w:rPr>
              <w:t xml:space="preserve"> je de workshop gaat geven, Je maakt een stappenplan waarin je vooraf bedenkt hoe de workshop zal gaan verlopen. </w:t>
            </w:r>
            <w:r w:rsidR="009B7149">
              <w:rPr>
                <w:rFonts w:ascii="Arial" w:hAnsi="Arial" w:cs="Arial"/>
                <w:sz w:val="20"/>
                <w:szCs w:val="20"/>
              </w:rPr>
              <w:t xml:space="preserve">Je stemt je wijze van communicatie af op het niveau van de workshopdeelnemers. </w:t>
            </w:r>
          </w:p>
          <w:p w14:paraId="2C71D8A0" w14:textId="77777777" w:rsidR="009B7149" w:rsidRDefault="009B7149" w:rsidP="00DD110C">
            <w:pPr>
              <w:autoSpaceDE w:val="0"/>
              <w:autoSpaceDN w:val="0"/>
              <w:adjustRightInd w:val="0"/>
              <w:rPr>
                <w:rFonts w:ascii="Arial" w:hAnsi="Arial" w:cs="Arial"/>
                <w:sz w:val="20"/>
                <w:szCs w:val="20"/>
              </w:rPr>
            </w:pPr>
          </w:p>
          <w:p w14:paraId="3CAE4CC3" w14:textId="468A153C" w:rsidR="00A00EA9" w:rsidRDefault="009B7149" w:rsidP="00DD110C">
            <w:pPr>
              <w:autoSpaceDE w:val="0"/>
              <w:autoSpaceDN w:val="0"/>
              <w:adjustRightInd w:val="0"/>
              <w:rPr>
                <w:rFonts w:ascii="Arial" w:hAnsi="Arial" w:cs="Arial"/>
                <w:sz w:val="20"/>
                <w:szCs w:val="20"/>
              </w:rPr>
            </w:pPr>
            <w:r>
              <w:rPr>
                <w:rFonts w:ascii="Arial" w:hAnsi="Arial" w:cs="Arial"/>
                <w:sz w:val="20"/>
                <w:szCs w:val="20"/>
              </w:rPr>
              <w:t xml:space="preserve">Tijdens de workshop vertel je op enthousiaste wijze over het thema, producten en technieken. Je helpt de deelnemers bij de stappen om tot het eindproduct te komen. </w:t>
            </w:r>
          </w:p>
          <w:p w14:paraId="0F11C179" w14:textId="77777777" w:rsidR="0055479B" w:rsidRDefault="0055479B" w:rsidP="00DD110C">
            <w:pPr>
              <w:autoSpaceDE w:val="0"/>
              <w:autoSpaceDN w:val="0"/>
              <w:adjustRightInd w:val="0"/>
              <w:rPr>
                <w:rFonts w:ascii="Arial" w:hAnsi="Arial" w:cs="Arial"/>
                <w:sz w:val="20"/>
                <w:szCs w:val="20"/>
              </w:rPr>
            </w:pPr>
          </w:p>
          <w:p w14:paraId="619D6C2C" w14:textId="25F60BD3" w:rsidR="0055479B" w:rsidRDefault="00FA5DE2" w:rsidP="00DD110C">
            <w:pPr>
              <w:autoSpaceDE w:val="0"/>
              <w:autoSpaceDN w:val="0"/>
              <w:adjustRightInd w:val="0"/>
              <w:rPr>
                <w:rFonts w:ascii="Arial" w:hAnsi="Arial" w:cs="Arial"/>
                <w:sz w:val="20"/>
                <w:szCs w:val="20"/>
              </w:rPr>
            </w:pPr>
            <w:r>
              <w:rPr>
                <w:rFonts w:ascii="Arial" w:hAnsi="Arial" w:cs="Arial"/>
                <w:sz w:val="20"/>
                <w:szCs w:val="20"/>
              </w:rPr>
              <w:t>Je gaat na afronding van de gegeven workshop</w:t>
            </w:r>
            <w:r w:rsidR="0055479B">
              <w:rPr>
                <w:rFonts w:ascii="Arial" w:hAnsi="Arial" w:cs="Arial"/>
                <w:sz w:val="20"/>
                <w:szCs w:val="20"/>
              </w:rPr>
              <w:t>, een evaluatie onder de deelnemers</w:t>
            </w:r>
            <w:r w:rsidR="005B0E01">
              <w:rPr>
                <w:rFonts w:ascii="Arial" w:hAnsi="Arial" w:cs="Arial"/>
                <w:sz w:val="20"/>
                <w:szCs w:val="20"/>
              </w:rPr>
              <w:t xml:space="preserve"> en opdrachtgever uitvoeren. Je wilt graag weten wat zij van je workshop vonden en of ze het geleerde vaker gaan toepassen. </w:t>
            </w:r>
            <w:r w:rsidR="00485EF3">
              <w:rPr>
                <w:rFonts w:ascii="Arial" w:hAnsi="Arial" w:cs="Arial"/>
                <w:sz w:val="20"/>
                <w:szCs w:val="20"/>
              </w:rPr>
              <w:t>Een daarbij ga je de financiële administratie afronden en verantwoorden bij je opdrachtgever.</w:t>
            </w:r>
          </w:p>
          <w:p w14:paraId="793B367B" w14:textId="39B5111D" w:rsidR="00C10572" w:rsidRDefault="00C10572" w:rsidP="00DD110C">
            <w:pPr>
              <w:autoSpaceDE w:val="0"/>
              <w:autoSpaceDN w:val="0"/>
              <w:adjustRightInd w:val="0"/>
              <w:rPr>
                <w:rFonts w:ascii="Arial" w:hAnsi="Arial" w:cs="Arial"/>
                <w:sz w:val="20"/>
                <w:szCs w:val="20"/>
              </w:rPr>
            </w:pPr>
          </w:p>
          <w:p w14:paraId="5A5687B9" w14:textId="5A242B9B" w:rsidR="00C73F47" w:rsidRDefault="00C10572" w:rsidP="005B0E01">
            <w:pPr>
              <w:autoSpaceDE w:val="0"/>
              <w:autoSpaceDN w:val="0"/>
              <w:adjustRightInd w:val="0"/>
              <w:rPr>
                <w:rFonts w:ascii="Arial" w:hAnsi="Arial" w:cs="Arial"/>
                <w:sz w:val="20"/>
                <w:szCs w:val="20"/>
              </w:rPr>
            </w:pPr>
            <w:r>
              <w:rPr>
                <w:rFonts w:ascii="Arial" w:hAnsi="Arial" w:cs="Arial"/>
                <w:sz w:val="20"/>
                <w:szCs w:val="20"/>
              </w:rPr>
              <w:t>Werk de opdracht uit volgens het 4-fasenmodel</w:t>
            </w:r>
            <w:r w:rsidR="00AD66D2">
              <w:rPr>
                <w:rFonts w:ascii="Arial" w:hAnsi="Arial" w:cs="Arial"/>
                <w:sz w:val="20"/>
                <w:szCs w:val="20"/>
              </w:rPr>
              <w:t xml:space="preserve"> voor projecten</w:t>
            </w:r>
            <w:r>
              <w:rPr>
                <w:rFonts w:ascii="Arial" w:hAnsi="Arial" w:cs="Arial"/>
                <w:sz w:val="20"/>
                <w:szCs w:val="20"/>
              </w:rPr>
              <w:t xml:space="preserve">. </w:t>
            </w:r>
            <w:del w:id="15" w:author="Bianca Harink" w:date="2017-06-28T11:00:00Z">
              <w:r w:rsidR="00C73F47" w:rsidRPr="00F30B57" w:rsidDel="00192E5D">
                <w:rPr>
                  <w:rFonts w:ascii="Arial" w:hAnsi="Arial" w:cs="Arial"/>
                  <w:sz w:val="20"/>
                  <w:szCs w:val="20"/>
                </w:rPr>
                <w:delText>Veel bekende binders verzorgen workshops voor bloemisten en op scholen om zo nieuwe k</w:delText>
              </w:r>
              <w:r w:rsidR="00C73F47" w:rsidDel="00192E5D">
                <w:rPr>
                  <w:rFonts w:ascii="Arial" w:hAnsi="Arial" w:cs="Arial"/>
                  <w:sz w:val="20"/>
                  <w:szCs w:val="20"/>
                </w:rPr>
                <w:delText xml:space="preserve">ennis en vaardigheden </w:delText>
              </w:r>
            </w:del>
            <w:del w:id="16" w:author="Bianca Harink" w:date="2017-06-28T10:59:00Z">
              <w:r w:rsidR="00C73F47" w:rsidDel="00192E5D">
                <w:rPr>
                  <w:rFonts w:ascii="Arial" w:hAnsi="Arial" w:cs="Arial"/>
                  <w:sz w:val="20"/>
                  <w:szCs w:val="20"/>
                </w:rPr>
                <w:delText xml:space="preserve">te delen. </w:delText>
              </w:r>
            </w:del>
            <w:del w:id="17" w:author="Wendy de Bruin" w:date="2017-06-27T21:15:00Z">
              <w:r w:rsidR="00C73F47" w:rsidDel="008A534C">
                <w:rPr>
                  <w:rFonts w:ascii="Arial" w:hAnsi="Arial" w:cs="Arial"/>
                  <w:sz w:val="20"/>
                  <w:szCs w:val="20"/>
                </w:rPr>
                <w:delText>Als Vakexpert bloem, groen en styling ga je in de vorm van een workshop op een professionele wijze aan andere (aankomende) bloemisten nieuwe kennis en vaardigheden overdragen.</w:delText>
              </w:r>
            </w:del>
          </w:p>
          <w:p w14:paraId="5A2E92DA" w14:textId="4D42572C" w:rsidR="0054376C" w:rsidRPr="0054376C" w:rsidRDefault="0054376C" w:rsidP="00C73F47">
            <w:pPr>
              <w:rPr>
                <w:rFonts w:ascii="Arial" w:hAnsi="Arial" w:cs="Arial"/>
                <w:i/>
                <w:sz w:val="20"/>
                <w:szCs w:val="20"/>
              </w:rPr>
            </w:pPr>
          </w:p>
        </w:tc>
      </w:tr>
    </w:tbl>
    <w:p w14:paraId="42E37990" w14:textId="7B03BF73" w:rsidR="00E94715" w:rsidRPr="00E94715" w:rsidRDefault="00E94715" w:rsidP="00E94715">
      <w:pPr>
        <w:rPr>
          <w:rFonts w:ascii="Arial" w:hAnsi="Arial" w:cs="Arial"/>
          <w:sz w:val="20"/>
          <w:szCs w:val="20"/>
        </w:rPr>
      </w:pPr>
    </w:p>
    <w:p w14:paraId="7A088239" w14:textId="77777777" w:rsidR="00233E4F" w:rsidRDefault="00233E4F"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2679"/>
        <w:gridCol w:w="6533"/>
      </w:tblGrid>
      <w:tr w:rsidR="00233E4F" w:rsidRPr="000F3056" w14:paraId="3CC1FDF9" w14:textId="77777777" w:rsidTr="000C6164">
        <w:trPr>
          <w:trHeight w:val="559"/>
        </w:trPr>
        <w:tc>
          <w:tcPr>
            <w:tcW w:w="9212" w:type="dxa"/>
            <w:gridSpan w:val="2"/>
            <w:shd w:val="clear" w:color="auto" w:fill="92D050"/>
            <w:vAlign w:val="center"/>
          </w:tcPr>
          <w:p w14:paraId="3378CFA0" w14:textId="77777777" w:rsidR="00233E4F" w:rsidRPr="00306AF9" w:rsidRDefault="00233E4F" w:rsidP="000C6164">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1D97BCEE" w14:textId="77777777" w:rsidTr="00A93C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93912EB"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302DB2" w:rsidRPr="001255E7" w14:paraId="64D97277" w14:textId="77777777" w:rsidTr="00A93C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C7F1933" w14:textId="77777777" w:rsidR="00302DB2" w:rsidRDefault="00302DB2" w:rsidP="0033323A">
            <w:pPr>
              <w:rPr>
                <w:rFonts w:ascii="Arial" w:hAnsi="Arial" w:cs="Arial"/>
                <w:b/>
                <w:sz w:val="20"/>
                <w:szCs w:val="20"/>
              </w:rPr>
            </w:pPr>
          </w:p>
          <w:p w14:paraId="2DC58625" w14:textId="13BA1920" w:rsidR="00302DB2" w:rsidRDefault="00302DB2" w:rsidP="0033323A">
            <w:pPr>
              <w:rPr>
                <w:rFonts w:ascii="Arial" w:hAnsi="Arial" w:cs="Arial"/>
                <w:b/>
                <w:sz w:val="20"/>
                <w:szCs w:val="20"/>
              </w:rPr>
            </w:pPr>
            <w:r>
              <w:rPr>
                <w:rFonts w:ascii="Arial" w:hAnsi="Arial" w:cs="Arial"/>
                <w:b/>
                <w:sz w:val="20"/>
                <w:szCs w:val="20"/>
              </w:rPr>
              <w:t>Werk alle fases uit het 4 fasenprojectmodel uit en lever dit per groep in als bewijsmateriaal ter beoordeling bij de docent.</w:t>
            </w:r>
          </w:p>
          <w:p w14:paraId="09CBA72F" w14:textId="1D6E5BD4" w:rsidR="00302DB2" w:rsidRPr="00C33B42" w:rsidRDefault="00302DB2" w:rsidP="0033323A">
            <w:pPr>
              <w:rPr>
                <w:rFonts w:ascii="Arial" w:hAnsi="Arial" w:cs="Arial"/>
                <w:b/>
                <w:sz w:val="20"/>
                <w:szCs w:val="20"/>
              </w:rPr>
            </w:pPr>
          </w:p>
        </w:tc>
      </w:tr>
      <w:tr w:rsidR="00F61853" w14:paraId="0BAB18EF" w14:textId="77777777" w:rsidTr="003901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79"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32874AF1" w14:textId="331D5F7F" w:rsidR="00F61853" w:rsidRPr="00F61853" w:rsidRDefault="00326ED0" w:rsidP="00F61853">
            <w:pPr>
              <w:rPr>
                <w:rFonts w:ascii="Arial" w:hAnsi="Arial" w:cs="Arial"/>
                <w:sz w:val="20"/>
                <w:szCs w:val="20"/>
              </w:rPr>
            </w:pPr>
            <w:r>
              <w:rPr>
                <w:rFonts w:ascii="Arial" w:hAnsi="Arial" w:cs="Arial"/>
                <w:sz w:val="20"/>
                <w:szCs w:val="20"/>
              </w:rPr>
              <w:t>Voorbereiden</w:t>
            </w:r>
          </w:p>
          <w:p w14:paraId="3075B89E" w14:textId="77777777" w:rsidR="00F61853" w:rsidRDefault="00F61853" w:rsidP="00190E01">
            <w:pPr>
              <w:pStyle w:val="Lijstalinea"/>
              <w:rPr>
                <w:rFonts w:ascii="Arial" w:hAnsi="Arial" w:cs="Arial"/>
                <w:sz w:val="20"/>
                <w:szCs w:val="20"/>
              </w:rPr>
            </w:pPr>
          </w:p>
        </w:tc>
        <w:tc>
          <w:tcPr>
            <w:tcW w:w="6533"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3A80FF80" w14:textId="77777777" w:rsidR="00E94715" w:rsidRDefault="00E94715" w:rsidP="00E94715">
            <w:pPr>
              <w:pStyle w:val="Lijstalinea"/>
              <w:numPr>
                <w:ilvl w:val="0"/>
                <w:numId w:val="20"/>
              </w:numPr>
              <w:rPr>
                <w:rFonts w:ascii="Arial" w:hAnsi="Arial" w:cs="Arial"/>
                <w:sz w:val="20"/>
                <w:szCs w:val="20"/>
              </w:rPr>
            </w:pPr>
            <w:r>
              <w:rPr>
                <w:rFonts w:ascii="Arial" w:hAnsi="Arial" w:cs="Arial"/>
                <w:sz w:val="20"/>
                <w:szCs w:val="20"/>
              </w:rPr>
              <w:t>Toepassing innovatieve stijl in workshop</w:t>
            </w:r>
          </w:p>
          <w:p w14:paraId="2AAC9CB8" w14:textId="77777777" w:rsidR="00F61853" w:rsidRDefault="00E94715" w:rsidP="00E94715">
            <w:pPr>
              <w:pStyle w:val="Lijstalinea"/>
              <w:numPr>
                <w:ilvl w:val="0"/>
                <w:numId w:val="20"/>
              </w:numPr>
              <w:rPr>
                <w:rFonts w:ascii="Arial" w:hAnsi="Arial" w:cs="Arial"/>
                <w:sz w:val="20"/>
                <w:szCs w:val="20"/>
              </w:rPr>
            </w:pPr>
            <w:r>
              <w:rPr>
                <w:rFonts w:ascii="Arial" w:hAnsi="Arial" w:cs="Arial"/>
                <w:sz w:val="20"/>
                <w:szCs w:val="20"/>
              </w:rPr>
              <w:t>Draaiboek</w:t>
            </w:r>
          </w:p>
          <w:p w14:paraId="3482F0AE" w14:textId="283432F0" w:rsidR="00E94715" w:rsidRDefault="00E94715" w:rsidP="00E94715">
            <w:pPr>
              <w:pStyle w:val="Lijstalinea"/>
              <w:numPr>
                <w:ilvl w:val="0"/>
                <w:numId w:val="20"/>
              </w:numPr>
              <w:rPr>
                <w:rFonts w:ascii="Arial" w:hAnsi="Arial" w:cs="Arial"/>
                <w:sz w:val="20"/>
                <w:szCs w:val="20"/>
              </w:rPr>
            </w:pPr>
            <w:r>
              <w:rPr>
                <w:rFonts w:ascii="Arial" w:hAnsi="Arial" w:cs="Arial"/>
                <w:sz w:val="20"/>
                <w:szCs w:val="20"/>
              </w:rPr>
              <w:t>Begroting</w:t>
            </w:r>
          </w:p>
          <w:p w14:paraId="7592F794" w14:textId="5A44EECC" w:rsidR="00E94715" w:rsidRDefault="00E94715" w:rsidP="00E94715">
            <w:pPr>
              <w:pStyle w:val="Lijstalinea"/>
              <w:numPr>
                <w:ilvl w:val="0"/>
                <w:numId w:val="20"/>
              </w:numPr>
              <w:rPr>
                <w:rFonts w:ascii="Arial" w:hAnsi="Arial" w:cs="Arial"/>
                <w:sz w:val="20"/>
                <w:szCs w:val="20"/>
              </w:rPr>
            </w:pPr>
            <w:r>
              <w:rPr>
                <w:rFonts w:ascii="Arial" w:hAnsi="Arial" w:cs="Arial"/>
                <w:sz w:val="20"/>
                <w:szCs w:val="20"/>
              </w:rPr>
              <w:t>Inkooplijst</w:t>
            </w:r>
          </w:p>
          <w:p w14:paraId="2189FE80" w14:textId="7588AF36" w:rsidR="005D753A" w:rsidRDefault="001F4062" w:rsidP="00E94715">
            <w:pPr>
              <w:pStyle w:val="Lijstalinea"/>
              <w:numPr>
                <w:ilvl w:val="0"/>
                <w:numId w:val="20"/>
              </w:numPr>
              <w:rPr>
                <w:rFonts w:ascii="Arial" w:hAnsi="Arial" w:cs="Arial"/>
                <w:sz w:val="20"/>
                <w:szCs w:val="20"/>
              </w:rPr>
            </w:pPr>
            <w:r>
              <w:rPr>
                <w:rFonts w:ascii="Arial" w:hAnsi="Arial" w:cs="Arial"/>
                <w:sz w:val="20"/>
                <w:szCs w:val="20"/>
              </w:rPr>
              <w:t>Evaluatie deelnemers</w:t>
            </w:r>
          </w:p>
          <w:p w14:paraId="17C8C144" w14:textId="40A4FEC3" w:rsidR="00E94715" w:rsidRPr="00E94715" w:rsidRDefault="00E94715" w:rsidP="00E94715">
            <w:pPr>
              <w:pStyle w:val="Lijstalinea"/>
              <w:rPr>
                <w:rFonts w:ascii="Arial" w:hAnsi="Arial" w:cs="Arial"/>
                <w:sz w:val="20"/>
                <w:szCs w:val="20"/>
              </w:rPr>
            </w:pPr>
          </w:p>
        </w:tc>
      </w:tr>
      <w:tr w:rsidR="00F61853" w14:paraId="20C967C5" w14:textId="77777777" w:rsidTr="003901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79"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96E5C28" w14:textId="4C7BC728" w:rsidR="00F61853" w:rsidRDefault="00326ED0" w:rsidP="00F61853">
            <w:pPr>
              <w:rPr>
                <w:rFonts w:ascii="Arial" w:hAnsi="Arial" w:cs="Arial"/>
                <w:sz w:val="20"/>
                <w:szCs w:val="20"/>
              </w:rPr>
            </w:pPr>
            <w:r>
              <w:rPr>
                <w:rFonts w:ascii="Arial" w:hAnsi="Arial" w:cs="Arial"/>
                <w:sz w:val="20"/>
                <w:szCs w:val="20"/>
              </w:rPr>
              <w:t>Ontwerpen</w:t>
            </w:r>
          </w:p>
          <w:p w14:paraId="2256F126" w14:textId="48081730" w:rsidR="00F61853" w:rsidRPr="00F61853" w:rsidRDefault="00F61853" w:rsidP="00F61853">
            <w:pPr>
              <w:rPr>
                <w:rFonts w:ascii="Arial" w:hAnsi="Arial" w:cs="Arial"/>
                <w:sz w:val="20"/>
                <w:szCs w:val="20"/>
              </w:rPr>
            </w:pPr>
          </w:p>
        </w:tc>
        <w:tc>
          <w:tcPr>
            <w:tcW w:w="6533"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3E070E1A" w14:textId="02D48F65" w:rsidR="00E94715" w:rsidRDefault="005D753A" w:rsidP="00E94715">
            <w:pPr>
              <w:pStyle w:val="Lijstalinea"/>
              <w:numPr>
                <w:ilvl w:val="0"/>
                <w:numId w:val="21"/>
              </w:numPr>
              <w:rPr>
                <w:rFonts w:ascii="Arial" w:hAnsi="Arial" w:cs="Arial"/>
                <w:sz w:val="20"/>
                <w:szCs w:val="20"/>
              </w:rPr>
            </w:pPr>
            <w:r>
              <w:rPr>
                <w:rFonts w:ascii="Arial" w:hAnsi="Arial" w:cs="Arial"/>
                <w:sz w:val="20"/>
                <w:szCs w:val="20"/>
              </w:rPr>
              <w:t>Voorstudies/schetsen</w:t>
            </w:r>
          </w:p>
          <w:p w14:paraId="08E1A55B" w14:textId="77777777" w:rsidR="00E94715" w:rsidRDefault="00E94715" w:rsidP="00E94715">
            <w:pPr>
              <w:pStyle w:val="Lijstalinea"/>
              <w:numPr>
                <w:ilvl w:val="0"/>
                <w:numId w:val="21"/>
              </w:numPr>
              <w:rPr>
                <w:rFonts w:ascii="Arial" w:hAnsi="Arial" w:cs="Arial"/>
                <w:sz w:val="20"/>
                <w:szCs w:val="20"/>
              </w:rPr>
            </w:pPr>
            <w:r>
              <w:rPr>
                <w:rFonts w:ascii="Arial" w:hAnsi="Arial" w:cs="Arial"/>
                <w:sz w:val="20"/>
                <w:szCs w:val="20"/>
              </w:rPr>
              <w:t>Materiaalkeuze</w:t>
            </w:r>
          </w:p>
          <w:p w14:paraId="3911DADF" w14:textId="77777777" w:rsidR="00E94715" w:rsidRDefault="005D753A" w:rsidP="00E94715">
            <w:pPr>
              <w:pStyle w:val="Lijstalinea"/>
              <w:numPr>
                <w:ilvl w:val="0"/>
                <w:numId w:val="21"/>
              </w:numPr>
              <w:rPr>
                <w:rFonts w:ascii="Arial" w:hAnsi="Arial" w:cs="Arial"/>
                <w:sz w:val="20"/>
                <w:szCs w:val="20"/>
              </w:rPr>
            </w:pPr>
            <w:r>
              <w:rPr>
                <w:rFonts w:ascii="Arial" w:hAnsi="Arial" w:cs="Arial"/>
                <w:sz w:val="20"/>
                <w:szCs w:val="20"/>
              </w:rPr>
              <w:t>Vormgeving</w:t>
            </w:r>
          </w:p>
          <w:p w14:paraId="32EEDA49" w14:textId="77777777" w:rsidR="005D753A" w:rsidRDefault="005D753A" w:rsidP="00E94715">
            <w:pPr>
              <w:pStyle w:val="Lijstalinea"/>
              <w:numPr>
                <w:ilvl w:val="0"/>
                <w:numId w:val="21"/>
              </w:numPr>
              <w:rPr>
                <w:rFonts w:ascii="Arial" w:hAnsi="Arial" w:cs="Arial"/>
                <w:sz w:val="20"/>
                <w:szCs w:val="20"/>
              </w:rPr>
            </w:pPr>
            <w:r>
              <w:rPr>
                <w:rFonts w:ascii="Arial" w:hAnsi="Arial" w:cs="Arial"/>
                <w:sz w:val="20"/>
                <w:szCs w:val="20"/>
              </w:rPr>
              <w:t>Techniek</w:t>
            </w:r>
          </w:p>
          <w:p w14:paraId="22DE056C" w14:textId="77777777" w:rsidR="005D753A" w:rsidRDefault="00E32364" w:rsidP="00E94715">
            <w:pPr>
              <w:pStyle w:val="Lijstalinea"/>
              <w:numPr>
                <w:ilvl w:val="0"/>
                <w:numId w:val="21"/>
              </w:numPr>
              <w:rPr>
                <w:rFonts w:ascii="Arial" w:hAnsi="Arial" w:cs="Arial"/>
                <w:sz w:val="20"/>
                <w:szCs w:val="20"/>
              </w:rPr>
            </w:pPr>
            <w:r>
              <w:rPr>
                <w:rFonts w:ascii="Arial" w:hAnsi="Arial" w:cs="Arial"/>
                <w:sz w:val="20"/>
                <w:szCs w:val="20"/>
              </w:rPr>
              <w:t>Stappenplan handelingen in workshop</w:t>
            </w:r>
          </w:p>
          <w:p w14:paraId="7C6DF127" w14:textId="756E4871" w:rsidR="009B7149" w:rsidRPr="00E94715" w:rsidRDefault="009B7149" w:rsidP="009B7149">
            <w:pPr>
              <w:pStyle w:val="Lijstalinea"/>
              <w:rPr>
                <w:rFonts w:ascii="Arial" w:hAnsi="Arial" w:cs="Arial"/>
                <w:sz w:val="20"/>
                <w:szCs w:val="20"/>
              </w:rPr>
            </w:pPr>
          </w:p>
        </w:tc>
      </w:tr>
      <w:tr w:rsidR="00F61853" w14:paraId="199927EC" w14:textId="77777777" w:rsidTr="003901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79"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0780956B" w14:textId="3FAE91C4" w:rsidR="00F61853" w:rsidRDefault="00326ED0" w:rsidP="00F61853">
            <w:pPr>
              <w:rPr>
                <w:rFonts w:ascii="Arial" w:hAnsi="Arial" w:cs="Arial"/>
                <w:sz w:val="20"/>
                <w:szCs w:val="20"/>
              </w:rPr>
            </w:pPr>
            <w:r>
              <w:rPr>
                <w:rFonts w:ascii="Arial" w:hAnsi="Arial" w:cs="Arial"/>
                <w:sz w:val="20"/>
                <w:szCs w:val="20"/>
              </w:rPr>
              <w:t>Uitvoeren</w:t>
            </w:r>
          </w:p>
          <w:p w14:paraId="5D4E4F7A" w14:textId="1F7C882B" w:rsidR="00F61853" w:rsidRPr="00F61853" w:rsidRDefault="00F61853" w:rsidP="00F61853">
            <w:pPr>
              <w:rPr>
                <w:rFonts w:ascii="Arial" w:hAnsi="Arial" w:cs="Arial"/>
                <w:sz w:val="20"/>
                <w:szCs w:val="20"/>
              </w:rPr>
            </w:pPr>
          </w:p>
        </w:tc>
        <w:tc>
          <w:tcPr>
            <w:tcW w:w="6533"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3129379A" w14:textId="4D8C6DCB" w:rsidR="00F61853" w:rsidRDefault="009B7149" w:rsidP="00E94715">
            <w:pPr>
              <w:pStyle w:val="Lijstalinea"/>
              <w:numPr>
                <w:ilvl w:val="0"/>
                <w:numId w:val="22"/>
              </w:numPr>
              <w:rPr>
                <w:rFonts w:ascii="Arial" w:hAnsi="Arial" w:cs="Arial"/>
                <w:sz w:val="20"/>
                <w:szCs w:val="20"/>
              </w:rPr>
            </w:pPr>
            <w:r>
              <w:rPr>
                <w:rFonts w:ascii="Arial" w:hAnsi="Arial" w:cs="Arial"/>
                <w:sz w:val="20"/>
                <w:szCs w:val="20"/>
              </w:rPr>
              <w:t>Presentatie</w:t>
            </w:r>
          </w:p>
          <w:p w14:paraId="1F5CE10F" w14:textId="5DA3748B" w:rsidR="009B7149" w:rsidRDefault="009B7149" w:rsidP="00E94715">
            <w:pPr>
              <w:pStyle w:val="Lijstalinea"/>
              <w:numPr>
                <w:ilvl w:val="0"/>
                <w:numId w:val="22"/>
              </w:numPr>
              <w:rPr>
                <w:rFonts w:ascii="Arial" w:hAnsi="Arial" w:cs="Arial"/>
                <w:sz w:val="20"/>
                <w:szCs w:val="20"/>
              </w:rPr>
            </w:pPr>
            <w:r>
              <w:rPr>
                <w:rFonts w:ascii="Arial" w:hAnsi="Arial" w:cs="Arial"/>
                <w:sz w:val="20"/>
                <w:szCs w:val="20"/>
              </w:rPr>
              <w:t>Ondersteuning deelnemers</w:t>
            </w:r>
          </w:p>
          <w:p w14:paraId="3187FC4C" w14:textId="77777777" w:rsidR="009B7149" w:rsidRDefault="009B7149" w:rsidP="00E94715">
            <w:pPr>
              <w:pStyle w:val="Lijstalinea"/>
              <w:numPr>
                <w:ilvl w:val="0"/>
                <w:numId w:val="22"/>
              </w:numPr>
              <w:rPr>
                <w:rFonts w:ascii="Arial" w:hAnsi="Arial" w:cs="Arial"/>
                <w:sz w:val="20"/>
                <w:szCs w:val="20"/>
              </w:rPr>
            </w:pPr>
            <w:r>
              <w:rPr>
                <w:rFonts w:ascii="Arial" w:hAnsi="Arial" w:cs="Arial"/>
                <w:sz w:val="20"/>
                <w:szCs w:val="20"/>
              </w:rPr>
              <w:t>Foto’s/ Filmfragmenten</w:t>
            </w:r>
          </w:p>
          <w:p w14:paraId="17A8AE14" w14:textId="704B45A7" w:rsidR="009B7149" w:rsidRDefault="009B7149" w:rsidP="00E94715">
            <w:pPr>
              <w:pStyle w:val="Lijstalinea"/>
              <w:numPr>
                <w:ilvl w:val="0"/>
                <w:numId w:val="22"/>
              </w:numPr>
              <w:rPr>
                <w:rFonts w:ascii="Arial" w:hAnsi="Arial" w:cs="Arial"/>
                <w:sz w:val="20"/>
                <w:szCs w:val="20"/>
              </w:rPr>
            </w:pPr>
            <w:r>
              <w:rPr>
                <w:rFonts w:ascii="Arial" w:hAnsi="Arial" w:cs="Arial"/>
                <w:sz w:val="20"/>
                <w:szCs w:val="20"/>
              </w:rPr>
              <w:t>Digitale ondersteuning</w:t>
            </w:r>
          </w:p>
          <w:p w14:paraId="2DC71076" w14:textId="7A19B22C" w:rsidR="009B7149" w:rsidRPr="009B7149" w:rsidRDefault="009B7149" w:rsidP="009B7149">
            <w:pPr>
              <w:pStyle w:val="Lijstalinea"/>
              <w:numPr>
                <w:ilvl w:val="0"/>
                <w:numId w:val="22"/>
              </w:numPr>
              <w:rPr>
                <w:rFonts w:ascii="Arial" w:hAnsi="Arial" w:cs="Arial"/>
                <w:sz w:val="20"/>
                <w:szCs w:val="20"/>
              </w:rPr>
            </w:pPr>
            <w:r>
              <w:rPr>
                <w:rFonts w:ascii="Arial" w:hAnsi="Arial" w:cs="Arial"/>
                <w:sz w:val="20"/>
                <w:szCs w:val="20"/>
              </w:rPr>
              <w:lastRenderedPageBreak/>
              <w:t>Gebruik van de workshopruimte</w:t>
            </w:r>
          </w:p>
          <w:p w14:paraId="204BDE3A" w14:textId="7EEE510F" w:rsidR="009B7149" w:rsidRPr="00E94715" w:rsidRDefault="009B7149" w:rsidP="009B7149">
            <w:pPr>
              <w:pStyle w:val="Lijstalinea"/>
              <w:rPr>
                <w:rFonts w:ascii="Arial" w:hAnsi="Arial" w:cs="Arial"/>
                <w:sz w:val="20"/>
                <w:szCs w:val="20"/>
              </w:rPr>
            </w:pPr>
          </w:p>
        </w:tc>
      </w:tr>
      <w:tr w:rsidR="00F61853" w14:paraId="16FF611E" w14:textId="77777777" w:rsidTr="003901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79"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8AE90CB" w14:textId="0B63CB24" w:rsidR="00F61853" w:rsidRDefault="00326ED0" w:rsidP="00F61853">
            <w:pPr>
              <w:rPr>
                <w:rFonts w:ascii="Arial" w:hAnsi="Arial" w:cs="Arial"/>
                <w:sz w:val="20"/>
                <w:szCs w:val="20"/>
              </w:rPr>
            </w:pPr>
            <w:r>
              <w:rPr>
                <w:rFonts w:ascii="Arial" w:hAnsi="Arial" w:cs="Arial"/>
                <w:sz w:val="20"/>
                <w:szCs w:val="20"/>
              </w:rPr>
              <w:lastRenderedPageBreak/>
              <w:t>Terugkijken</w:t>
            </w:r>
          </w:p>
          <w:p w14:paraId="24D0FD93" w14:textId="01DEBABD" w:rsidR="00F61853" w:rsidRPr="00F61853" w:rsidRDefault="00F61853" w:rsidP="00F61853">
            <w:pPr>
              <w:rPr>
                <w:rFonts w:ascii="Arial" w:hAnsi="Arial" w:cs="Arial"/>
                <w:sz w:val="20"/>
                <w:szCs w:val="20"/>
              </w:rPr>
            </w:pPr>
          </w:p>
        </w:tc>
        <w:tc>
          <w:tcPr>
            <w:tcW w:w="6533"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DEA4E6D" w14:textId="381A02CB" w:rsidR="00F61853" w:rsidRDefault="009B7149" w:rsidP="009B7149">
            <w:pPr>
              <w:pStyle w:val="Lijstalinea"/>
              <w:numPr>
                <w:ilvl w:val="0"/>
                <w:numId w:val="22"/>
              </w:numPr>
              <w:rPr>
                <w:rFonts w:ascii="Arial" w:hAnsi="Arial" w:cs="Arial"/>
                <w:sz w:val="20"/>
                <w:szCs w:val="20"/>
              </w:rPr>
            </w:pPr>
            <w:r>
              <w:rPr>
                <w:rFonts w:ascii="Arial" w:hAnsi="Arial" w:cs="Arial"/>
                <w:sz w:val="20"/>
                <w:szCs w:val="20"/>
              </w:rPr>
              <w:t>Evaluatie deelnemers</w:t>
            </w:r>
          </w:p>
          <w:p w14:paraId="58E9E6B5" w14:textId="7ABCA1C3" w:rsidR="009B7149" w:rsidRDefault="009B7149" w:rsidP="009B7149">
            <w:pPr>
              <w:pStyle w:val="Lijstalinea"/>
              <w:numPr>
                <w:ilvl w:val="0"/>
                <w:numId w:val="22"/>
              </w:numPr>
              <w:rPr>
                <w:rFonts w:ascii="Arial" w:hAnsi="Arial" w:cs="Arial"/>
                <w:sz w:val="20"/>
                <w:szCs w:val="20"/>
              </w:rPr>
            </w:pPr>
            <w:r>
              <w:rPr>
                <w:rFonts w:ascii="Arial" w:hAnsi="Arial" w:cs="Arial"/>
                <w:sz w:val="20"/>
                <w:szCs w:val="20"/>
              </w:rPr>
              <w:t>Evaluatie opdrachtgever</w:t>
            </w:r>
          </w:p>
          <w:p w14:paraId="07355192" w14:textId="77777777" w:rsidR="009B7149" w:rsidRDefault="009B7149" w:rsidP="009B7149">
            <w:pPr>
              <w:pStyle w:val="Lijstalinea"/>
              <w:numPr>
                <w:ilvl w:val="0"/>
                <w:numId w:val="22"/>
              </w:numPr>
              <w:rPr>
                <w:rFonts w:ascii="Arial" w:hAnsi="Arial" w:cs="Arial"/>
                <w:sz w:val="20"/>
                <w:szCs w:val="20"/>
              </w:rPr>
            </w:pPr>
            <w:r>
              <w:rPr>
                <w:rFonts w:ascii="Arial" w:hAnsi="Arial" w:cs="Arial"/>
                <w:sz w:val="20"/>
                <w:szCs w:val="20"/>
              </w:rPr>
              <w:t>Evaluatie eigen functioneren student</w:t>
            </w:r>
          </w:p>
          <w:p w14:paraId="2994E1E0" w14:textId="0202D945" w:rsidR="002B3C8F" w:rsidRDefault="002B3C8F" w:rsidP="009B7149">
            <w:pPr>
              <w:pStyle w:val="Lijstalinea"/>
              <w:numPr>
                <w:ilvl w:val="0"/>
                <w:numId w:val="22"/>
              </w:numPr>
              <w:rPr>
                <w:rFonts w:ascii="Arial" w:hAnsi="Arial" w:cs="Arial"/>
                <w:sz w:val="20"/>
                <w:szCs w:val="20"/>
              </w:rPr>
            </w:pPr>
            <w:bookmarkStart w:id="18" w:name="_GoBack"/>
            <w:bookmarkEnd w:id="18"/>
            <w:r>
              <w:rPr>
                <w:rFonts w:ascii="Arial" w:hAnsi="Arial" w:cs="Arial"/>
                <w:sz w:val="20"/>
                <w:szCs w:val="20"/>
              </w:rPr>
              <w:t>Afronden en verantwoorden financiële administratie</w:t>
            </w:r>
          </w:p>
          <w:p w14:paraId="009CB604" w14:textId="414F06AE" w:rsidR="009B7149" w:rsidRPr="009B7149" w:rsidRDefault="009B7149" w:rsidP="009B7149">
            <w:pPr>
              <w:pStyle w:val="Lijstalinea"/>
              <w:rPr>
                <w:rFonts w:ascii="Arial" w:hAnsi="Arial" w:cs="Arial"/>
                <w:sz w:val="20"/>
                <w:szCs w:val="20"/>
              </w:rPr>
            </w:pPr>
          </w:p>
        </w:tc>
      </w:tr>
      <w:tr w:rsidR="00190E01" w14:paraId="137A8F56"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single" w:sz="12" w:space="0" w:color="92D050"/>
              <w:left w:val="single" w:sz="12" w:space="0" w:color="92D050"/>
              <w:bottom w:val="single" w:sz="12" w:space="0" w:color="92D050"/>
              <w:right w:val="single" w:sz="12" w:space="0" w:color="92D050"/>
            </w:tcBorders>
            <w:shd w:val="clear" w:color="auto" w:fill="FFFFFF" w:themeFill="background1"/>
          </w:tcPr>
          <w:p w14:paraId="3DE84A63"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0613F16A"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868FF7E" w14:textId="77777777" w:rsidR="00F61853" w:rsidRDefault="00F61853" w:rsidP="00F61853">
            <w:pPr>
              <w:pStyle w:val="Lijstalinea"/>
              <w:rPr>
                <w:ins w:id="19" w:author="Bianca Harink" w:date="2017-07-03T14:34:00Z"/>
                <w:rFonts w:ascii="Arial" w:hAnsi="Arial" w:cs="Arial"/>
                <w:sz w:val="20"/>
                <w:szCs w:val="20"/>
              </w:rPr>
            </w:pPr>
          </w:p>
          <w:p w14:paraId="4F1E6475" w14:textId="77777777" w:rsidR="00F61853" w:rsidRDefault="00F61853" w:rsidP="00F61853">
            <w:pPr>
              <w:pStyle w:val="Lijstalinea"/>
              <w:numPr>
                <w:ilvl w:val="0"/>
                <w:numId w:val="16"/>
              </w:numPr>
              <w:rPr>
                <w:ins w:id="20" w:author="Bianca Harink" w:date="2017-07-03T14:34:00Z"/>
                <w:rFonts w:ascii="Arial" w:hAnsi="Arial" w:cs="Arial"/>
                <w:sz w:val="20"/>
                <w:szCs w:val="20"/>
              </w:rPr>
            </w:pPr>
            <w:ins w:id="21" w:author="Bianca Harink" w:date="2017-07-03T14:34:00Z">
              <w:r>
                <w:rPr>
                  <w:rFonts w:ascii="Arial" w:hAnsi="Arial" w:cs="Arial"/>
                  <w:sz w:val="20"/>
                  <w:szCs w:val="20"/>
                </w:rPr>
                <w:t>Je pakt de uitvoering volgens het 4 fasen model aan</w:t>
              </w:r>
              <w:r w:rsidRPr="00C75CF6">
                <w:rPr>
                  <w:rFonts w:ascii="Arial" w:hAnsi="Arial" w:cs="Arial"/>
                  <w:sz w:val="20"/>
                  <w:szCs w:val="20"/>
                </w:rPr>
                <w:t>.</w:t>
              </w:r>
            </w:ins>
          </w:p>
          <w:p w14:paraId="5C00B49E" w14:textId="77777777" w:rsidR="00F61853" w:rsidRPr="00C75CF6" w:rsidRDefault="00F61853" w:rsidP="00F61853">
            <w:pPr>
              <w:pStyle w:val="Lijstalinea"/>
              <w:numPr>
                <w:ilvl w:val="0"/>
                <w:numId w:val="16"/>
              </w:numPr>
              <w:rPr>
                <w:ins w:id="22" w:author="Bianca Harink" w:date="2017-07-03T14:34:00Z"/>
                <w:rFonts w:ascii="Arial" w:hAnsi="Arial" w:cs="Arial"/>
                <w:sz w:val="20"/>
                <w:szCs w:val="20"/>
              </w:rPr>
            </w:pPr>
            <w:ins w:id="23" w:author="Bianca Harink" w:date="2017-07-03T14:34:00Z">
              <w:r>
                <w:rPr>
                  <w:rFonts w:ascii="Arial" w:hAnsi="Arial" w:cs="Arial"/>
                  <w:sz w:val="20"/>
                  <w:szCs w:val="20"/>
                </w:rPr>
                <w:t>Je gebruikt de gereedschappen en hulpmiddelen op vakkundige wijze.</w:t>
              </w:r>
            </w:ins>
          </w:p>
          <w:p w14:paraId="221E029E" w14:textId="77777777" w:rsidR="00F61853" w:rsidRPr="00AD7561" w:rsidRDefault="00F61853" w:rsidP="00F61853">
            <w:pPr>
              <w:pStyle w:val="Lijstalinea"/>
              <w:numPr>
                <w:ilvl w:val="0"/>
                <w:numId w:val="16"/>
              </w:numPr>
              <w:rPr>
                <w:ins w:id="24" w:author="Bianca Harink" w:date="2017-07-03T14:34:00Z"/>
                <w:rFonts w:ascii="Arial" w:hAnsi="Arial" w:cs="Arial"/>
                <w:sz w:val="20"/>
                <w:szCs w:val="20"/>
              </w:rPr>
            </w:pPr>
            <w:ins w:id="25" w:author="Bianca Harink" w:date="2017-07-03T14:34:00Z">
              <w:r>
                <w:rPr>
                  <w:rFonts w:ascii="Arial" w:hAnsi="Arial" w:cs="Arial"/>
                  <w:sz w:val="20"/>
                  <w:szCs w:val="20"/>
                </w:rPr>
                <w:t>Je houdt bij de keuze voor materialen rekening met de mogelijkheden, beperkingen en beschikbaarheid ervan.</w:t>
              </w:r>
              <w:r w:rsidRPr="00807611">
                <w:rPr>
                  <w:rFonts w:ascii="Arial" w:hAnsi="Arial" w:cs="Arial"/>
                  <w:sz w:val="20"/>
                  <w:szCs w:val="20"/>
                </w:rPr>
                <w:t xml:space="preserve"> </w:t>
              </w:r>
            </w:ins>
          </w:p>
          <w:p w14:paraId="74572C7B" w14:textId="77777777" w:rsidR="00F61853" w:rsidRPr="00AD7561" w:rsidRDefault="00F61853" w:rsidP="00F61853">
            <w:pPr>
              <w:pStyle w:val="Lijstalinea"/>
              <w:numPr>
                <w:ilvl w:val="0"/>
                <w:numId w:val="16"/>
              </w:numPr>
              <w:rPr>
                <w:ins w:id="26" w:author="Bianca Harink" w:date="2017-07-03T14:34:00Z"/>
                <w:rFonts w:ascii="Arial" w:hAnsi="Arial" w:cs="Arial"/>
                <w:sz w:val="20"/>
                <w:szCs w:val="20"/>
              </w:rPr>
            </w:pPr>
            <w:ins w:id="27" w:author="Bianca Harink" w:date="2017-07-03T14:34:00Z">
              <w:r w:rsidRPr="00807611">
                <w:rPr>
                  <w:rFonts w:ascii="Arial" w:hAnsi="Arial" w:cs="Arial"/>
                  <w:sz w:val="20"/>
                  <w:szCs w:val="20"/>
                </w:rPr>
                <w:t>Je houdt bij de keuze van materialen rekening met duurzaamheid.</w:t>
              </w:r>
            </w:ins>
          </w:p>
          <w:p w14:paraId="4F5256A8" w14:textId="77777777" w:rsidR="00F61853" w:rsidRDefault="00F61853" w:rsidP="00F61853">
            <w:pPr>
              <w:pStyle w:val="Lijstalinea"/>
              <w:numPr>
                <w:ilvl w:val="0"/>
                <w:numId w:val="16"/>
              </w:numPr>
              <w:rPr>
                <w:ins w:id="28" w:author="Bianca Harink" w:date="2017-07-03T14:34:00Z"/>
                <w:rFonts w:ascii="Arial" w:hAnsi="Arial" w:cs="Arial"/>
                <w:sz w:val="20"/>
                <w:szCs w:val="20"/>
              </w:rPr>
            </w:pPr>
            <w:ins w:id="29" w:author="Bianca Harink" w:date="2017-07-03T14:34:00Z">
              <w:r>
                <w:rPr>
                  <w:rFonts w:ascii="Arial" w:hAnsi="Arial" w:cs="Arial"/>
                  <w:sz w:val="20"/>
                  <w:szCs w:val="20"/>
                </w:rPr>
                <w:t>Je past de juiste vaktechnieken op correcte wijze en in het juiste tempo toe.</w:t>
              </w:r>
            </w:ins>
          </w:p>
          <w:p w14:paraId="24D33B22" w14:textId="77777777" w:rsidR="00F61853" w:rsidRDefault="00F61853" w:rsidP="00F61853">
            <w:pPr>
              <w:pStyle w:val="Lijstalinea"/>
              <w:numPr>
                <w:ilvl w:val="0"/>
                <w:numId w:val="16"/>
              </w:numPr>
              <w:rPr>
                <w:ins w:id="30" w:author="Bianca Harink" w:date="2017-07-03T14:34:00Z"/>
                <w:rFonts w:ascii="Arial" w:hAnsi="Arial" w:cs="Arial"/>
                <w:sz w:val="20"/>
                <w:szCs w:val="20"/>
              </w:rPr>
            </w:pPr>
            <w:ins w:id="31" w:author="Bianca Harink" w:date="2017-07-03T14:34:00Z">
              <w:r>
                <w:rPr>
                  <w:rFonts w:ascii="Arial" w:hAnsi="Arial" w:cs="Arial"/>
                  <w:sz w:val="20"/>
                  <w:szCs w:val="20"/>
                </w:rPr>
                <w:t>Je gaat zorgvuldig om met het (groene) product.</w:t>
              </w:r>
            </w:ins>
          </w:p>
          <w:p w14:paraId="5FD981C6" w14:textId="33E330BD" w:rsidR="00190E01" w:rsidRPr="00F61853" w:rsidDel="00F61853" w:rsidRDefault="00F61853">
            <w:pPr>
              <w:pStyle w:val="Lijstalinea"/>
              <w:numPr>
                <w:ilvl w:val="0"/>
                <w:numId w:val="16"/>
              </w:numPr>
              <w:rPr>
                <w:del w:id="32" w:author="Bianca Harink" w:date="2017-07-03T14:34:00Z"/>
                <w:rFonts w:ascii="Arial" w:hAnsi="Arial" w:cs="Arial"/>
                <w:sz w:val="20"/>
                <w:szCs w:val="20"/>
                <w:rPrChange w:id="33" w:author="Bianca Harink" w:date="2017-07-03T14:34:00Z">
                  <w:rPr>
                    <w:del w:id="34" w:author="Bianca Harink" w:date="2017-07-03T14:34:00Z"/>
                  </w:rPr>
                </w:rPrChange>
              </w:rPr>
              <w:pPrChange w:id="35" w:author="Bianca Harink" w:date="2017-07-03T14:34:00Z">
                <w:pPr/>
              </w:pPrChange>
            </w:pPr>
            <w:ins w:id="36" w:author="Bianca Harink" w:date="2017-07-03T14:34:00Z">
              <w:r>
                <w:rPr>
                  <w:rFonts w:ascii="Arial" w:hAnsi="Arial" w:cs="Arial"/>
                  <w:sz w:val="20"/>
                  <w:szCs w:val="20"/>
                </w:rPr>
                <w:t>Je werkt kostenbewust en verspilt zo min mogelijk producten.</w:t>
              </w:r>
            </w:ins>
          </w:p>
          <w:p w14:paraId="3654773A" w14:textId="77777777" w:rsidR="00190E01" w:rsidDel="00F61853" w:rsidRDefault="00190E01">
            <w:pPr>
              <w:pStyle w:val="Lijstalinea"/>
              <w:rPr>
                <w:del w:id="37" w:author="Bianca Harink" w:date="2017-07-03T14:34:00Z"/>
              </w:rPr>
              <w:pPrChange w:id="38" w:author="Bianca Harink" w:date="2017-07-03T14:34:00Z">
                <w:pPr/>
              </w:pPrChange>
            </w:pPr>
          </w:p>
          <w:p w14:paraId="616EADEE" w14:textId="77777777" w:rsidR="00190E01" w:rsidDel="00F61853" w:rsidRDefault="00190E01">
            <w:pPr>
              <w:pStyle w:val="Lijstalinea"/>
              <w:rPr>
                <w:del w:id="39" w:author="Bianca Harink" w:date="2017-07-03T14:34:00Z"/>
              </w:rPr>
              <w:pPrChange w:id="40" w:author="Bianca Harink" w:date="2017-07-03T14:34:00Z">
                <w:pPr/>
              </w:pPrChange>
            </w:pPr>
          </w:p>
          <w:p w14:paraId="6E1376B3" w14:textId="77777777" w:rsidR="00190E01" w:rsidDel="00F61853" w:rsidRDefault="00190E01">
            <w:pPr>
              <w:pStyle w:val="Lijstalinea"/>
              <w:rPr>
                <w:del w:id="41" w:author="Bianca Harink" w:date="2017-07-03T14:34:00Z"/>
              </w:rPr>
              <w:pPrChange w:id="42" w:author="Bianca Harink" w:date="2017-07-03T14:34:00Z">
                <w:pPr/>
              </w:pPrChange>
            </w:pPr>
          </w:p>
          <w:p w14:paraId="7BBD98CD" w14:textId="77777777" w:rsidR="00190E01" w:rsidDel="00F61853" w:rsidRDefault="00190E01">
            <w:pPr>
              <w:pStyle w:val="Lijstalinea"/>
              <w:rPr>
                <w:del w:id="43" w:author="Bianca Harink" w:date="2017-07-03T14:34:00Z"/>
              </w:rPr>
              <w:pPrChange w:id="44" w:author="Bianca Harink" w:date="2017-07-03T14:34:00Z">
                <w:pPr/>
              </w:pPrChange>
            </w:pPr>
          </w:p>
          <w:p w14:paraId="339BE057" w14:textId="77777777" w:rsidR="00190E01" w:rsidRDefault="00190E01">
            <w:pPr>
              <w:pStyle w:val="Lijstalinea"/>
              <w:pPrChange w:id="45" w:author="Bianca Harink" w:date="2017-07-03T14:34:00Z">
                <w:pPr/>
              </w:pPrChange>
            </w:pPr>
          </w:p>
          <w:p w14:paraId="7DFA4AC9" w14:textId="77777777" w:rsidR="00190E01" w:rsidRPr="00190E01" w:rsidRDefault="00190E01" w:rsidP="00190E01">
            <w:pPr>
              <w:rPr>
                <w:rFonts w:ascii="Arial" w:hAnsi="Arial" w:cs="Arial"/>
                <w:b/>
                <w:sz w:val="20"/>
                <w:szCs w:val="20"/>
              </w:rPr>
            </w:pPr>
          </w:p>
        </w:tc>
      </w:tr>
    </w:tbl>
    <w:p w14:paraId="462134AB" w14:textId="77777777" w:rsidR="006C6A08" w:rsidRDefault="006C6A08" w:rsidP="00820E94"/>
    <w:p w14:paraId="02EE50B4" w14:textId="77777777" w:rsidR="00190E01" w:rsidRDefault="00190E01" w:rsidP="00820E94">
      <w:r>
        <w:br w:type="page"/>
      </w:r>
    </w:p>
    <w:p w14:paraId="0B9AAEEF" w14:textId="77777777" w:rsidR="006C6A08" w:rsidRDefault="006C6A08" w:rsidP="00820E94"/>
    <w:p w14:paraId="669E604C" w14:textId="77777777" w:rsidR="00E94715" w:rsidRPr="00B92739" w:rsidRDefault="00E94715" w:rsidP="00E94715">
      <w:pPr>
        <w:pBdr>
          <w:top w:val="single" w:sz="4" w:space="1" w:color="auto"/>
          <w:left w:val="single" w:sz="4" w:space="4" w:color="auto"/>
          <w:bottom w:val="single" w:sz="4" w:space="1" w:color="auto"/>
          <w:right w:val="single" w:sz="4" w:space="4" w:color="auto"/>
        </w:pBdr>
        <w:rPr>
          <w:noProof/>
          <w:color w:val="0070C0"/>
          <w:sz w:val="32"/>
          <w:szCs w:val="32"/>
          <w:lang w:eastAsia="nl-NL"/>
        </w:rPr>
      </w:pPr>
      <w:r w:rsidRPr="00B92739">
        <w:rPr>
          <w:noProof/>
          <w:color w:val="0070C0"/>
          <w:sz w:val="32"/>
          <w:szCs w:val="32"/>
          <w:lang w:eastAsia="nl-NL"/>
        </w:rPr>
        <w:t xml:space="preserve">Projecten: 4 fasen model </w:t>
      </w:r>
    </w:p>
    <w:p w14:paraId="64E14289" w14:textId="77777777" w:rsidR="00E94715" w:rsidRPr="00B92739" w:rsidRDefault="00E94715" w:rsidP="00E94715">
      <w:pPr>
        <w:rPr>
          <w:noProof/>
          <w:color w:val="FFC000"/>
          <w:lang w:eastAsia="nl-NL"/>
        </w:rPr>
      </w:pPr>
    </w:p>
    <w:p w14:paraId="30C2766F" w14:textId="77777777" w:rsidR="00E94715" w:rsidRPr="00B92739" w:rsidRDefault="00E94715" w:rsidP="00E94715">
      <w:pPr>
        <w:rPr>
          <w:noProof/>
          <w:color w:val="FFC000"/>
          <w:lang w:eastAsia="nl-NL"/>
        </w:rPr>
      </w:pPr>
      <w:r w:rsidRPr="00B92739">
        <w:rPr>
          <w:noProof/>
          <w:color w:val="FFC000"/>
          <w:lang w:eastAsia="nl-NL"/>
        </w:rPr>
        <mc:AlternateContent>
          <mc:Choice Requires="wps">
            <w:drawing>
              <wp:anchor distT="0" distB="0" distL="114300" distR="114300" simplePos="0" relativeHeight="251664384" behindDoc="0" locked="0" layoutInCell="1" allowOverlap="1" wp14:anchorId="36730145" wp14:editId="75047507">
                <wp:simplePos x="0" y="0"/>
                <wp:positionH relativeFrom="column">
                  <wp:posOffset>6427470</wp:posOffset>
                </wp:positionH>
                <wp:positionV relativeFrom="paragraph">
                  <wp:posOffset>16510</wp:posOffset>
                </wp:positionV>
                <wp:extent cx="2009140" cy="1988185"/>
                <wp:effectExtent l="0" t="8573" r="20638" b="20637"/>
                <wp:wrapNone/>
                <wp:docPr id="5" name="Gelijkbenige driehoek 5"/>
                <wp:cNvGraphicFramePr/>
                <a:graphic xmlns:a="http://schemas.openxmlformats.org/drawingml/2006/main">
                  <a:graphicData uri="http://schemas.microsoft.com/office/word/2010/wordprocessingShape">
                    <wps:wsp>
                      <wps:cNvSpPr/>
                      <wps:spPr>
                        <a:xfrm rot="5400000">
                          <a:off x="0" y="0"/>
                          <a:ext cx="2009140" cy="1988185"/>
                        </a:xfrm>
                        <a:prstGeom prst="triangle">
                          <a:avLst/>
                        </a:prstGeom>
                        <a:no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A1EFD0"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elijkbenige driehoek 5" o:spid="_x0000_s1026" type="#_x0000_t5" style="position:absolute;margin-left:506.1pt;margin-top:1.3pt;width:158.2pt;height:156.5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" filled="f" strokecolor="#00b050" strokeweight="2pt"/>
            </w:pict>
          </mc:Fallback>
        </mc:AlternateContent>
      </w:r>
      <w:r w:rsidRPr="00B92739">
        <w:rPr>
          <w:noProof/>
          <w:color w:val="FFC000"/>
          <w:lang w:eastAsia="nl-NL"/>
        </w:rPr>
        <mc:AlternateContent>
          <mc:Choice Requires="wps">
            <w:drawing>
              <wp:anchor distT="0" distB="0" distL="114300" distR="114300" simplePos="0" relativeHeight="251662336" behindDoc="0" locked="0" layoutInCell="1" allowOverlap="1" wp14:anchorId="470A79E4" wp14:editId="77F2EC7A">
                <wp:simplePos x="0" y="0"/>
                <wp:positionH relativeFrom="column">
                  <wp:posOffset>4308475</wp:posOffset>
                </wp:positionH>
                <wp:positionV relativeFrom="paragraph">
                  <wp:posOffset>16510</wp:posOffset>
                </wp:positionV>
                <wp:extent cx="2009140" cy="1988185"/>
                <wp:effectExtent l="0" t="8573" r="20638" b="20637"/>
                <wp:wrapNone/>
                <wp:docPr id="4" name="Gelijkbenige driehoek 4"/>
                <wp:cNvGraphicFramePr/>
                <a:graphic xmlns:a="http://schemas.openxmlformats.org/drawingml/2006/main">
                  <a:graphicData uri="http://schemas.microsoft.com/office/word/2010/wordprocessingShape">
                    <wps:wsp>
                      <wps:cNvSpPr/>
                      <wps:spPr>
                        <a:xfrm rot="5400000">
                          <a:off x="0" y="0"/>
                          <a:ext cx="2009140" cy="1988185"/>
                        </a:xfrm>
                        <a:prstGeom prst="triangle">
                          <a:avLst/>
                        </a:prstGeom>
                        <a:no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ED9D3" id="Gelijkbenige driehoek 4" o:spid="_x0000_s1026" type="#_x0000_t5" style="position:absolute;margin-left:339.25pt;margin-top:1.3pt;width:158.2pt;height:156.5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" filled="f" strokecolor="#00b050" strokeweight="2pt"/>
            </w:pict>
          </mc:Fallback>
        </mc:AlternateContent>
      </w:r>
      <w:r w:rsidRPr="00B92739">
        <w:rPr>
          <w:noProof/>
          <w:color w:val="FFC000"/>
          <w:lang w:eastAsia="nl-NL"/>
        </w:rPr>
        <mc:AlternateContent>
          <mc:Choice Requires="wps">
            <w:drawing>
              <wp:anchor distT="0" distB="0" distL="114300" distR="114300" simplePos="0" relativeHeight="251661312" behindDoc="0" locked="0" layoutInCell="1" allowOverlap="1" wp14:anchorId="3D66FD8E" wp14:editId="331A0688">
                <wp:simplePos x="0" y="0"/>
                <wp:positionH relativeFrom="column">
                  <wp:posOffset>2205355</wp:posOffset>
                </wp:positionH>
                <wp:positionV relativeFrom="paragraph">
                  <wp:posOffset>15875</wp:posOffset>
                </wp:positionV>
                <wp:extent cx="2009140" cy="1988185"/>
                <wp:effectExtent l="0" t="8573" r="20638" b="20637"/>
                <wp:wrapNone/>
                <wp:docPr id="3" name="Gelijkbenige driehoek 3"/>
                <wp:cNvGraphicFramePr/>
                <a:graphic xmlns:a="http://schemas.openxmlformats.org/drawingml/2006/main">
                  <a:graphicData uri="http://schemas.microsoft.com/office/word/2010/wordprocessingShape">
                    <wps:wsp>
                      <wps:cNvSpPr/>
                      <wps:spPr>
                        <a:xfrm rot="5400000">
                          <a:off x="0" y="0"/>
                          <a:ext cx="2009140" cy="1988185"/>
                        </a:xfrm>
                        <a:prstGeom prst="triangle">
                          <a:avLst/>
                        </a:prstGeom>
                        <a:no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FE2ACD" id="Gelijkbenige driehoek 3" o:spid="_x0000_s1026" type="#_x0000_t5" style="position:absolute;margin-left:173.65pt;margin-top:1.25pt;width:158.2pt;height:156.5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" filled="f" strokecolor="#00b050" strokeweight="2pt"/>
            </w:pict>
          </mc:Fallback>
        </mc:AlternateContent>
      </w:r>
      <w:r w:rsidRPr="00B92739">
        <w:rPr>
          <w:noProof/>
          <w:color w:val="FFC000"/>
          <w:lang w:eastAsia="nl-NL"/>
        </w:rPr>
        <mc:AlternateContent>
          <mc:Choice Requires="wps">
            <w:drawing>
              <wp:anchor distT="0" distB="0" distL="114300" distR="114300" simplePos="0" relativeHeight="251660288" behindDoc="0" locked="0" layoutInCell="1" allowOverlap="1" wp14:anchorId="08795000" wp14:editId="30FEB325">
                <wp:simplePos x="0" y="0"/>
                <wp:positionH relativeFrom="column">
                  <wp:posOffset>129857</wp:posOffset>
                </wp:positionH>
                <wp:positionV relativeFrom="paragraph">
                  <wp:posOffset>13653</wp:posOffset>
                </wp:positionV>
                <wp:extent cx="2009140" cy="1988185"/>
                <wp:effectExtent l="0" t="8573" r="20638" b="20637"/>
                <wp:wrapNone/>
                <wp:docPr id="2" name="Gelijkbenige driehoek 2"/>
                <wp:cNvGraphicFramePr/>
                <a:graphic xmlns:a="http://schemas.openxmlformats.org/drawingml/2006/main">
                  <a:graphicData uri="http://schemas.microsoft.com/office/word/2010/wordprocessingShape">
                    <wps:wsp>
                      <wps:cNvSpPr/>
                      <wps:spPr>
                        <a:xfrm rot="5400000">
                          <a:off x="0" y="0"/>
                          <a:ext cx="2009140" cy="1988185"/>
                        </a:xfrm>
                        <a:prstGeom prst="triangle">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9285A9" id="Gelijkbenige driehoek 2" o:spid="_x0000_s1026" type="#_x0000_t5" style="position:absolute;margin-left:10.2pt;margin-top:1.1pt;width:158.2pt;height:156.5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" filled="f" strokecolor="#00b050" strokeweight="2pt"/>
            </w:pict>
          </mc:Fallback>
        </mc:AlternateContent>
      </w:r>
    </w:p>
    <w:p w14:paraId="2F46530C" w14:textId="77777777" w:rsidR="00E94715" w:rsidRPr="00B92739" w:rsidRDefault="00E94715" w:rsidP="00E94715">
      <w:pPr>
        <w:rPr>
          <w:noProof/>
          <w:color w:val="FFC000"/>
          <w:lang w:eastAsia="nl-NL"/>
        </w:rPr>
      </w:pPr>
    </w:p>
    <w:p w14:paraId="37ECBB37" w14:textId="77777777" w:rsidR="00E94715" w:rsidRPr="00B92739" w:rsidRDefault="00E94715" w:rsidP="00E94715">
      <w:pPr>
        <w:rPr>
          <w:noProof/>
          <w:color w:val="FFC000"/>
          <w:lang w:eastAsia="nl-NL"/>
        </w:rPr>
      </w:pPr>
      <w:r w:rsidRPr="00B92739">
        <w:rPr>
          <w:noProof/>
          <w:color w:val="FFC000"/>
          <w:highlight w:val="red"/>
          <w:lang w:eastAsia="nl-NL"/>
        </w:rPr>
        <mc:AlternateContent>
          <mc:Choice Requires="wps">
            <w:drawing>
              <wp:anchor distT="0" distB="0" distL="114300" distR="114300" simplePos="0" relativeHeight="251665408" behindDoc="0" locked="0" layoutInCell="1" allowOverlap="1" wp14:anchorId="362B4D30" wp14:editId="363CED80">
                <wp:simplePos x="0" y="0"/>
                <wp:positionH relativeFrom="column">
                  <wp:posOffset>216625</wp:posOffset>
                </wp:positionH>
                <wp:positionV relativeFrom="paragraph">
                  <wp:posOffset>157731</wp:posOffset>
                </wp:positionV>
                <wp:extent cx="1456660" cy="382270"/>
                <wp:effectExtent l="0" t="0" r="0" b="0"/>
                <wp:wrapNone/>
                <wp:docPr id="6" name="Tekstvak 6"/>
                <wp:cNvGraphicFramePr/>
                <a:graphic xmlns:a="http://schemas.openxmlformats.org/drawingml/2006/main">
                  <a:graphicData uri="http://schemas.microsoft.com/office/word/2010/wordprocessingShape">
                    <wps:wsp>
                      <wps:cNvSpPr txBox="1"/>
                      <wps:spPr>
                        <a:xfrm>
                          <a:off x="0" y="0"/>
                          <a:ext cx="1456660" cy="3822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4BC7160" w14:textId="77777777" w:rsidR="00E94715" w:rsidRPr="0070363B" w:rsidRDefault="00E94715" w:rsidP="00E94715">
                            <w:pPr>
                              <w:rPr>
                                <w:sz w:val="32"/>
                                <w:szCs w:val="32"/>
                              </w:rPr>
                            </w:pPr>
                            <w:r>
                              <w:rPr>
                                <w:sz w:val="32"/>
                                <w:szCs w:val="32"/>
                              </w:rPr>
                              <w:t>Voorbereiden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62B4D30" id="_x0000_t202" coordsize="21600,21600" o:spt="202" path="m,l,21600r21600,l21600,xe">
                <v:stroke joinstyle="miter"/>
                <v:path gradientshapeok="t" o:connecttype="rect"/>
              </v:shapetype>
              <v:shape id="Tekstvak 6" o:spid="_x0000_s1026" type="#_x0000_t202" style="position:absolute;margin-left:17.05pt;margin-top:12.4pt;width:114.7pt;height:30.1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" fillcolor="white [3201]" stroked="f" strokeweight=".5pt">
                <v:textbox>
                  <w:txbxContent>
                    <w:p w14:paraId="54BC7160" w14:textId="77777777" w:rsidR="00E94715" w:rsidRPr="0070363B" w:rsidRDefault="00E94715" w:rsidP="00E94715">
                      <w:pPr>
                        <w:rPr>
                          <w:sz w:val="32"/>
                          <w:szCs w:val="32"/>
                        </w:rPr>
                      </w:pPr>
                      <w:r>
                        <w:rPr>
                          <w:sz w:val="32"/>
                          <w:szCs w:val="32"/>
                        </w:rPr>
                        <w:t>Voorbereiden</w:t>
                      </w:r>
                    </w:p>
                  </w:txbxContent>
                </v:textbox>
              </v:shape>
            </w:pict>
          </mc:Fallback>
        </mc:AlternateContent>
      </w:r>
      <w:r w:rsidRPr="00B92739">
        <w:rPr>
          <w:noProof/>
          <w:color w:val="FFC000"/>
          <w:highlight w:val="red"/>
          <w:lang w:eastAsia="nl-NL"/>
        </w:rPr>
        <mc:AlternateContent>
          <mc:Choice Requires="wps">
            <w:drawing>
              <wp:anchor distT="0" distB="0" distL="114300" distR="114300" simplePos="0" relativeHeight="251668480" behindDoc="0" locked="0" layoutInCell="1" allowOverlap="1" wp14:anchorId="5A7010C7" wp14:editId="184094DC">
                <wp:simplePos x="0" y="0"/>
                <wp:positionH relativeFrom="column">
                  <wp:posOffset>6595745</wp:posOffset>
                </wp:positionH>
                <wp:positionV relativeFrom="paragraph">
                  <wp:posOffset>178435</wp:posOffset>
                </wp:positionV>
                <wp:extent cx="1392555" cy="382270"/>
                <wp:effectExtent l="0" t="0" r="0" b="0"/>
                <wp:wrapNone/>
                <wp:docPr id="9" name="Tekstvak 9"/>
                <wp:cNvGraphicFramePr/>
                <a:graphic xmlns:a="http://schemas.openxmlformats.org/drawingml/2006/main">
                  <a:graphicData uri="http://schemas.microsoft.com/office/word/2010/wordprocessingShape">
                    <wps:wsp>
                      <wps:cNvSpPr txBox="1"/>
                      <wps:spPr>
                        <a:xfrm>
                          <a:off x="0" y="0"/>
                          <a:ext cx="1392555" cy="382270"/>
                        </a:xfrm>
                        <a:prstGeom prst="rect">
                          <a:avLst/>
                        </a:prstGeom>
                        <a:solidFill>
                          <a:sysClr val="window" lastClr="FFFFFF"/>
                        </a:solidFill>
                        <a:ln w="6350">
                          <a:noFill/>
                        </a:ln>
                        <a:effectLst/>
                      </wps:spPr>
                      <wps:txbx>
                        <w:txbxContent>
                          <w:p w14:paraId="787B9EF0" w14:textId="77777777" w:rsidR="00E94715" w:rsidRPr="0070363B" w:rsidRDefault="00E94715" w:rsidP="00E94715">
                            <w:pPr>
                              <w:rPr>
                                <w:sz w:val="32"/>
                                <w:szCs w:val="32"/>
                              </w:rPr>
                            </w:pPr>
                            <w:r>
                              <w:rPr>
                                <w:sz w:val="32"/>
                                <w:szCs w:val="32"/>
                              </w:rPr>
                              <w:t>Terugkijken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A7010C7" id="Tekstvak 9" o:spid="_x0000_s1027" type="#_x0000_t202" style="position:absolute;margin-left:519.35pt;margin-top:14.05pt;width:109.65pt;height:30.1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" fillcolor="window" stroked="f" strokeweight=".5pt">
                <v:textbox>
                  <w:txbxContent>
                    <w:p w14:paraId="787B9EF0" w14:textId="77777777" w:rsidR="00E94715" w:rsidRPr="0070363B" w:rsidRDefault="00E94715" w:rsidP="00E94715">
                      <w:pPr>
                        <w:rPr>
                          <w:sz w:val="32"/>
                          <w:szCs w:val="32"/>
                        </w:rPr>
                      </w:pPr>
                      <w:r>
                        <w:rPr>
                          <w:sz w:val="32"/>
                          <w:szCs w:val="32"/>
                        </w:rPr>
                        <w:t>Terugkijken</w:t>
                      </w:r>
                    </w:p>
                  </w:txbxContent>
                </v:textbox>
              </v:shape>
            </w:pict>
          </mc:Fallback>
        </mc:AlternateContent>
      </w:r>
      <w:r w:rsidRPr="00B92739">
        <w:rPr>
          <w:noProof/>
          <w:color w:val="FFC000"/>
          <w:highlight w:val="red"/>
          <w:lang w:eastAsia="nl-NL"/>
        </w:rPr>
        <mc:AlternateContent>
          <mc:Choice Requires="wps">
            <w:drawing>
              <wp:anchor distT="0" distB="0" distL="114300" distR="114300" simplePos="0" relativeHeight="251667456" behindDoc="0" locked="0" layoutInCell="1" allowOverlap="1" wp14:anchorId="009B8B5A" wp14:editId="6A3D9D7C">
                <wp:simplePos x="0" y="0"/>
                <wp:positionH relativeFrom="column">
                  <wp:posOffset>4448175</wp:posOffset>
                </wp:positionH>
                <wp:positionV relativeFrom="paragraph">
                  <wp:posOffset>125730</wp:posOffset>
                </wp:positionV>
                <wp:extent cx="1307465" cy="382270"/>
                <wp:effectExtent l="0" t="0" r="6985" b="0"/>
                <wp:wrapNone/>
                <wp:docPr id="8" name="Tekstvak 8"/>
                <wp:cNvGraphicFramePr/>
                <a:graphic xmlns:a="http://schemas.openxmlformats.org/drawingml/2006/main">
                  <a:graphicData uri="http://schemas.microsoft.com/office/word/2010/wordprocessingShape">
                    <wps:wsp>
                      <wps:cNvSpPr txBox="1"/>
                      <wps:spPr>
                        <a:xfrm>
                          <a:off x="0" y="0"/>
                          <a:ext cx="1307465" cy="382270"/>
                        </a:xfrm>
                        <a:prstGeom prst="rect">
                          <a:avLst/>
                        </a:prstGeom>
                        <a:solidFill>
                          <a:sysClr val="window" lastClr="FFFFFF"/>
                        </a:solidFill>
                        <a:ln w="6350">
                          <a:noFill/>
                        </a:ln>
                        <a:effectLst/>
                      </wps:spPr>
                      <wps:txbx>
                        <w:txbxContent>
                          <w:p w14:paraId="7EC05D05" w14:textId="77777777" w:rsidR="00E94715" w:rsidRPr="0070363B" w:rsidRDefault="00E94715" w:rsidP="00E94715">
                            <w:pPr>
                              <w:rPr>
                                <w:sz w:val="32"/>
                                <w:szCs w:val="32"/>
                              </w:rPr>
                            </w:pPr>
                            <w:r>
                              <w:rPr>
                                <w:sz w:val="32"/>
                                <w:szCs w:val="32"/>
                              </w:rPr>
                              <w:t>Uitvoeren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09B8B5A" id="Tekstvak 8" o:spid="_x0000_s1028" type="#_x0000_t202" style="position:absolute;margin-left:350.25pt;margin-top:9.9pt;width:102.95pt;height:30.1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" fillcolor="window" stroked="f" strokeweight=".5pt">
                <v:textbox>
                  <w:txbxContent>
                    <w:p w14:paraId="7EC05D05" w14:textId="77777777" w:rsidR="00E94715" w:rsidRPr="0070363B" w:rsidRDefault="00E94715" w:rsidP="00E94715">
                      <w:pPr>
                        <w:rPr>
                          <w:sz w:val="32"/>
                          <w:szCs w:val="32"/>
                        </w:rPr>
                      </w:pPr>
                      <w:r>
                        <w:rPr>
                          <w:sz w:val="32"/>
                          <w:szCs w:val="32"/>
                        </w:rPr>
                        <w:t>Uitvoeren</w:t>
                      </w:r>
                    </w:p>
                  </w:txbxContent>
                </v:textbox>
              </v:shape>
            </w:pict>
          </mc:Fallback>
        </mc:AlternateContent>
      </w:r>
      <w:r w:rsidRPr="00B92739">
        <w:rPr>
          <w:noProof/>
          <w:color w:val="FFC000"/>
          <w:highlight w:val="red"/>
          <w:lang w:eastAsia="nl-NL"/>
        </w:rPr>
        <mc:AlternateContent>
          <mc:Choice Requires="wps">
            <w:drawing>
              <wp:anchor distT="0" distB="0" distL="114300" distR="114300" simplePos="0" relativeHeight="251666432" behindDoc="0" locked="0" layoutInCell="1" allowOverlap="1" wp14:anchorId="58CF9B2D" wp14:editId="2F80FFB1">
                <wp:simplePos x="0" y="0"/>
                <wp:positionH relativeFrom="column">
                  <wp:posOffset>2399296</wp:posOffset>
                </wp:positionH>
                <wp:positionV relativeFrom="paragraph">
                  <wp:posOffset>128949</wp:posOffset>
                </wp:positionV>
                <wp:extent cx="1158949" cy="382772"/>
                <wp:effectExtent l="0" t="0" r="3175" b="0"/>
                <wp:wrapNone/>
                <wp:docPr id="7" name="Tekstvak 7"/>
                <wp:cNvGraphicFramePr/>
                <a:graphic xmlns:a="http://schemas.openxmlformats.org/drawingml/2006/main">
                  <a:graphicData uri="http://schemas.microsoft.com/office/word/2010/wordprocessingShape">
                    <wps:wsp>
                      <wps:cNvSpPr txBox="1"/>
                      <wps:spPr>
                        <a:xfrm>
                          <a:off x="0" y="0"/>
                          <a:ext cx="1158949" cy="382772"/>
                        </a:xfrm>
                        <a:prstGeom prst="rect">
                          <a:avLst/>
                        </a:prstGeom>
                        <a:solidFill>
                          <a:sysClr val="window" lastClr="FFFFFF"/>
                        </a:solidFill>
                        <a:ln w="6350">
                          <a:noFill/>
                        </a:ln>
                        <a:effectLst/>
                      </wps:spPr>
                      <wps:txbx>
                        <w:txbxContent>
                          <w:p w14:paraId="66E22F1D" w14:textId="77777777" w:rsidR="00E94715" w:rsidRPr="0070363B" w:rsidRDefault="00E94715" w:rsidP="00E94715">
                            <w:pPr>
                              <w:rPr>
                                <w:sz w:val="32"/>
                                <w:szCs w:val="32"/>
                              </w:rPr>
                            </w:pPr>
                            <w:r>
                              <w:rPr>
                                <w:sz w:val="32"/>
                                <w:szCs w:val="32"/>
                              </w:rPr>
                              <w:t>Ontwerpen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8CF9B2D" id="Tekstvak 7" o:spid="_x0000_s1029" type="#_x0000_t202" style="position:absolute;margin-left:188.9pt;margin-top:10.15pt;width:91.25pt;height:30.1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" fillcolor="window" stroked="f" strokeweight=".5pt">
                <v:textbox>
                  <w:txbxContent>
                    <w:p w14:paraId="66E22F1D" w14:textId="77777777" w:rsidR="00E94715" w:rsidRPr="0070363B" w:rsidRDefault="00E94715" w:rsidP="00E94715">
                      <w:pPr>
                        <w:rPr>
                          <w:sz w:val="32"/>
                          <w:szCs w:val="32"/>
                        </w:rPr>
                      </w:pPr>
                      <w:r>
                        <w:rPr>
                          <w:sz w:val="32"/>
                          <w:szCs w:val="32"/>
                        </w:rPr>
                        <w:t>Ontwerpen</w:t>
                      </w:r>
                    </w:p>
                  </w:txbxContent>
                </v:textbox>
              </v:shape>
            </w:pict>
          </mc:Fallback>
        </mc:AlternateContent>
      </w:r>
    </w:p>
    <w:p w14:paraId="0FD70E3E" w14:textId="77777777" w:rsidR="00E94715" w:rsidRPr="00B92739" w:rsidRDefault="00E94715" w:rsidP="00E94715">
      <w:pPr>
        <w:rPr>
          <w:noProof/>
          <w:color w:val="FFC000"/>
          <w:lang w:eastAsia="nl-NL"/>
        </w:rPr>
      </w:pPr>
    </w:p>
    <w:p w14:paraId="484A0B28" w14:textId="77777777" w:rsidR="00E94715" w:rsidRPr="00B92739" w:rsidRDefault="00E94715" w:rsidP="00E94715">
      <w:pPr>
        <w:rPr>
          <w:noProof/>
          <w:color w:val="FFC000"/>
          <w:lang w:eastAsia="nl-NL"/>
        </w:rPr>
      </w:pPr>
    </w:p>
    <w:p w14:paraId="5B9AE4EE" w14:textId="77777777" w:rsidR="00E94715" w:rsidRPr="00B92739" w:rsidRDefault="00E94715" w:rsidP="00E94715">
      <w:pPr>
        <w:rPr>
          <w:noProof/>
          <w:color w:val="FFC000"/>
          <w:lang w:eastAsia="nl-NL"/>
        </w:rPr>
      </w:pPr>
    </w:p>
    <w:p w14:paraId="604D71C6" w14:textId="77777777" w:rsidR="00E94715" w:rsidRDefault="00E94715" w:rsidP="00E94715">
      <w:pPr>
        <w:rPr>
          <w:noProof/>
          <w:color w:val="0000FF"/>
          <w:lang w:eastAsia="nl-NL"/>
        </w:rPr>
      </w:pPr>
    </w:p>
    <w:p w14:paraId="1612A7AD" w14:textId="77777777" w:rsidR="00E94715" w:rsidRDefault="00E94715" w:rsidP="00E94715">
      <w:pPr>
        <w:rPr>
          <w:noProof/>
          <w:color w:val="0000FF"/>
          <w:lang w:eastAsia="nl-NL"/>
        </w:rPr>
      </w:pPr>
    </w:p>
    <w:p w14:paraId="64B75D28" w14:textId="77777777" w:rsidR="00E94715" w:rsidRDefault="00E94715" w:rsidP="00E94715">
      <w:pPr>
        <w:rPr>
          <w:noProof/>
          <w:color w:val="0000FF"/>
          <w:lang w:eastAsia="nl-NL"/>
        </w:rPr>
      </w:pPr>
    </w:p>
    <w:tbl>
      <w:tblPr>
        <w:tblStyle w:val="Tabel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691"/>
        <w:gridCol w:w="2551"/>
        <w:gridCol w:w="2111"/>
        <w:gridCol w:w="1719"/>
      </w:tblGrid>
      <w:tr w:rsidR="00E94715" w:rsidRPr="00DB5560" w14:paraId="4AD9D894" w14:textId="77777777" w:rsidTr="00016587">
        <w:tc>
          <w:tcPr>
            <w:tcW w:w="3536" w:type="dxa"/>
          </w:tcPr>
          <w:p w14:paraId="697DA20B" w14:textId="77777777" w:rsidR="00E94715" w:rsidRPr="00DB5560" w:rsidRDefault="00E94715" w:rsidP="00016587">
            <w:pPr>
              <w:rPr>
                <w:b/>
              </w:rPr>
            </w:pPr>
            <w:r w:rsidRPr="00DB5560">
              <w:rPr>
                <w:b/>
              </w:rPr>
              <w:t>Voorbereiden</w:t>
            </w:r>
          </w:p>
        </w:tc>
        <w:tc>
          <w:tcPr>
            <w:tcW w:w="3536" w:type="dxa"/>
          </w:tcPr>
          <w:p w14:paraId="13BE6A06" w14:textId="77777777" w:rsidR="00E94715" w:rsidRPr="00DB5560" w:rsidRDefault="00E94715" w:rsidP="00016587">
            <w:pPr>
              <w:rPr>
                <w:b/>
              </w:rPr>
            </w:pPr>
            <w:r w:rsidRPr="00DB5560">
              <w:rPr>
                <w:b/>
              </w:rPr>
              <w:t>Ontwerpen</w:t>
            </w:r>
          </w:p>
        </w:tc>
        <w:tc>
          <w:tcPr>
            <w:tcW w:w="3536" w:type="dxa"/>
          </w:tcPr>
          <w:p w14:paraId="0AF61C7C" w14:textId="77777777" w:rsidR="00E94715" w:rsidRPr="00DB5560" w:rsidRDefault="00E94715" w:rsidP="00016587">
            <w:pPr>
              <w:rPr>
                <w:b/>
              </w:rPr>
            </w:pPr>
            <w:r w:rsidRPr="00DB5560">
              <w:rPr>
                <w:b/>
              </w:rPr>
              <w:t>Uitvoeren</w:t>
            </w:r>
          </w:p>
        </w:tc>
        <w:tc>
          <w:tcPr>
            <w:tcW w:w="3536" w:type="dxa"/>
          </w:tcPr>
          <w:p w14:paraId="1EAF6C48" w14:textId="77777777" w:rsidR="00E94715" w:rsidRPr="00DB5560" w:rsidRDefault="00E94715" w:rsidP="00016587">
            <w:pPr>
              <w:rPr>
                <w:b/>
              </w:rPr>
            </w:pPr>
            <w:r w:rsidRPr="00DB5560">
              <w:rPr>
                <w:b/>
              </w:rPr>
              <w:t>Terugkijken</w:t>
            </w:r>
          </w:p>
        </w:tc>
      </w:tr>
      <w:tr w:rsidR="00E94715" w14:paraId="75C8E12A" w14:textId="77777777" w:rsidTr="00016587">
        <w:tc>
          <w:tcPr>
            <w:tcW w:w="3536" w:type="dxa"/>
          </w:tcPr>
          <w:p w14:paraId="2256781D" w14:textId="77777777" w:rsidR="00E94715" w:rsidRDefault="00E94715" w:rsidP="00016587">
            <w:r>
              <w:rPr>
                <w:noProof/>
                <w:lang w:eastAsia="nl-NL"/>
              </w:rPr>
              <mc:AlternateContent>
                <mc:Choice Requires="wps">
                  <w:drawing>
                    <wp:anchor distT="0" distB="0" distL="114300" distR="114300" simplePos="0" relativeHeight="251659264" behindDoc="0" locked="0" layoutInCell="1" allowOverlap="1" wp14:anchorId="02DDE3D3" wp14:editId="1579C3D0">
                      <wp:simplePos x="0" y="0"/>
                      <wp:positionH relativeFrom="column">
                        <wp:posOffset>775335</wp:posOffset>
                      </wp:positionH>
                      <wp:positionV relativeFrom="paragraph">
                        <wp:posOffset>92710</wp:posOffset>
                      </wp:positionV>
                      <wp:extent cx="339725" cy="584200"/>
                      <wp:effectExtent l="0" t="0" r="22225" b="25400"/>
                      <wp:wrapNone/>
                      <wp:docPr id="1" name="Rechteraccolade 1"/>
                      <wp:cNvGraphicFramePr/>
                      <a:graphic xmlns:a="http://schemas.openxmlformats.org/drawingml/2006/main">
                        <a:graphicData uri="http://schemas.microsoft.com/office/word/2010/wordprocessingShape">
                          <wps:wsp>
                            <wps:cNvSpPr/>
                            <wps:spPr>
                              <a:xfrm>
                                <a:off x="0" y="0"/>
                                <a:ext cx="339725" cy="58420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B6B718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echteraccolade 1" o:spid="_x0000_s1026" type="#_x0000_t88" style="position:absolute;margin-left:61.05pt;margin-top:7.3pt;width:26.75pt;height:4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" adj="1047" strokecolor="#6c939f [3044]"/>
                  </w:pict>
                </mc:Fallback>
              </mc:AlternateContent>
            </w:r>
          </w:p>
          <w:p w14:paraId="6A4ABBE9" w14:textId="77777777" w:rsidR="00E94715" w:rsidRDefault="00E94715" w:rsidP="00016587">
            <w:r>
              <w:rPr>
                <w:noProof/>
                <w:lang w:eastAsia="nl-NL"/>
              </w:rPr>
              <mc:AlternateContent>
                <mc:Choice Requires="wps">
                  <w:drawing>
                    <wp:anchor distT="0" distB="0" distL="114300" distR="114300" simplePos="0" relativeHeight="251663360" behindDoc="1" locked="0" layoutInCell="1" allowOverlap="1" wp14:anchorId="7B59B1D7" wp14:editId="3B088D8D">
                      <wp:simplePos x="0" y="0"/>
                      <wp:positionH relativeFrom="column">
                        <wp:posOffset>1184275</wp:posOffset>
                      </wp:positionH>
                      <wp:positionV relativeFrom="paragraph">
                        <wp:posOffset>59690</wp:posOffset>
                      </wp:positionV>
                      <wp:extent cx="796925" cy="297711"/>
                      <wp:effectExtent l="0" t="0" r="22225" b="26670"/>
                      <wp:wrapTight wrapText="bothSides">
                        <wp:wrapPolygon edited="0">
                          <wp:start x="0" y="0"/>
                          <wp:lineTo x="0" y="22154"/>
                          <wp:lineTo x="21686" y="22154"/>
                          <wp:lineTo x="21686" y="0"/>
                          <wp:lineTo x="0" y="0"/>
                        </wp:wrapPolygon>
                      </wp:wrapTight>
                      <wp:docPr id="10" name="Tekstvak 10"/>
                      <wp:cNvGraphicFramePr/>
                      <a:graphic xmlns:a="http://schemas.openxmlformats.org/drawingml/2006/main">
                        <a:graphicData uri="http://schemas.microsoft.com/office/word/2010/wordprocessingShape">
                          <wps:wsp>
                            <wps:cNvSpPr txBox="1"/>
                            <wps:spPr>
                              <a:xfrm>
                                <a:off x="0" y="0"/>
                                <a:ext cx="796925" cy="29771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809AC41" w14:textId="77777777" w:rsidR="00E94715" w:rsidRDefault="00E94715" w:rsidP="00E94715">
                                  <w:r>
                                    <w:t>Draaiboek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59B1D7" id="Tekstvak 10" o:spid="_x0000_s1030" type="#_x0000_t202" style="position:absolute;margin-left:93.25pt;margin-top:4.7pt;width:62.75pt;height:23.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" fillcolor="white [3201]" strokeweight=".5pt">
                      <v:textbox>
                        <w:txbxContent>
                          <w:p w14:paraId="5809AC41" w14:textId="77777777" w:rsidR="00E94715" w:rsidRDefault="00E94715" w:rsidP="00E94715">
                            <w:r>
                              <w:t>Draaiboek</w:t>
                            </w:r>
                          </w:p>
                        </w:txbxContent>
                      </v:textbox>
                      <w10:wrap type="tight"/>
                    </v:shape>
                  </w:pict>
                </mc:Fallback>
              </mc:AlternateContent>
            </w:r>
            <w:r>
              <w:t>Plan van eisen</w:t>
            </w:r>
          </w:p>
          <w:p w14:paraId="5017CF82" w14:textId="77777777" w:rsidR="00E94715" w:rsidRDefault="00E94715" w:rsidP="00016587">
            <w:r>
              <w:t>Planning</w:t>
            </w:r>
          </w:p>
          <w:p w14:paraId="3C807D5A" w14:textId="77777777" w:rsidR="00E94715" w:rsidRDefault="00E94715" w:rsidP="00016587">
            <w:r>
              <w:t>Budget</w:t>
            </w:r>
          </w:p>
          <w:p w14:paraId="2855B858" w14:textId="77777777" w:rsidR="00E94715" w:rsidRDefault="00E94715" w:rsidP="00016587"/>
          <w:p w14:paraId="7B8DC8DA" w14:textId="77777777" w:rsidR="00E94715" w:rsidRDefault="00E94715" w:rsidP="00016587">
            <w:r>
              <w:t>Innovatieve stijl</w:t>
            </w:r>
          </w:p>
          <w:p w14:paraId="095F5EF1" w14:textId="77777777" w:rsidR="00E94715" w:rsidRDefault="00E94715" w:rsidP="00016587">
            <w:r>
              <w:t>Inspiratiebeeld/mindmap</w:t>
            </w:r>
          </w:p>
        </w:tc>
        <w:tc>
          <w:tcPr>
            <w:tcW w:w="3536" w:type="dxa"/>
          </w:tcPr>
          <w:p w14:paraId="2AC9EDE3" w14:textId="77777777" w:rsidR="00E94715" w:rsidRDefault="00E94715" w:rsidP="00016587"/>
          <w:p w14:paraId="1FB7E8FF" w14:textId="77777777" w:rsidR="00E94715" w:rsidRDefault="00E94715" w:rsidP="00016587">
            <w:r>
              <w:t>Schetsen 2D/3D</w:t>
            </w:r>
          </w:p>
          <w:p w14:paraId="6D7235B5" w14:textId="77777777" w:rsidR="00E94715" w:rsidRDefault="00E94715" w:rsidP="00016587">
            <w:r>
              <w:t>Ontwerpen</w:t>
            </w:r>
          </w:p>
          <w:p w14:paraId="51834E00" w14:textId="77777777" w:rsidR="00E94715" w:rsidRDefault="00E94715" w:rsidP="00E94715">
            <w:pPr>
              <w:pStyle w:val="Lijstalinea"/>
              <w:numPr>
                <w:ilvl w:val="0"/>
                <w:numId w:val="18"/>
              </w:numPr>
            </w:pPr>
            <w:r>
              <w:t>Materiaalkeuze</w:t>
            </w:r>
          </w:p>
          <w:p w14:paraId="3554298C" w14:textId="77777777" w:rsidR="00E94715" w:rsidRDefault="00E94715" w:rsidP="00E94715">
            <w:pPr>
              <w:pStyle w:val="Lijstalinea"/>
              <w:numPr>
                <w:ilvl w:val="0"/>
                <w:numId w:val="18"/>
              </w:numPr>
            </w:pPr>
            <w:r>
              <w:t>Technieken</w:t>
            </w:r>
          </w:p>
          <w:p w14:paraId="78CAA7A3" w14:textId="77777777" w:rsidR="00E94715" w:rsidRDefault="00E94715" w:rsidP="00E94715">
            <w:pPr>
              <w:pStyle w:val="Lijstalinea"/>
              <w:numPr>
                <w:ilvl w:val="0"/>
                <w:numId w:val="18"/>
              </w:numPr>
            </w:pPr>
            <w:r>
              <w:t>Vormgeving</w:t>
            </w:r>
          </w:p>
          <w:p w14:paraId="118E18DF" w14:textId="77777777" w:rsidR="00E94715" w:rsidRDefault="00E94715" w:rsidP="00016587">
            <w:pPr>
              <w:pStyle w:val="Lijstalinea"/>
            </w:pPr>
          </w:p>
        </w:tc>
        <w:tc>
          <w:tcPr>
            <w:tcW w:w="3536" w:type="dxa"/>
          </w:tcPr>
          <w:p w14:paraId="135CD1D8" w14:textId="77777777" w:rsidR="00E94715" w:rsidRDefault="00E94715" w:rsidP="00016587"/>
          <w:p w14:paraId="6AEB1319" w14:textId="77777777" w:rsidR="00E94715" w:rsidRDefault="00E94715" w:rsidP="00016587">
            <w:r>
              <w:t>Uitleg/toelichting</w:t>
            </w:r>
          </w:p>
          <w:p w14:paraId="574898CC" w14:textId="77777777" w:rsidR="00E94715" w:rsidRDefault="00E94715" w:rsidP="00016587">
            <w:r>
              <w:t>Uitvoering</w:t>
            </w:r>
          </w:p>
          <w:p w14:paraId="171AA78C" w14:textId="77777777" w:rsidR="00E94715" w:rsidRDefault="00E94715" w:rsidP="00016587">
            <w:r>
              <w:t>Afronding</w:t>
            </w:r>
          </w:p>
          <w:p w14:paraId="749A6CBD" w14:textId="77777777" w:rsidR="00E94715" w:rsidRDefault="00E94715" w:rsidP="00016587">
            <w:r>
              <w:t>Terugkoppeling</w:t>
            </w:r>
          </w:p>
        </w:tc>
        <w:tc>
          <w:tcPr>
            <w:tcW w:w="3536" w:type="dxa"/>
          </w:tcPr>
          <w:p w14:paraId="634A886B" w14:textId="77777777" w:rsidR="00E94715" w:rsidRDefault="00E94715" w:rsidP="00016587"/>
          <w:p w14:paraId="3D605128" w14:textId="77777777" w:rsidR="00E94715" w:rsidRDefault="00E94715" w:rsidP="00016587">
            <w:r>
              <w:t>Beslissingen noemen</w:t>
            </w:r>
          </w:p>
          <w:p w14:paraId="33162EAB" w14:textId="77777777" w:rsidR="00E94715" w:rsidRDefault="00E94715" w:rsidP="00016587">
            <w:r>
              <w:t xml:space="preserve">Motiveren </w:t>
            </w:r>
          </w:p>
          <w:p w14:paraId="7509265E" w14:textId="77777777" w:rsidR="00E94715" w:rsidRDefault="00E94715" w:rsidP="00016587">
            <w:r>
              <w:t>Evalueren</w:t>
            </w:r>
          </w:p>
          <w:p w14:paraId="7B11D297" w14:textId="77777777" w:rsidR="00E94715" w:rsidRDefault="00E94715" w:rsidP="00016587">
            <w:r>
              <w:t>Reflecteren</w:t>
            </w:r>
          </w:p>
        </w:tc>
      </w:tr>
    </w:tbl>
    <w:p w14:paraId="5BA77672" w14:textId="77777777" w:rsidR="00E50377" w:rsidRDefault="00E50377" w:rsidP="00B14887"/>
    <w:sectPr w:rsidR="00E50377" w:rsidSect="00E43A27">
      <w:headerReference w:type="default" r:id="rId14"/>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 w:author="Wendy de Bruin" w:date="2017-06-27T21:53:00Z" w:initials="WdB">
    <w:p w14:paraId="6898DF70" w14:textId="0B3C9066" w:rsidR="00E5244C" w:rsidRDefault="00E5244C">
      <w:pPr>
        <w:pStyle w:val="Tekstopmerking"/>
      </w:pPr>
      <w:r>
        <w:rPr>
          <w:rStyle w:val="Verwijzingopmerking"/>
        </w:rPr>
        <w:annotationRef/>
      </w:r>
      <w:r w:rsidR="004B268F">
        <w:t>Kijk uit met de term overdragen, dan geeft al snel het gevoel van eenrichtingsverkeer.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898DF7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81D954" w14:textId="77777777" w:rsidR="007B2709" w:rsidRDefault="007B2709" w:rsidP="00EA57C8">
      <w:pPr>
        <w:spacing w:after="0" w:line="240" w:lineRule="auto"/>
      </w:pPr>
      <w:r>
        <w:separator/>
      </w:r>
    </w:p>
  </w:endnote>
  <w:endnote w:type="continuationSeparator" w:id="0">
    <w:p w14:paraId="5ADDE62C" w14:textId="77777777" w:rsidR="007B2709" w:rsidRDefault="007B2709"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anukO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529516"/>
      <w:docPartObj>
        <w:docPartGallery w:val="Page Numbers (Bottom of Page)"/>
        <w:docPartUnique/>
      </w:docPartObj>
    </w:sdtPr>
    <w:sdtEndPr>
      <w:rPr>
        <w:rFonts w:ascii="Arial" w:hAnsi="Arial" w:cs="Arial"/>
        <w:sz w:val="20"/>
        <w:szCs w:val="20"/>
      </w:rPr>
    </w:sdtEndPr>
    <w:sdtContent>
      <w:p w14:paraId="1ABBC36D" w14:textId="6F842CE6" w:rsidR="006F5502" w:rsidRDefault="006F5502">
        <w:pPr>
          <w:pStyle w:val="Voettekst"/>
          <w:jc w:val="right"/>
        </w:pPr>
        <w:r w:rsidRPr="003132A0">
          <w:rPr>
            <w:rFonts w:ascii="Arial" w:hAnsi="Arial" w:cs="Arial"/>
            <w:sz w:val="20"/>
            <w:szCs w:val="20"/>
          </w:rPr>
          <w:fldChar w:fldCharType="begin"/>
        </w:r>
        <w:r w:rsidRPr="003132A0">
          <w:rPr>
            <w:rFonts w:ascii="Arial" w:hAnsi="Arial" w:cs="Arial"/>
            <w:sz w:val="20"/>
            <w:szCs w:val="20"/>
          </w:rPr>
          <w:instrText>PAGE   \* MERGEFORMAT</w:instrText>
        </w:r>
        <w:r w:rsidRPr="003132A0">
          <w:rPr>
            <w:rFonts w:ascii="Arial" w:hAnsi="Arial" w:cs="Arial"/>
            <w:sz w:val="20"/>
            <w:szCs w:val="20"/>
          </w:rPr>
          <w:fldChar w:fldCharType="separate"/>
        </w:r>
        <w:r w:rsidR="00C777BC">
          <w:rPr>
            <w:rFonts w:ascii="Arial" w:hAnsi="Arial" w:cs="Arial"/>
            <w:noProof/>
            <w:sz w:val="20"/>
            <w:szCs w:val="20"/>
          </w:rPr>
          <w:t>5</w:t>
        </w:r>
        <w:r w:rsidRPr="003132A0">
          <w:rPr>
            <w:rFonts w:ascii="Arial" w:hAnsi="Arial" w:cs="Arial"/>
            <w:sz w:val="20"/>
            <w:szCs w:val="20"/>
          </w:rPr>
          <w:fldChar w:fldCharType="end"/>
        </w:r>
      </w:p>
    </w:sdtContent>
  </w:sdt>
  <w:p w14:paraId="3044E3D2" w14:textId="77777777" w:rsidR="006F5502" w:rsidRDefault="006F550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503FB1" w14:textId="77777777" w:rsidR="007B2709" w:rsidRDefault="007B2709" w:rsidP="00EA57C8">
      <w:pPr>
        <w:spacing w:after="0" w:line="240" w:lineRule="auto"/>
      </w:pPr>
      <w:r>
        <w:separator/>
      </w:r>
    </w:p>
  </w:footnote>
  <w:footnote w:type="continuationSeparator" w:id="0">
    <w:p w14:paraId="7CF200A5" w14:textId="77777777" w:rsidR="007B2709" w:rsidRDefault="007B2709"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21FDB" w14:textId="77777777" w:rsidR="006F5502" w:rsidRDefault="006F5502"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C088D"/>
    <w:multiLevelType w:val="hybridMultilevel"/>
    <w:tmpl w:val="55ECB8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502B94"/>
    <w:multiLevelType w:val="hybridMultilevel"/>
    <w:tmpl w:val="57BC2C0E"/>
    <w:lvl w:ilvl="0" w:tplc="8C30A43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6C2662E"/>
    <w:multiLevelType w:val="hybridMultilevel"/>
    <w:tmpl w:val="8AD81BCA"/>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4"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F4A41C3"/>
    <w:multiLevelType w:val="hybridMultilevel"/>
    <w:tmpl w:val="2696B5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2574F67"/>
    <w:multiLevelType w:val="hybridMultilevel"/>
    <w:tmpl w:val="DBD4ED08"/>
    <w:lvl w:ilvl="0" w:tplc="8C30A43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344288A"/>
    <w:multiLevelType w:val="hybridMultilevel"/>
    <w:tmpl w:val="C5BC7A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49D0A30"/>
    <w:multiLevelType w:val="hybridMultilevel"/>
    <w:tmpl w:val="76C8406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73A6BFC"/>
    <w:multiLevelType w:val="multilevel"/>
    <w:tmpl w:val="C0785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6707D32"/>
    <w:multiLevelType w:val="hybridMultilevel"/>
    <w:tmpl w:val="55CE1E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6F6154A"/>
    <w:multiLevelType w:val="hybridMultilevel"/>
    <w:tmpl w:val="283E57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18"/>
  </w:num>
  <w:num w:numId="4">
    <w:abstractNumId w:val="16"/>
  </w:num>
  <w:num w:numId="5">
    <w:abstractNumId w:val="19"/>
  </w:num>
  <w:num w:numId="6">
    <w:abstractNumId w:val="14"/>
  </w:num>
  <w:num w:numId="7">
    <w:abstractNumId w:val="10"/>
  </w:num>
  <w:num w:numId="8">
    <w:abstractNumId w:val="15"/>
  </w:num>
  <w:num w:numId="9">
    <w:abstractNumId w:val="1"/>
  </w:num>
  <w:num w:numId="10">
    <w:abstractNumId w:val="9"/>
  </w:num>
  <w:num w:numId="11">
    <w:abstractNumId w:val="11"/>
  </w:num>
  <w:num w:numId="12">
    <w:abstractNumId w:val="4"/>
  </w:num>
  <w:num w:numId="13">
    <w:abstractNumId w:val="17"/>
  </w:num>
  <w:num w:numId="14">
    <w:abstractNumId w:val="3"/>
  </w:num>
  <w:num w:numId="15">
    <w:abstractNumId w:val="12"/>
  </w:num>
  <w:num w:numId="16">
    <w:abstractNumId w:val="0"/>
  </w:num>
  <w:num w:numId="17">
    <w:abstractNumId w:val="2"/>
  </w:num>
  <w:num w:numId="18">
    <w:abstractNumId w:val="5"/>
  </w:num>
  <w:num w:numId="19">
    <w:abstractNumId w:val="6"/>
  </w:num>
  <w:num w:numId="20">
    <w:abstractNumId w:val="8"/>
  </w:num>
  <w:num w:numId="21">
    <w:abstractNumId w:val="20"/>
  </w:num>
  <w:num w:numId="22">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endy de Bruin">
    <w15:presenceInfo w15:providerId="AD" w15:userId="S-1-5-21-3593168026-1907165196-1121071397-37848"/>
  </w15:person>
  <w15:person w15:author="Bianca Harink">
    <w15:presenceInfo w15:providerId="AD" w15:userId="S-1-5-21-3593168026-1907165196-1121071397-18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15A5A"/>
    <w:rsid w:val="00015C17"/>
    <w:rsid w:val="000621ED"/>
    <w:rsid w:val="00097C84"/>
    <w:rsid w:val="000B0E7B"/>
    <w:rsid w:val="000B589E"/>
    <w:rsid w:val="000E58A8"/>
    <w:rsid w:val="000F3056"/>
    <w:rsid w:val="00100175"/>
    <w:rsid w:val="00102278"/>
    <w:rsid w:val="00114AB0"/>
    <w:rsid w:val="001255E7"/>
    <w:rsid w:val="00131AEA"/>
    <w:rsid w:val="00144203"/>
    <w:rsid w:val="00190E01"/>
    <w:rsid w:val="00192E5D"/>
    <w:rsid w:val="001C261C"/>
    <w:rsid w:val="001F4062"/>
    <w:rsid w:val="002111CC"/>
    <w:rsid w:val="00225168"/>
    <w:rsid w:val="00233E4F"/>
    <w:rsid w:val="00255C31"/>
    <w:rsid w:val="002605AF"/>
    <w:rsid w:val="00274044"/>
    <w:rsid w:val="002913AF"/>
    <w:rsid w:val="002B3C8F"/>
    <w:rsid w:val="002B512A"/>
    <w:rsid w:val="002C3C81"/>
    <w:rsid w:val="002D5AEC"/>
    <w:rsid w:val="00302DB2"/>
    <w:rsid w:val="003132A0"/>
    <w:rsid w:val="00315302"/>
    <w:rsid w:val="00326ED0"/>
    <w:rsid w:val="00331E3D"/>
    <w:rsid w:val="0033323A"/>
    <w:rsid w:val="00352EAD"/>
    <w:rsid w:val="00390129"/>
    <w:rsid w:val="00412B71"/>
    <w:rsid w:val="00467009"/>
    <w:rsid w:val="00485EF3"/>
    <w:rsid w:val="00491073"/>
    <w:rsid w:val="004A6B94"/>
    <w:rsid w:val="004B268F"/>
    <w:rsid w:val="004B2F3A"/>
    <w:rsid w:val="004B5C2A"/>
    <w:rsid w:val="004C7938"/>
    <w:rsid w:val="004D6579"/>
    <w:rsid w:val="004F0801"/>
    <w:rsid w:val="005360C8"/>
    <w:rsid w:val="005368BA"/>
    <w:rsid w:val="0054376C"/>
    <w:rsid w:val="0055479B"/>
    <w:rsid w:val="005A12CD"/>
    <w:rsid w:val="005B0E01"/>
    <w:rsid w:val="005C587C"/>
    <w:rsid w:val="005D753A"/>
    <w:rsid w:val="005E0B01"/>
    <w:rsid w:val="005E3DAD"/>
    <w:rsid w:val="00604AD2"/>
    <w:rsid w:val="00643827"/>
    <w:rsid w:val="00666141"/>
    <w:rsid w:val="00671640"/>
    <w:rsid w:val="00676C48"/>
    <w:rsid w:val="00680F3E"/>
    <w:rsid w:val="00687BE3"/>
    <w:rsid w:val="006A313A"/>
    <w:rsid w:val="006B6142"/>
    <w:rsid w:val="006C6A08"/>
    <w:rsid w:val="006D0A92"/>
    <w:rsid w:val="006D7593"/>
    <w:rsid w:val="006F5502"/>
    <w:rsid w:val="00752157"/>
    <w:rsid w:val="00756416"/>
    <w:rsid w:val="0075791E"/>
    <w:rsid w:val="00786B8C"/>
    <w:rsid w:val="007A4686"/>
    <w:rsid w:val="007B0FE1"/>
    <w:rsid w:val="007B2709"/>
    <w:rsid w:val="007B604E"/>
    <w:rsid w:val="00820E94"/>
    <w:rsid w:val="008A534C"/>
    <w:rsid w:val="008A738C"/>
    <w:rsid w:val="008B51B5"/>
    <w:rsid w:val="009166F4"/>
    <w:rsid w:val="00940B88"/>
    <w:rsid w:val="009917D6"/>
    <w:rsid w:val="009B7149"/>
    <w:rsid w:val="009F6AC2"/>
    <w:rsid w:val="00A00EA9"/>
    <w:rsid w:val="00A10937"/>
    <w:rsid w:val="00A1311D"/>
    <w:rsid w:val="00A311BC"/>
    <w:rsid w:val="00A640FE"/>
    <w:rsid w:val="00AD5E01"/>
    <w:rsid w:val="00AD66D2"/>
    <w:rsid w:val="00AD744A"/>
    <w:rsid w:val="00AF28C3"/>
    <w:rsid w:val="00AF3CD5"/>
    <w:rsid w:val="00B01D41"/>
    <w:rsid w:val="00B14887"/>
    <w:rsid w:val="00B40CE3"/>
    <w:rsid w:val="00B92957"/>
    <w:rsid w:val="00BA1A48"/>
    <w:rsid w:val="00BB2D87"/>
    <w:rsid w:val="00BD2B23"/>
    <w:rsid w:val="00BE6F94"/>
    <w:rsid w:val="00C10572"/>
    <w:rsid w:val="00C11152"/>
    <w:rsid w:val="00C33B42"/>
    <w:rsid w:val="00C41270"/>
    <w:rsid w:val="00C42882"/>
    <w:rsid w:val="00C60222"/>
    <w:rsid w:val="00C6458F"/>
    <w:rsid w:val="00C73F47"/>
    <w:rsid w:val="00C777BC"/>
    <w:rsid w:val="00C83D2B"/>
    <w:rsid w:val="00C93B65"/>
    <w:rsid w:val="00CE68AF"/>
    <w:rsid w:val="00CF415A"/>
    <w:rsid w:val="00CF755B"/>
    <w:rsid w:val="00D35C19"/>
    <w:rsid w:val="00D446A3"/>
    <w:rsid w:val="00D87A22"/>
    <w:rsid w:val="00DC36D4"/>
    <w:rsid w:val="00DC7A46"/>
    <w:rsid w:val="00DD1101"/>
    <w:rsid w:val="00DD110C"/>
    <w:rsid w:val="00DF3700"/>
    <w:rsid w:val="00DF3ACC"/>
    <w:rsid w:val="00E32364"/>
    <w:rsid w:val="00E35903"/>
    <w:rsid w:val="00E43A27"/>
    <w:rsid w:val="00E50377"/>
    <w:rsid w:val="00E50C45"/>
    <w:rsid w:val="00E5244C"/>
    <w:rsid w:val="00E94715"/>
    <w:rsid w:val="00EA57C8"/>
    <w:rsid w:val="00EA5E29"/>
    <w:rsid w:val="00F30B57"/>
    <w:rsid w:val="00F35936"/>
    <w:rsid w:val="00F61853"/>
    <w:rsid w:val="00F929B0"/>
    <w:rsid w:val="00F9558E"/>
    <w:rsid w:val="00FA5DE2"/>
    <w:rsid w:val="00FC3B51"/>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00F3A8"/>
  <w15:docId w15:val="{27FD5323-6BC6-4B66-B79D-8AED03D78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3" w:uiPriority="9"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paragraph" w:styleId="Kop3">
    <w:name w:val="heading 3"/>
    <w:basedOn w:val="Standaard"/>
    <w:link w:val="Kop3Char"/>
    <w:uiPriority w:val="9"/>
    <w:qFormat/>
    <w:rsid w:val="002B512A"/>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character" w:styleId="Zwaar">
    <w:name w:val="Strong"/>
    <w:basedOn w:val="Standaardalinea-lettertype"/>
    <w:uiPriority w:val="22"/>
    <w:qFormat/>
    <w:rsid w:val="002B512A"/>
    <w:rPr>
      <w:b/>
      <w:bCs/>
    </w:rPr>
  </w:style>
  <w:style w:type="character" w:customStyle="1" w:styleId="Kop3Char">
    <w:name w:val="Kop 3 Char"/>
    <w:basedOn w:val="Standaardalinea-lettertype"/>
    <w:link w:val="Kop3"/>
    <w:uiPriority w:val="9"/>
    <w:rsid w:val="002B512A"/>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2B512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western">
    <w:name w:val="western"/>
    <w:basedOn w:val="Standaard"/>
    <w:rsid w:val="002B512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Revisie">
    <w:name w:val="Revision"/>
    <w:hidden/>
    <w:semiHidden/>
    <w:rsid w:val="00F618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502817589">
      <w:bodyDiv w:val="1"/>
      <w:marLeft w:val="0"/>
      <w:marRight w:val="0"/>
      <w:marTop w:val="0"/>
      <w:marBottom w:val="0"/>
      <w:divBdr>
        <w:top w:val="none" w:sz="0" w:space="0" w:color="auto"/>
        <w:left w:val="none" w:sz="0" w:space="0" w:color="auto"/>
        <w:bottom w:val="none" w:sz="0" w:space="0" w:color="auto"/>
        <w:right w:val="none" w:sz="0" w:space="0" w:color="auto"/>
      </w:divBdr>
      <w:divsChild>
        <w:div w:id="2127498953">
          <w:marLeft w:val="0"/>
          <w:marRight w:val="0"/>
          <w:marTop w:val="0"/>
          <w:marBottom w:val="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8c204fd9-28d1-4b23-87e5-4d5424a0d918">INTRA-55-5208</_dlc_DocId>
    <_dlc_DocIdUrl xmlns="8c204fd9-28d1-4b23-87e5-4d5424a0d918">
      <Url>https://sp.aoc-oost.nl/sites/intranet/projecten/werkveld_en_expertgroepen/_layouts/DocIdRedir.aspx?ID=INTRA-55-5208</Url>
      <Description>INTRA-55-5208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Word" ma:contentTypeID="0x0101008E983B3B81609348B69B78CCD9F5CBB3" ma:contentTypeVersion="2" ma:contentTypeDescription="Een nieuw document maken" ma:contentTypeScope="" ma:versionID="c628ac4e1bec77af641391f3a4776fe4">
  <xsd:schema xmlns:xsd="http://www.w3.org/2001/XMLSchema" xmlns:xs="http://www.w3.org/2001/XMLSchema" xmlns:p="http://schemas.microsoft.com/office/2006/metadata/properties" xmlns:ns2="8c204fd9-28d1-4b23-87e5-4d5424a0d918" xmlns:ns3="http://schemas.microsoft.com/sharepoint/v4" targetNamespace="http://schemas.microsoft.com/office/2006/metadata/properties" ma:root="true" ma:fieldsID="01ee938aac587e9a0cf89c4c2b71b77b" ns2:_="" ns3:_="">
    <xsd:import namespace="8c204fd9-28d1-4b23-87e5-4d5424a0d9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1773E-01D4-45D0-9766-93DFEDF200AA}">
  <ds:schemaRefs>
    <ds:schemaRef ds:uri="http://schemas.microsoft.com/sharepoint/events"/>
  </ds:schemaRefs>
</ds:datastoreItem>
</file>

<file path=customXml/itemProps2.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3.xml><?xml version="1.0" encoding="utf-8"?>
<ds:datastoreItem xmlns:ds="http://schemas.openxmlformats.org/officeDocument/2006/customXml" ds:itemID="{1A4959DA-1F4F-44FC-915E-DCB2A62CF29C}">
  <ds:schemaRefs>
    <ds:schemaRef ds:uri="http://purl.org/dc/dcmitype/"/>
    <ds:schemaRef ds:uri="http://schemas.microsoft.com/office/2006/metadata/properties"/>
    <ds:schemaRef ds:uri="http://purl.org/dc/terms/"/>
    <ds:schemaRef ds:uri="http://schemas.microsoft.com/office/2006/documentManagement/types"/>
    <ds:schemaRef ds:uri="http://schemas.microsoft.com/sharepoint/v4"/>
    <ds:schemaRef ds:uri="http://schemas.microsoft.com/office/infopath/2007/PartnerControls"/>
    <ds:schemaRef ds:uri="http://www.w3.org/XML/1998/namespace"/>
    <ds:schemaRef ds:uri="http://schemas.openxmlformats.org/package/2006/metadata/core-properties"/>
    <ds:schemaRef ds:uri="8c204fd9-28d1-4b23-87e5-4d5424a0d918"/>
    <ds:schemaRef ds:uri="http://purl.org/dc/elements/1.1/"/>
  </ds:schemaRefs>
</ds:datastoreItem>
</file>

<file path=customXml/itemProps4.xml><?xml version="1.0" encoding="utf-8"?>
<ds:datastoreItem xmlns:ds="http://schemas.openxmlformats.org/officeDocument/2006/customXml" ds:itemID="{EB909FE3-25D8-40F5-9CC6-B951217D8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70EA2A0-CC64-46C4-84F1-B1FC23AF6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916</Words>
  <Characters>5039</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Bianca Harink</cp:lastModifiedBy>
  <cp:revision>5</cp:revision>
  <cp:lastPrinted>2015-12-10T13:27:00Z</cp:lastPrinted>
  <dcterms:created xsi:type="dcterms:W3CDTF">2017-09-07T07:54:00Z</dcterms:created>
  <dcterms:modified xsi:type="dcterms:W3CDTF">2017-09-07T08:24:00Z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0x0101008E983B3B81609348B69B78CCD9F5CBB3</vt:lpwstr>
  </property>
  <property fmtid="{D5CDD505-2E9C-101B-9397-08002B2CF9AE}" pid="3" name="_dlc_DocIdItemGuid">
    <vt:lpwstr>18c0fe94-9a30-494c-bbda-1c240b7b8a7a</vt:lpwstr>
  </property>
</Properties>
</file>