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74561688" w:rsidR="00EA57C8" w:rsidRPr="003B0BC3" w:rsidRDefault="00E52117" w:rsidP="0091237B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Trendanalyse</w:t>
            </w:r>
            <w:r w:rsidR="00A43F3F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="00A43F3F">
              <w:rPr>
                <w:rFonts w:ascii="Arial" w:hAnsi="Arial" w:cs="Arial"/>
                <w:b/>
                <w:i/>
                <w:sz w:val="32"/>
                <w:szCs w:val="32"/>
              </w:rPr>
              <w:t>niv</w:t>
            </w:r>
            <w:proofErr w:type="spellEnd"/>
            <w:r w:rsidR="00A43F3F">
              <w:rPr>
                <w:rFonts w:ascii="Arial" w:hAnsi="Arial" w:cs="Arial"/>
                <w:b/>
                <w:i/>
                <w:sz w:val="32"/>
                <w:szCs w:val="32"/>
              </w:rPr>
              <w:t>. 3 en 4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7CD61D3C" w14:textId="77777777" w:rsidR="00F3000E" w:rsidRDefault="00F3000E" w:rsidP="0074260F">
            <w:pPr>
              <w:shd w:val="clear" w:color="auto" w:fill="FFFFFF" w:themeFill="background1"/>
              <w:rPr>
                <w:rFonts w:ascii="SanukOT" w:hAnsi="SanukOT" w:cs="SanukOT"/>
                <w:sz w:val="18"/>
                <w:szCs w:val="18"/>
              </w:rPr>
            </w:pPr>
          </w:p>
          <w:p w14:paraId="2A007960" w14:textId="77777777" w:rsidR="00A401CE" w:rsidRDefault="00F3000E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F3000E">
              <w:rPr>
                <w:rFonts w:ascii="Arial" w:hAnsi="Arial" w:cs="Arial"/>
                <w:sz w:val="20"/>
                <w:szCs w:val="20"/>
              </w:rPr>
              <w:t>P3-K1-W1 Bepaalt assortiment/inkoopbeleid</w:t>
            </w:r>
          </w:p>
          <w:p w14:paraId="794F33B8" w14:textId="6F7D039C" w:rsidR="00F3000E" w:rsidRPr="00F3000E" w:rsidRDefault="00F3000E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3853E989" w14:textId="7C8F9A90" w:rsidR="00A868E6" w:rsidRDefault="00562A13" w:rsidP="00494B70">
            <w:r>
              <w:t>Elk bedrijf</w:t>
            </w:r>
            <w:r w:rsidR="0074260F">
              <w:t xml:space="preserve"> heeft te maken met trends. De gekozen trends moeten aansluiten bij de klant, zodat de klant zich herkent in het bedrijf. In deze opdracht onderzoeken we welke trends in </w:t>
            </w:r>
            <w:r>
              <w:t>jouw</w:t>
            </w:r>
            <w:r w:rsidR="0074260F">
              <w:t xml:space="preserve"> BPV-bedrijf te herkennen zijn.</w:t>
            </w:r>
          </w:p>
          <w:p w14:paraId="7B2CD620" w14:textId="6A7C2993" w:rsidR="00494B70" w:rsidRPr="00A868E6" w:rsidRDefault="00494B70" w:rsidP="00494B70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27FE9C62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1304A780" w14:textId="56487602" w:rsidR="003411FB" w:rsidRPr="00D34DFA" w:rsidRDefault="00AC3746" w:rsidP="00223C08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Welke trends herken je in het BPV-bedrijf? </w:t>
            </w:r>
            <w:r w:rsidR="00E00749">
              <w:t xml:space="preserve">Kies er 2 uit. </w:t>
            </w: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2772323B" w14:textId="3DE6E6BF" w:rsidR="004D1292" w:rsidRDefault="00186E0D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Noteer van</w:t>
            </w:r>
            <w:r w:rsidR="00E00749">
              <w:t xml:space="preserve"> deze 2 trends: vorm, kleur, materiaal en een beknopte omschrijving</w:t>
            </w:r>
            <w:r>
              <w:t xml:space="preserve"> over sfeer/gevoel/emotie</w:t>
            </w:r>
            <w:r w:rsidR="00E00749">
              <w:t>.</w:t>
            </w:r>
          </w:p>
          <w:p w14:paraId="42C578DD" w14:textId="76AE38A5" w:rsidR="00AC3746" w:rsidRDefault="00AC3746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Waar bevinden deze trends zich in het trendproces? </w:t>
            </w:r>
          </w:p>
          <w:p w14:paraId="4204B503" w14:textId="018708B9" w:rsidR="00AC3746" w:rsidRDefault="00AC3746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Maak van elk van de trends een trendpiramide (micro – macro – mega, </w:t>
            </w:r>
            <w:r w:rsidRPr="00AC3746">
              <w:rPr>
                <w:i/>
              </w:rPr>
              <w:t>oftewel: markttrend, consumententrend en maatschappelijke trend</w:t>
            </w:r>
            <w:r>
              <w:t>)</w:t>
            </w:r>
          </w:p>
          <w:p w14:paraId="34665249" w14:textId="481871B2" w:rsidR="00AC3746" w:rsidRDefault="00AC3746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Welk publiek, welke smaakgr</w:t>
            </w:r>
            <w:r w:rsidR="00E00749">
              <w:t>oep wordt met deze trend bediend</w:t>
            </w:r>
            <w:r>
              <w:t>?</w:t>
            </w:r>
          </w:p>
          <w:p w14:paraId="3325E565" w14:textId="77777777" w:rsidR="002545BB" w:rsidRDefault="002545BB" w:rsidP="00D34DFA">
            <w:pPr>
              <w:rPr>
                <w:rFonts w:cs="Arial"/>
                <w:i/>
                <w:szCs w:val="20"/>
              </w:rPr>
            </w:pP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2F071CD4" w:rsidR="00D34DFA" w:rsidRPr="00D34DF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Pr="00D34DFA">
              <w:rPr>
                <w:rFonts w:cs="Arial"/>
                <w:szCs w:val="20"/>
              </w:rPr>
              <w:t xml:space="preserve">. 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3EEE0431" w14:textId="77777777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77777777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kan er beter; had je beter kunnen zoeken / meer kunnen vragen? Had je vollediger kunnen zijn?</w:t>
            </w:r>
          </w:p>
          <w:p w14:paraId="3CC1EB32" w14:textId="3E18A39C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  <w:r w:rsidR="00874D78">
              <w:rPr>
                <w:rFonts w:cs="Arial"/>
                <w:szCs w:val="20"/>
              </w:rPr>
              <w:t>?</w:t>
            </w:r>
            <w:bookmarkStart w:id="0" w:name="_GoBack"/>
            <w:bookmarkEnd w:id="0"/>
          </w:p>
          <w:p w14:paraId="4A6BF745" w14:textId="630133B8" w:rsidR="003411FB" w:rsidRPr="00874D78" w:rsidRDefault="003411FB" w:rsidP="00874D78">
            <w:pPr>
              <w:rPr>
                <w:rFonts w:cs="Arial"/>
              </w:rPr>
            </w:pPr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49BAEED8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874D78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18"/>
  </w:num>
  <w:num w:numId="5">
    <w:abstractNumId w:val="20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367CF"/>
    <w:rsid w:val="00144203"/>
    <w:rsid w:val="00170994"/>
    <w:rsid w:val="001758D2"/>
    <w:rsid w:val="00186E0D"/>
    <w:rsid w:val="00190E01"/>
    <w:rsid w:val="001C261C"/>
    <w:rsid w:val="002111CC"/>
    <w:rsid w:val="00233E4F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B0BC3"/>
    <w:rsid w:val="00412B71"/>
    <w:rsid w:val="00422A34"/>
    <w:rsid w:val="00447B9F"/>
    <w:rsid w:val="00491073"/>
    <w:rsid w:val="00494B70"/>
    <w:rsid w:val="004A6B94"/>
    <w:rsid w:val="004B2F3A"/>
    <w:rsid w:val="004C7938"/>
    <w:rsid w:val="004D1292"/>
    <w:rsid w:val="005360C8"/>
    <w:rsid w:val="005368BA"/>
    <w:rsid w:val="00562A13"/>
    <w:rsid w:val="005C587C"/>
    <w:rsid w:val="00604AD2"/>
    <w:rsid w:val="00612880"/>
    <w:rsid w:val="00643827"/>
    <w:rsid w:val="006567F3"/>
    <w:rsid w:val="00671640"/>
    <w:rsid w:val="00672073"/>
    <w:rsid w:val="00682E33"/>
    <w:rsid w:val="00687BE3"/>
    <w:rsid w:val="006A313A"/>
    <w:rsid w:val="006B6142"/>
    <w:rsid w:val="006C6A08"/>
    <w:rsid w:val="006D0A92"/>
    <w:rsid w:val="006D7593"/>
    <w:rsid w:val="006F5502"/>
    <w:rsid w:val="0074260F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70697"/>
    <w:rsid w:val="00874D78"/>
    <w:rsid w:val="008B51B5"/>
    <w:rsid w:val="0091237B"/>
    <w:rsid w:val="009166F4"/>
    <w:rsid w:val="00940B88"/>
    <w:rsid w:val="00956083"/>
    <w:rsid w:val="009738AE"/>
    <w:rsid w:val="009917D6"/>
    <w:rsid w:val="009F6AC2"/>
    <w:rsid w:val="00A10937"/>
    <w:rsid w:val="00A1311D"/>
    <w:rsid w:val="00A311BC"/>
    <w:rsid w:val="00A401CE"/>
    <w:rsid w:val="00A43F3F"/>
    <w:rsid w:val="00A640FE"/>
    <w:rsid w:val="00A868E6"/>
    <w:rsid w:val="00AA63A1"/>
    <w:rsid w:val="00AA73E1"/>
    <w:rsid w:val="00AC3746"/>
    <w:rsid w:val="00AF3CD5"/>
    <w:rsid w:val="00B01D41"/>
    <w:rsid w:val="00B14887"/>
    <w:rsid w:val="00B21C70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9357C"/>
    <w:rsid w:val="00CE68AF"/>
    <w:rsid w:val="00CF415A"/>
    <w:rsid w:val="00CF755B"/>
    <w:rsid w:val="00D01860"/>
    <w:rsid w:val="00D34DFA"/>
    <w:rsid w:val="00D35C19"/>
    <w:rsid w:val="00D446A3"/>
    <w:rsid w:val="00D7649A"/>
    <w:rsid w:val="00DA5D4B"/>
    <w:rsid w:val="00DB1CCA"/>
    <w:rsid w:val="00DF3700"/>
    <w:rsid w:val="00DF3ACC"/>
    <w:rsid w:val="00E00749"/>
    <w:rsid w:val="00E20132"/>
    <w:rsid w:val="00E43A27"/>
    <w:rsid w:val="00E464E9"/>
    <w:rsid w:val="00E50377"/>
    <w:rsid w:val="00E52117"/>
    <w:rsid w:val="00EA57C8"/>
    <w:rsid w:val="00EA5E29"/>
    <w:rsid w:val="00F3000E"/>
    <w:rsid w:val="00F35936"/>
    <w:rsid w:val="00F35ED7"/>
    <w:rsid w:val="00F4242C"/>
    <w:rsid w:val="00F724C6"/>
    <w:rsid w:val="00F929B0"/>
    <w:rsid w:val="00F9558E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purl.org/dc/terms/"/>
    <ds:schemaRef ds:uri="http://schemas.microsoft.com/office/2006/documentManagement/types"/>
    <ds:schemaRef ds:uri="http://purl.org/dc/dcmitype/"/>
    <ds:schemaRef ds:uri="8c204fd9-28d1-4b23-87e5-4d5424a0d918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sharepoint/v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ED9681-CC2A-49B8-BE40-3C3E7693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3</cp:revision>
  <cp:lastPrinted>2017-06-12T13:14:00Z</cp:lastPrinted>
  <dcterms:created xsi:type="dcterms:W3CDTF">2017-08-27T19:18:00Z</dcterms:created>
  <dcterms:modified xsi:type="dcterms:W3CDTF">2017-08-27T19:18:00Z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